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F4AEC" w14:textId="77777777" w:rsidR="00034160" w:rsidRPr="005354AD" w:rsidRDefault="00FB0689">
      <w:pPr>
        <w:pStyle w:val="af5"/>
        <w:spacing w:after="0" w:line="360" w:lineRule="auto"/>
        <w:ind w:firstLine="567"/>
        <w:jc w:val="right"/>
        <w:rPr>
          <w:rFonts w:ascii="GHEA Grapalat" w:hAnsi="GHEA Grapalat" w:cs="Sylfaen"/>
          <w:i/>
          <w:sz w:val="16"/>
          <w:lang w:val="hy-AM"/>
        </w:rPr>
      </w:pPr>
      <w:proofErr w:type="spellStart"/>
      <w:r w:rsidRPr="005354AD">
        <w:rPr>
          <w:rFonts w:ascii="GHEA Grapalat" w:hAnsi="GHEA Grapalat" w:cs="Sylfaen"/>
          <w:i/>
          <w:sz w:val="16"/>
        </w:rPr>
        <w:t>Հավելված</w:t>
      </w:r>
      <w:proofErr w:type="spellEnd"/>
      <w:r w:rsidRPr="005354AD">
        <w:rPr>
          <w:rFonts w:ascii="GHEA Grapalat" w:hAnsi="GHEA Grapalat" w:cs="Sylfaen"/>
          <w:i/>
          <w:sz w:val="16"/>
        </w:rPr>
        <w:t xml:space="preserve"> N </w:t>
      </w:r>
      <w:r w:rsidRPr="005354AD">
        <w:rPr>
          <w:rFonts w:ascii="GHEA Grapalat" w:hAnsi="GHEA Grapalat" w:cs="Sylfaen"/>
          <w:i/>
          <w:sz w:val="16"/>
          <w:lang w:val="hy-AM"/>
        </w:rPr>
        <w:t>7</w:t>
      </w:r>
    </w:p>
    <w:p w14:paraId="4FBA2BDB" w14:textId="679ADBF2" w:rsidR="00034160" w:rsidRPr="005354AD" w:rsidRDefault="00FB0689">
      <w:pPr>
        <w:pStyle w:val="af5"/>
        <w:spacing w:after="0" w:line="480" w:lineRule="auto"/>
        <w:ind w:firstLine="567"/>
        <w:jc w:val="right"/>
        <w:rPr>
          <w:rFonts w:ascii="GHEA Grapalat" w:hAnsi="GHEA Grapalat" w:cs="Sylfaen"/>
          <w:i/>
          <w:sz w:val="16"/>
          <w:lang w:val="hy-AM"/>
        </w:rPr>
      </w:pPr>
      <w:r w:rsidRPr="00654515">
        <w:rPr>
          <w:rFonts w:ascii="GHEA Grapalat" w:hAnsi="GHEA Grapalat" w:cs="Sylfaen"/>
          <w:i/>
          <w:sz w:val="16"/>
          <w:lang w:val="hy-AM"/>
        </w:rPr>
        <w:t>ՀՀ ֆինանսների նախարարի 20</w:t>
      </w:r>
      <w:r w:rsidRPr="005354AD">
        <w:rPr>
          <w:rFonts w:ascii="GHEA Grapalat" w:hAnsi="GHEA Grapalat" w:cs="Sylfaen"/>
          <w:i/>
          <w:sz w:val="16"/>
          <w:lang w:val="hy-AM"/>
        </w:rPr>
        <w:t xml:space="preserve">22 </w:t>
      </w:r>
      <w:r w:rsidRPr="00654515">
        <w:rPr>
          <w:rFonts w:ascii="GHEA Grapalat" w:hAnsi="GHEA Grapalat" w:cs="Sylfaen"/>
          <w:i/>
          <w:sz w:val="16"/>
          <w:lang w:val="hy-AM"/>
        </w:rPr>
        <w:t xml:space="preserve">թվականի </w:t>
      </w:r>
      <w:r w:rsidRPr="005354AD">
        <w:rPr>
          <w:rFonts w:ascii="GHEA Grapalat" w:hAnsi="GHEA Grapalat" w:cs="Sylfaen"/>
          <w:i/>
          <w:sz w:val="16"/>
          <w:lang w:val="hy-AM"/>
        </w:rPr>
        <w:t>մայիսի 31-ի</w:t>
      </w:r>
    </w:p>
    <w:p w14:paraId="34314E98" w14:textId="77777777" w:rsidR="00034160" w:rsidRPr="005354AD" w:rsidRDefault="00FB0689">
      <w:pPr>
        <w:pStyle w:val="af5"/>
        <w:spacing w:after="0"/>
        <w:ind w:right="-7" w:firstLine="567"/>
        <w:jc w:val="right"/>
        <w:rPr>
          <w:rFonts w:ascii="GHEA Grapalat" w:hAnsi="GHEA Grapalat" w:cs="Sylfaen"/>
          <w:i/>
          <w:sz w:val="18"/>
          <w:szCs w:val="20"/>
          <w:lang w:val="af-ZA" w:eastAsia="ru-RU"/>
        </w:rPr>
      </w:pPr>
      <w:r w:rsidRPr="005354AD">
        <w:rPr>
          <w:rFonts w:ascii="GHEA Grapalat" w:hAnsi="GHEA Grapalat" w:cs="Sylfaen"/>
          <w:i/>
          <w:sz w:val="16"/>
          <w:lang w:val="hy-AM"/>
        </w:rPr>
        <w:t xml:space="preserve">N   235 -Ա  հրամանի        </w:t>
      </w:r>
    </w:p>
    <w:p w14:paraId="62A0F57C" w14:textId="77777777" w:rsidR="00034160" w:rsidRPr="005354AD" w:rsidRDefault="00FB0689">
      <w:pPr>
        <w:pStyle w:val="af5"/>
        <w:spacing w:after="0"/>
        <w:ind w:right="-7" w:firstLine="567"/>
        <w:jc w:val="right"/>
        <w:rPr>
          <w:rFonts w:ascii="GHEA Grapalat" w:hAnsi="GHEA Grapalat" w:cs="Sylfaen"/>
          <w:i/>
          <w:sz w:val="18"/>
          <w:szCs w:val="20"/>
          <w:lang w:val="af-ZA" w:eastAsia="ru-RU"/>
        </w:rPr>
      </w:pPr>
      <w:r w:rsidRPr="005354AD">
        <w:rPr>
          <w:rFonts w:ascii="GHEA Grapalat" w:hAnsi="GHEA Grapalat" w:cs="Sylfaen"/>
          <w:i/>
          <w:sz w:val="18"/>
          <w:szCs w:val="20"/>
          <w:lang w:val="af-ZA" w:eastAsia="ru-RU"/>
        </w:rPr>
        <w:tab/>
      </w:r>
    </w:p>
    <w:p w14:paraId="53F66ED6" w14:textId="77777777" w:rsidR="00034160" w:rsidRPr="005354AD" w:rsidRDefault="00034160">
      <w:pPr>
        <w:pStyle w:val="af5"/>
        <w:spacing w:after="0"/>
        <w:ind w:right="-7" w:firstLine="567"/>
        <w:jc w:val="right"/>
        <w:rPr>
          <w:rFonts w:ascii="GHEA Grapalat" w:hAnsi="GHEA Grapalat" w:cs="Sylfaen"/>
          <w:i/>
          <w:u w:val="single"/>
          <w:lang w:val="hy-AM" w:eastAsia="ru-RU"/>
        </w:rPr>
      </w:pPr>
    </w:p>
    <w:p w14:paraId="3006EAF3" w14:textId="77777777" w:rsidR="00034160" w:rsidRPr="005354AD" w:rsidRDefault="00034160">
      <w:pPr>
        <w:pStyle w:val="af8"/>
        <w:spacing w:line="240" w:lineRule="auto"/>
        <w:jc w:val="center"/>
        <w:rPr>
          <w:rFonts w:ascii="GHEA Grapalat" w:hAnsi="GHEA Grapalat"/>
          <w:i w:val="0"/>
          <w:lang w:val="af-ZA"/>
        </w:rPr>
      </w:pPr>
    </w:p>
    <w:p w14:paraId="147032A3" w14:textId="77777777" w:rsidR="00034160" w:rsidRPr="005354AD" w:rsidRDefault="00FB0689">
      <w:pPr>
        <w:pStyle w:val="af8"/>
        <w:spacing w:line="240" w:lineRule="auto"/>
        <w:jc w:val="center"/>
        <w:rPr>
          <w:rFonts w:ascii="GHEA Grapalat" w:hAnsi="GHEA Grapalat"/>
          <w:i w:val="0"/>
          <w:lang w:val="af-ZA"/>
        </w:rPr>
      </w:pPr>
      <w:r w:rsidRPr="005354AD">
        <w:rPr>
          <w:rFonts w:ascii="GHEA Grapalat" w:hAnsi="GHEA Grapalat"/>
          <w:i w:val="0"/>
          <w:lang w:val="af-ZA"/>
        </w:rPr>
        <w:t>ՀԱՅՏԱՐԱՐՈՒԹՅՈՒՆ</w:t>
      </w:r>
    </w:p>
    <w:p w14:paraId="2F536032" w14:textId="77777777" w:rsidR="00034160" w:rsidRPr="005354AD" w:rsidRDefault="00FB0689">
      <w:pPr>
        <w:pStyle w:val="af8"/>
        <w:spacing w:line="240" w:lineRule="auto"/>
        <w:jc w:val="center"/>
        <w:rPr>
          <w:rFonts w:ascii="GHEA Grapalat" w:hAnsi="GHEA Grapalat"/>
          <w:i w:val="0"/>
          <w:lang w:val="af-ZA"/>
        </w:rPr>
      </w:pPr>
      <w:r w:rsidRPr="005354AD">
        <w:rPr>
          <w:rFonts w:ascii="GHEA Grapalat" w:hAnsi="GHEA Grapalat"/>
          <w:i w:val="0"/>
          <w:lang w:val="af-ZA"/>
        </w:rPr>
        <w:t>ԳՆԱՆՇՄԱՆ ՀԱՐՑՄԱՆ ՄԱՍԻՆ</w:t>
      </w:r>
    </w:p>
    <w:p w14:paraId="2C9E34DC" w14:textId="77777777" w:rsidR="00034160" w:rsidRPr="005354AD" w:rsidRDefault="00034160">
      <w:pPr>
        <w:pStyle w:val="af8"/>
        <w:spacing w:line="240" w:lineRule="auto"/>
        <w:jc w:val="center"/>
        <w:rPr>
          <w:rFonts w:ascii="GHEA Grapalat" w:hAnsi="GHEA Grapalat"/>
          <w:i w:val="0"/>
          <w:lang w:val="af-ZA"/>
        </w:rPr>
      </w:pPr>
    </w:p>
    <w:p w14:paraId="4C5E9577" w14:textId="77777777" w:rsidR="00034160" w:rsidRPr="005354AD" w:rsidRDefault="00FB0689">
      <w:pPr>
        <w:pStyle w:val="af8"/>
        <w:spacing w:line="240" w:lineRule="auto"/>
        <w:jc w:val="center"/>
        <w:rPr>
          <w:rFonts w:ascii="GHEA Grapalat" w:hAnsi="GHEA Grapalat"/>
          <w:i w:val="0"/>
          <w:lang w:val="af-ZA"/>
        </w:rPr>
      </w:pPr>
      <w:r w:rsidRPr="005354AD">
        <w:rPr>
          <w:rFonts w:ascii="GHEA Grapalat" w:hAnsi="GHEA Grapalat"/>
          <w:i w:val="0"/>
          <w:lang w:val="af-ZA"/>
        </w:rPr>
        <w:t>Հայտարարության սույն տեքստը հաստատված է գնահատող հանձնաժողովի</w:t>
      </w:r>
    </w:p>
    <w:p w14:paraId="6398E340" w14:textId="14BC6709" w:rsidR="00034160" w:rsidRPr="005354AD" w:rsidRDefault="00C12ED2">
      <w:pPr>
        <w:pStyle w:val="af8"/>
        <w:spacing w:line="240" w:lineRule="auto"/>
        <w:jc w:val="center"/>
        <w:rPr>
          <w:rFonts w:ascii="GHEA Grapalat" w:hAnsi="GHEA Grapalat"/>
          <w:i w:val="0"/>
          <w:lang w:val="af-ZA"/>
        </w:rPr>
      </w:pPr>
      <w:r>
        <w:rPr>
          <w:rFonts w:ascii="GHEA Grapalat" w:hAnsi="GHEA Grapalat"/>
          <w:i w:val="0"/>
          <w:lang w:val="af-ZA"/>
        </w:rPr>
        <w:t>2022  թվականի «հո</w:t>
      </w:r>
      <w:r>
        <w:rPr>
          <w:rFonts w:ascii="GHEA Grapalat" w:hAnsi="GHEA Grapalat"/>
          <w:i w:val="0"/>
          <w:lang w:val="hy-AM"/>
        </w:rPr>
        <w:t>ւլ</w:t>
      </w:r>
      <w:r>
        <w:rPr>
          <w:rFonts w:ascii="GHEA Grapalat" w:hAnsi="GHEA Grapalat"/>
          <w:i w:val="0"/>
          <w:lang w:val="af-ZA"/>
        </w:rPr>
        <w:t>իսի»  «1</w:t>
      </w:r>
      <w:r w:rsidR="00FD1DFA">
        <w:rPr>
          <w:rFonts w:ascii="GHEA Grapalat" w:hAnsi="GHEA Grapalat"/>
          <w:i w:val="0"/>
          <w:lang w:val="hy-AM"/>
        </w:rPr>
        <w:t>4</w:t>
      </w:r>
      <w:r w:rsidR="00FB0689" w:rsidRPr="005354AD">
        <w:rPr>
          <w:rFonts w:ascii="GHEA Grapalat" w:hAnsi="GHEA Grapalat"/>
          <w:i w:val="0"/>
          <w:lang w:val="af-ZA"/>
        </w:rPr>
        <w:t>»</w:t>
      </w:r>
      <w:r w:rsidR="00FB0689" w:rsidRPr="005354AD">
        <w:rPr>
          <w:rFonts w:ascii="GHEA Grapalat" w:hAnsi="GHEA Grapalat"/>
          <w:i w:val="0"/>
          <w:lang w:val="hy-AM"/>
        </w:rPr>
        <w:t xml:space="preserve"> N </w:t>
      </w:r>
      <w:r w:rsidR="00FB0689" w:rsidRPr="005354AD">
        <w:rPr>
          <w:rFonts w:ascii="GHEA Grapalat" w:hAnsi="GHEA Grapalat"/>
          <w:i w:val="0"/>
          <w:lang w:val="af-ZA"/>
        </w:rPr>
        <w:t xml:space="preserve"> «</w:t>
      </w:r>
      <w:r w:rsidR="00FB0689" w:rsidRPr="005354AD">
        <w:rPr>
          <w:rFonts w:ascii="GHEA Grapalat" w:hAnsi="GHEA Grapalat"/>
          <w:i w:val="0"/>
          <w:lang w:val="hy-AM"/>
        </w:rPr>
        <w:t>1</w:t>
      </w:r>
      <w:r w:rsidR="00FB0689" w:rsidRPr="005354AD">
        <w:rPr>
          <w:rFonts w:ascii="GHEA Grapalat" w:hAnsi="GHEA Grapalat"/>
          <w:i w:val="0"/>
          <w:lang w:val="af-ZA"/>
        </w:rPr>
        <w:t xml:space="preserve">» որոշմամբ </w:t>
      </w:r>
    </w:p>
    <w:p w14:paraId="7B52F31A" w14:textId="77777777" w:rsidR="00034160" w:rsidRPr="005354AD" w:rsidRDefault="00034160">
      <w:pPr>
        <w:pStyle w:val="af8"/>
        <w:spacing w:line="240" w:lineRule="auto"/>
        <w:jc w:val="center"/>
        <w:rPr>
          <w:rFonts w:ascii="GHEA Grapalat" w:hAnsi="GHEA Grapalat"/>
          <w:i w:val="0"/>
          <w:lang w:val="af-ZA"/>
        </w:rPr>
      </w:pPr>
    </w:p>
    <w:p w14:paraId="38451904" w14:textId="7D0714F1" w:rsidR="00034160" w:rsidRPr="005354AD" w:rsidRDefault="00FB0689">
      <w:pPr>
        <w:pStyle w:val="af8"/>
        <w:spacing w:line="240" w:lineRule="auto"/>
        <w:jc w:val="center"/>
        <w:rPr>
          <w:rFonts w:ascii="GHEA Grapalat" w:hAnsi="GHEA Grapalat"/>
          <w:i w:val="0"/>
          <w:lang w:val="af-ZA"/>
        </w:rPr>
      </w:pPr>
      <w:r w:rsidRPr="005354AD">
        <w:rPr>
          <w:rFonts w:ascii="GHEA Grapalat" w:hAnsi="GHEA Grapalat"/>
          <w:i w:val="0"/>
          <w:lang w:val="af-ZA"/>
        </w:rPr>
        <w:t>Ընթացակարգի ծածկագիրը</w:t>
      </w:r>
      <w:bookmarkStart w:id="0" w:name="_Hlk108707469"/>
      <w:r w:rsidRPr="005354AD">
        <w:rPr>
          <w:rFonts w:ascii="GHEA Grapalat" w:hAnsi="GHEA Grapalat"/>
          <w:i w:val="0"/>
          <w:lang w:val="af-ZA"/>
        </w:rPr>
        <w:t xml:space="preserve">`  </w:t>
      </w:r>
      <w:r w:rsidR="00847CD8" w:rsidRPr="005354AD">
        <w:rPr>
          <w:rFonts w:ascii="Sylfaen" w:hAnsi="Sylfaen" w:cs="Sylfaen"/>
          <w:i w:val="0"/>
          <w:lang w:val="af-ZA"/>
        </w:rPr>
        <w:t>ՀՀԱՄՄՀ-</w:t>
      </w:r>
      <w:r w:rsidR="00847CD8" w:rsidRPr="005354AD">
        <w:rPr>
          <w:rFonts w:ascii="Sylfaen" w:hAnsi="Sylfaen" w:cs="Sylfaen"/>
          <w:i w:val="0"/>
          <w:lang w:val="hy-AM"/>
        </w:rPr>
        <w:t>ԱԼ</w:t>
      </w:r>
      <w:r w:rsidR="00847CD8" w:rsidRPr="005354AD">
        <w:rPr>
          <w:rFonts w:ascii="Sylfaen" w:hAnsi="Sylfaen" w:cs="Sylfaen"/>
          <w:i w:val="0"/>
          <w:lang w:val="af-ZA"/>
        </w:rPr>
        <w:t>Մ-</w:t>
      </w:r>
      <w:r w:rsidRPr="005354AD">
        <w:rPr>
          <w:rFonts w:ascii="Sylfaen" w:hAnsi="Sylfaen" w:cs="Sylfaen"/>
          <w:i w:val="0"/>
          <w:lang w:val="af-ZA"/>
        </w:rPr>
        <w:t>ԳՀԱՊՁԲ-22/</w:t>
      </w:r>
      <w:r w:rsidRPr="005354AD">
        <w:rPr>
          <w:rFonts w:ascii="Sylfaen" w:hAnsi="Sylfaen" w:cs="Sylfaen"/>
          <w:i w:val="0"/>
          <w:lang w:val="hy-AM"/>
        </w:rPr>
        <w:t>0</w:t>
      </w:r>
      <w:r w:rsidR="00C12ED2">
        <w:rPr>
          <w:rFonts w:ascii="Sylfaen" w:hAnsi="Sylfaen" w:cs="Sylfaen"/>
          <w:i w:val="0"/>
          <w:lang w:val="hy-AM"/>
        </w:rPr>
        <w:t>3</w:t>
      </w:r>
    </w:p>
    <w:bookmarkEnd w:id="0"/>
    <w:p w14:paraId="4DDD8FEF" w14:textId="77777777" w:rsidR="00034160" w:rsidRPr="005354AD" w:rsidRDefault="00034160">
      <w:pPr>
        <w:pStyle w:val="af8"/>
        <w:spacing w:line="240" w:lineRule="auto"/>
        <w:rPr>
          <w:rFonts w:ascii="GHEA Grapalat" w:hAnsi="GHEA Grapalat"/>
          <w:i w:val="0"/>
          <w:lang w:val="af-ZA"/>
        </w:rPr>
      </w:pPr>
    </w:p>
    <w:p w14:paraId="47E7A9BA" w14:textId="4168E177" w:rsidR="00034160" w:rsidRPr="005354AD" w:rsidRDefault="00FB0689">
      <w:pPr>
        <w:pStyle w:val="af8"/>
        <w:spacing w:line="240" w:lineRule="auto"/>
        <w:ind w:firstLine="708"/>
        <w:rPr>
          <w:rFonts w:ascii="GHEA Grapalat" w:hAnsi="GHEA Grapalat"/>
          <w:i w:val="0"/>
          <w:lang w:val="af-ZA"/>
        </w:rPr>
      </w:pPr>
      <w:r w:rsidRPr="005354AD">
        <w:rPr>
          <w:rFonts w:ascii="GHEA Grapalat" w:hAnsi="GHEA Grapalat"/>
          <w:i w:val="0"/>
          <w:lang w:val="af-ZA"/>
        </w:rPr>
        <w:t xml:space="preserve">Պատվիրատուն` </w:t>
      </w:r>
      <w:r w:rsidRPr="005354AD">
        <w:rPr>
          <w:rFonts w:ascii="Sylfaen" w:hAnsi="Sylfaen"/>
          <w:b/>
          <w:i w:val="0"/>
          <w:lang w:val="af-ZA"/>
        </w:rPr>
        <w:t>&lt;&lt;</w:t>
      </w:r>
      <w:r w:rsidR="00EA202D" w:rsidRPr="005354AD">
        <w:rPr>
          <w:rFonts w:ascii="Sylfaen" w:hAnsi="Sylfaen" w:cs="Sylfaen"/>
          <w:b/>
          <w:i w:val="0"/>
          <w:lang w:val="hy-AM"/>
        </w:rPr>
        <w:t>Ալաշկերտի</w:t>
      </w:r>
      <w:r w:rsidRPr="005354AD">
        <w:rPr>
          <w:rFonts w:ascii="Sylfaen" w:hAnsi="Sylfaen" w:cs="Sylfaen"/>
          <w:b/>
          <w:i w:val="0"/>
          <w:lang w:val="af-ZA"/>
        </w:rPr>
        <w:t xml:space="preserve"> </w:t>
      </w:r>
      <w:proofErr w:type="spellStart"/>
      <w:r w:rsidRPr="005354AD">
        <w:rPr>
          <w:rFonts w:ascii="Sylfaen" w:hAnsi="Sylfaen" w:cs="Sylfaen"/>
          <w:b/>
          <w:i w:val="0"/>
          <w:lang w:val="en-US"/>
        </w:rPr>
        <w:t>մանկապարտեզ</w:t>
      </w:r>
      <w:proofErr w:type="spellEnd"/>
      <w:r w:rsidRPr="005354AD">
        <w:rPr>
          <w:rFonts w:ascii="Sylfaen" w:hAnsi="Sylfaen"/>
          <w:b/>
          <w:i w:val="0"/>
          <w:lang w:val="af-ZA"/>
        </w:rPr>
        <w:t xml:space="preserve">&gt;&gt; </w:t>
      </w:r>
      <w:r w:rsidRPr="005354AD">
        <w:rPr>
          <w:rFonts w:ascii="GHEA Grapalat" w:hAnsi="GHEA Grapalat"/>
          <w:i w:val="0"/>
          <w:lang w:val="af-ZA"/>
        </w:rPr>
        <w:t xml:space="preserve"> ՀՈԱԿ</w:t>
      </w:r>
      <w:r w:rsidRPr="005354AD">
        <w:rPr>
          <w:rFonts w:ascii="GHEA Grapalat" w:hAnsi="GHEA Grapalat"/>
          <w:i w:val="0"/>
          <w:lang w:val="hy-AM"/>
        </w:rPr>
        <w:t>-</w:t>
      </w:r>
      <w:r w:rsidRPr="005354AD">
        <w:rPr>
          <w:rFonts w:ascii="GHEA Grapalat" w:hAnsi="GHEA Grapalat"/>
          <w:i w:val="0"/>
          <w:lang w:val="af-ZA"/>
        </w:rPr>
        <w:t>ը, որը գտնվում է</w:t>
      </w:r>
      <w:r w:rsidRPr="005354AD">
        <w:rPr>
          <w:rFonts w:ascii="Sylfaen" w:hAnsi="Sylfaen" w:cs="Sylfaen"/>
          <w:i w:val="0"/>
          <w:lang w:val="hy-AM"/>
        </w:rPr>
        <w:t xml:space="preserve"> Արմավիրի</w:t>
      </w:r>
      <w:r w:rsidRPr="005354AD">
        <w:rPr>
          <w:rFonts w:ascii="Sylfaen" w:hAnsi="Sylfaen"/>
          <w:i w:val="0"/>
          <w:lang w:val="hy-AM"/>
        </w:rPr>
        <w:t xml:space="preserve"> </w:t>
      </w:r>
      <w:r w:rsidRPr="005354AD">
        <w:rPr>
          <w:rFonts w:ascii="Sylfaen" w:hAnsi="Sylfaen" w:cs="Sylfaen"/>
          <w:i w:val="0"/>
          <w:lang w:val="hy-AM"/>
        </w:rPr>
        <w:t>մարզ</w:t>
      </w:r>
      <w:r w:rsidRPr="005354AD">
        <w:rPr>
          <w:rFonts w:ascii="Sylfaen" w:hAnsi="Sylfaen"/>
          <w:i w:val="0"/>
          <w:lang w:val="hy-AM"/>
        </w:rPr>
        <w:t xml:space="preserve">, Մեծամոր համայնք, </w:t>
      </w:r>
      <w:r w:rsidRPr="005354AD">
        <w:rPr>
          <w:rFonts w:ascii="Sylfaen" w:hAnsi="Sylfaen" w:cs="Sylfaen"/>
          <w:i w:val="0"/>
          <w:lang w:val="en-US"/>
        </w:rPr>
        <w:t>գ</w:t>
      </w:r>
      <w:r w:rsidRPr="005354AD">
        <w:rPr>
          <w:rFonts w:ascii="Sylfaen" w:hAnsi="Sylfaen"/>
          <w:i w:val="0"/>
          <w:lang w:val="hy-AM"/>
        </w:rPr>
        <w:t xml:space="preserve">. </w:t>
      </w:r>
      <w:r w:rsidR="00EA202D" w:rsidRPr="005354AD">
        <w:rPr>
          <w:rFonts w:ascii="Sylfaen" w:hAnsi="Sylfaen" w:cs="Sylfaen"/>
          <w:i w:val="0"/>
          <w:lang w:val="hy-AM"/>
        </w:rPr>
        <w:t>Ալաշկերտ</w:t>
      </w:r>
      <w:r w:rsidRPr="005354AD">
        <w:rPr>
          <w:rFonts w:ascii="Sylfaen" w:hAnsi="Sylfaen"/>
          <w:i w:val="0"/>
          <w:lang w:val="hy-AM"/>
        </w:rPr>
        <w:t xml:space="preserve">, </w:t>
      </w:r>
      <w:r w:rsidR="00EA202D" w:rsidRPr="005354AD">
        <w:rPr>
          <w:rFonts w:ascii="Sylfaen" w:hAnsi="Sylfaen"/>
          <w:i w:val="0"/>
          <w:lang w:val="hy-AM"/>
        </w:rPr>
        <w:t>3/1</w:t>
      </w:r>
      <w:r w:rsidRPr="005354AD">
        <w:rPr>
          <w:rFonts w:ascii="Sylfaen" w:hAnsi="Sylfaen"/>
          <w:i w:val="0"/>
          <w:lang w:val="hy-AM"/>
        </w:rPr>
        <w:t xml:space="preserve">-րդ </w:t>
      </w:r>
      <w:r w:rsidRPr="005354AD">
        <w:rPr>
          <w:rFonts w:ascii="Sylfaen" w:hAnsi="Sylfaen" w:cs="Sylfaen"/>
          <w:i w:val="0"/>
          <w:lang w:val="hy-AM"/>
        </w:rPr>
        <w:t>փողոց</w:t>
      </w:r>
      <w:r w:rsidRPr="005354AD">
        <w:rPr>
          <w:rFonts w:ascii="Sylfaen" w:hAnsi="Sylfaen"/>
          <w:i w:val="0"/>
          <w:lang w:val="hy-AM"/>
        </w:rPr>
        <w:t xml:space="preserve">, </w:t>
      </w:r>
      <w:r w:rsidR="00EA202D" w:rsidRPr="005354AD">
        <w:rPr>
          <w:rFonts w:ascii="Sylfaen" w:hAnsi="Sylfaen"/>
          <w:i w:val="0"/>
          <w:lang w:val="hy-AM"/>
        </w:rPr>
        <w:t>2</w:t>
      </w:r>
      <w:r w:rsidRPr="005354AD">
        <w:rPr>
          <w:rFonts w:ascii="Sylfaen" w:hAnsi="Sylfaen"/>
          <w:i w:val="0"/>
          <w:lang w:val="hy-AM"/>
        </w:rPr>
        <w:t xml:space="preserve"> </w:t>
      </w:r>
      <w:r w:rsidRPr="005354AD">
        <w:rPr>
          <w:rFonts w:ascii="Sylfaen" w:hAnsi="Sylfaen" w:cs="Sylfaen"/>
          <w:i w:val="0"/>
          <w:lang w:val="hy-AM"/>
        </w:rPr>
        <w:t>շենք</w:t>
      </w:r>
      <w:r w:rsidRPr="005354AD">
        <w:rPr>
          <w:rFonts w:ascii="Sylfaen" w:hAnsi="Sylfaen"/>
          <w:i w:val="0"/>
          <w:lang w:val="hy-AM"/>
        </w:rPr>
        <w:t xml:space="preserve">  </w:t>
      </w:r>
      <w:r w:rsidRPr="005354AD">
        <w:rPr>
          <w:rFonts w:ascii="Sylfaen" w:hAnsi="Sylfaen" w:cs="Sylfaen"/>
          <w:i w:val="0"/>
          <w:lang w:val="af-ZA"/>
        </w:rPr>
        <w:t>հասցեում</w:t>
      </w:r>
      <w:r w:rsidR="00C12ED2">
        <w:rPr>
          <w:rFonts w:ascii="Sylfaen" w:hAnsi="Sylfaen" w:cs="Sylfaen"/>
          <w:i w:val="0"/>
          <w:lang w:val="hy-AM"/>
        </w:rPr>
        <w:t>,</w:t>
      </w:r>
      <w:r w:rsidRPr="005354AD">
        <w:rPr>
          <w:rFonts w:ascii="Sylfaen" w:hAnsi="Sylfaen" w:cs="Sylfaen"/>
          <w:i w:val="0"/>
          <w:lang w:val="hy-AM"/>
        </w:rPr>
        <w:t xml:space="preserve"> </w:t>
      </w:r>
      <w:r w:rsidRPr="005354AD">
        <w:rPr>
          <w:rFonts w:ascii="GHEA Grapalat" w:hAnsi="GHEA Grapalat"/>
          <w:i w:val="0"/>
          <w:lang w:val="af-ZA"/>
        </w:rPr>
        <w:t>հայտարարում է գնանշման հարցում, որն իրականացվում է մեկ փուլով:</w:t>
      </w:r>
    </w:p>
    <w:p w14:paraId="1D671F9C" w14:textId="77777777" w:rsidR="00034160" w:rsidRPr="005354AD" w:rsidRDefault="00FB0689">
      <w:pPr>
        <w:pStyle w:val="af8"/>
        <w:spacing w:line="240" w:lineRule="auto"/>
        <w:ind w:firstLine="0"/>
        <w:rPr>
          <w:rFonts w:ascii="GHEA Grapalat" w:hAnsi="GHEA Grapalat"/>
          <w:i w:val="0"/>
          <w:lang w:val="af-ZA"/>
        </w:rPr>
      </w:pPr>
      <w:r w:rsidRPr="005354AD">
        <w:rPr>
          <w:rFonts w:ascii="GHEA Grapalat" w:hAnsi="GHEA Grapalat"/>
          <w:i w:val="0"/>
          <w:lang w:val="af-ZA"/>
        </w:rPr>
        <w:tab/>
      </w:r>
      <w:bookmarkStart w:id="1" w:name="_Hlk23167417"/>
      <w:r w:rsidRPr="005354AD">
        <w:rPr>
          <w:rFonts w:ascii="GHEA Grapalat" w:hAnsi="GHEA Grapalat"/>
          <w:i w:val="0"/>
          <w:lang w:val="af-ZA"/>
        </w:rPr>
        <w:t>Սույն ընթացակարգի</w:t>
      </w:r>
      <w:bookmarkEnd w:id="1"/>
      <w:r w:rsidRPr="005354AD">
        <w:rPr>
          <w:rFonts w:ascii="GHEA Grapalat" w:hAnsi="GHEA Grapalat"/>
          <w:i w:val="0"/>
          <w:lang w:val="af-ZA"/>
        </w:rPr>
        <w:t xml:space="preserve"> արդյունքում </w:t>
      </w:r>
      <w:r w:rsidRPr="005354AD">
        <w:rPr>
          <w:rFonts w:ascii="GHEA Grapalat" w:hAnsi="GHEA Grapalat"/>
          <w:i w:val="0"/>
          <w:lang w:val="hy-AM"/>
        </w:rPr>
        <w:t>ընտրված</w:t>
      </w:r>
      <w:r w:rsidRPr="005354AD">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183471C0" w14:textId="77777777" w:rsidR="00034160" w:rsidRPr="005354AD" w:rsidRDefault="00FB0689">
      <w:pPr>
        <w:pStyle w:val="af8"/>
        <w:spacing w:line="240" w:lineRule="auto"/>
        <w:ind w:firstLine="0"/>
        <w:rPr>
          <w:rFonts w:ascii="GHEA Grapalat" w:hAnsi="GHEA Grapalat"/>
          <w:i w:val="0"/>
          <w:lang w:val="af-ZA"/>
        </w:rPr>
      </w:pPr>
      <w:r w:rsidRPr="005354A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2EFC9091" w14:textId="77777777" w:rsidR="00034160" w:rsidRPr="005354AD" w:rsidRDefault="00FB0689">
      <w:pPr>
        <w:ind w:firstLine="720"/>
        <w:jc w:val="both"/>
        <w:rPr>
          <w:rFonts w:ascii="GHEA Grapalat" w:hAnsi="GHEA Grapalat"/>
          <w:sz w:val="20"/>
          <w:szCs w:val="20"/>
          <w:lang w:val="af-ZA"/>
        </w:rPr>
      </w:pPr>
      <w:r w:rsidRPr="005354A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A42DEE6" w14:textId="77777777" w:rsidR="00034160" w:rsidRPr="005354AD" w:rsidRDefault="00FB0689">
      <w:pPr>
        <w:pStyle w:val="af8"/>
        <w:spacing w:line="240" w:lineRule="auto"/>
        <w:rPr>
          <w:rFonts w:ascii="GHEA Grapalat" w:hAnsi="GHEA Grapalat"/>
          <w:i w:val="0"/>
          <w:lang w:val="af-ZA"/>
        </w:rPr>
      </w:pPr>
      <w:r w:rsidRPr="005354AD">
        <w:rPr>
          <w:rFonts w:ascii="GHEA Grapalat" w:hAnsi="GHEA Grapalat"/>
          <w:i w:val="0"/>
          <w:lang w:val="af-ZA"/>
        </w:rPr>
        <w:t xml:space="preserve">Ընտրված մասնակիցը որոշվում է </w:t>
      </w:r>
      <w:bookmarkStart w:id="2" w:name="_Hlk23167512"/>
      <w:r w:rsidRPr="005354AD">
        <w:rPr>
          <w:rFonts w:ascii="GHEA Grapalat" w:hAnsi="GHEA Grapalat"/>
          <w:i w:val="0"/>
          <w:lang w:val="af-ZA"/>
        </w:rPr>
        <w:t xml:space="preserve">ոչ գնային պայմաններով բավարար գնահատված </w:t>
      </w:r>
      <w:bookmarkEnd w:id="2"/>
      <w:r w:rsidRPr="005354A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26DD753" w14:textId="77777777" w:rsidR="00034160" w:rsidRPr="005354AD" w:rsidRDefault="00FB0689">
      <w:pPr>
        <w:pStyle w:val="af8"/>
        <w:spacing w:line="240" w:lineRule="auto"/>
        <w:rPr>
          <w:rFonts w:ascii="GHEA Grapalat" w:hAnsi="GHEA Grapalat"/>
          <w:i w:val="0"/>
          <w:lang w:val="af-ZA"/>
        </w:rPr>
      </w:pPr>
      <w:r w:rsidRPr="005354A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AEA66B7" w14:textId="7D3FEF65" w:rsidR="00034160" w:rsidRPr="005354AD" w:rsidRDefault="00FB0689">
      <w:pPr>
        <w:pStyle w:val="af8"/>
        <w:spacing w:line="240" w:lineRule="auto"/>
        <w:rPr>
          <w:rFonts w:ascii="GHEA Grapalat" w:hAnsi="GHEA Grapalat"/>
          <w:i w:val="0"/>
          <w:lang w:val="af-ZA"/>
        </w:rPr>
      </w:pPr>
      <w:r w:rsidRPr="005354AD">
        <w:rPr>
          <w:rFonts w:ascii="GHEA Grapalat" w:hAnsi="GHEA Grapalat"/>
          <w:i w:val="0"/>
          <w:lang w:val="af-ZA"/>
        </w:rPr>
        <w:t>Սույն ընթացակարգին մասնակցության հայտերն անհրաժեշտ է ներկայացնել</w:t>
      </w:r>
      <w:r w:rsidRPr="005354AD">
        <w:rPr>
          <w:rFonts w:ascii="GHEA Grapalat" w:hAnsi="GHEA Grapalat"/>
          <w:i w:val="0"/>
          <w:lang w:val="hy-AM"/>
        </w:rPr>
        <w:t xml:space="preserve"> </w:t>
      </w:r>
      <w:r w:rsidR="00C12ED2" w:rsidRPr="005354AD">
        <w:rPr>
          <w:rFonts w:ascii="Sylfaen" w:hAnsi="Sylfaen" w:cs="Sylfaen"/>
          <w:i w:val="0"/>
          <w:lang w:val="hy-AM"/>
        </w:rPr>
        <w:t>Արմավիրի</w:t>
      </w:r>
      <w:r w:rsidR="00C12ED2" w:rsidRPr="005354AD">
        <w:rPr>
          <w:rFonts w:ascii="Sylfaen" w:hAnsi="Sylfaen"/>
          <w:i w:val="0"/>
          <w:lang w:val="hy-AM"/>
        </w:rPr>
        <w:t xml:space="preserve"> </w:t>
      </w:r>
      <w:r w:rsidR="00C12ED2" w:rsidRPr="005354AD">
        <w:rPr>
          <w:rFonts w:ascii="Sylfaen" w:hAnsi="Sylfaen" w:cs="Sylfaen"/>
          <w:i w:val="0"/>
          <w:lang w:val="hy-AM"/>
        </w:rPr>
        <w:t>մարզ</w:t>
      </w:r>
      <w:r w:rsidR="00C12ED2" w:rsidRPr="005354AD">
        <w:rPr>
          <w:rFonts w:ascii="Sylfaen" w:hAnsi="Sylfaen"/>
          <w:i w:val="0"/>
          <w:lang w:val="hy-AM"/>
        </w:rPr>
        <w:t>, Մեծամոր համայնք,</w:t>
      </w:r>
      <w:r w:rsidR="009B4BF5">
        <w:rPr>
          <w:rFonts w:ascii="Sylfaen" w:hAnsi="Sylfaen"/>
          <w:i w:val="0"/>
          <w:lang w:val="hy-AM"/>
        </w:rPr>
        <w:t xml:space="preserve"> Վարչական կենտրոն 1</w:t>
      </w:r>
      <w:r w:rsidR="00224276">
        <w:rPr>
          <w:rFonts w:ascii="Sylfaen" w:hAnsi="Sylfaen"/>
          <w:i w:val="0"/>
          <w:lang w:val="hy-AM"/>
        </w:rPr>
        <w:t xml:space="preserve"> </w:t>
      </w:r>
      <w:r w:rsidR="00C12ED2" w:rsidRPr="005354AD">
        <w:rPr>
          <w:rFonts w:ascii="Sylfaen" w:hAnsi="Sylfaen"/>
          <w:i w:val="0"/>
          <w:lang w:val="hy-AM"/>
        </w:rPr>
        <w:t xml:space="preserve"> </w:t>
      </w:r>
      <w:r w:rsidRPr="005354AD">
        <w:rPr>
          <w:rFonts w:ascii="GHEA Grapalat" w:hAnsi="GHEA Grapalat"/>
          <w:i w:val="0"/>
          <w:lang w:val="af-ZA"/>
        </w:rPr>
        <w:t>հասցեով,</w:t>
      </w:r>
      <w:r w:rsidR="001E0C28" w:rsidRPr="005354AD">
        <w:rPr>
          <w:rFonts w:ascii="GHEA Grapalat" w:hAnsi="GHEA Grapalat"/>
          <w:i w:val="0"/>
          <w:lang w:val="hy-AM"/>
        </w:rPr>
        <w:t xml:space="preserve"> </w:t>
      </w:r>
      <w:r w:rsidRPr="005354AD">
        <w:rPr>
          <w:rFonts w:ascii="GHEA Grapalat" w:hAnsi="GHEA Grapalat"/>
          <w:i w:val="0"/>
          <w:lang w:val="af-ZA"/>
        </w:rPr>
        <w:t>փաստաթղթային ձևով</w:t>
      </w:r>
      <w:r w:rsidRPr="005354AD">
        <w:rPr>
          <w:rFonts w:ascii="GHEA Grapalat" w:hAnsi="GHEA Grapalat"/>
          <w:i w:val="0"/>
          <w:lang w:val="af-ZA" w:eastAsia="ru-RU"/>
        </w:rPr>
        <w:t xml:space="preserve"> </w:t>
      </w:r>
      <w:r w:rsidRPr="005354AD">
        <w:rPr>
          <w:rFonts w:ascii="GHEA Grapalat" w:hAnsi="GHEA Grapalat"/>
          <w:i w:val="0"/>
          <w:lang w:val="af-ZA"/>
        </w:rPr>
        <w:t xml:space="preserve">մինչև սույն հայտարարության հրապարակման օրվանից հաշված 7-րդ օրվա ժամը </w:t>
      </w:r>
      <w:r w:rsidRPr="005354AD">
        <w:rPr>
          <w:rFonts w:ascii="GHEA Grapalat" w:hAnsi="GHEA Grapalat"/>
          <w:i w:val="0"/>
          <w:lang w:val="hy-AM"/>
        </w:rPr>
        <w:t>1</w:t>
      </w:r>
      <w:r w:rsidR="001E0C28" w:rsidRPr="005354AD">
        <w:rPr>
          <w:rFonts w:ascii="GHEA Grapalat" w:hAnsi="GHEA Grapalat"/>
          <w:i w:val="0"/>
          <w:lang w:val="hy-AM"/>
        </w:rPr>
        <w:t>1</w:t>
      </w:r>
      <w:r w:rsidRPr="005354AD">
        <w:rPr>
          <w:rFonts w:ascii="GHEA Grapalat" w:hAnsi="GHEA Grapalat"/>
          <w:i w:val="0"/>
          <w:lang w:val="af-ZA"/>
        </w:rPr>
        <w:t>:</w:t>
      </w:r>
      <w:r w:rsidR="00394BC6" w:rsidRPr="005354AD">
        <w:rPr>
          <w:rFonts w:ascii="GHEA Grapalat" w:hAnsi="GHEA Grapalat"/>
          <w:i w:val="0"/>
          <w:lang w:val="hy-AM"/>
        </w:rPr>
        <w:t>0</w:t>
      </w:r>
      <w:r w:rsidRPr="005354AD">
        <w:rPr>
          <w:rFonts w:ascii="GHEA Grapalat" w:hAnsi="GHEA Grapalat"/>
          <w:i w:val="0"/>
          <w:lang w:val="af-ZA"/>
        </w:rPr>
        <w:t>0-</w:t>
      </w:r>
      <w:r w:rsidR="00394BC6" w:rsidRPr="005354AD">
        <w:rPr>
          <w:rFonts w:ascii="GHEA Grapalat" w:hAnsi="GHEA Grapalat"/>
          <w:i w:val="0"/>
          <w:lang w:val="hy-AM"/>
        </w:rPr>
        <w:t>ն</w:t>
      </w:r>
      <w:r w:rsidRPr="005354AD">
        <w:rPr>
          <w:rFonts w:ascii="GHEA Grapalat" w:hAnsi="GHEA Grapalat"/>
          <w:i w:val="0"/>
          <w:lang w:val="af-ZA"/>
        </w:rPr>
        <w:t xml:space="preserve">: </w:t>
      </w:r>
    </w:p>
    <w:p w14:paraId="7D7352F8" w14:textId="77777777" w:rsidR="00034160" w:rsidRPr="005354AD" w:rsidRDefault="00FB0689">
      <w:pPr>
        <w:pStyle w:val="af8"/>
        <w:spacing w:line="240" w:lineRule="auto"/>
        <w:ind w:firstLine="708"/>
        <w:rPr>
          <w:rFonts w:ascii="GHEA Grapalat" w:hAnsi="GHEA Grapalat"/>
          <w:i w:val="0"/>
          <w:lang w:val="af-ZA"/>
        </w:rPr>
      </w:pPr>
      <w:r w:rsidRPr="005354AD">
        <w:rPr>
          <w:rFonts w:ascii="GHEA Grapalat" w:hAnsi="GHEA Grapalat"/>
          <w:i w:val="0"/>
          <w:lang w:val="af-ZA"/>
        </w:rPr>
        <w:t xml:space="preserve">Հայտերը, հայերենից բացի, կարող են ներկայացվել նաև անգլերեն կամ ռուսերեն: </w:t>
      </w:r>
    </w:p>
    <w:p w14:paraId="4C42E1CA" w14:textId="2D74730E" w:rsidR="00034160" w:rsidRPr="005354AD" w:rsidRDefault="00FB0689">
      <w:pPr>
        <w:pStyle w:val="af8"/>
        <w:spacing w:line="240" w:lineRule="auto"/>
        <w:ind w:firstLine="708"/>
        <w:rPr>
          <w:rFonts w:ascii="GHEA Grapalat" w:hAnsi="GHEA Grapalat"/>
          <w:i w:val="0"/>
          <w:lang w:val="af-ZA"/>
        </w:rPr>
      </w:pPr>
      <w:r w:rsidRPr="005354AD">
        <w:rPr>
          <w:rFonts w:ascii="GHEA Grapalat" w:hAnsi="GHEA Grapalat"/>
          <w:i w:val="0"/>
          <w:lang w:val="af-ZA"/>
        </w:rPr>
        <w:t>Հայտերի բացումը տեղի կունենա</w:t>
      </w:r>
      <w:r w:rsidRPr="005354AD">
        <w:rPr>
          <w:rFonts w:ascii="GHEA Grapalat" w:hAnsi="GHEA Grapalat"/>
          <w:i w:val="0"/>
          <w:lang w:val="hy-AM"/>
        </w:rPr>
        <w:t xml:space="preserve">  </w:t>
      </w:r>
      <w:r w:rsidRPr="005354AD">
        <w:rPr>
          <w:rFonts w:ascii="Times New Roman" w:hAnsi="Times New Roman"/>
          <w:i w:val="0"/>
          <w:lang w:val="hy-AM"/>
        </w:rPr>
        <w:t xml:space="preserve"> </w:t>
      </w:r>
      <w:r w:rsidR="00C12ED2" w:rsidRPr="005354AD">
        <w:rPr>
          <w:rFonts w:ascii="Sylfaen" w:hAnsi="Sylfaen" w:cs="Sylfaen"/>
          <w:i w:val="0"/>
          <w:lang w:val="hy-AM"/>
        </w:rPr>
        <w:t>Արմավիրի</w:t>
      </w:r>
      <w:r w:rsidR="00C12ED2" w:rsidRPr="005354AD">
        <w:rPr>
          <w:rFonts w:ascii="Sylfaen" w:hAnsi="Sylfaen"/>
          <w:i w:val="0"/>
          <w:lang w:val="hy-AM"/>
        </w:rPr>
        <w:t xml:space="preserve"> </w:t>
      </w:r>
      <w:r w:rsidR="00C12ED2" w:rsidRPr="005354AD">
        <w:rPr>
          <w:rFonts w:ascii="Sylfaen" w:hAnsi="Sylfaen" w:cs="Sylfaen"/>
          <w:i w:val="0"/>
          <w:lang w:val="hy-AM"/>
        </w:rPr>
        <w:t>մարզ</w:t>
      </w:r>
      <w:r w:rsidR="00C12ED2" w:rsidRPr="005354AD">
        <w:rPr>
          <w:rFonts w:ascii="Sylfaen" w:hAnsi="Sylfaen"/>
          <w:i w:val="0"/>
          <w:lang w:val="hy-AM"/>
        </w:rPr>
        <w:t xml:space="preserve">, Մեծամոր համայնք, </w:t>
      </w:r>
      <w:r w:rsidR="00224276">
        <w:rPr>
          <w:rFonts w:ascii="Sylfaen" w:hAnsi="Sylfaen" w:cs="Sylfaen"/>
          <w:i w:val="0"/>
          <w:lang w:val="hy-AM"/>
        </w:rPr>
        <w:t xml:space="preserve"> </w:t>
      </w:r>
      <w:r w:rsidR="00463913">
        <w:rPr>
          <w:rFonts w:ascii="Sylfaen" w:hAnsi="Sylfaen" w:cs="Sylfaen"/>
          <w:i w:val="0"/>
          <w:lang w:val="hy-AM"/>
        </w:rPr>
        <w:t xml:space="preserve">Վարչական կենտրոն 1 </w:t>
      </w:r>
      <w:r w:rsidR="00C12ED2" w:rsidRPr="005354AD">
        <w:rPr>
          <w:rFonts w:ascii="Sylfaen" w:hAnsi="Sylfaen" w:cs="Sylfaen"/>
          <w:i w:val="0"/>
          <w:lang w:val="af-ZA"/>
        </w:rPr>
        <w:t>հասցեում</w:t>
      </w:r>
      <w:r w:rsidRPr="005354AD">
        <w:rPr>
          <w:rFonts w:ascii="Times New Roman" w:hAnsi="Times New Roman"/>
          <w:i w:val="0"/>
          <w:lang w:val="hy-AM"/>
        </w:rPr>
        <w:t xml:space="preserve"> </w:t>
      </w:r>
      <w:r w:rsidRPr="005354AD">
        <w:rPr>
          <w:rFonts w:ascii="GHEA Grapalat" w:hAnsi="GHEA Grapalat"/>
          <w:i w:val="0"/>
          <w:lang w:val="af-ZA"/>
        </w:rPr>
        <w:t xml:space="preserve"> ,  «2022թ.» «հու</w:t>
      </w:r>
      <w:r w:rsidR="00C12ED2">
        <w:rPr>
          <w:rFonts w:ascii="GHEA Grapalat" w:hAnsi="GHEA Grapalat"/>
          <w:i w:val="0"/>
          <w:lang w:val="hy-AM"/>
        </w:rPr>
        <w:t>լ</w:t>
      </w:r>
      <w:r w:rsidRPr="005354AD">
        <w:rPr>
          <w:rFonts w:ascii="GHEA Grapalat" w:hAnsi="GHEA Grapalat"/>
          <w:i w:val="0"/>
          <w:lang w:val="af-ZA"/>
        </w:rPr>
        <w:t>իսի» «2</w:t>
      </w:r>
      <w:r w:rsidR="00373FEE">
        <w:rPr>
          <w:rFonts w:ascii="GHEA Grapalat" w:hAnsi="GHEA Grapalat"/>
          <w:i w:val="0"/>
          <w:lang w:val="hy-AM"/>
        </w:rPr>
        <w:t>1</w:t>
      </w:r>
      <w:r w:rsidRPr="005354AD">
        <w:rPr>
          <w:rFonts w:ascii="GHEA Grapalat" w:hAnsi="GHEA Grapalat"/>
          <w:i w:val="0"/>
          <w:lang w:val="af-ZA"/>
        </w:rPr>
        <w:t xml:space="preserve">»-ին ժամը  </w:t>
      </w:r>
      <w:r w:rsidRPr="005354AD">
        <w:rPr>
          <w:rFonts w:ascii="GHEA Grapalat" w:hAnsi="GHEA Grapalat"/>
          <w:i w:val="0"/>
          <w:lang w:val="hy-AM"/>
        </w:rPr>
        <w:t>1</w:t>
      </w:r>
      <w:r w:rsidR="005B75FD" w:rsidRPr="005354AD">
        <w:rPr>
          <w:rFonts w:ascii="GHEA Grapalat" w:hAnsi="GHEA Grapalat"/>
          <w:i w:val="0"/>
          <w:lang w:val="hy-AM"/>
        </w:rPr>
        <w:t>1</w:t>
      </w:r>
      <w:r w:rsidRPr="005354AD">
        <w:rPr>
          <w:rFonts w:ascii="GHEA Grapalat" w:hAnsi="GHEA Grapalat"/>
          <w:i w:val="0"/>
          <w:lang w:val="af-ZA"/>
        </w:rPr>
        <w:t>:</w:t>
      </w:r>
      <w:r w:rsidR="005B75FD" w:rsidRPr="005354AD">
        <w:rPr>
          <w:rFonts w:ascii="GHEA Grapalat" w:hAnsi="GHEA Grapalat"/>
          <w:i w:val="0"/>
          <w:lang w:val="hy-AM"/>
        </w:rPr>
        <w:t>0</w:t>
      </w:r>
      <w:r w:rsidRPr="005354AD">
        <w:rPr>
          <w:rFonts w:ascii="GHEA Grapalat" w:hAnsi="GHEA Grapalat"/>
          <w:i w:val="0"/>
          <w:lang w:val="af-ZA"/>
        </w:rPr>
        <w:t xml:space="preserve">0-ին։   </w:t>
      </w:r>
    </w:p>
    <w:p w14:paraId="3CDCD93A" w14:textId="77777777" w:rsidR="00034160" w:rsidRPr="005354AD" w:rsidRDefault="00FB0689">
      <w:pPr>
        <w:ind w:firstLine="720"/>
        <w:jc w:val="both"/>
        <w:rPr>
          <w:rFonts w:ascii="GHEA Grapalat" w:hAnsi="GHEA Grapalat"/>
          <w:sz w:val="20"/>
          <w:szCs w:val="20"/>
          <w:lang w:val="hy-AM"/>
        </w:rPr>
      </w:pPr>
      <w:r w:rsidRPr="005354AD">
        <w:rPr>
          <w:rFonts w:ascii="GHEA Grapalat" w:hAnsi="GHEA Grapalat"/>
          <w:sz w:val="20"/>
          <w:szCs w:val="20"/>
          <w:lang w:val="af-ZA"/>
        </w:rPr>
        <w:t>Սույն ընթացակարգի վերաբերյալ բողոք</w:t>
      </w:r>
      <w:r w:rsidRPr="005354AD">
        <w:rPr>
          <w:rFonts w:ascii="GHEA Grapalat" w:hAnsi="GHEA Grapalat"/>
          <w:sz w:val="20"/>
          <w:szCs w:val="20"/>
          <w:lang w:val="hy-AM"/>
        </w:rPr>
        <w:t xml:space="preserve">արկումն իրականացվում է </w:t>
      </w:r>
      <w:r w:rsidRPr="005354AD">
        <w:rPr>
          <w:rFonts w:ascii="GHEA Grapalat" w:hAnsi="GHEA Grapalat"/>
          <w:sz w:val="16"/>
          <w:szCs w:val="16"/>
          <w:lang w:val="af-ZA"/>
        </w:rPr>
        <w:t xml:space="preserve"> </w:t>
      </w:r>
      <w:r w:rsidRPr="005354AD">
        <w:rPr>
          <w:rFonts w:ascii="GHEA Grapalat" w:hAnsi="GHEA Grapalat"/>
          <w:sz w:val="20"/>
          <w:szCs w:val="20"/>
          <w:lang w:val="af-ZA"/>
        </w:rPr>
        <w:t>«</w:t>
      </w:r>
      <w:r w:rsidRPr="005354AD">
        <w:rPr>
          <w:rFonts w:ascii="GHEA Grapalat" w:hAnsi="GHEA Grapalat"/>
          <w:sz w:val="20"/>
          <w:szCs w:val="20"/>
          <w:lang w:val="hy-AM"/>
        </w:rPr>
        <w:t>Գնումների</w:t>
      </w:r>
      <w:r w:rsidRPr="005354AD">
        <w:rPr>
          <w:rFonts w:ascii="GHEA Grapalat" w:hAnsi="GHEA Grapalat"/>
          <w:sz w:val="20"/>
          <w:szCs w:val="20"/>
          <w:lang w:val="af-ZA"/>
        </w:rPr>
        <w:t xml:space="preserve"> </w:t>
      </w:r>
      <w:r w:rsidRPr="005354AD">
        <w:rPr>
          <w:rFonts w:ascii="GHEA Grapalat" w:hAnsi="GHEA Grapalat"/>
          <w:sz w:val="20"/>
          <w:szCs w:val="20"/>
          <w:lang w:val="hy-AM"/>
        </w:rPr>
        <w:t>մասին</w:t>
      </w:r>
      <w:r w:rsidRPr="005354AD">
        <w:rPr>
          <w:rFonts w:ascii="GHEA Grapalat" w:hAnsi="GHEA Grapalat"/>
          <w:sz w:val="20"/>
          <w:szCs w:val="20"/>
          <w:lang w:val="af-ZA"/>
        </w:rPr>
        <w:t>»</w:t>
      </w:r>
      <w:r w:rsidRPr="005354AD">
        <w:rPr>
          <w:rFonts w:ascii="GHEA Grapalat" w:hAnsi="GHEA Grapalat"/>
          <w:sz w:val="20"/>
          <w:szCs w:val="20"/>
          <w:lang w:val="hy-AM"/>
        </w:rPr>
        <w:t xml:space="preserve"> ՀՀ</w:t>
      </w:r>
      <w:r w:rsidRPr="005354AD">
        <w:rPr>
          <w:rFonts w:ascii="GHEA Grapalat" w:hAnsi="GHEA Grapalat"/>
          <w:sz w:val="20"/>
          <w:szCs w:val="20"/>
          <w:lang w:val="af-ZA"/>
        </w:rPr>
        <w:t xml:space="preserve"> </w:t>
      </w:r>
      <w:r w:rsidRPr="005354AD">
        <w:rPr>
          <w:rFonts w:ascii="GHEA Grapalat" w:hAnsi="GHEA Grapalat"/>
          <w:sz w:val="20"/>
          <w:szCs w:val="20"/>
          <w:lang w:val="hy-AM"/>
        </w:rPr>
        <w:t>օրենքով</w:t>
      </w:r>
      <w:r w:rsidRPr="005354AD">
        <w:rPr>
          <w:rFonts w:ascii="GHEA Grapalat" w:hAnsi="GHEA Grapalat"/>
          <w:sz w:val="20"/>
          <w:szCs w:val="20"/>
          <w:lang w:val="af-ZA"/>
        </w:rPr>
        <w:t xml:space="preserve"> </w:t>
      </w:r>
      <w:r w:rsidRPr="005354AD">
        <w:rPr>
          <w:rFonts w:ascii="GHEA Grapalat" w:hAnsi="GHEA Grapalat"/>
          <w:sz w:val="20"/>
          <w:szCs w:val="20"/>
          <w:lang w:val="hy-AM"/>
        </w:rPr>
        <w:t>և</w:t>
      </w:r>
      <w:r w:rsidRPr="005354AD">
        <w:rPr>
          <w:rFonts w:ascii="GHEA Grapalat" w:hAnsi="GHEA Grapalat"/>
          <w:sz w:val="20"/>
          <w:szCs w:val="20"/>
          <w:lang w:val="af-ZA"/>
        </w:rPr>
        <w:t xml:space="preserve"> </w:t>
      </w:r>
      <w:r w:rsidRPr="005354AD">
        <w:rPr>
          <w:rFonts w:ascii="GHEA Grapalat" w:hAnsi="GHEA Grapalat"/>
          <w:sz w:val="20"/>
          <w:szCs w:val="20"/>
          <w:lang w:val="hy-AM"/>
        </w:rPr>
        <w:t>ՀՀ քաղաքացիական դատավարության օրենսգրքով սահմանված կարգով։</w:t>
      </w:r>
    </w:p>
    <w:p w14:paraId="7F864D8C" w14:textId="77777777" w:rsidR="00034160" w:rsidRPr="005354AD" w:rsidRDefault="00034160">
      <w:pPr>
        <w:pStyle w:val="af8"/>
        <w:spacing w:line="240" w:lineRule="auto"/>
        <w:rPr>
          <w:rFonts w:ascii="GHEA Grapalat" w:hAnsi="GHEA Grapalat"/>
          <w:i w:val="0"/>
          <w:lang w:val="hy-AM"/>
        </w:rPr>
      </w:pPr>
    </w:p>
    <w:p w14:paraId="5E59FF00" w14:textId="41CA12AF" w:rsidR="00034160" w:rsidRPr="005354AD" w:rsidRDefault="00FB0689">
      <w:pPr>
        <w:pStyle w:val="af8"/>
        <w:spacing w:line="240" w:lineRule="auto"/>
        <w:rPr>
          <w:rFonts w:ascii="GHEA Grapalat" w:hAnsi="GHEA Grapalat"/>
          <w:i w:val="0"/>
          <w:lang w:val="af-ZA"/>
        </w:rPr>
      </w:pPr>
      <w:r w:rsidRPr="005354AD">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463913">
        <w:rPr>
          <w:rFonts w:ascii="Sylfaen" w:hAnsi="Sylfaen"/>
          <w:i w:val="0"/>
          <w:lang w:val="hy-AM"/>
        </w:rPr>
        <w:t xml:space="preserve">Նոնա Հակոբյանին </w:t>
      </w:r>
    </w:p>
    <w:p w14:paraId="3D9888AE" w14:textId="77777777" w:rsidR="00034160" w:rsidRPr="005354AD" w:rsidRDefault="00FB0689">
      <w:pPr>
        <w:pStyle w:val="af8"/>
        <w:spacing w:line="240" w:lineRule="auto"/>
        <w:ind w:firstLine="0"/>
        <w:rPr>
          <w:rFonts w:ascii="GHEA Grapalat" w:hAnsi="GHEA Grapalat"/>
          <w:i w:val="0"/>
          <w:lang w:val="af-ZA"/>
        </w:rPr>
      </w:pPr>
      <w:r w:rsidRPr="005354AD">
        <w:rPr>
          <w:rFonts w:ascii="GHEA Grapalat" w:hAnsi="GHEA Grapalat"/>
          <w:i w:val="0"/>
          <w:lang w:val="af-ZA"/>
        </w:rPr>
        <w:tab/>
      </w:r>
      <w:r w:rsidRPr="005354AD">
        <w:rPr>
          <w:rFonts w:ascii="GHEA Grapalat" w:hAnsi="GHEA Grapalat"/>
          <w:i w:val="0"/>
          <w:lang w:val="af-ZA"/>
        </w:rPr>
        <w:tab/>
      </w:r>
      <w:r w:rsidRPr="005354AD">
        <w:rPr>
          <w:rFonts w:ascii="GHEA Grapalat" w:hAnsi="GHEA Grapalat"/>
          <w:i w:val="0"/>
          <w:lang w:val="af-ZA"/>
        </w:rPr>
        <w:tab/>
      </w:r>
      <w:r w:rsidRPr="005354AD">
        <w:rPr>
          <w:rFonts w:ascii="GHEA Grapalat" w:hAnsi="GHEA Grapalat"/>
          <w:i w:val="0"/>
          <w:lang w:val="af-ZA"/>
        </w:rPr>
        <w:tab/>
      </w:r>
      <w:r w:rsidRPr="005354AD">
        <w:rPr>
          <w:rFonts w:ascii="GHEA Grapalat" w:hAnsi="GHEA Grapalat"/>
          <w:i w:val="0"/>
          <w:lang w:val="af-ZA"/>
        </w:rPr>
        <w:tab/>
        <w:t xml:space="preserve">             </w:t>
      </w:r>
    </w:p>
    <w:p w14:paraId="1FC04159" w14:textId="01EBAF94" w:rsidR="00034160" w:rsidRPr="005354AD" w:rsidRDefault="00FB0689">
      <w:pPr>
        <w:pStyle w:val="af8"/>
        <w:spacing w:line="240" w:lineRule="auto"/>
        <w:ind w:firstLine="0"/>
        <w:rPr>
          <w:rFonts w:ascii="GHEA Grapalat" w:hAnsi="GHEA Grapalat"/>
          <w:i w:val="0"/>
          <w:u w:val="single"/>
          <w:lang w:val="hy-AM"/>
        </w:rPr>
      </w:pPr>
      <w:r w:rsidRPr="005354AD">
        <w:rPr>
          <w:rFonts w:ascii="GHEA Grapalat" w:hAnsi="GHEA Grapalat"/>
          <w:i w:val="0"/>
          <w:lang w:val="af-ZA"/>
        </w:rPr>
        <w:t xml:space="preserve">Հեռախոս </w:t>
      </w:r>
      <w:r w:rsidRPr="005354AD">
        <w:rPr>
          <w:rFonts w:ascii="GHEA Grapalat" w:hAnsi="GHEA Grapalat"/>
          <w:i w:val="0"/>
          <w:u w:val="single"/>
          <w:lang w:val="hy-AM"/>
        </w:rPr>
        <w:t>09</w:t>
      </w:r>
      <w:r w:rsidR="00463913">
        <w:rPr>
          <w:rFonts w:ascii="GHEA Grapalat" w:hAnsi="GHEA Grapalat"/>
          <w:i w:val="0"/>
          <w:u w:val="single"/>
          <w:lang w:val="hy-AM"/>
        </w:rPr>
        <w:t>8124592</w:t>
      </w:r>
    </w:p>
    <w:p w14:paraId="2D97A769" w14:textId="77777777" w:rsidR="00034160" w:rsidRPr="005354AD" w:rsidRDefault="00034160">
      <w:pPr>
        <w:pStyle w:val="af8"/>
        <w:spacing w:line="240" w:lineRule="auto"/>
        <w:ind w:firstLine="0"/>
        <w:rPr>
          <w:rFonts w:ascii="GHEA Grapalat" w:hAnsi="GHEA Grapalat"/>
          <w:i w:val="0"/>
          <w:lang w:val="hy-AM"/>
        </w:rPr>
      </w:pPr>
    </w:p>
    <w:p w14:paraId="2DFE23D6" w14:textId="59EF2E32" w:rsidR="00034160" w:rsidRPr="005354AD" w:rsidRDefault="00FB0689">
      <w:pPr>
        <w:pStyle w:val="af8"/>
        <w:spacing w:line="240" w:lineRule="auto"/>
        <w:ind w:firstLine="0"/>
        <w:rPr>
          <w:rFonts w:ascii="GHEA Grapalat" w:hAnsi="GHEA Grapalat"/>
          <w:i w:val="0"/>
          <w:lang w:val="hy-AM"/>
        </w:rPr>
      </w:pPr>
      <w:r w:rsidRPr="005354AD">
        <w:rPr>
          <w:rFonts w:ascii="GHEA Grapalat" w:hAnsi="GHEA Grapalat"/>
          <w:i w:val="0"/>
          <w:lang w:val="af-ZA"/>
        </w:rPr>
        <w:t xml:space="preserve">Էլ. փոստ </w:t>
      </w:r>
      <w:r w:rsidRPr="005354AD">
        <w:rPr>
          <w:rFonts w:ascii="GHEA Grapalat" w:hAnsi="GHEA Grapalat"/>
          <w:i w:val="0"/>
          <w:u w:val="single"/>
          <w:lang w:val="hy-AM"/>
        </w:rPr>
        <w:t xml:space="preserve"> </w:t>
      </w:r>
      <w:bookmarkStart w:id="3" w:name="_Hlk108707564"/>
      <w:r w:rsidR="00463913">
        <w:rPr>
          <w:rFonts w:ascii="GHEA Grapalat" w:hAnsi="GHEA Grapalat"/>
          <w:i w:val="0"/>
          <w:u w:val="single"/>
          <w:lang w:val="hy-AM"/>
        </w:rPr>
        <w:fldChar w:fldCharType="begin"/>
      </w:r>
      <w:r w:rsidR="00463913">
        <w:rPr>
          <w:rFonts w:ascii="GHEA Grapalat" w:hAnsi="GHEA Grapalat"/>
          <w:i w:val="0"/>
          <w:u w:val="single"/>
          <w:lang w:val="hy-AM"/>
        </w:rPr>
        <w:instrText xml:space="preserve"> HYPERLINK "mailto:mecamorhashvapa@mail.ru" </w:instrText>
      </w:r>
      <w:r w:rsidR="00463913">
        <w:rPr>
          <w:rFonts w:ascii="GHEA Grapalat" w:hAnsi="GHEA Grapalat"/>
          <w:i w:val="0"/>
          <w:u w:val="single"/>
          <w:lang w:val="hy-AM"/>
        </w:rPr>
        <w:fldChar w:fldCharType="separate"/>
      </w:r>
      <w:r w:rsidR="00463913" w:rsidRPr="00A32DE9">
        <w:rPr>
          <w:rStyle w:val="a8"/>
          <w:rFonts w:ascii="GHEA Grapalat" w:hAnsi="GHEA Grapalat"/>
          <w:i w:val="0"/>
          <w:lang w:val="hy-AM"/>
        </w:rPr>
        <w:t>mecamorhashvapa@mail.ru</w:t>
      </w:r>
      <w:r w:rsidR="00463913">
        <w:rPr>
          <w:rFonts w:ascii="GHEA Grapalat" w:hAnsi="GHEA Grapalat"/>
          <w:i w:val="0"/>
          <w:u w:val="single"/>
          <w:lang w:val="hy-AM"/>
        </w:rPr>
        <w:fldChar w:fldCharType="end"/>
      </w:r>
      <w:r w:rsidR="00463913">
        <w:rPr>
          <w:rFonts w:ascii="GHEA Grapalat" w:hAnsi="GHEA Grapalat"/>
          <w:i w:val="0"/>
          <w:u w:val="single"/>
          <w:lang w:val="hy-AM"/>
        </w:rPr>
        <w:t xml:space="preserve"> </w:t>
      </w:r>
      <w:bookmarkEnd w:id="3"/>
    </w:p>
    <w:p w14:paraId="09B1A788" w14:textId="77777777" w:rsidR="00034160" w:rsidRPr="005354AD" w:rsidRDefault="00034160">
      <w:pPr>
        <w:pStyle w:val="af8"/>
        <w:spacing w:line="240" w:lineRule="auto"/>
        <w:rPr>
          <w:rFonts w:ascii="GHEA Grapalat" w:hAnsi="GHEA Grapalat"/>
          <w:i w:val="0"/>
          <w:lang w:val="af-ZA"/>
        </w:rPr>
      </w:pPr>
    </w:p>
    <w:p w14:paraId="7F74B743" w14:textId="77777777" w:rsidR="00034160" w:rsidRPr="005354AD" w:rsidRDefault="00034160">
      <w:pPr>
        <w:pStyle w:val="af8"/>
        <w:spacing w:line="240" w:lineRule="auto"/>
        <w:ind w:firstLine="0"/>
        <w:rPr>
          <w:rFonts w:ascii="GHEA Grapalat" w:hAnsi="GHEA Grapalat"/>
          <w:i w:val="0"/>
          <w:lang w:val="af-ZA"/>
        </w:rPr>
      </w:pPr>
    </w:p>
    <w:p w14:paraId="3BA781A5" w14:textId="2D0C8520" w:rsidR="00034160" w:rsidRPr="005354AD" w:rsidRDefault="00FB0689">
      <w:pPr>
        <w:pStyle w:val="af8"/>
        <w:spacing w:line="240" w:lineRule="auto"/>
        <w:ind w:firstLine="0"/>
        <w:jc w:val="left"/>
        <w:rPr>
          <w:rFonts w:ascii="Sylfaen" w:hAnsi="Sylfaen"/>
          <w:b/>
          <w:i w:val="0"/>
          <w:lang w:val="hy-AM"/>
        </w:rPr>
      </w:pPr>
      <w:r w:rsidRPr="005354AD">
        <w:rPr>
          <w:rFonts w:ascii="Sylfaen" w:hAnsi="Sylfaen" w:cs="Sylfaen"/>
          <w:b/>
          <w:i w:val="0"/>
          <w:lang w:val="af-ZA"/>
        </w:rPr>
        <w:t xml:space="preserve">Պատվիրատու՝ </w:t>
      </w:r>
      <w:r w:rsidRPr="005354AD">
        <w:rPr>
          <w:rFonts w:ascii="Sylfaen" w:hAnsi="Sylfaen"/>
          <w:b/>
          <w:i w:val="0"/>
          <w:lang w:val="af-ZA"/>
        </w:rPr>
        <w:t xml:space="preserve">  &lt;&lt;</w:t>
      </w:r>
      <w:r w:rsidR="00EB220D" w:rsidRPr="005354AD">
        <w:rPr>
          <w:rFonts w:ascii="Sylfaen" w:hAnsi="Sylfaen" w:cs="Sylfaen"/>
          <w:b/>
          <w:i w:val="0"/>
          <w:lang w:val="hy-AM"/>
        </w:rPr>
        <w:t xml:space="preserve">Ալաշկերտի </w:t>
      </w:r>
      <w:r w:rsidRPr="005354AD">
        <w:rPr>
          <w:rFonts w:ascii="Sylfaen" w:hAnsi="Sylfaen" w:cs="Sylfaen"/>
          <w:b/>
          <w:i w:val="0"/>
          <w:lang w:val="af-ZA"/>
        </w:rPr>
        <w:t xml:space="preserve"> </w:t>
      </w:r>
      <w:proofErr w:type="spellStart"/>
      <w:r w:rsidRPr="005354AD">
        <w:rPr>
          <w:rFonts w:ascii="Sylfaen" w:hAnsi="Sylfaen" w:cs="Sylfaen"/>
          <w:b/>
          <w:i w:val="0"/>
          <w:lang w:val="en-US"/>
        </w:rPr>
        <w:t>մանկապարտեզ</w:t>
      </w:r>
      <w:proofErr w:type="spellEnd"/>
      <w:r w:rsidRPr="005354AD">
        <w:rPr>
          <w:rFonts w:ascii="Sylfaen" w:hAnsi="Sylfaen"/>
          <w:b/>
          <w:i w:val="0"/>
          <w:lang w:val="af-ZA"/>
        </w:rPr>
        <w:t xml:space="preserve">&gt;&gt; </w:t>
      </w:r>
      <w:r w:rsidRPr="005354AD">
        <w:rPr>
          <w:rFonts w:ascii="Sylfaen" w:hAnsi="Sylfaen" w:cs="Sylfaen"/>
          <w:b/>
          <w:i w:val="0"/>
          <w:lang w:val="af-ZA"/>
        </w:rPr>
        <w:t>ՀՈԱԿ</w:t>
      </w:r>
    </w:p>
    <w:p w14:paraId="24257DF8" w14:textId="77777777" w:rsidR="00034160" w:rsidRPr="005354AD" w:rsidRDefault="00FB0689">
      <w:pPr>
        <w:pStyle w:val="af8"/>
        <w:spacing w:line="240" w:lineRule="auto"/>
        <w:ind w:firstLine="0"/>
        <w:rPr>
          <w:rFonts w:ascii="GHEA Grapalat" w:hAnsi="GHEA Grapalat"/>
          <w:i w:val="0"/>
          <w:lang w:val="af-ZA"/>
        </w:rPr>
      </w:pPr>
      <w:r w:rsidRPr="005354AD">
        <w:rPr>
          <w:rFonts w:ascii="GHEA Grapalat" w:hAnsi="GHEA Grapalat"/>
          <w:i w:val="0"/>
          <w:lang w:val="af-ZA"/>
        </w:rPr>
        <w:tab/>
      </w:r>
    </w:p>
    <w:p w14:paraId="4D5E6391" w14:textId="77777777" w:rsidR="00034160" w:rsidRPr="005354AD" w:rsidRDefault="00034160">
      <w:pPr>
        <w:pStyle w:val="31"/>
        <w:spacing w:after="240" w:line="240" w:lineRule="auto"/>
        <w:ind w:firstLine="709"/>
        <w:rPr>
          <w:rFonts w:ascii="GHEA Grapalat" w:hAnsi="GHEA Grapalat" w:cs="Sylfaen"/>
          <w:b/>
          <w:lang w:val="es-ES"/>
        </w:rPr>
      </w:pPr>
    </w:p>
    <w:p w14:paraId="391E8EAA" w14:textId="77777777" w:rsidR="00034160" w:rsidRPr="005354AD" w:rsidRDefault="00034160">
      <w:pPr>
        <w:pStyle w:val="af8"/>
        <w:spacing w:line="240" w:lineRule="auto"/>
        <w:ind w:left="1404"/>
        <w:rPr>
          <w:rFonts w:ascii="GHEA Grapalat" w:hAnsi="GHEA Grapalat"/>
          <w:i w:val="0"/>
          <w:lang w:val="af-ZA"/>
        </w:rPr>
      </w:pPr>
    </w:p>
    <w:p w14:paraId="6453D331" w14:textId="77777777" w:rsidR="00034160" w:rsidRPr="005354AD" w:rsidRDefault="00034160">
      <w:pPr>
        <w:pStyle w:val="af8"/>
        <w:spacing w:line="240" w:lineRule="auto"/>
        <w:ind w:left="1404"/>
        <w:rPr>
          <w:rFonts w:ascii="GHEA Grapalat" w:hAnsi="GHEA Grapalat"/>
          <w:i w:val="0"/>
          <w:lang w:val="af-ZA"/>
        </w:rPr>
      </w:pPr>
    </w:p>
    <w:p w14:paraId="7ED9EAEB" w14:textId="77777777" w:rsidR="00034160" w:rsidRPr="005354AD" w:rsidRDefault="00034160">
      <w:pPr>
        <w:pStyle w:val="af5"/>
        <w:ind w:right="-7" w:firstLine="567"/>
        <w:jc w:val="right"/>
        <w:rPr>
          <w:rFonts w:ascii="GHEA Grapalat" w:hAnsi="GHEA Grapalat" w:cs="Sylfaen"/>
          <w:i/>
          <w:sz w:val="22"/>
          <w:lang w:val="af-ZA"/>
        </w:rPr>
      </w:pPr>
    </w:p>
    <w:p w14:paraId="09163DB3" w14:textId="77777777" w:rsidR="00034160" w:rsidRPr="005354AD" w:rsidRDefault="00034160">
      <w:pPr>
        <w:pStyle w:val="af5"/>
        <w:ind w:right="-7" w:firstLine="567"/>
        <w:jc w:val="right"/>
        <w:rPr>
          <w:rFonts w:ascii="GHEA Grapalat" w:hAnsi="GHEA Grapalat" w:cs="Sylfaen"/>
          <w:i/>
          <w:sz w:val="22"/>
          <w:lang w:val="af-ZA"/>
        </w:rPr>
      </w:pPr>
    </w:p>
    <w:p w14:paraId="3549A71D" w14:textId="77777777" w:rsidR="00034160" w:rsidRPr="005354AD" w:rsidRDefault="00034160">
      <w:pPr>
        <w:pStyle w:val="af5"/>
        <w:ind w:right="-7" w:firstLine="567"/>
        <w:jc w:val="right"/>
        <w:rPr>
          <w:rFonts w:ascii="GHEA Grapalat" w:hAnsi="GHEA Grapalat" w:cs="Sylfaen"/>
          <w:i/>
          <w:sz w:val="22"/>
          <w:lang w:val="af-ZA"/>
        </w:rPr>
      </w:pPr>
    </w:p>
    <w:p w14:paraId="659CC805" w14:textId="77777777" w:rsidR="00034160" w:rsidRPr="005354AD" w:rsidRDefault="00034160">
      <w:pPr>
        <w:pStyle w:val="af5"/>
        <w:ind w:right="-7" w:firstLine="567"/>
        <w:jc w:val="right"/>
        <w:rPr>
          <w:rFonts w:ascii="GHEA Grapalat" w:hAnsi="GHEA Grapalat" w:cs="Sylfaen"/>
          <w:i/>
          <w:sz w:val="22"/>
          <w:lang w:val="af-ZA"/>
        </w:rPr>
      </w:pPr>
    </w:p>
    <w:p w14:paraId="4AB24268" w14:textId="77777777" w:rsidR="00034160" w:rsidRPr="005354AD" w:rsidRDefault="00034160">
      <w:pPr>
        <w:pStyle w:val="af5"/>
        <w:ind w:right="-7" w:firstLine="567"/>
        <w:jc w:val="right"/>
        <w:rPr>
          <w:rFonts w:ascii="GHEA Grapalat" w:hAnsi="GHEA Grapalat" w:cs="Sylfaen"/>
          <w:i/>
          <w:sz w:val="22"/>
          <w:lang w:val="af-ZA"/>
        </w:rPr>
      </w:pPr>
    </w:p>
    <w:p w14:paraId="33AA5A69" w14:textId="77777777" w:rsidR="00034160" w:rsidRPr="005354AD" w:rsidRDefault="00034160">
      <w:pPr>
        <w:pStyle w:val="af5"/>
        <w:ind w:right="-7" w:firstLine="567"/>
        <w:jc w:val="right"/>
        <w:rPr>
          <w:rFonts w:ascii="GHEA Grapalat" w:hAnsi="GHEA Grapalat" w:cs="Sylfaen"/>
          <w:i/>
          <w:sz w:val="22"/>
          <w:lang w:val="af-ZA"/>
        </w:rPr>
      </w:pPr>
    </w:p>
    <w:p w14:paraId="295B44B0" w14:textId="77777777" w:rsidR="00034160" w:rsidRPr="005354AD" w:rsidRDefault="00034160">
      <w:pPr>
        <w:pStyle w:val="af5"/>
        <w:ind w:right="-7" w:firstLine="567"/>
        <w:jc w:val="right"/>
        <w:rPr>
          <w:rFonts w:ascii="GHEA Grapalat" w:hAnsi="GHEA Grapalat" w:cs="Sylfaen"/>
          <w:i/>
          <w:sz w:val="22"/>
          <w:lang w:val="af-ZA"/>
        </w:rPr>
      </w:pPr>
    </w:p>
    <w:p w14:paraId="2D66E5E9" w14:textId="77777777" w:rsidR="00034160" w:rsidRPr="005354AD" w:rsidRDefault="00FB0689">
      <w:pPr>
        <w:pStyle w:val="af5"/>
        <w:spacing w:after="0"/>
        <w:ind w:firstLine="567"/>
        <w:jc w:val="right"/>
        <w:rPr>
          <w:rFonts w:ascii="GHEA Grapalat" w:hAnsi="GHEA Grapalat" w:cs="Sylfaen"/>
          <w:i/>
          <w:sz w:val="20"/>
          <w:szCs w:val="20"/>
          <w:lang w:val="af-ZA"/>
        </w:rPr>
      </w:pPr>
      <w:proofErr w:type="spellStart"/>
      <w:r w:rsidRPr="005354AD">
        <w:rPr>
          <w:rFonts w:ascii="GHEA Grapalat" w:hAnsi="GHEA Grapalat" w:cs="Sylfaen"/>
          <w:i/>
          <w:sz w:val="20"/>
          <w:szCs w:val="20"/>
        </w:rPr>
        <w:t>Հաստատված</w:t>
      </w:r>
      <w:proofErr w:type="spellEnd"/>
      <w:r w:rsidRPr="005354AD">
        <w:rPr>
          <w:rFonts w:ascii="GHEA Grapalat" w:hAnsi="GHEA Grapalat" w:cs="Times Armenian"/>
          <w:i/>
          <w:sz w:val="20"/>
          <w:szCs w:val="20"/>
          <w:lang w:val="af-ZA"/>
        </w:rPr>
        <w:t xml:space="preserve"> </w:t>
      </w:r>
      <w:r w:rsidRPr="005354AD">
        <w:rPr>
          <w:rFonts w:ascii="GHEA Grapalat" w:hAnsi="GHEA Grapalat" w:cs="Sylfaen"/>
          <w:i/>
          <w:sz w:val="20"/>
          <w:szCs w:val="20"/>
        </w:rPr>
        <w:t>է</w:t>
      </w:r>
    </w:p>
    <w:p w14:paraId="5F8EEA8B" w14:textId="713154F5" w:rsidR="00034160" w:rsidRPr="005354AD" w:rsidRDefault="00FB0689">
      <w:pPr>
        <w:pStyle w:val="af8"/>
        <w:spacing w:line="240" w:lineRule="auto"/>
        <w:jc w:val="center"/>
        <w:rPr>
          <w:rFonts w:ascii="GHEA Grapalat" w:hAnsi="GHEA Grapalat"/>
          <w:i w:val="0"/>
          <w:lang w:val="af-ZA"/>
        </w:rPr>
      </w:pPr>
      <w:r w:rsidRPr="005354AD">
        <w:rPr>
          <w:rFonts w:ascii="Sylfaen" w:hAnsi="Sylfaen" w:cs="Sylfaen"/>
          <w:i w:val="0"/>
          <w:lang w:val="hy-AM"/>
        </w:rPr>
        <w:t xml:space="preserve">                                                                                          </w:t>
      </w:r>
      <w:r w:rsidR="00C12ED2">
        <w:rPr>
          <w:rFonts w:ascii="Sylfaen" w:hAnsi="Sylfaen" w:cs="Sylfaen"/>
          <w:i w:val="0"/>
          <w:lang w:val="af-ZA"/>
        </w:rPr>
        <w:t>ՀՀԱՄՄՀ-ԱԼՄ-ԳՀԱՊՁԲ-22/03</w:t>
      </w:r>
      <w:r w:rsidRPr="005354AD">
        <w:rPr>
          <w:rFonts w:ascii="GHEA Grapalat" w:hAnsi="GHEA Grapalat"/>
          <w:i w:val="0"/>
          <w:u w:val="single"/>
          <w:lang w:val="af-ZA"/>
        </w:rPr>
        <w:t xml:space="preserve">      </w:t>
      </w:r>
      <w:r w:rsidRPr="005354AD">
        <w:rPr>
          <w:rFonts w:ascii="GHEA Grapalat" w:hAnsi="GHEA Grapalat" w:cs="Sylfaen"/>
          <w:i w:val="0"/>
          <w:lang w:val="af-ZA"/>
        </w:rPr>
        <w:t xml:space="preserve"> </w:t>
      </w:r>
      <w:r w:rsidRPr="005354AD">
        <w:rPr>
          <w:rFonts w:ascii="Times New Roman" w:hAnsi="Times New Roman"/>
          <w:i w:val="0"/>
          <w:lang w:val="hy-AM"/>
        </w:rPr>
        <w:t>ծածկագրով</w:t>
      </w:r>
      <w:r w:rsidRPr="005354AD">
        <w:rPr>
          <w:rFonts w:ascii="GHEA Grapalat" w:hAnsi="GHEA Grapalat" w:cs="Times Armenian"/>
          <w:i w:val="0"/>
          <w:lang w:val="af-ZA"/>
        </w:rPr>
        <w:t xml:space="preserve"> </w:t>
      </w:r>
    </w:p>
    <w:p w14:paraId="08C8BA9B" w14:textId="77777777" w:rsidR="00034160" w:rsidRPr="005354AD" w:rsidRDefault="00FB0689">
      <w:pPr>
        <w:pStyle w:val="af5"/>
        <w:spacing w:after="0"/>
        <w:ind w:firstLine="567"/>
        <w:jc w:val="right"/>
        <w:rPr>
          <w:rFonts w:ascii="GHEA Grapalat" w:hAnsi="GHEA Grapalat" w:cs="Times Armenian"/>
          <w:i/>
          <w:sz w:val="20"/>
          <w:szCs w:val="20"/>
          <w:lang w:val="af-ZA"/>
        </w:rPr>
      </w:pPr>
      <w:r w:rsidRPr="005354AD">
        <w:rPr>
          <w:i/>
          <w:sz w:val="20"/>
          <w:szCs w:val="20"/>
          <w:lang w:val="hy-AM"/>
        </w:rPr>
        <w:t>գ</w:t>
      </w:r>
      <w:r w:rsidRPr="005354AD">
        <w:rPr>
          <w:rFonts w:ascii="GHEA Grapalat" w:hAnsi="GHEA Grapalat" w:cs="Sylfaen"/>
          <w:i/>
          <w:sz w:val="20"/>
          <w:szCs w:val="20"/>
          <w:lang w:val="hy-AM"/>
        </w:rPr>
        <w:t>նանշման</w:t>
      </w:r>
      <w:r w:rsidRPr="005354AD">
        <w:rPr>
          <w:rFonts w:ascii="GHEA Grapalat" w:hAnsi="GHEA Grapalat" w:cs="Sylfaen"/>
          <w:i/>
          <w:sz w:val="20"/>
          <w:szCs w:val="20"/>
          <w:lang w:val="af-ZA"/>
        </w:rPr>
        <w:t xml:space="preserve"> </w:t>
      </w:r>
      <w:r w:rsidRPr="005354AD">
        <w:rPr>
          <w:rFonts w:ascii="GHEA Grapalat" w:hAnsi="GHEA Grapalat" w:cs="Sylfaen"/>
          <w:i/>
          <w:sz w:val="20"/>
          <w:szCs w:val="20"/>
          <w:lang w:val="hy-AM"/>
        </w:rPr>
        <w:t>հարցման</w:t>
      </w:r>
      <w:r w:rsidRPr="005354AD">
        <w:rPr>
          <w:rFonts w:ascii="GHEA Grapalat" w:hAnsi="GHEA Grapalat" w:cs="Sylfaen"/>
          <w:i/>
          <w:sz w:val="20"/>
          <w:szCs w:val="20"/>
          <w:lang w:val="af-ZA"/>
        </w:rPr>
        <w:t xml:space="preserve"> </w:t>
      </w:r>
      <w:r w:rsidRPr="005354AD">
        <w:rPr>
          <w:rFonts w:ascii="GHEA Grapalat" w:hAnsi="GHEA Grapalat" w:cs="Sylfaen"/>
          <w:i/>
          <w:sz w:val="20"/>
          <w:szCs w:val="20"/>
          <w:lang w:val="hy-AM"/>
        </w:rPr>
        <w:t>ընթացակարգ</w:t>
      </w:r>
      <w:r w:rsidRPr="005354AD">
        <w:rPr>
          <w:rFonts w:ascii="GHEA Grapalat" w:hAnsi="GHEA Grapalat" w:cs="Times Armenian"/>
          <w:i/>
          <w:sz w:val="20"/>
          <w:szCs w:val="20"/>
          <w:lang w:val="af-ZA"/>
        </w:rPr>
        <w:t xml:space="preserve">ի գնահատող </w:t>
      </w:r>
      <w:r w:rsidRPr="005354AD">
        <w:rPr>
          <w:rFonts w:ascii="GHEA Grapalat" w:hAnsi="GHEA Grapalat" w:cs="Sylfaen"/>
          <w:i/>
          <w:sz w:val="20"/>
          <w:szCs w:val="20"/>
          <w:lang w:val="hy-AM"/>
        </w:rPr>
        <w:t>հանձնաժողովի</w:t>
      </w:r>
    </w:p>
    <w:p w14:paraId="17AB7333" w14:textId="22885325" w:rsidR="00034160" w:rsidRPr="005354AD" w:rsidRDefault="00FB0689">
      <w:pPr>
        <w:pStyle w:val="af5"/>
        <w:spacing w:after="0"/>
        <w:ind w:firstLine="567"/>
        <w:jc w:val="right"/>
        <w:rPr>
          <w:rFonts w:ascii="GHEA Grapalat" w:hAnsi="GHEA Grapalat"/>
          <w:i/>
          <w:sz w:val="20"/>
          <w:szCs w:val="20"/>
          <w:lang w:val="af-ZA"/>
        </w:rPr>
      </w:pPr>
      <w:r w:rsidRPr="005354AD">
        <w:rPr>
          <w:rFonts w:ascii="GHEA Grapalat" w:hAnsi="GHEA Grapalat" w:cs="Sylfaen"/>
          <w:i/>
          <w:sz w:val="20"/>
          <w:szCs w:val="20"/>
          <w:lang w:val="af-ZA"/>
        </w:rPr>
        <w:t xml:space="preserve"> 2022</w:t>
      </w:r>
      <w:r w:rsidRPr="005354AD">
        <w:rPr>
          <w:rFonts w:ascii="GHEA Grapalat" w:hAnsi="GHEA Grapalat" w:cs="Sylfaen"/>
          <w:i/>
          <w:sz w:val="20"/>
          <w:szCs w:val="20"/>
          <w:lang w:val="hy-AM"/>
        </w:rPr>
        <w:t>թ</w:t>
      </w:r>
      <w:r w:rsidRPr="005354AD">
        <w:rPr>
          <w:rFonts w:ascii="GHEA Grapalat" w:hAnsi="GHEA Grapalat" w:cs="Times Armenian"/>
          <w:i/>
          <w:sz w:val="20"/>
          <w:szCs w:val="20"/>
          <w:lang w:val="af-ZA"/>
        </w:rPr>
        <w:t xml:space="preserve">.  </w:t>
      </w:r>
      <w:r w:rsidRPr="005354AD">
        <w:rPr>
          <w:rFonts w:ascii="GHEA Grapalat" w:hAnsi="GHEA Grapalat" w:cs="Times Armenian"/>
          <w:i/>
          <w:sz w:val="20"/>
          <w:szCs w:val="20"/>
          <w:u w:val="single"/>
          <w:lang w:val="af-ZA"/>
        </w:rPr>
        <w:t>Հու</w:t>
      </w:r>
      <w:r w:rsidR="002769D1">
        <w:rPr>
          <w:rFonts w:ascii="GHEA Grapalat" w:hAnsi="GHEA Grapalat" w:cs="Times Armenian"/>
          <w:i/>
          <w:sz w:val="20"/>
          <w:szCs w:val="20"/>
          <w:u w:val="single"/>
          <w:lang w:val="hy-AM"/>
        </w:rPr>
        <w:t>լ</w:t>
      </w:r>
      <w:r w:rsidRPr="005354AD">
        <w:rPr>
          <w:rFonts w:ascii="GHEA Grapalat" w:hAnsi="GHEA Grapalat" w:cs="Times Armenian"/>
          <w:i/>
          <w:sz w:val="20"/>
          <w:szCs w:val="20"/>
          <w:u w:val="single"/>
          <w:lang w:val="af-ZA"/>
        </w:rPr>
        <w:t xml:space="preserve">իսի </w:t>
      </w:r>
      <w:r w:rsidR="002769D1">
        <w:rPr>
          <w:rFonts w:ascii="GHEA Grapalat" w:hAnsi="GHEA Grapalat" w:cs="Times Armenian"/>
          <w:i/>
          <w:sz w:val="20"/>
          <w:szCs w:val="20"/>
          <w:u w:val="single"/>
          <w:lang w:val="hy-AM"/>
        </w:rPr>
        <w:t>1</w:t>
      </w:r>
      <w:r w:rsidR="007D5AA4">
        <w:rPr>
          <w:rFonts w:ascii="GHEA Grapalat" w:hAnsi="GHEA Grapalat" w:cs="Times Armenian"/>
          <w:i/>
          <w:sz w:val="20"/>
          <w:szCs w:val="20"/>
          <w:u w:val="single"/>
          <w:lang w:val="hy-AM"/>
        </w:rPr>
        <w:t>4</w:t>
      </w:r>
      <w:r w:rsidRPr="005354AD">
        <w:rPr>
          <w:rFonts w:ascii="GHEA Grapalat" w:hAnsi="GHEA Grapalat" w:cs="Times Armenian"/>
          <w:i/>
          <w:sz w:val="20"/>
          <w:szCs w:val="20"/>
          <w:lang w:val="af-ZA"/>
        </w:rPr>
        <w:t xml:space="preserve">-ի </w:t>
      </w:r>
      <w:r w:rsidRPr="005354AD">
        <w:rPr>
          <w:rFonts w:ascii="GHEA Grapalat" w:hAnsi="GHEA Grapalat" w:cs="Times Armenian"/>
          <w:i/>
          <w:sz w:val="20"/>
          <w:szCs w:val="20"/>
          <w:vertAlign w:val="subscript"/>
          <w:lang w:val="af-ZA"/>
        </w:rPr>
        <w:t xml:space="preserve"> </w:t>
      </w:r>
      <w:r w:rsidRPr="005354AD">
        <w:rPr>
          <w:rFonts w:ascii="GHEA Grapalat" w:hAnsi="GHEA Grapalat" w:cs="Times Armenian"/>
          <w:i/>
          <w:sz w:val="20"/>
          <w:szCs w:val="20"/>
          <w:lang w:val="af-ZA"/>
        </w:rPr>
        <w:t xml:space="preserve">N </w:t>
      </w:r>
      <w:r w:rsidRPr="005354AD">
        <w:rPr>
          <w:rFonts w:ascii="GHEA Grapalat" w:hAnsi="GHEA Grapalat" w:cs="Times Armenian"/>
          <w:i/>
          <w:sz w:val="20"/>
          <w:szCs w:val="20"/>
          <w:u w:val="single"/>
          <w:lang w:val="hy-AM"/>
        </w:rPr>
        <w:t>1</w:t>
      </w:r>
      <w:r w:rsidRPr="005354AD">
        <w:rPr>
          <w:rFonts w:ascii="GHEA Grapalat" w:hAnsi="GHEA Grapalat" w:cs="Times Armenian"/>
          <w:i/>
          <w:sz w:val="20"/>
          <w:szCs w:val="20"/>
          <w:lang w:val="af-ZA"/>
        </w:rPr>
        <w:t xml:space="preserve"> </w:t>
      </w:r>
      <w:proofErr w:type="spellStart"/>
      <w:r w:rsidRPr="005354AD">
        <w:rPr>
          <w:rFonts w:ascii="GHEA Grapalat" w:hAnsi="GHEA Grapalat" w:cs="Sylfaen"/>
          <w:i/>
          <w:sz w:val="20"/>
          <w:szCs w:val="20"/>
        </w:rPr>
        <w:t>որոշմամբ</w:t>
      </w:r>
      <w:proofErr w:type="spellEnd"/>
    </w:p>
    <w:p w14:paraId="276F296C" w14:textId="77777777" w:rsidR="00034160" w:rsidRPr="005354AD" w:rsidRDefault="00034160">
      <w:pPr>
        <w:pStyle w:val="af5"/>
        <w:ind w:right="-7" w:firstLine="567"/>
        <w:jc w:val="center"/>
        <w:rPr>
          <w:rFonts w:ascii="GHEA Grapalat" w:hAnsi="GHEA Grapalat"/>
          <w:lang w:val="af-ZA"/>
        </w:rPr>
      </w:pPr>
    </w:p>
    <w:p w14:paraId="6E94C90E" w14:textId="77777777" w:rsidR="00034160" w:rsidRPr="005354AD" w:rsidRDefault="00034160">
      <w:pPr>
        <w:pStyle w:val="af5"/>
        <w:ind w:right="-7" w:firstLine="567"/>
        <w:jc w:val="center"/>
        <w:rPr>
          <w:rFonts w:ascii="GHEA Grapalat" w:hAnsi="GHEA Grapalat"/>
          <w:i/>
          <w:lang w:val="af-ZA"/>
        </w:rPr>
      </w:pPr>
    </w:p>
    <w:p w14:paraId="5CF22076" w14:textId="77777777" w:rsidR="00034160" w:rsidRPr="005354AD" w:rsidRDefault="00034160">
      <w:pPr>
        <w:pStyle w:val="af5"/>
        <w:ind w:right="-7" w:firstLine="567"/>
        <w:jc w:val="center"/>
        <w:rPr>
          <w:rFonts w:ascii="GHEA Grapalat" w:hAnsi="GHEA Grapalat"/>
          <w:i/>
          <w:lang w:val="af-ZA"/>
        </w:rPr>
      </w:pPr>
    </w:p>
    <w:p w14:paraId="4FD42ACE" w14:textId="7FEA497E" w:rsidR="00034160" w:rsidRPr="005354AD" w:rsidRDefault="00FB0689">
      <w:pPr>
        <w:pStyle w:val="af5"/>
        <w:tabs>
          <w:tab w:val="left" w:pos="5968"/>
        </w:tabs>
        <w:ind w:right="-7" w:firstLine="567"/>
        <w:jc w:val="center"/>
        <w:rPr>
          <w:rFonts w:ascii="Sylfaen" w:hAnsi="Sylfaen"/>
          <w:lang w:val="af-ZA"/>
        </w:rPr>
      </w:pPr>
      <w:r w:rsidRPr="005354AD">
        <w:rPr>
          <w:rFonts w:ascii="Sylfaen" w:hAnsi="Sylfaen"/>
          <w:i/>
          <w:lang w:val="af-ZA"/>
        </w:rPr>
        <w:t>&lt;&lt;</w:t>
      </w:r>
      <w:proofErr w:type="spellStart"/>
      <w:r w:rsidR="00D85ABF" w:rsidRPr="005354AD">
        <w:rPr>
          <w:rFonts w:ascii="Sylfaen" w:hAnsi="Sylfaen" w:cs="Sylfaen"/>
          <w:i/>
        </w:rPr>
        <w:t>Ալաշկերտի</w:t>
      </w:r>
      <w:proofErr w:type="spellEnd"/>
      <w:r w:rsidR="00D85ABF" w:rsidRPr="005354AD">
        <w:rPr>
          <w:rFonts w:ascii="Sylfaen" w:hAnsi="Sylfaen" w:cs="Sylfaen"/>
          <w:i/>
          <w:lang w:val="af-ZA"/>
        </w:rPr>
        <w:t xml:space="preserve"> </w:t>
      </w:r>
      <w:proofErr w:type="spellStart"/>
      <w:r w:rsidR="00D85ABF" w:rsidRPr="005354AD">
        <w:rPr>
          <w:rFonts w:ascii="Sylfaen" w:hAnsi="Sylfaen" w:cs="Sylfaen"/>
          <w:i/>
        </w:rPr>
        <w:t>մանկապարտեզ</w:t>
      </w:r>
      <w:proofErr w:type="spellEnd"/>
      <w:r w:rsidRPr="005354AD">
        <w:rPr>
          <w:rFonts w:ascii="Sylfaen" w:hAnsi="Sylfaen"/>
          <w:i/>
          <w:lang w:val="af-ZA"/>
        </w:rPr>
        <w:t xml:space="preserve">&gt;&gt; </w:t>
      </w:r>
      <w:r w:rsidRPr="005354AD">
        <w:rPr>
          <w:rFonts w:ascii="Sylfaen" w:hAnsi="Sylfaen" w:cs="Sylfaen"/>
          <w:i/>
          <w:lang w:val="af-ZA"/>
        </w:rPr>
        <w:t>ՀՈԱԿ</w:t>
      </w:r>
    </w:p>
    <w:p w14:paraId="197AF5CF" w14:textId="77777777" w:rsidR="00034160" w:rsidRPr="005354AD" w:rsidRDefault="00034160">
      <w:pPr>
        <w:pStyle w:val="af5"/>
        <w:ind w:right="-7" w:firstLine="567"/>
        <w:jc w:val="center"/>
        <w:rPr>
          <w:rFonts w:ascii="GHEA Grapalat" w:hAnsi="GHEA Grapalat"/>
          <w:lang w:val="af-ZA"/>
        </w:rPr>
      </w:pPr>
    </w:p>
    <w:p w14:paraId="1D34B8EE" w14:textId="77777777" w:rsidR="00034160" w:rsidRPr="005354AD" w:rsidRDefault="00034160">
      <w:pPr>
        <w:pStyle w:val="af5"/>
        <w:ind w:right="-7" w:firstLine="567"/>
        <w:jc w:val="center"/>
        <w:rPr>
          <w:rFonts w:ascii="GHEA Grapalat" w:hAnsi="GHEA Grapalat"/>
          <w:lang w:val="af-ZA"/>
        </w:rPr>
      </w:pPr>
    </w:p>
    <w:p w14:paraId="0AA734D1" w14:textId="77777777" w:rsidR="00034160" w:rsidRPr="005354AD" w:rsidRDefault="00034160">
      <w:pPr>
        <w:pStyle w:val="af5"/>
        <w:ind w:right="-7" w:firstLine="567"/>
        <w:jc w:val="center"/>
        <w:rPr>
          <w:rFonts w:ascii="GHEA Grapalat" w:hAnsi="GHEA Grapalat"/>
          <w:lang w:val="af-ZA"/>
        </w:rPr>
      </w:pPr>
    </w:p>
    <w:p w14:paraId="4BA1EBCD" w14:textId="77777777" w:rsidR="00034160" w:rsidRPr="005354AD" w:rsidRDefault="00034160">
      <w:pPr>
        <w:pStyle w:val="af5"/>
        <w:ind w:right="-7" w:firstLine="567"/>
        <w:jc w:val="center"/>
        <w:rPr>
          <w:rFonts w:ascii="GHEA Grapalat" w:hAnsi="GHEA Grapalat"/>
          <w:lang w:val="af-ZA"/>
        </w:rPr>
      </w:pPr>
    </w:p>
    <w:p w14:paraId="1DDFE1F4" w14:textId="77777777" w:rsidR="00034160" w:rsidRPr="005354AD" w:rsidRDefault="00034160">
      <w:pPr>
        <w:pStyle w:val="af5"/>
        <w:ind w:right="-7" w:firstLine="567"/>
        <w:jc w:val="center"/>
        <w:rPr>
          <w:rFonts w:ascii="GHEA Grapalat" w:hAnsi="GHEA Grapalat"/>
          <w:lang w:val="af-ZA"/>
        </w:rPr>
      </w:pPr>
    </w:p>
    <w:p w14:paraId="30EC163F" w14:textId="77777777" w:rsidR="00034160" w:rsidRPr="005354AD" w:rsidRDefault="00034160">
      <w:pPr>
        <w:pStyle w:val="af5"/>
        <w:ind w:right="-7" w:firstLine="567"/>
        <w:jc w:val="center"/>
        <w:rPr>
          <w:rFonts w:ascii="GHEA Grapalat" w:hAnsi="GHEA Grapalat"/>
          <w:lang w:val="af-ZA"/>
        </w:rPr>
      </w:pPr>
    </w:p>
    <w:p w14:paraId="6C1E4919" w14:textId="77777777" w:rsidR="00034160" w:rsidRPr="005354AD" w:rsidRDefault="00034160">
      <w:pPr>
        <w:pStyle w:val="af5"/>
        <w:ind w:right="-7" w:firstLine="567"/>
        <w:jc w:val="center"/>
        <w:rPr>
          <w:rFonts w:ascii="GHEA Grapalat" w:hAnsi="GHEA Grapalat"/>
          <w:lang w:val="af-ZA"/>
        </w:rPr>
      </w:pPr>
    </w:p>
    <w:p w14:paraId="60E73898" w14:textId="77777777" w:rsidR="00034160" w:rsidRPr="005354AD" w:rsidRDefault="00FB0689">
      <w:pPr>
        <w:pStyle w:val="af5"/>
        <w:ind w:right="-7" w:firstLine="567"/>
        <w:jc w:val="center"/>
        <w:rPr>
          <w:rFonts w:ascii="GHEA Grapalat" w:hAnsi="GHEA Grapalat" w:cs="Sylfaen"/>
          <w:lang w:val="af-ZA"/>
        </w:rPr>
      </w:pPr>
      <w:r w:rsidRPr="005354AD">
        <w:rPr>
          <w:rFonts w:ascii="GHEA Grapalat" w:hAnsi="GHEA Grapalat" w:cs="Sylfaen"/>
        </w:rPr>
        <w:t>Հ</w:t>
      </w:r>
      <w:r w:rsidRPr="005354AD">
        <w:rPr>
          <w:rFonts w:ascii="GHEA Grapalat" w:hAnsi="GHEA Grapalat" w:cs="Times Armenian"/>
          <w:lang w:val="af-ZA"/>
        </w:rPr>
        <w:t xml:space="preserve"> </w:t>
      </w:r>
      <w:r w:rsidRPr="005354AD">
        <w:rPr>
          <w:rFonts w:ascii="GHEA Grapalat" w:hAnsi="GHEA Grapalat" w:cs="Sylfaen"/>
        </w:rPr>
        <w:t>Ր</w:t>
      </w:r>
      <w:r w:rsidRPr="005354AD">
        <w:rPr>
          <w:rFonts w:ascii="GHEA Grapalat" w:hAnsi="GHEA Grapalat" w:cs="Times Armenian"/>
          <w:lang w:val="af-ZA"/>
        </w:rPr>
        <w:t xml:space="preserve"> </w:t>
      </w:r>
      <w:r w:rsidRPr="005354AD">
        <w:rPr>
          <w:rFonts w:ascii="GHEA Grapalat" w:hAnsi="GHEA Grapalat" w:cs="Sylfaen"/>
        </w:rPr>
        <w:t>Ա</w:t>
      </w:r>
      <w:r w:rsidRPr="005354AD">
        <w:rPr>
          <w:rFonts w:ascii="GHEA Grapalat" w:hAnsi="GHEA Grapalat" w:cs="Times Armenian"/>
          <w:lang w:val="af-ZA"/>
        </w:rPr>
        <w:t xml:space="preserve"> </w:t>
      </w:r>
      <w:r w:rsidRPr="005354AD">
        <w:rPr>
          <w:rFonts w:ascii="GHEA Grapalat" w:hAnsi="GHEA Grapalat" w:cs="Sylfaen"/>
        </w:rPr>
        <w:t>Վ</w:t>
      </w:r>
      <w:r w:rsidRPr="005354AD">
        <w:rPr>
          <w:rFonts w:ascii="GHEA Grapalat" w:hAnsi="GHEA Grapalat" w:cs="Times Armenian"/>
          <w:lang w:val="af-ZA"/>
        </w:rPr>
        <w:t xml:space="preserve"> </w:t>
      </w:r>
      <w:r w:rsidRPr="005354AD">
        <w:rPr>
          <w:rFonts w:ascii="GHEA Grapalat" w:hAnsi="GHEA Grapalat" w:cs="Sylfaen"/>
        </w:rPr>
        <w:t>Ե</w:t>
      </w:r>
      <w:r w:rsidRPr="005354AD">
        <w:rPr>
          <w:rFonts w:ascii="GHEA Grapalat" w:hAnsi="GHEA Grapalat" w:cs="Times Armenian"/>
          <w:lang w:val="af-ZA"/>
        </w:rPr>
        <w:t xml:space="preserve"> </w:t>
      </w:r>
      <w:r w:rsidRPr="005354AD">
        <w:rPr>
          <w:rFonts w:ascii="GHEA Grapalat" w:hAnsi="GHEA Grapalat" w:cs="Sylfaen"/>
        </w:rPr>
        <w:t>Ր</w:t>
      </w:r>
    </w:p>
    <w:p w14:paraId="21730A71" w14:textId="77777777" w:rsidR="00034160" w:rsidRPr="005354AD" w:rsidRDefault="00034160">
      <w:pPr>
        <w:pStyle w:val="af5"/>
        <w:ind w:right="-7" w:firstLine="567"/>
        <w:jc w:val="center"/>
        <w:rPr>
          <w:rFonts w:ascii="GHEA Grapalat" w:hAnsi="GHEA Grapalat" w:cs="Sylfaen"/>
          <w:lang w:val="af-ZA"/>
        </w:rPr>
      </w:pPr>
    </w:p>
    <w:p w14:paraId="5564681E" w14:textId="77777777" w:rsidR="00034160" w:rsidRPr="005354AD" w:rsidRDefault="00034160">
      <w:pPr>
        <w:pStyle w:val="af5"/>
        <w:ind w:right="-7" w:firstLine="567"/>
        <w:jc w:val="center"/>
        <w:rPr>
          <w:rFonts w:ascii="GHEA Grapalat" w:hAnsi="GHEA Grapalat" w:cs="Sylfaen"/>
          <w:lang w:val="af-ZA"/>
        </w:rPr>
      </w:pPr>
    </w:p>
    <w:p w14:paraId="07FB234A" w14:textId="0D0E4D21" w:rsidR="00034160" w:rsidRPr="005354AD" w:rsidRDefault="00FB0689">
      <w:pPr>
        <w:pStyle w:val="af5"/>
        <w:tabs>
          <w:tab w:val="left" w:pos="5968"/>
        </w:tabs>
        <w:ind w:right="-7"/>
        <w:rPr>
          <w:rFonts w:ascii="Sylfaen" w:hAnsi="Sylfaen"/>
          <w:lang w:val="af-ZA"/>
        </w:rPr>
      </w:pPr>
      <w:r w:rsidRPr="005354AD">
        <w:rPr>
          <w:rFonts w:ascii="Sylfaen" w:hAnsi="Sylfaen"/>
          <w:i/>
          <w:lang w:val="af-ZA"/>
        </w:rPr>
        <w:t>&lt;&lt;</w:t>
      </w:r>
      <w:proofErr w:type="spellStart"/>
      <w:r w:rsidR="00D85ABF" w:rsidRPr="005354AD">
        <w:rPr>
          <w:rFonts w:ascii="Sylfaen" w:hAnsi="Sylfaen" w:cs="Sylfaen"/>
          <w:i/>
        </w:rPr>
        <w:t>Ալաշկերտի</w:t>
      </w:r>
      <w:proofErr w:type="spellEnd"/>
      <w:r w:rsidR="00D85ABF" w:rsidRPr="005354AD">
        <w:rPr>
          <w:rFonts w:ascii="Sylfaen" w:hAnsi="Sylfaen" w:cs="Sylfaen"/>
          <w:i/>
          <w:lang w:val="af-ZA"/>
        </w:rPr>
        <w:t xml:space="preserve"> </w:t>
      </w:r>
      <w:proofErr w:type="spellStart"/>
      <w:r w:rsidR="00D85ABF" w:rsidRPr="005354AD">
        <w:rPr>
          <w:rFonts w:ascii="Sylfaen" w:hAnsi="Sylfaen" w:cs="Sylfaen"/>
          <w:i/>
        </w:rPr>
        <w:t>մանկապարտեզ</w:t>
      </w:r>
      <w:proofErr w:type="spellEnd"/>
      <w:r w:rsidRPr="005354AD">
        <w:rPr>
          <w:rFonts w:ascii="Sylfaen" w:hAnsi="Sylfaen"/>
          <w:i/>
          <w:lang w:val="af-ZA"/>
        </w:rPr>
        <w:t xml:space="preserve">&gt;&gt; </w:t>
      </w:r>
      <w:r w:rsidRPr="005354AD">
        <w:rPr>
          <w:rFonts w:ascii="GHEA Grapalat" w:hAnsi="GHEA Grapalat" w:cs="Sylfaen"/>
        </w:rPr>
        <w:t>ՀՈԱԿ</w:t>
      </w:r>
      <w:r w:rsidRPr="005354AD">
        <w:rPr>
          <w:rFonts w:ascii="GHEA Grapalat" w:hAnsi="GHEA Grapalat" w:cs="Sylfaen"/>
          <w:lang w:val="af-ZA"/>
        </w:rPr>
        <w:t>-</w:t>
      </w:r>
      <w:r w:rsidRPr="005354AD">
        <w:rPr>
          <w:rFonts w:ascii="GHEA Grapalat" w:hAnsi="GHEA Grapalat" w:cs="Sylfaen"/>
        </w:rPr>
        <w:t>Ի</w:t>
      </w:r>
      <w:r w:rsidRPr="005354AD">
        <w:rPr>
          <w:rFonts w:ascii="GHEA Grapalat" w:hAnsi="GHEA Grapalat" w:cs="Sylfaen"/>
          <w:lang w:val="af-ZA"/>
        </w:rPr>
        <w:t xml:space="preserve"> </w:t>
      </w:r>
      <w:r w:rsidRPr="005354AD">
        <w:rPr>
          <w:rFonts w:ascii="GHEA Grapalat" w:hAnsi="GHEA Grapalat" w:cs="Sylfaen"/>
        </w:rPr>
        <w:t>ԿԱՐԻՔՆԵՐԻ</w:t>
      </w:r>
      <w:r w:rsidRPr="005354AD">
        <w:rPr>
          <w:rFonts w:ascii="GHEA Grapalat" w:hAnsi="GHEA Grapalat" w:cs="Sylfaen"/>
          <w:lang w:val="af-ZA"/>
        </w:rPr>
        <w:t xml:space="preserve"> </w:t>
      </w:r>
      <w:r w:rsidRPr="005354AD">
        <w:rPr>
          <w:rFonts w:ascii="GHEA Grapalat" w:hAnsi="GHEA Grapalat" w:cs="Sylfaen"/>
        </w:rPr>
        <w:t>ՀԱՄԱՐ</w:t>
      </w:r>
      <w:r w:rsidRPr="005354AD">
        <w:rPr>
          <w:rFonts w:ascii="GHEA Grapalat" w:hAnsi="GHEA Grapalat" w:cs="Sylfaen"/>
          <w:lang w:val="af-ZA"/>
        </w:rPr>
        <w:t xml:space="preserve">` </w:t>
      </w:r>
      <w:r w:rsidRPr="005354AD">
        <w:rPr>
          <w:rFonts w:ascii="GHEA Grapalat" w:hAnsi="GHEA Grapalat" w:cs="Sylfaen"/>
        </w:rPr>
        <w:t>ՍՆՆԴԱՄԹԵՐՔԻ</w:t>
      </w:r>
      <w:r w:rsidRPr="005354AD">
        <w:rPr>
          <w:rFonts w:ascii="GHEA Grapalat" w:hAnsi="GHEA Grapalat" w:cs="Sylfaen"/>
          <w:lang w:val="af-ZA"/>
        </w:rPr>
        <w:t xml:space="preserve"> </w:t>
      </w:r>
      <w:r w:rsidRPr="005354AD">
        <w:rPr>
          <w:rFonts w:ascii="GHEA Grapalat" w:hAnsi="GHEA Grapalat" w:cs="Sylfaen"/>
        </w:rPr>
        <w:t>ՁԵՌՔԲԵՐՄԱՆ</w:t>
      </w:r>
      <w:r w:rsidRPr="005354AD">
        <w:rPr>
          <w:rFonts w:ascii="GHEA Grapalat" w:hAnsi="GHEA Grapalat" w:cs="Sylfaen"/>
          <w:lang w:val="af-ZA"/>
        </w:rPr>
        <w:t xml:space="preserve"> </w:t>
      </w:r>
      <w:r w:rsidRPr="005354AD">
        <w:rPr>
          <w:rFonts w:ascii="GHEA Grapalat" w:hAnsi="GHEA Grapalat" w:cs="Sylfaen"/>
        </w:rPr>
        <w:t>ՆՊԱՏԱԿՈՎ</w:t>
      </w:r>
      <w:r w:rsidRPr="005354AD">
        <w:rPr>
          <w:rFonts w:ascii="GHEA Grapalat" w:hAnsi="GHEA Grapalat" w:cs="Sylfaen"/>
          <w:lang w:val="af-ZA"/>
        </w:rPr>
        <w:t xml:space="preserve">  </w:t>
      </w:r>
      <w:r w:rsidRPr="005354AD">
        <w:rPr>
          <w:rFonts w:ascii="GHEA Grapalat" w:hAnsi="GHEA Grapalat" w:cs="Sylfaen"/>
        </w:rPr>
        <w:t>ՀԱՅՏԱՐԱՐՎԱԾ</w:t>
      </w:r>
      <w:r w:rsidRPr="005354AD">
        <w:rPr>
          <w:rFonts w:ascii="GHEA Grapalat" w:hAnsi="GHEA Grapalat" w:cs="Sylfaen"/>
          <w:lang w:val="af-ZA"/>
        </w:rPr>
        <w:t xml:space="preserve"> </w:t>
      </w:r>
      <w:r w:rsidRPr="005354AD">
        <w:rPr>
          <w:rFonts w:ascii="GHEA Grapalat" w:hAnsi="GHEA Grapalat" w:cs="Sylfaen"/>
        </w:rPr>
        <w:t>ԳՆԱՆՇՄԱՆ</w:t>
      </w:r>
      <w:r w:rsidRPr="005354AD">
        <w:rPr>
          <w:rFonts w:ascii="GHEA Grapalat" w:hAnsi="GHEA Grapalat" w:cs="Sylfaen"/>
          <w:lang w:val="af-ZA"/>
        </w:rPr>
        <w:t xml:space="preserve"> </w:t>
      </w:r>
      <w:r w:rsidRPr="005354AD">
        <w:rPr>
          <w:rFonts w:ascii="GHEA Grapalat" w:hAnsi="GHEA Grapalat" w:cs="Sylfaen"/>
        </w:rPr>
        <w:t>ՀԱՐՑՄԱՆ</w:t>
      </w:r>
      <w:r w:rsidRPr="005354AD">
        <w:rPr>
          <w:rFonts w:ascii="GHEA Grapalat" w:hAnsi="GHEA Grapalat" w:cs="Sylfaen"/>
          <w:lang w:val="af-ZA"/>
        </w:rPr>
        <w:t xml:space="preserve"> </w:t>
      </w:r>
      <w:r w:rsidRPr="005354AD">
        <w:rPr>
          <w:rFonts w:ascii="GHEA Grapalat" w:hAnsi="GHEA Grapalat" w:cs="Sylfaen"/>
        </w:rPr>
        <w:t>ԸՆԹԱՑԱԿԱՐԳԻ</w:t>
      </w:r>
    </w:p>
    <w:p w14:paraId="48857FEF" w14:textId="77777777" w:rsidR="00034160" w:rsidRPr="005354AD" w:rsidRDefault="00034160">
      <w:pPr>
        <w:pStyle w:val="af5"/>
        <w:ind w:right="-7"/>
        <w:jc w:val="center"/>
        <w:rPr>
          <w:rFonts w:ascii="GHEA Grapalat" w:hAnsi="GHEA Grapalat"/>
          <w:szCs w:val="22"/>
          <w:lang w:val="af-ZA"/>
        </w:rPr>
      </w:pPr>
    </w:p>
    <w:p w14:paraId="4489DA8D" w14:textId="77777777" w:rsidR="00034160" w:rsidRPr="005354AD" w:rsidRDefault="00034160">
      <w:pPr>
        <w:pStyle w:val="af5"/>
        <w:ind w:right="-7" w:firstLine="567"/>
        <w:jc w:val="center"/>
        <w:rPr>
          <w:rFonts w:ascii="GHEA Grapalat" w:hAnsi="GHEA Grapalat"/>
          <w:lang w:val="af-ZA"/>
        </w:rPr>
      </w:pPr>
    </w:p>
    <w:p w14:paraId="77922E2F" w14:textId="77777777" w:rsidR="00034160" w:rsidRPr="005354AD" w:rsidRDefault="00034160">
      <w:pPr>
        <w:pStyle w:val="af5"/>
        <w:ind w:right="-7" w:firstLine="567"/>
        <w:jc w:val="center"/>
        <w:rPr>
          <w:rFonts w:ascii="GHEA Grapalat" w:hAnsi="GHEA Grapalat"/>
          <w:lang w:val="af-ZA"/>
        </w:rPr>
      </w:pPr>
    </w:p>
    <w:p w14:paraId="3E02AE8B" w14:textId="77777777" w:rsidR="00034160" w:rsidRPr="005354AD" w:rsidRDefault="00034160">
      <w:pPr>
        <w:pStyle w:val="af5"/>
        <w:ind w:right="-7" w:firstLine="567"/>
        <w:jc w:val="center"/>
        <w:rPr>
          <w:rFonts w:ascii="GHEA Grapalat" w:hAnsi="GHEA Grapalat"/>
          <w:lang w:val="af-ZA"/>
        </w:rPr>
      </w:pPr>
    </w:p>
    <w:p w14:paraId="07EEF2E0" w14:textId="77777777" w:rsidR="00034160" w:rsidRPr="005354AD" w:rsidRDefault="00034160">
      <w:pPr>
        <w:pStyle w:val="af5"/>
        <w:ind w:right="-7" w:firstLine="567"/>
        <w:jc w:val="center"/>
        <w:rPr>
          <w:rFonts w:ascii="GHEA Grapalat" w:hAnsi="GHEA Grapalat"/>
          <w:lang w:val="af-ZA"/>
        </w:rPr>
      </w:pPr>
    </w:p>
    <w:p w14:paraId="74E82FD2" w14:textId="77777777" w:rsidR="00034160" w:rsidRPr="005354AD" w:rsidRDefault="00034160">
      <w:pPr>
        <w:pStyle w:val="af5"/>
        <w:ind w:right="-7" w:firstLine="567"/>
        <w:jc w:val="center"/>
        <w:rPr>
          <w:rFonts w:ascii="GHEA Grapalat" w:hAnsi="GHEA Grapalat"/>
          <w:lang w:val="af-ZA"/>
        </w:rPr>
      </w:pPr>
    </w:p>
    <w:p w14:paraId="0A7F9131" w14:textId="77777777" w:rsidR="00034160" w:rsidRPr="005354AD" w:rsidRDefault="00034160">
      <w:pPr>
        <w:pStyle w:val="af5"/>
        <w:ind w:right="-7" w:firstLine="567"/>
        <w:jc w:val="center"/>
        <w:rPr>
          <w:rFonts w:ascii="GHEA Grapalat" w:hAnsi="GHEA Grapalat"/>
          <w:lang w:val="af-ZA"/>
        </w:rPr>
      </w:pPr>
    </w:p>
    <w:p w14:paraId="5AF1A8B1" w14:textId="77777777" w:rsidR="00034160" w:rsidRPr="005354AD" w:rsidRDefault="00034160">
      <w:pPr>
        <w:pStyle w:val="af5"/>
        <w:ind w:right="-7" w:firstLine="567"/>
        <w:jc w:val="center"/>
        <w:rPr>
          <w:rFonts w:ascii="GHEA Grapalat" w:hAnsi="GHEA Grapalat"/>
          <w:lang w:val="af-ZA"/>
        </w:rPr>
      </w:pPr>
    </w:p>
    <w:p w14:paraId="03E1685E" w14:textId="77777777" w:rsidR="00034160" w:rsidRPr="005354AD" w:rsidRDefault="00034160">
      <w:pPr>
        <w:pStyle w:val="af5"/>
        <w:ind w:right="-7" w:firstLine="567"/>
        <w:jc w:val="center"/>
        <w:rPr>
          <w:rFonts w:ascii="GHEA Grapalat" w:hAnsi="GHEA Grapalat"/>
          <w:lang w:val="af-ZA"/>
        </w:rPr>
      </w:pPr>
    </w:p>
    <w:p w14:paraId="796D9E5C" w14:textId="77777777" w:rsidR="00034160" w:rsidRPr="005354AD" w:rsidRDefault="00034160">
      <w:pPr>
        <w:pStyle w:val="af5"/>
        <w:ind w:right="-7" w:firstLine="567"/>
        <w:jc w:val="center"/>
        <w:rPr>
          <w:rFonts w:ascii="GHEA Grapalat" w:hAnsi="GHEA Grapalat"/>
          <w:lang w:val="af-ZA"/>
        </w:rPr>
      </w:pPr>
    </w:p>
    <w:p w14:paraId="7D6122CF" w14:textId="77777777" w:rsidR="00034160" w:rsidRPr="005354AD" w:rsidRDefault="00034160">
      <w:pPr>
        <w:pStyle w:val="af5"/>
        <w:ind w:right="-7" w:firstLine="567"/>
        <w:jc w:val="center"/>
        <w:rPr>
          <w:rFonts w:ascii="GHEA Grapalat" w:hAnsi="GHEA Grapalat"/>
          <w:lang w:val="af-ZA"/>
        </w:rPr>
      </w:pPr>
    </w:p>
    <w:p w14:paraId="128154EA" w14:textId="77777777" w:rsidR="00034160" w:rsidRPr="005354AD" w:rsidRDefault="00034160">
      <w:pPr>
        <w:pStyle w:val="af5"/>
        <w:ind w:right="-7" w:firstLine="567"/>
        <w:jc w:val="center"/>
        <w:rPr>
          <w:rFonts w:ascii="GHEA Grapalat" w:hAnsi="GHEA Grapalat"/>
          <w:lang w:val="af-ZA"/>
        </w:rPr>
      </w:pPr>
    </w:p>
    <w:p w14:paraId="06A35646" w14:textId="77777777" w:rsidR="00034160" w:rsidRPr="005354AD" w:rsidRDefault="00034160">
      <w:pPr>
        <w:pStyle w:val="af5"/>
        <w:ind w:right="-7" w:firstLine="567"/>
        <w:jc w:val="center"/>
        <w:rPr>
          <w:rFonts w:ascii="GHEA Grapalat" w:hAnsi="GHEA Grapalat"/>
          <w:lang w:val="af-ZA"/>
        </w:rPr>
      </w:pPr>
    </w:p>
    <w:p w14:paraId="750C2B54" w14:textId="4AD14A77" w:rsidR="00034160" w:rsidRPr="005354AD" w:rsidRDefault="00FB0689">
      <w:pPr>
        <w:ind w:firstLine="567"/>
        <w:jc w:val="both"/>
        <w:rPr>
          <w:rFonts w:ascii="GHEA Grapalat" w:hAnsi="GHEA Grapalat" w:cs="Sylfaen"/>
          <w:i/>
          <w:sz w:val="22"/>
          <w:szCs w:val="22"/>
          <w:lang w:val="af-ZA"/>
        </w:rPr>
      </w:pPr>
      <w:proofErr w:type="spellStart"/>
      <w:r w:rsidRPr="005354AD">
        <w:rPr>
          <w:rFonts w:ascii="GHEA Grapalat" w:hAnsi="GHEA Grapalat" w:cs="Sylfaen"/>
          <w:i/>
          <w:sz w:val="22"/>
          <w:szCs w:val="22"/>
        </w:rPr>
        <w:t>Հարգելի</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մասնակից</w:t>
      </w:r>
      <w:proofErr w:type="spellEnd"/>
      <w:r w:rsidRPr="005354AD">
        <w:rPr>
          <w:rFonts w:ascii="GHEA Grapalat" w:hAnsi="GHEA Grapalat" w:cs="Sylfaen"/>
          <w:i/>
          <w:sz w:val="22"/>
          <w:szCs w:val="22"/>
          <w:lang w:val="af-ZA"/>
        </w:rPr>
        <w:t xml:space="preserve"> </w:t>
      </w:r>
      <w:proofErr w:type="spellStart"/>
      <w:r w:rsidRPr="005354AD">
        <w:rPr>
          <w:rFonts w:ascii="GHEA Grapalat" w:hAnsi="GHEA Grapalat" w:cs="Sylfaen"/>
          <w:i/>
          <w:sz w:val="22"/>
          <w:szCs w:val="22"/>
        </w:rPr>
        <w:t>նախքան</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հայտ</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կազմելը</w:t>
      </w:r>
      <w:proofErr w:type="spellEnd"/>
      <w:r w:rsidRPr="005354AD">
        <w:rPr>
          <w:rFonts w:ascii="GHEA Grapalat" w:hAnsi="GHEA Grapalat" w:cs="Times Armenian"/>
          <w:i/>
          <w:sz w:val="22"/>
          <w:szCs w:val="22"/>
          <w:lang w:val="af-ZA"/>
        </w:rPr>
        <w:t xml:space="preserve"> </w:t>
      </w:r>
      <w:r w:rsidRPr="005354AD">
        <w:rPr>
          <w:rFonts w:ascii="GHEA Grapalat" w:hAnsi="GHEA Grapalat" w:cs="Sylfaen"/>
          <w:i/>
          <w:sz w:val="22"/>
          <w:szCs w:val="22"/>
        </w:rPr>
        <w:t>և</w:t>
      </w:r>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ներկայացնելը</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խնդրում</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ենք</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մանրամասնորեն</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ուսումնասիրել</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սույն</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հրավերը</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քանի</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որ</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հրավերին</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չհամապատասխանող</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հայտերը</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ենթակա</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են</w:t>
      </w:r>
      <w:proofErr w:type="spellEnd"/>
      <w:r w:rsidRPr="005354AD">
        <w:rPr>
          <w:rFonts w:ascii="GHEA Grapalat" w:hAnsi="GHEA Grapalat" w:cs="Times Armenian"/>
          <w:i/>
          <w:sz w:val="22"/>
          <w:szCs w:val="22"/>
          <w:lang w:val="af-ZA"/>
        </w:rPr>
        <w:t xml:space="preserve"> </w:t>
      </w:r>
      <w:proofErr w:type="spellStart"/>
      <w:r w:rsidRPr="005354AD">
        <w:rPr>
          <w:rFonts w:ascii="GHEA Grapalat" w:hAnsi="GHEA Grapalat" w:cs="Sylfaen"/>
          <w:i/>
          <w:sz w:val="22"/>
          <w:szCs w:val="22"/>
        </w:rPr>
        <w:t>մերժման</w:t>
      </w:r>
      <w:proofErr w:type="spellEnd"/>
      <w:r w:rsidRPr="005354AD">
        <w:rPr>
          <w:rFonts w:ascii="GHEA Grapalat" w:hAnsi="GHEA Grapalat" w:cs="Sylfaen"/>
          <w:i/>
          <w:sz w:val="22"/>
          <w:szCs w:val="22"/>
          <w:lang w:val="af-ZA"/>
        </w:rPr>
        <w:t xml:space="preserve">: </w:t>
      </w:r>
    </w:p>
    <w:p w14:paraId="6EE72BD3" w14:textId="77777777" w:rsidR="00034160" w:rsidRPr="005354AD" w:rsidRDefault="00034160">
      <w:pPr>
        <w:ind w:firstLine="567"/>
        <w:jc w:val="center"/>
        <w:rPr>
          <w:rFonts w:ascii="GHEA Grapalat" w:hAnsi="GHEA Grapalat"/>
          <w:b/>
          <w:sz w:val="20"/>
          <w:szCs w:val="22"/>
          <w:lang w:val="af-ZA"/>
        </w:rPr>
      </w:pPr>
    </w:p>
    <w:p w14:paraId="358936AA" w14:textId="77777777" w:rsidR="00034160" w:rsidRPr="005354AD" w:rsidRDefault="00034160">
      <w:pPr>
        <w:ind w:firstLine="567"/>
        <w:jc w:val="center"/>
        <w:rPr>
          <w:rFonts w:ascii="GHEA Grapalat" w:hAnsi="GHEA Grapalat" w:cs="Sylfaen"/>
          <w:b/>
          <w:sz w:val="22"/>
          <w:szCs w:val="22"/>
          <w:lang w:val="af-ZA"/>
        </w:rPr>
      </w:pPr>
    </w:p>
    <w:p w14:paraId="6C02D8B8" w14:textId="77777777" w:rsidR="00034160" w:rsidRPr="005354AD" w:rsidRDefault="00FB0689">
      <w:pPr>
        <w:ind w:firstLine="567"/>
        <w:jc w:val="center"/>
        <w:rPr>
          <w:rFonts w:ascii="GHEA Grapalat" w:hAnsi="GHEA Grapalat"/>
          <w:b/>
          <w:sz w:val="20"/>
          <w:szCs w:val="20"/>
          <w:lang w:val="af-ZA"/>
        </w:rPr>
      </w:pPr>
      <w:proofErr w:type="spellStart"/>
      <w:r w:rsidRPr="005354AD">
        <w:rPr>
          <w:rFonts w:ascii="GHEA Grapalat" w:hAnsi="GHEA Grapalat" w:cs="Sylfaen"/>
          <w:b/>
          <w:sz w:val="20"/>
          <w:szCs w:val="20"/>
        </w:rPr>
        <w:t>ԲՈՎԱՆԴԱԿՈւԹՅՈւՆ</w:t>
      </w:r>
      <w:proofErr w:type="spellEnd"/>
    </w:p>
    <w:p w14:paraId="4440F731" w14:textId="77777777" w:rsidR="00034160" w:rsidRPr="005354AD" w:rsidRDefault="00034160">
      <w:pPr>
        <w:ind w:firstLine="567"/>
        <w:jc w:val="center"/>
        <w:rPr>
          <w:rFonts w:ascii="GHEA Grapalat" w:hAnsi="GHEA Grapalat"/>
          <w:i/>
          <w:sz w:val="20"/>
          <w:lang w:val="af-ZA"/>
        </w:rPr>
      </w:pPr>
    </w:p>
    <w:p w14:paraId="0B57DF75" w14:textId="4FDFBB00" w:rsidR="00034160" w:rsidRPr="005354AD" w:rsidRDefault="00FB0689">
      <w:pPr>
        <w:pStyle w:val="af5"/>
        <w:tabs>
          <w:tab w:val="left" w:pos="5968"/>
        </w:tabs>
        <w:ind w:right="-7" w:firstLine="567"/>
        <w:jc w:val="center"/>
        <w:rPr>
          <w:rFonts w:ascii="Sylfaen" w:hAnsi="Sylfaen"/>
          <w:lang w:val="af-ZA"/>
        </w:rPr>
      </w:pPr>
      <w:r w:rsidRPr="005354AD">
        <w:rPr>
          <w:rFonts w:ascii="Sylfaen" w:hAnsi="Sylfaen"/>
          <w:i/>
          <w:lang w:val="af-ZA"/>
        </w:rPr>
        <w:t>&lt;&lt;</w:t>
      </w:r>
      <w:proofErr w:type="spellStart"/>
      <w:r w:rsidR="00D85ABF" w:rsidRPr="005354AD">
        <w:rPr>
          <w:rFonts w:ascii="Sylfaen" w:hAnsi="Sylfaen" w:cs="Sylfaen"/>
          <w:i/>
        </w:rPr>
        <w:t>Ալաշկերտի</w:t>
      </w:r>
      <w:proofErr w:type="spellEnd"/>
      <w:r w:rsidR="00D85ABF" w:rsidRPr="005354AD">
        <w:rPr>
          <w:rFonts w:ascii="Sylfaen" w:hAnsi="Sylfaen" w:cs="Sylfaen"/>
          <w:i/>
          <w:lang w:val="af-ZA"/>
        </w:rPr>
        <w:t xml:space="preserve"> </w:t>
      </w:r>
      <w:proofErr w:type="spellStart"/>
      <w:r w:rsidR="00D85ABF" w:rsidRPr="005354AD">
        <w:rPr>
          <w:rFonts w:ascii="Sylfaen" w:hAnsi="Sylfaen" w:cs="Sylfaen"/>
          <w:i/>
        </w:rPr>
        <w:t>մանկապարտեզ</w:t>
      </w:r>
      <w:proofErr w:type="spellEnd"/>
      <w:r w:rsidRPr="005354AD">
        <w:rPr>
          <w:rFonts w:ascii="Sylfaen" w:hAnsi="Sylfaen"/>
          <w:i/>
          <w:lang w:val="af-ZA"/>
        </w:rPr>
        <w:t>&gt;&gt;</w:t>
      </w:r>
      <w:r w:rsidRPr="005354AD">
        <w:rPr>
          <w:rFonts w:ascii="GHEA Grapalat" w:hAnsi="GHEA Grapalat"/>
          <w:b/>
          <w:sz w:val="20"/>
          <w:lang w:val="af-ZA"/>
        </w:rPr>
        <w:t xml:space="preserve"> ՀՈԱԿ-Ի ԿԱՐԻՔՆԵՐԻ ՀԱՄԱՐ   ՍՆՆԴԱՄԹԵՐՔԻ</w:t>
      </w:r>
    </w:p>
    <w:p w14:paraId="45243803" w14:textId="77777777" w:rsidR="00034160" w:rsidRPr="005354AD" w:rsidRDefault="00FB0689">
      <w:pPr>
        <w:ind w:firstLine="567"/>
        <w:jc w:val="center"/>
        <w:rPr>
          <w:rFonts w:ascii="GHEA Grapalat" w:hAnsi="GHEA Grapalat"/>
          <w:b/>
          <w:sz w:val="20"/>
          <w:lang w:val="af-ZA"/>
        </w:rPr>
      </w:pPr>
      <w:r w:rsidRPr="005354AD">
        <w:rPr>
          <w:rFonts w:ascii="GHEA Grapalat" w:hAnsi="GHEA Grapalat"/>
          <w:b/>
          <w:sz w:val="20"/>
          <w:lang w:val="af-ZA"/>
        </w:rPr>
        <w:t>ՁԵՌՔԲԵՐՄԱՆ ՆՊԱՏԱԿՈՎ ՀԱՅՏԱՐԱՐՎԱԾ ԳՆԱՆՇՄԱՆ ՀԱՐՑՄԱՆ ԸՆԹԱՑԱԿԱՐԳԻ ՀՐԱՎԵՐԻ</w:t>
      </w:r>
    </w:p>
    <w:p w14:paraId="1985A0E3" w14:textId="77777777" w:rsidR="00034160" w:rsidRPr="005354AD" w:rsidRDefault="00034160">
      <w:pPr>
        <w:ind w:firstLine="567"/>
        <w:jc w:val="center"/>
        <w:rPr>
          <w:rFonts w:ascii="GHEA Grapalat" w:hAnsi="GHEA Grapalat"/>
          <w:b/>
          <w:sz w:val="20"/>
          <w:lang w:val="af-ZA"/>
        </w:rPr>
      </w:pPr>
    </w:p>
    <w:p w14:paraId="3679D71E" w14:textId="77777777" w:rsidR="00034160" w:rsidRPr="005354AD" w:rsidRDefault="00034160">
      <w:pPr>
        <w:ind w:firstLine="567"/>
        <w:jc w:val="center"/>
        <w:rPr>
          <w:rFonts w:ascii="GHEA Grapalat" w:hAnsi="GHEA Grapalat" w:cs="Sylfaen"/>
          <w:b/>
          <w:sz w:val="20"/>
          <w:szCs w:val="22"/>
          <w:lang w:val="af-ZA"/>
        </w:rPr>
      </w:pPr>
    </w:p>
    <w:p w14:paraId="7B3E6BA4" w14:textId="77777777" w:rsidR="00034160" w:rsidRPr="005354AD" w:rsidRDefault="00FB0689">
      <w:pPr>
        <w:ind w:firstLine="567"/>
        <w:jc w:val="center"/>
        <w:rPr>
          <w:rFonts w:ascii="GHEA Grapalat" w:hAnsi="GHEA Grapalat"/>
          <w:sz w:val="20"/>
          <w:lang w:val="af-ZA"/>
        </w:rPr>
      </w:pPr>
      <w:proofErr w:type="gramStart"/>
      <w:r w:rsidRPr="005354AD">
        <w:rPr>
          <w:rFonts w:ascii="GHEA Grapalat" w:hAnsi="GHEA Grapalat" w:cs="Sylfaen"/>
          <w:b/>
          <w:sz w:val="20"/>
          <w:szCs w:val="22"/>
        </w:rPr>
        <w:t>ՄԱՍ</w:t>
      </w:r>
      <w:r w:rsidRPr="005354AD">
        <w:rPr>
          <w:rFonts w:ascii="GHEA Grapalat" w:hAnsi="GHEA Grapalat" w:cs="Times Armenian"/>
          <w:b/>
          <w:sz w:val="20"/>
          <w:szCs w:val="22"/>
          <w:lang w:val="af-ZA"/>
        </w:rPr>
        <w:t xml:space="preserve">  I.</w:t>
      </w:r>
      <w:proofErr w:type="gramEnd"/>
    </w:p>
    <w:p w14:paraId="24B4794D" w14:textId="77777777" w:rsidR="00034160" w:rsidRPr="005354AD" w:rsidRDefault="00034160">
      <w:pPr>
        <w:ind w:firstLine="567"/>
        <w:jc w:val="both"/>
        <w:rPr>
          <w:rFonts w:ascii="GHEA Grapalat" w:hAnsi="GHEA Grapalat"/>
          <w:sz w:val="20"/>
          <w:lang w:val="af-ZA"/>
        </w:rPr>
      </w:pPr>
    </w:p>
    <w:p w14:paraId="3A9E493A"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 xml:space="preserve">1.  </w:t>
      </w:r>
      <w:proofErr w:type="spellStart"/>
      <w:r w:rsidRPr="005354AD">
        <w:rPr>
          <w:rFonts w:ascii="GHEA Grapalat" w:hAnsi="GHEA Grapalat" w:cs="Sylfaen"/>
          <w:sz w:val="20"/>
        </w:rPr>
        <w:t>Գնման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առարկայի</w:t>
      </w:r>
      <w:proofErr w:type="spellEnd"/>
      <w:r w:rsidRPr="005354AD">
        <w:rPr>
          <w:rFonts w:ascii="GHEA Grapalat" w:hAnsi="GHEA Grapalat"/>
          <w:sz w:val="20"/>
          <w:lang w:val="af-ZA"/>
        </w:rPr>
        <w:t xml:space="preserve"> </w:t>
      </w:r>
      <w:proofErr w:type="spellStart"/>
      <w:r w:rsidRPr="005354AD">
        <w:rPr>
          <w:rFonts w:ascii="GHEA Grapalat" w:hAnsi="GHEA Grapalat" w:cs="Sylfaen"/>
          <w:sz w:val="20"/>
        </w:rPr>
        <w:t>բնութա</w:t>
      </w:r>
      <w:r w:rsidRPr="005354AD">
        <w:rPr>
          <w:rFonts w:ascii="GHEA Grapalat" w:hAnsi="GHEA Grapalat" w:cs="Times Armenian"/>
          <w:sz w:val="20"/>
        </w:rPr>
        <w:t>գ</w:t>
      </w:r>
      <w:r w:rsidRPr="005354AD">
        <w:rPr>
          <w:rFonts w:ascii="GHEA Grapalat" w:hAnsi="GHEA Grapalat" w:cs="Sylfaen"/>
          <w:sz w:val="20"/>
        </w:rPr>
        <w:t>իրը</w:t>
      </w:r>
      <w:proofErr w:type="spellEnd"/>
      <w:r w:rsidRPr="005354AD">
        <w:rPr>
          <w:rFonts w:ascii="GHEA Grapalat" w:hAnsi="GHEA Grapalat" w:cs="Times Armenian"/>
          <w:sz w:val="20"/>
          <w:lang w:val="af-ZA"/>
        </w:rPr>
        <w:tab/>
        <w:t xml:space="preserve"> </w:t>
      </w:r>
    </w:p>
    <w:p w14:paraId="656C1022"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 xml:space="preserve">2. </w:t>
      </w:r>
      <w:proofErr w:type="spellStart"/>
      <w:r w:rsidRPr="005354AD">
        <w:rPr>
          <w:rFonts w:ascii="GHEA Grapalat" w:hAnsi="GHEA Grapalat" w:cs="Sylfaen"/>
          <w:sz w:val="20"/>
        </w:rPr>
        <w:t>Մասնակցի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մասնակցության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իրավունքի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պահանջները</w:t>
      </w:r>
      <w:proofErr w:type="spellEnd"/>
      <w:r w:rsidRPr="005354AD">
        <w:rPr>
          <w:rFonts w:ascii="GHEA Grapalat" w:hAnsi="GHEA Grapalat" w:cs="Sylfaen"/>
          <w:sz w:val="20"/>
          <w:lang w:val="af-ZA"/>
        </w:rPr>
        <w:t xml:space="preserve"> </w:t>
      </w:r>
      <w:r w:rsidRPr="005354AD">
        <w:rPr>
          <w:rFonts w:ascii="GHEA Grapalat" w:hAnsi="GHEA Grapalat" w:cs="Sylfaen"/>
          <w:sz w:val="20"/>
        </w:rPr>
        <w:t>և</w:t>
      </w:r>
      <w:r w:rsidRPr="005354AD">
        <w:rPr>
          <w:rFonts w:ascii="GHEA Grapalat" w:hAnsi="GHEA Grapalat" w:cs="Sylfaen"/>
          <w:sz w:val="20"/>
          <w:lang w:val="af-ZA"/>
        </w:rPr>
        <w:t xml:space="preserve"> </w:t>
      </w:r>
      <w:proofErr w:type="spellStart"/>
      <w:r w:rsidRPr="005354AD">
        <w:rPr>
          <w:rFonts w:ascii="GHEA Grapalat" w:hAnsi="GHEA Grapalat" w:cs="Sylfaen"/>
          <w:sz w:val="20"/>
        </w:rPr>
        <w:t>դրանց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գնահատման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կարգը</w:t>
      </w:r>
      <w:proofErr w:type="spellEnd"/>
      <w:r w:rsidRPr="005354AD">
        <w:rPr>
          <w:rFonts w:ascii="GHEA Grapalat" w:hAnsi="GHEA Grapalat" w:cs="Times Armenian"/>
          <w:sz w:val="20"/>
          <w:lang w:val="af-ZA"/>
        </w:rPr>
        <w:t xml:space="preserve">, ընտրված մասնակից ճանաչվելու դեպքում </w:t>
      </w:r>
      <w:proofErr w:type="spellStart"/>
      <w:r w:rsidRPr="005354AD">
        <w:rPr>
          <w:rFonts w:ascii="GHEA Grapalat" w:hAnsi="GHEA Grapalat" w:cs="Sylfaen"/>
          <w:sz w:val="20"/>
        </w:rPr>
        <w:t>որակավորման</w:t>
      </w:r>
      <w:proofErr w:type="spellEnd"/>
      <w:r w:rsidRPr="005354AD">
        <w:rPr>
          <w:rFonts w:ascii="GHEA Grapalat" w:hAnsi="GHEA Grapalat" w:cs="Times Armenian"/>
          <w:sz w:val="20"/>
          <w:lang w:val="af-ZA"/>
        </w:rPr>
        <w:t xml:space="preserve"> ապահովում ներկայացնելու պայմանները </w:t>
      </w:r>
    </w:p>
    <w:p w14:paraId="7DB3CEED"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 xml:space="preserve">3. </w:t>
      </w:r>
      <w:proofErr w:type="spellStart"/>
      <w:r w:rsidRPr="005354AD">
        <w:rPr>
          <w:rFonts w:ascii="GHEA Grapalat" w:hAnsi="GHEA Grapalat" w:cs="Sylfaen"/>
          <w:sz w:val="20"/>
        </w:rPr>
        <w:t>Հրավերի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պարզաբանումը</w:t>
      </w:r>
      <w:proofErr w:type="spellEnd"/>
      <w:r w:rsidRPr="005354AD">
        <w:rPr>
          <w:rFonts w:ascii="GHEA Grapalat" w:hAnsi="GHEA Grapalat" w:cs="Times Armenian"/>
          <w:sz w:val="20"/>
          <w:lang w:val="af-ZA"/>
        </w:rPr>
        <w:t xml:space="preserve"> </w:t>
      </w:r>
      <w:r w:rsidRPr="005354AD">
        <w:rPr>
          <w:rFonts w:ascii="GHEA Grapalat" w:hAnsi="GHEA Grapalat" w:cs="Sylfaen"/>
          <w:sz w:val="20"/>
        </w:rPr>
        <w:t>և</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հրավերում</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փոփոխություն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կատարելու</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կար</w:t>
      </w:r>
      <w:r w:rsidRPr="005354AD">
        <w:rPr>
          <w:rFonts w:ascii="GHEA Grapalat" w:hAnsi="GHEA Grapalat" w:cs="Times Armenian"/>
          <w:sz w:val="20"/>
        </w:rPr>
        <w:t>գ</w:t>
      </w:r>
      <w:r w:rsidRPr="005354AD">
        <w:rPr>
          <w:rFonts w:ascii="GHEA Grapalat" w:hAnsi="GHEA Grapalat" w:cs="Sylfaen"/>
          <w:sz w:val="20"/>
        </w:rPr>
        <w:t>ը</w:t>
      </w:r>
      <w:proofErr w:type="spellEnd"/>
      <w:r w:rsidRPr="005354AD">
        <w:rPr>
          <w:rFonts w:ascii="GHEA Grapalat" w:hAnsi="GHEA Grapalat" w:cs="Times Armenian"/>
          <w:sz w:val="20"/>
          <w:lang w:val="af-ZA"/>
        </w:rPr>
        <w:tab/>
      </w:r>
    </w:p>
    <w:p w14:paraId="76164D7C" w14:textId="77777777" w:rsidR="00034160" w:rsidRPr="005354AD" w:rsidRDefault="00FB0689">
      <w:pPr>
        <w:ind w:firstLine="1134"/>
        <w:jc w:val="both"/>
        <w:rPr>
          <w:rFonts w:ascii="GHEA Grapalat" w:hAnsi="GHEA Grapalat" w:cs="Sylfaen"/>
          <w:sz w:val="20"/>
          <w:lang w:val="af-ZA"/>
        </w:rPr>
      </w:pPr>
      <w:r w:rsidRPr="005354AD">
        <w:rPr>
          <w:rFonts w:ascii="GHEA Grapalat" w:hAnsi="GHEA Grapalat"/>
          <w:sz w:val="20"/>
          <w:lang w:val="af-ZA"/>
        </w:rPr>
        <w:t xml:space="preserve">4. </w:t>
      </w:r>
      <w:proofErr w:type="spellStart"/>
      <w:r w:rsidRPr="005354AD">
        <w:rPr>
          <w:rFonts w:ascii="GHEA Grapalat" w:hAnsi="GHEA Grapalat" w:cs="Sylfaen"/>
          <w:sz w:val="20"/>
        </w:rPr>
        <w:t>Հայտը</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ներկայացնելու</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կար</w:t>
      </w:r>
      <w:r w:rsidRPr="005354AD">
        <w:rPr>
          <w:rFonts w:ascii="GHEA Grapalat" w:hAnsi="GHEA Grapalat" w:cs="Times Armenian"/>
          <w:sz w:val="20"/>
        </w:rPr>
        <w:t>գ</w:t>
      </w:r>
      <w:r w:rsidRPr="005354AD">
        <w:rPr>
          <w:rFonts w:ascii="GHEA Grapalat" w:hAnsi="GHEA Grapalat" w:cs="Sylfaen"/>
          <w:sz w:val="20"/>
        </w:rPr>
        <w:t>ը</w:t>
      </w:r>
      <w:proofErr w:type="spellEnd"/>
    </w:p>
    <w:p w14:paraId="50A783C2"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5.</w:t>
      </w:r>
      <w:r w:rsidRPr="005354AD">
        <w:rPr>
          <w:rFonts w:ascii="GHEA Grapalat" w:hAnsi="GHEA Grapalat"/>
          <w:sz w:val="20"/>
          <w:lang w:val="af-ZA"/>
        </w:rPr>
        <w:tab/>
      </w:r>
      <w:proofErr w:type="spellStart"/>
      <w:r w:rsidRPr="005354AD">
        <w:rPr>
          <w:rFonts w:ascii="GHEA Grapalat" w:hAnsi="GHEA Grapalat" w:cs="Sylfaen"/>
          <w:sz w:val="20"/>
        </w:rPr>
        <w:t>Հայտի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նային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առաջարկը</w:t>
      </w:r>
      <w:proofErr w:type="spellEnd"/>
      <w:r w:rsidRPr="005354AD">
        <w:rPr>
          <w:rFonts w:ascii="GHEA Grapalat" w:hAnsi="GHEA Grapalat" w:cs="Times Armenian"/>
          <w:sz w:val="20"/>
          <w:lang w:val="af-ZA"/>
        </w:rPr>
        <w:tab/>
        <w:t xml:space="preserve"> </w:t>
      </w:r>
    </w:p>
    <w:p w14:paraId="4576911A"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 xml:space="preserve">6. </w:t>
      </w:r>
      <w:proofErr w:type="spellStart"/>
      <w:r w:rsidRPr="005354AD">
        <w:rPr>
          <w:rFonts w:ascii="GHEA Grapalat" w:hAnsi="GHEA Grapalat" w:cs="Sylfaen"/>
          <w:sz w:val="20"/>
        </w:rPr>
        <w:t>Հայտի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ործողության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ժամկետը</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հայտերում</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փոփոխություն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կատարելու</w:t>
      </w:r>
      <w:proofErr w:type="spellEnd"/>
      <w:r w:rsidRPr="005354AD">
        <w:rPr>
          <w:rFonts w:ascii="GHEA Grapalat" w:hAnsi="GHEA Grapalat" w:cs="Times Armenian"/>
          <w:sz w:val="20"/>
          <w:lang w:val="af-ZA"/>
        </w:rPr>
        <w:t xml:space="preserve"> </w:t>
      </w:r>
      <w:r w:rsidRPr="005354AD">
        <w:rPr>
          <w:rFonts w:ascii="GHEA Grapalat" w:hAnsi="GHEA Grapalat" w:cs="Sylfaen"/>
          <w:sz w:val="20"/>
        </w:rPr>
        <w:t>և</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դրանք</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հետ</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վերցնելու</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կար</w:t>
      </w:r>
      <w:r w:rsidRPr="005354AD">
        <w:rPr>
          <w:rFonts w:ascii="GHEA Grapalat" w:hAnsi="GHEA Grapalat" w:cs="Times Armenian"/>
          <w:sz w:val="20"/>
        </w:rPr>
        <w:t>գ</w:t>
      </w:r>
      <w:r w:rsidRPr="005354AD">
        <w:rPr>
          <w:rFonts w:ascii="GHEA Grapalat" w:hAnsi="GHEA Grapalat" w:cs="Sylfaen"/>
          <w:sz w:val="20"/>
        </w:rPr>
        <w:t>ը</w:t>
      </w:r>
      <w:proofErr w:type="spellEnd"/>
      <w:r w:rsidRPr="005354AD">
        <w:rPr>
          <w:rFonts w:ascii="GHEA Grapalat" w:hAnsi="GHEA Grapalat" w:cs="Times Armenian"/>
          <w:sz w:val="20"/>
          <w:lang w:val="af-ZA"/>
        </w:rPr>
        <w:tab/>
        <w:t xml:space="preserve"> </w:t>
      </w:r>
    </w:p>
    <w:p w14:paraId="70A9744D" w14:textId="77777777" w:rsidR="00034160" w:rsidRPr="005354AD" w:rsidRDefault="00FB0689">
      <w:pPr>
        <w:ind w:firstLine="1134"/>
        <w:jc w:val="both"/>
        <w:rPr>
          <w:rFonts w:ascii="GHEA Grapalat" w:hAnsi="GHEA Grapalat" w:cs="Sylfaen"/>
          <w:sz w:val="20"/>
          <w:lang w:val="af-ZA"/>
        </w:rPr>
      </w:pPr>
      <w:r w:rsidRPr="005354AD">
        <w:rPr>
          <w:rFonts w:ascii="GHEA Grapalat" w:hAnsi="GHEA Grapalat"/>
          <w:sz w:val="20"/>
          <w:lang w:val="af-ZA"/>
        </w:rPr>
        <w:t>8. Հ</w:t>
      </w:r>
      <w:proofErr w:type="spellStart"/>
      <w:r w:rsidRPr="005354AD">
        <w:rPr>
          <w:rFonts w:ascii="GHEA Grapalat" w:hAnsi="GHEA Grapalat" w:cs="Sylfaen"/>
          <w:sz w:val="20"/>
        </w:rPr>
        <w:t>այտերի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բացումը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գնահատումը</w:t>
      </w:r>
      <w:proofErr w:type="spellEnd"/>
      <w:r w:rsidRPr="005354AD">
        <w:rPr>
          <w:rFonts w:ascii="GHEA Grapalat" w:hAnsi="GHEA Grapalat" w:cs="Sylfaen"/>
          <w:sz w:val="20"/>
          <w:lang w:val="af-ZA"/>
        </w:rPr>
        <w:t xml:space="preserve">  </w:t>
      </w:r>
      <w:r w:rsidRPr="005354AD">
        <w:rPr>
          <w:rFonts w:ascii="GHEA Grapalat" w:hAnsi="GHEA Grapalat" w:cs="Sylfaen"/>
          <w:sz w:val="20"/>
        </w:rPr>
        <w:t>և</w:t>
      </w:r>
      <w:r w:rsidRPr="005354AD">
        <w:rPr>
          <w:rFonts w:ascii="GHEA Grapalat" w:hAnsi="GHEA Grapalat" w:cs="Sylfaen"/>
          <w:sz w:val="20"/>
          <w:lang w:val="af-ZA"/>
        </w:rPr>
        <w:t xml:space="preserve"> </w:t>
      </w:r>
      <w:proofErr w:type="spellStart"/>
      <w:r w:rsidRPr="005354AD">
        <w:rPr>
          <w:rFonts w:ascii="GHEA Grapalat" w:hAnsi="GHEA Grapalat" w:cs="Sylfaen"/>
          <w:sz w:val="20"/>
        </w:rPr>
        <w:t>արդյունքների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ամփոփումը</w:t>
      </w:r>
      <w:proofErr w:type="spellEnd"/>
      <w:r w:rsidRPr="005354AD">
        <w:rPr>
          <w:rFonts w:ascii="GHEA Grapalat" w:hAnsi="GHEA Grapalat" w:cs="Sylfaen"/>
          <w:sz w:val="20"/>
          <w:lang w:val="af-ZA"/>
        </w:rPr>
        <w:tab/>
      </w:r>
    </w:p>
    <w:p w14:paraId="2FDF905B"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 xml:space="preserve">9. </w:t>
      </w:r>
      <w:proofErr w:type="spellStart"/>
      <w:r w:rsidRPr="005354AD">
        <w:rPr>
          <w:rFonts w:ascii="GHEA Grapalat" w:hAnsi="GHEA Grapalat" w:cs="Sylfaen"/>
          <w:sz w:val="20"/>
        </w:rPr>
        <w:t>Պայմանա</w:t>
      </w:r>
      <w:r w:rsidRPr="005354AD">
        <w:rPr>
          <w:rFonts w:ascii="GHEA Grapalat" w:hAnsi="GHEA Grapalat" w:cs="Times Armenian"/>
          <w:sz w:val="20"/>
        </w:rPr>
        <w:t>գ</w:t>
      </w:r>
      <w:r w:rsidRPr="005354AD">
        <w:rPr>
          <w:rFonts w:ascii="GHEA Grapalat" w:hAnsi="GHEA Grapalat" w:cs="Sylfaen"/>
          <w:sz w:val="20"/>
        </w:rPr>
        <w:t>րի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կնքումը</w:t>
      </w:r>
      <w:proofErr w:type="spellEnd"/>
      <w:r w:rsidRPr="005354AD">
        <w:rPr>
          <w:rFonts w:ascii="GHEA Grapalat" w:hAnsi="GHEA Grapalat" w:cs="Times Armenian"/>
          <w:sz w:val="20"/>
          <w:lang w:val="af-ZA"/>
        </w:rPr>
        <w:tab/>
      </w:r>
    </w:p>
    <w:p w14:paraId="2EB1B991"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 xml:space="preserve">10. Որակավորման և </w:t>
      </w:r>
      <w:proofErr w:type="spellStart"/>
      <w:r w:rsidRPr="005354AD">
        <w:rPr>
          <w:rFonts w:ascii="GHEA Grapalat" w:hAnsi="GHEA Grapalat" w:cs="Sylfaen"/>
          <w:sz w:val="20"/>
        </w:rPr>
        <w:t>պայմանա</w:t>
      </w:r>
      <w:r w:rsidRPr="005354AD">
        <w:rPr>
          <w:rFonts w:ascii="GHEA Grapalat" w:hAnsi="GHEA Grapalat" w:cs="Times Armenian"/>
          <w:sz w:val="20"/>
        </w:rPr>
        <w:t>գ</w:t>
      </w:r>
      <w:r w:rsidRPr="005354AD">
        <w:rPr>
          <w:rFonts w:ascii="GHEA Grapalat" w:hAnsi="GHEA Grapalat" w:cs="Sylfaen"/>
          <w:sz w:val="20"/>
        </w:rPr>
        <w:t>րի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ապահովումները</w:t>
      </w:r>
      <w:proofErr w:type="spellEnd"/>
      <w:r w:rsidRPr="005354AD">
        <w:rPr>
          <w:rFonts w:ascii="GHEA Grapalat" w:hAnsi="GHEA Grapalat" w:cs="Times Armenian"/>
          <w:sz w:val="20"/>
          <w:lang w:val="af-ZA"/>
        </w:rPr>
        <w:tab/>
        <w:t xml:space="preserve"> </w:t>
      </w:r>
    </w:p>
    <w:p w14:paraId="7328C697"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 xml:space="preserve">11. </w:t>
      </w:r>
      <w:proofErr w:type="spellStart"/>
      <w:r w:rsidRPr="005354AD">
        <w:rPr>
          <w:rFonts w:ascii="GHEA Grapalat" w:hAnsi="GHEA Grapalat" w:cs="Sylfaen"/>
          <w:sz w:val="20"/>
        </w:rPr>
        <w:t>Ընթացակար</w:t>
      </w:r>
      <w:r w:rsidRPr="005354AD">
        <w:rPr>
          <w:rFonts w:ascii="GHEA Grapalat" w:hAnsi="GHEA Grapalat" w:cs="Times Armenian"/>
          <w:sz w:val="20"/>
        </w:rPr>
        <w:t>գ</w:t>
      </w:r>
      <w:r w:rsidRPr="005354AD">
        <w:rPr>
          <w:rFonts w:ascii="GHEA Grapalat" w:hAnsi="GHEA Grapalat" w:cs="Sylfaen"/>
          <w:sz w:val="20"/>
        </w:rPr>
        <w:t>ը</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չկայացած</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հայտարարելը</w:t>
      </w:r>
      <w:proofErr w:type="spellEnd"/>
      <w:r w:rsidRPr="005354AD">
        <w:rPr>
          <w:rFonts w:ascii="GHEA Grapalat" w:hAnsi="GHEA Grapalat" w:cs="Times Armenian"/>
          <w:sz w:val="20"/>
          <w:lang w:val="af-ZA"/>
        </w:rPr>
        <w:tab/>
        <w:t xml:space="preserve"> </w:t>
      </w:r>
    </w:p>
    <w:p w14:paraId="7E5783AA"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 xml:space="preserve">12. </w:t>
      </w:r>
      <w:proofErr w:type="spellStart"/>
      <w:r w:rsidRPr="005354AD">
        <w:rPr>
          <w:rFonts w:ascii="GHEA Grapalat" w:hAnsi="GHEA Grapalat" w:cs="Sylfaen"/>
          <w:sz w:val="20"/>
        </w:rPr>
        <w:t>Գնման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ործընթացի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հետ</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կապված</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ործողությունները</w:t>
      </w:r>
      <w:proofErr w:type="spellEnd"/>
      <w:r w:rsidRPr="005354AD">
        <w:rPr>
          <w:rFonts w:ascii="GHEA Grapalat" w:hAnsi="GHEA Grapalat" w:cs="Times Armenian"/>
          <w:sz w:val="20"/>
          <w:lang w:val="af-ZA"/>
        </w:rPr>
        <w:t xml:space="preserve"> </w:t>
      </w:r>
      <w:r w:rsidRPr="005354AD">
        <w:rPr>
          <w:rFonts w:ascii="GHEA Grapalat" w:hAnsi="GHEA Grapalat" w:cs="Sylfaen"/>
          <w:sz w:val="20"/>
        </w:rPr>
        <w:t>և</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կամ</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ընդունված</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որոշումները</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բողոքարկելու</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մասնակցի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իրավունքը</w:t>
      </w:r>
      <w:proofErr w:type="spellEnd"/>
      <w:r w:rsidRPr="005354AD">
        <w:rPr>
          <w:rFonts w:ascii="GHEA Grapalat" w:hAnsi="GHEA Grapalat" w:cs="Times Armenian"/>
          <w:sz w:val="20"/>
          <w:lang w:val="af-ZA"/>
        </w:rPr>
        <w:t xml:space="preserve"> </w:t>
      </w:r>
      <w:r w:rsidRPr="005354AD">
        <w:rPr>
          <w:rFonts w:ascii="GHEA Grapalat" w:hAnsi="GHEA Grapalat" w:cs="Sylfaen"/>
          <w:sz w:val="20"/>
        </w:rPr>
        <w:t>և</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կար</w:t>
      </w:r>
      <w:r w:rsidRPr="005354AD">
        <w:rPr>
          <w:rFonts w:ascii="GHEA Grapalat" w:hAnsi="GHEA Grapalat" w:cs="Times Armenian"/>
          <w:sz w:val="20"/>
        </w:rPr>
        <w:t>գ</w:t>
      </w:r>
      <w:r w:rsidRPr="005354AD">
        <w:rPr>
          <w:rFonts w:ascii="GHEA Grapalat" w:hAnsi="GHEA Grapalat" w:cs="Sylfaen"/>
          <w:sz w:val="20"/>
        </w:rPr>
        <w:t>ը</w:t>
      </w:r>
      <w:proofErr w:type="spellEnd"/>
      <w:r w:rsidRPr="005354AD">
        <w:rPr>
          <w:rFonts w:ascii="GHEA Grapalat" w:hAnsi="GHEA Grapalat" w:cs="Times Armenian"/>
          <w:sz w:val="20"/>
          <w:lang w:val="af-ZA"/>
        </w:rPr>
        <w:tab/>
      </w:r>
    </w:p>
    <w:p w14:paraId="7E6317DA" w14:textId="77777777" w:rsidR="00034160" w:rsidRPr="005354AD" w:rsidRDefault="00034160">
      <w:pPr>
        <w:ind w:firstLine="567"/>
        <w:jc w:val="both"/>
        <w:rPr>
          <w:rFonts w:ascii="GHEA Grapalat" w:hAnsi="GHEA Grapalat"/>
          <w:sz w:val="20"/>
          <w:lang w:val="af-ZA"/>
        </w:rPr>
      </w:pPr>
    </w:p>
    <w:p w14:paraId="3A96F337" w14:textId="77777777" w:rsidR="00034160" w:rsidRPr="005354AD" w:rsidRDefault="00034160">
      <w:pPr>
        <w:ind w:firstLine="567"/>
        <w:jc w:val="both"/>
        <w:rPr>
          <w:rFonts w:ascii="GHEA Grapalat" w:hAnsi="GHEA Grapalat"/>
          <w:sz w:val="20"/>
          <w:lang w:val="af-ZA"/>
        </w:rPr>
      </w:pPr>
    </w:p>
    <w:p w14:paraId="4BFD69E9" w14:textId="77777777" w:rsidR="00034160" w:rsidRPr="005354AD" w:rsidRDefault="00FB0689">
      <w:pPr>
        <w:ind w:firstLine="567"/>
        <w:jc w:val="center"/>
        <w:rPr>
          <w:rFonts w:ascii="GHEA Grapalat" w:hAnsi="GHEA Grapalat"/>
          <w:b/>
          <w:sz w:val="20"/>
          <w:lang w:val="af-ZA"/>
        </w:rPr>
      </w:pPr>
      <w:proofErr w:type="gramStart"/>
      <w:r w:rsidRPr="005354AD">
        <w:rPr>
          <w:rFonts w:ascii="GHEA Grapalat" w:hAnsi="GHEA Grapalat" w:cs="Sylfaen"/>
          <w:b/>
          <w:sz w:val="20"/>
        </w:rPr>
        <w:t>ՄԱՍ</w:t>
      </w:r>
      <w:r w:rsidRPr="005354AD">
        <w:rPr>
          <w:rFonts w:ascii="GHEA Grapalat" w:hAnsi="GHEA Grapalat" w:cs="Times Armenian"/>
          <w:b/>
          <w:sz w:val="20"/>
          <w:lang w:val="af-ZA"/>
        </w:rPr>
        <w:t xml:space="preserve">  II.</w:t>
      </w:r>
      <w:proofErr w:type="gramEnd"/>
      <w:r w:rsidRPr="005354AD">
        <w:rPr>
          <w:rFonts w:ascii="GHEA Grapalat" w:hAnsi="GHEA Grapalat" w:cs="Times Armenian"/>
          <w:b/>
          <w:sz w:val="20"/>
          <w:lang w:val="af-ZA"/>
        </w:rPr>
        <w:t xml:space="preserve">  </w:t>
      </w:r>
      <w:r w:rsidRPr="005354AD">
        <w:rPr>
          <w:rFonts w:ascii="GHEA Grapalat" w:hAnsi="GHEA Grapalat" w:cs="Sylfaen"/>
          <w:b/>
          <w:sz w:val="20"/>
        </w:rPr>
        <w:t>ԳՆԱՆՇՄԱՆ</w:t>
      </w:r>
      <w:r w:rsidRPr="005354AD">
        <w:rPr>
          <w:rFonts w:ascii="GHEA Grapalat" w:hAnsi="GHEA Grapalat" w:cs="Sylfaen"/>
          <w:b/>
          <w:sz w:val="20"/>
          <w:lang w:val="af-ZA"/>
        </w:rPr>
        <w:t xml:space="preserve"> </w:t>
      </w:r>
      <w:r w:rsidRPr="005354AD">
        <w:rPr>
          <w:rFonts w:ascii="GHEA Grapalat" w:hAnsi="GHEA Grapalat" w:cs="Sylfaen"/>
          <w:b/>
          <w:sz w:val="20"/>
        </w:rPr>
        <w:t>ՀԱՐՑՄԱՆ</w:t>
      </w:r>
      <w:r w:rsidRPr="005354AD">
        <w:rPr>
          <w:rFonts w:ascii="GHEA Grapalat" w:hAnsi="GHEA Grapalat" w:cs="Sylfaen"/>
          <w:b/>
          <w:sz w:val="20"/>
          <w:lang w:val="af-ZA"/>
        </w:rPr>
        <w:t xml:space="preserve"> </w:t>
      </w:r>
      <w:proofErr w:type="gramStart"/>
      <w:r w:rsidRPr="005354AD">
        <w:rPr>
          <w:rFonts w:ascii="GHEA Grapalat" w:hAnsi="GHEA Grapalat" w:cs="Sylfaen"/>
          <w:b/>
          <w:sz w:val="20"/>
        </w:rPr>
        <w:t>ԸՆԹԱՑԱԿԱՐԳԻ</w:t>
      </w:r>
      <w:r w:rsidRPr="005354AD">
        <w:rPr>
          <w:rFonts w:ascii="GHEA Grapalat" w:hAnsi="GHEA Grapalat" w:cs="Times Armenian"/>
          <w:b/>
          <w:sz w:val="20"/>
          <w:lang w:val="af-ZA"/>
        </w:rPr>
        <w:t xml:space="preserve">  </w:t>
      </w:r>
      <w:r w:rsidRPr="005354AD">
        <w:rPr>
          <w:rFonts w:ascii="GHEA Grapalat" w:hAnsi="GHEA Grapalat" w:cs="Sylfaen"/>
          <w:b/>
          <w:sz w:val="20"/>
        </w:rPr>
        <w:t>ՀԱՅՏԸ</w:t>
      </w:r>
      <w:proofErr w:type="gramEnd"/>
      <w:r w:rsidRPr="005354AD">
        <w:rPr>
          <w:rFonts w:ascii="GHEA Grapalat" w:hAnsi="GHEA Grapalat" w:cs="Times Armenian"/>
          <w:b/>
          <w:sz w:val="20"/>
          <w:lang w:val="af-ZA"/>
        </w:rPr>
        <w:t xml:space="preserve">  </w:t>
      </w:r>
      <w:r w:rsidRPr="005354AD">
        <w:rPr>
          <w:rFonts w:ascii="GHEA Grapalat" w:hAnsi="GHEA Grapalat" w:cs="Sylfaen"/>
          <w:b/>
          <w:sz w:val="20"/>
        </w:rPr>
        <w:t>ՊԱՏՐԱՍՏԵԼՈՒ</w:t>
      </w:r>
      <w:r w:rsidRPr="005354AD">
        <w:rPr>
          <w:rFonts w:ascii="GHEA Grapalat" w:hAnsi="GHEA Grapalat" w:cs="Times Armenian"/>
          <w:b/>
          <w:sz w:val="20"/>
          <w:lang w:val="af-ZA"/>
        </w:rPr>
        <w:t xml:space="preserve">  </w:t>
      </w:r>
      <w:r w:rsidRPr="005354AD">
        <w:rPr>
          <w:rFonts w:ascii="GHEA Grapalat" w:hAnsi="GHEA Grapalat" w:cs="Sylfaen"/>
          <w:b/>
          <w:sz w:val="20"/>
        </w:rPr>
        <w:t>ՀՐԱՀԱՆԳ</w:t>
      </w:r>
    </w:p>
    <w:p w14:paraId="53D4DCD2" w14:textId="77777777" w:rsidR="00034160" w:rsidRPr="005354AD" w:rsidRDefault="00034160">
      <w:pPr>
        <w:ind w:firstLine="567"/>
        <w:jc w:val="both"/>
        <w:rPr>
          <w:rFonts w:ascii="GHEA Grapalat" w:hAnsi="GHEA Grapalat"/>
          <w:sz w:val="20"/>
          <w:lang w:val="af-ZA"/>
        </w:rPr>
      </w:pPr>
    </w:p>
    <w:p w14:paraId="28284194"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1.</w:t>
      </w:r>
      <w:r w:rsidRPr="005354AD">
        <w:rPr>
          <w:rFonts w:ascii="GHEA Grapalat" w:hAnsi="GHEA Grapalat"/>
          <w:sz w:val="20"/>
          <w:lang w:val="af-ZA"/>
        </w:rPr>
        <w:tab/>
      </w:r>
      <w:proofErr w:type="spellStart"/>
      <w:proofErr w:type="gramStart"/>
      <w:r w:rsidRPr="005354AD">
        <w:rPr>
          <w:rFonts w:ascii="GHEA Grapalat" w:hAnsi="GHEA Grapalat" w:cs="Sylfaen"/>
          <w:sz w:val="20"/>
        </w:rPr>
        <w:t>Ընդհանուր</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դրույթներ</w:t>
      </w:r>
      <w:proofErr w:type="spellEnd"/>
      <w:proofErr w:type="gramEnd"/>
      <w:r w:rsidRPr="005354AD">
        <w:rPr>
          <w:rFonts w:ascii="GHEA Grapalat" w:hAnsi="GHEA Grapalat" w:cs="Times Armenian"/>
          <w:sz w:val="20"/>
          <w:lang w:val="af-ZA"/>
        </w:rPr>
        <w:tab/>
      </w:r>
    </w:p>
    <w:p w14:paraId="2B6883B6" w14:textId="77777777" w:rsidR="00034160" w:rsidRPr="005354AD" w:rsidRDefault="00FB0689">
      <w:pPr>
        <w:ind w:firstLine="1134"/>
        <w:jc w:val="both"/>
        <w:rPr>
          <w:rFonts w:ascii="GHEA Grapalat" w:hAnsi="GHEA Grapalat"/>
          <w:sz w:val="20"/>
          <w:lang w:val="af-ZA"/>
        </w:rPr>
      </w:pPr>
      <w:r w:rsidRPr="005354AD">
        <w:rPr>
          <w:rFonts w:ascii="GHEA Grapalat" w:hAnsi="GHEA Grapalat"/>
          <w:sz w:val="20"/>
          <w:lang w:val="af-ZA"/>
        </w:rPr>
        <w:t>2.</w:t>
      </w:r>
      <w:r w:rsidRPr="005354AD">
        <w:rPr>
          <w:rFonts w:ascii="GHEA Grapalat" w:hAnsi="GHEA Grapalat"/>
          <w:sz w:val="20"/>
          <w:lang w:val="af-ZA"/>
        </w:rPr>
        <w:tab/>
      </w:r>
      <w:proofErr w:type="spellStart"/>
      <w:r w:rsidRPr="005354AD">
        <w:rPr>
          <w:rFonts w:ascii="GHEA Grapalat" w:hAnsi="GHEA Grapalat" w:cs="Sylfaen"/>
          <w:sz w:val="20"/>
        </w:rPr>
        <w:t>Ընթացակար</w:t>
      </w:r>
      <w:r w:rsidRPr="005354AD">
        <w:rPr>
          <w:rFonts w:ascii="GHEA Grapalat" w:hAnsi="GHEA Grapalat" w:cs="Times Armenian"/>
          <w:sz w:val="20"/>
        </w:rPr>
        <w:t>գ</w:t>
      </w:r>
      <w:r w:rsidRPr="005354AD">
        <w:rPr>
          <w:rFonts w:ascii="GHEA Grapalat" w:hAnsi="GHEA Grapalat" w:cs="Sylfaen"/>
          <w:sz w:val="20"/>
        </w:rPr>
        <w:t>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հայտը</w:t>
      </w:r>
      <w:proofErr w:type="spellEnd"/>
      <w:r w:rsidRPr="005354AD">
        <w:rPr>
          <w:rFonts w:ascii="GHEA Grapalat" w:hAnsi="GHEA Grapalat" w:cs="Times Armenian"/>
          <w:sz w:val="20"/>
          <w:lang w:val="af-ZA"/>
        </w:rPr>
        <w:tab/>
      </w:r>
    </w:p>
    <w:p w14:paraId="6391B8C1" w14:textId="77777777" w:rsidR="00034160" w:rsidRPr="005354AD" w:rsidRDefault="00FB0689">
      <w:pPr>
        <w:ind w:firstLine="1134"/>
        <w:jc w:val="both"/>
        <w:rPr>
          <w:rFonts w:ascii="GHEA Grapalat" w:hAnsi="GHEA Grapalat" w:cs="Times Armenian"/>
          <w:sz w:val="20"/>
          <w:lang w:val="af-ZA"/>
        </w:rPr>
      </w:pPr>
      <w:r w:rsidRPr="005354AD">
        <w:rPr>
          <w:rFonts w:ascii="GHEA Grapalat" w:hAnsi="GHEA Grapalat"/>
          <w:sz w:val="20"/>
          <w:lang w:val="af-ZA"/>
        </w:rPr>
        <w:t>3.</w:t>
      </w:r>
      <w:r w:rsidRPr="005354AD">
        <w:rPr>
          <w:rFonts w:ascii="GHEA Grapalat" w:hAnsi="GHEA Grapalat"/>
          <w:sz w:val="20"/>
          <w:lang w:val="af-ZA"/>
        </w:rPr>
        <w:tab/>
      </w:r>
      <w:proofErr w:type="spellStart"/>
      <w:r w:rsidRPr="005354AD">
        <w:rPr>
          <w:rFonts w:ascii="GHEA Grapalat" w:hAnsi="GHEA Grapalat" w:cs="Sylfaen"/>
          <w:sz w:val="20"/>
        </w:rPr>
        <w:t>Հավելվածներ</w:t>
      </w:r>
      <w:proofErr w:type="spellEnd"/>
      <w:r w:rsidRPr="005354AD">
        <w:rPr>
          <w:rFonts w:ascii="GHEA Grapalat" w:hAnsi="GHEA Grapalat" w:cs="Times Armenian"/>
          <w:sz w:val="20"/>
          <w:lang w:val="af-ZA"/>
        </w:rPr>
        <w:t xml:space="preserve"> 1-6</w:t>
      </w:r>
      <w:r w:rsidRPr="005354AD">
        <w:rPr>
          <w:rFonts w:ascii="GHEA Grapalat" w:hAnsi="GHEA Grapalat" w:cs="Times Armenian"/>
          <w:sz w:val="20"/>
          <w:lang w:val="af-ZA"/>
        </w:rPr>
        <w:tab/>
      </w:r>
    </w:p>
    <w:p w14:paraId="6869A392" w14:textId="77777777" w:rsidR="00034160" w:rsidRPr="005354AD" w:rsidRDefault="00034160">
      <w:pPr>
        <w:ind w:firstLine="1134"/>
        <w:jc w:val="both"/>
        <w:rPr>
          <w:rFonts w:ascii="GHEA Grapalat" w:hAnsi="GHEA Grapalat" w:cs="Times Armenian"/>
          <w:sz w:val="20"/>
          <w:lang w:val="af-ZA"/>
        </w:rPr>
      </w:pPr>
    </w:p>
    <w:p w14:paraId="37B5019D" w14:textId="77777777" w:rsidR="00034160" w:rsidRPr="005354AD" w:rsidRDefault="00034160">
      <w:pPr>
        <w:ind w:firstLine="1134"/>
        <w:jc w:val="both"/>
        <w:rPr>
          <w:rFonts w:ascii="GHEA Grapalat" w:hAnsi="GHEA Grapalat" w:cs="Times Armenian"/>
          <w:sz w:val="20"/>
          <w:lang w:val="af-ZA"/>
        </w:rPr>
      </w:pPr>
    </w:p>
    <w:p w14:paraId="360BBB41" w14:textId="77777777" w:rsidR="00034160" w:rsidRPr="005354AD" w:rsidRDefault="00034160">
      <w:pPr>
        <w:ind w:firstLine="1134"/>
        <w:jc w:val="both"/>
        <w:rPr>
          <w:rFonts w:ascii="GHEA Grapalat" w:hAnsi="GHEA Grapalat" w:cs="Times Armenian"/>
          <w:sz w:val="20"/>
          <w:lang w:val="af-ZA"/>
        </w:rPr>
      </w:pPr>
    </w:p>
    <w:p w14:paraId="7B1B7092" w14:textId="77777777" w:rsidR="00034160" w:rsidRPr="005354AD" w:rsidRDefault="00034160">
      <w:pPr>
        <w:ind w:firstLine="1134"/>
        <w:jc w:val="both"/>
        <w:rPr>
          <w:rFonts w:ascii="GHEA Grapalat" w:hAnsi="GHEA Grapalat" w:cs="Times Armenian"/>
          <w:sz w:val="20"/>
          <w:lang w:val="af-ZA"/>
        </w:rPr>
      </w:pPr>
    </w:p>
    <w:p w14:paraId="66BA8793" w14:textId="77777777" w:rsidR="00034160" w:rsidRPr="005354AD" w:rsidRDefault="00034160">
      <w:pPr>
        <w:ind w:firstLine="1134"/>
        <w:jc w:val="both"/>
        <w:rPr>
          <w:rFonts w:ascii="GHEA Grapalat" w:hAnsi="GHEA Grapalat" w:cs="Times Armenian"/>
          <w:sz w:val="20"/>
          <w:lang w:val="af-ZA"/>
        </w:rPr>
      </w:pPr>
    </w:p>
    <w:p w14:paraId="1CEFFA08" w14:textId="77777777" w:rsidR="00034160" w:rsidRPr="005354AD" w:rsidRDefault="00034160">
      <w:pPr>
        <w:ind w:firstLine="1134"/>
        <w:jc w:val="both"/>
        <w:rPr>
          <w:rFonts w:ascii="GHEA Grapalat" w:hAnsi="GHEA Grapalat" w:cs="Times Armenian"/>
          <w:sz w:val="20"/>
          <w:lang w:val="af-ZA"/>
        </w:rPr>
      </w:pPr>
    </w:p>
    <w:p w14:paraId="3D57C066" w14:textId="77777777" w:rsidR="00034160" w:rsidRPr="005354AD" w:rsidRDefault="00FB0689">
      <w:pPr>
        <w:ind w:firstLine="1134"/>
        <w:jc w:val="both"/>
        <w:rPr>
          <w:rFonts w:ascii="GHEA Grapalat" w:hAnsi="GHEA Grapalat" w:cs="Times Armenian"/>
          <w:sz w:val="20"/>
          <w:lang w:val="af-ZA"/>
        </w:rPr>
      </w:pPr>
      <w:r w:rsidRPr="005354AD">
        <w:rPr>
          <w:rFonts w:ascii="GHEA Grapalat" w:hAnsi="GHEA Grapalat" w:cs="Times Armenian"/>
          <w:sz w:val="20"/>
          <w:lang w:val="af-ZA"/>
        </w:rPr>
        <w:t xml:space="preserve"> </w:t>
      </w:r>
      <w:r w:rsidRPr="005354AD">
        <w:rPr>
          <w:rFonts w:ascii="GHEA Grapalat" w:hAnsi="GHEA Grapalat" w:cs="Times Armenian"/>
          <w:sz w:val="20"/>
          <w:lang w:val="af-ZA"/>
        </w:rPr>
        <w:br w:type="page"/>
      </w:r>
      <w:r w:rsidRPr="005354AD">
        <w:rPr>
          <w:rFonts w:ascii="GHEA Grapalat" w:hAnsi="GHEA Grapalat" w:cs="Times Armenian"/>
          <w:sz w:val="20"/>
          <w:lang w:val="af-ZA"/>
        </w:rPr>
        <w:tab/>
      </w:r>
    </w:p>
    <w:p w14:paraId="6A7CEB6F" w14:textId="52E23F73" w:rsidR="00034160" w:rsidRPr="005354AD" w:rsidRDefault="00FB0689">
      <w:pPr>
        <w:jc w:val="both"/>
        <w:rPr>
          <w:rFonts w:ascii="GHEA Grapalat" w:hAnsi="GHEA Grapalat"/>
          <w:sz w:val="20"/>
          <w:lang w:val="af-ZA"/>
        </w:rPr>
      </w:pPr>
      <w:r w:rsidRPr="005354AD">
        <w:rPr>
          <w:rFonts w:ascii="GHEA Grapalat" w:hAnsi="GHEA Grapalat"/>
          <w:sz w:val="20"/>
          <w:lang w:val="af-ZA"/>
        </w:rPr>
        <w:t xml:space="preserve">          </w:t>
      </w:r>
      <w:proofErr w:type="spellStart"/>
      <w:r w:rsidRPr="005354AD">
        <w:rPr>
          <w:rFonts w:ascii="GHEA Grapalat" w:hAnsi="GHEA Grapalat" w:cs="Sylfaen"/>
          <w:sz w:val="20"/>
        </w:rPr>
        <w:t>Սույն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հրավերը</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տրամադրվում</w:t>
      </w:r>
      <w:proofErr w:type="spellEnd"/>
      <w:r w:rsidRPr="005354AD">
        <w:rPr>
          <w:rFonts w:ascii="GHEA Grapalat" w:hAnsi="GHEA Grapalat" w:cs="Times Armenian"/>
          <w:sz w:val="20"/>
          <w:lang w:val="af-ZA"/>
        </w:rPr>
        <w:t xml:space="preserve"> </w:t>
      </w:r>
      <w:r w:rsidRPr="005354AD">
        <w:rPr>
          <w:rFonts w:ascii="GHEA Grapalat" w:hAnsi="GHEA Grapalat" w:cs="Sylfaen"/>
          <w:sz w:val="20"/>
        </w:rPr>
        <w:t>է</w:t>
      </w:r>
      <w:r w:rsidRPr="005354AD">
        <w:rPr>
          <w:rFonts w:ascii="GHEA Grapalat" w:hAnsi="GHEA Grapalat" w:cs="Times Armenian"/>
          <w:sz w:val="20"/>
          <w:lang w:val="af-ZA"/>
        </w:rPr>
        <w:t xml:space="preserve"> </w:t>
      </w:r>
      <w:r w:rsidRPr="005354AD">
        <w:rPr>
          <w:rFonts w:ascii="GHEA Grapalat" w:hAnsi="GHEA Grapalat" w:cs="Sylfaen"/>
          <w:sz w:val="20"/>
        </w:rPr>
        <w:t>ի</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լրումն</w:t>
      </w:r>
      <w:proofErr w:type="spellEnd"/>
      <w:r w:rsidRPr="005354AD">
        <w:rPr>
          <w:rFonts w:ascii="Sylfaen" w:hAnsi="Sylfaen" w:cs="Sylfaen"/>
          <w:i/>
          <w:lang w:val="af-ZA"/>
        </w:rPr>
        <w:t xml:space="preserve"> </w:t>
      </w:r>
      <w:r w:rsidRPr="005354AD">
        <w:rPr>
          <w:rFonts w:ascii="GHEA Grapalat" w:hAnsi="GHEA Grapalat"/>
          <w:lang w:val="af-ZA"/>
        </w:rPr>
        <w:t xml:space="preserve">« </w:t>
      </w:r>
      <w:r w:rsidR="00C12ED2">
        <w:rPr>
          <w:rFonts w:ascii="Sylfaen" w:hAnsi="Sylfaen" w:cs="Sylfaen"/>
          <w:i/>
          <w:lang w:val="af-ZA"/>
        </w:rPr>
        <w:t>ՀՀԱՄՄՀ-ԱԼՄ-ԳՀԱՊՁԲ-22/03</w:t>
      </w:r>
      <w:r w:rsidRPr="005354AD">
        <w:rPr>
          <w:rFonts w:ascii="GHEA Grapalat" w:hAnsi="GHEA Grapalat"/>
          <w:lang w:val="af-ZA"/>
        </w:rPr>
        <w:t>»</w:t>
      </w:r>
      <w:proofErr w:type="gramStart"/>
      <w:r w:rsidRPr="005354AD">
        <w:rPr>
          <w:rFonts w:ascii="GHEA Grapalat" w:hAnsi="GHEA Grapalat" w:cs="Sylfaen"/>
          <w:b/>
          <w:lang w:val="es-ES"/>
        </w:rPr>
        <w:t>*</w:t>
      </w:r>
      <w:r w:rsidRPr="005354AD">
        <w:rPr>
          <w:rFonts w:ascii="GHEA Grapalat" w:hAnsi="GHEA Grapalat"/>
          <w:b/>
          <w:lang w:val="es-ES"/>
        </w:rPr>
        <w:t xml:space="preserve">  </w:t>
      </w:r>
      <w:proofErr w:type="spellStart"/>
      <w:r w:rsidRPr="005354AD">
        <w:rPr>
          <w:rFonts w:ascii="GHEA Grapalat" w:hAnsi="GHEA Grapalat" w:cs="Sylfaen"/>
          <w:sz w:val="20"/>
        </w:rPr>
        <w:t>ծածկա</w:t>
      </w:r>
      <w:r w:rsidRPr="005354AD">
        <w:rPr>
          <w:rFonts w:ascii="GHEA Grapalat" w:hAnsi="GHEA Grapalat" w:cs="Times Armenian"/>
          <w:sz w:val="20"/>
        </w:rPr>
        <w:t>գ</w:t>
      </w:r>
      <w:r w:rsidRPr="005354AD">
        <w:rPr>
          <w:rFonts w:ascii="GHEA Grapalat" w:hAnsi="GHEA Grapalat" w:cs="Sylfaen"/>
          <w:sz w:val="20"/>
        </w:rPr>
        <w:t>րով</w:t>
      </w:r>
      <w:proofErr w:type="spellEnd"/>
      <w:proofErr w:type="gramEnd"/>
      <w:r w:rsidRPr="005354AD">
        <w:rPr>
          <w:rFonts w:ascii="GHEA Grapalat" w:hAnsi="GHEA Grapalat"/>
          <w:sz w:val="20"/>
          <w:lang w:val="af-ZA"/>
        </w:rPr>
        <w:t xml:space="preserve"> </w:t>
      </w:r>
      <w:proofErr w:type="spellStart"/>
      <w:r w:rsidRPr="005354AD">
        <w:rPr>
          <w:rFonts w:ascii="GHEA Grapalat" w:hAnsi="GHEA Grapalat" w:cs="Sylfaen"/>
          <w:sz w:val="20"/>
        </w:rPr>
        <w:t>անցկացվող</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գնանշման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հարցման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ընթացակարգի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այսուհետև</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ընթացակար</w:t>
      </w:r>
      <w:r w:rsidRPr="005354AD">
        <w:rPr>
          <w:rFonts w:ascii="GHEA Grapalat" w:hAnsi="GHEA Grapalat" w:cs="Times Armenian"/>
          <w:sz w:val="20"/>
        </w:rPr>
        <w:t>գ</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հայտարարության</w:t>
      </w:r>
      <w:proofErr w:type="spellEnd"/>
      <w:r w:rsidRPr="005354AD">
        <w:rPr>
          <w:rFonts w:ascii="GHEA Grapalat" w:hAnsi="GHEA Grapalat" w:cs="Times Armenian"/>
          <w:sz w:val="20"/>
          <w:lang w:val="af-ZA"/>
        </w:rPr>
        <w:t>։</w:t>
      </w:r>
    </w:p>
    <w:p w14:paraId="5560EE1E" w14:textId="3E0C05B2" w:rsidR="00034160" w:rsidRPr="005354AD" w:rsidRDefault="00FB0689">
      <w:pPr>
        <w:pStyle w:val="af5"/>
        <w:tabs>
          <w:tab w:val="left" w:pos="5968"/>
        </w:tabs>
        <w:ind w:right="-7" w:firstLine="567"/>
        <w:jc w:val="center"/>
        <w:rPr>
          <w:rFonts w:ascii="Sylfaen" w:hAnsi="Sylfaen"/>
          <w:lang w:val="af-ZA"/>
        </w:rPr>
      </w:pPr>
      <w:proofErr w:type="spellStart"/>
      <w:r w:rsidRPr="005354AD">
        <w:rPr>
          <w:rFonts w:ascii="GHEA Grapalat" w:hAnsi="GHEA Grapalat" w:cs="Sylfaen"/>
          <w:sz w:val="20"/>
        </w:rPr>
        <w:t>Սույն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հրավերը</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կազմվել</w:t>
      </w:r>
      <w:proofErr w:type="spellEnd"/>
      <w:r w:rsidRPr="005354AD">
        <w:rPr>
          <w:rFonts w:ascii="GHEA Grapalat" w:hAnsi="GHEA Grapalat" w:cs="Times Armenian"/>
          <w:sz w:val="20"/>
          <w:lang w:val="af-ZA"/>
        </w:rPr>
        <w:t xml:space="preserve"> </w:t>
      </w:r>
      <w:r w:rsidRPr="005354AD">
        <w:rPr>
          <w:rFonts w:ascii="GHEA Grapalat" w:hAnsi="GHEA Grapalat" w:cs="Sylfaen"/>
          <w:sz w:val="20"/>
        </w:rPr>
        <w:t>է</w:t>
      </w:r>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նումների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մասին</w:t>
      </w:r>
      <w:proofErr w:type="spellEnd"/>
      <w:r w:rsidRPr="005354AD">
        <w:rPr>
          <w:rFonts w:ascii="GHEA Grapalat" w:hAnsi="GHEA Grapalat" w:cs="Sylfaen"/>
          <w:sz w:val="20"/>
          <w:lang w:val="af-ZA"/>
        </w:rPr>
        <w:t xml:space="preserve"> </w:t>
      </w:r>
      <w:r w:rsidRPr="005354AD">
        <w:rPr>
          <w:rFonts w:ascii="GHEA Grapalat" w:hAnsi="GHEA Grapalat" w:cs="Sylfaen"/>
          <w:sz w:val="20"/>
        </w:rPr>
        <w:t>ՀՀ</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օրենսդրության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այդ</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թվում</w:t>
      </w:r>
      <w:proofErr w:type="spellEnd"/>
      <w:r w:rsidRPr="005354AD">
        <w:rPr>
          <w:rFonts w:ascii="GHEA Grapalat" w:hAnsi="GHEA Grapalat" w:cs="Times Armenian"/>
          <w:sz w:val="20"/>
          <w:lang w:val="af-ZA"/>
        </w:rPr>
        <w:t>`</w:t>
      </w:r>
      <w:r w:rsidRPr="005354AD">
        <w:rPr>
          <w:rFonts w:ascii="GHEA Grapalat" w:hAnsi="GHEA Grapalat"/>
          <w:sz w:val="20"/>
          <w:lang w:val="af-ZA"/>
        </w:rPr>
        <w:t xml:space="preserve"> «</w:t>
      </w:r>
      <w:proofErr w:type="spellStart"/>
      <w:r w:rsidRPr="005354AD">
        <w:rPr>
          <w:rFonts w:ascii="GHEA Grapalat" w:hAnsi="GHEA Grapalat" w:cs="Sylfaen"/>
          <w:sz w:val="20"/>
        </w:rPr>
        <w:t>Գնումների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մասին</w:t>
      </w:r>
      <w:proofErr w:type="spellEnd"/>
      <w:r w:rsidRPr="005354AD">
        <w:rPr>
          <w:rFonts w:ascii="GHEA Grapalat" w:hAnsi="GHEA Grapalat"/>
          <w:sz w:val="20"/>
          <w:lang w:val="af-ZA"/>
        </w:rPr>
        <w:t xml:space="preserve">» </w:t>
      </w:r>
      <w:r w:rsidRPr="005354AD">
        <w:rPr>
          <w:rFonts w:ascii="GHEA Grapalat" w:hAnsi="GHEA Grapalat" w:cs="Sylfaen"/>
          <w:sz w:val="20"/>
        </w:rPr>
        <w:t>ՀՀ</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օրենքի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այսուհետ</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Օրենք</w:t>
      </w:r>
      <w:proofErr w:type="spellEnd"/>
      <w:r w:rsidRPr="005354AD">
        <w:rPr>
          <w:rFonts w:ascii="GHEA Grapalat" w:hAnsi="GHEA Grapalat" w:cs="Times Armenian"/>
          <w:sz w:val="20"/>
          <w:lang w:val="af-ZA"/>
        </w:rPr>
        <w:t xml:space="preserve">), </w:t>
      </w:r>
      <w:r w:rsidRPr="005354AD">
        <w:rPr>
          <w:rFonts w:ascii="GHEA Grapalat" w:hAnsi="GHEA Grapalat" w:cs="Sylfaen"/>
          <w:sz w:val="20"/>
        </w:rPr>
        <w:t>ՀՀ</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կառավարության</w:t>
      </w:r>
      <w:proofErr w:type="spellEnd"/>
      <w:r w:rsidRPr="005354AD">
        <w:rPr>
          <w:rFonts w:ascii="GHEA Grapalat" w:hAnsi="GHEA Grapalat" w:cs="Times Armenian"/>
          <w:sz w:val="20"/>
          <w:lang w:val="af-ZA"/>
        </w:rPr>
        <w:t xml:space="preserve"> 2017</w:t>
      </w:r>
      <w:r w:rsidRPr="005354AD">
        <w:rPr>
          <w:rFonts w:ascii="GHEA Grapalat" w:hAnsi="GHEA Grapalat" w:cs="Sylfaen"/>
          <w:sz w:val="20"/>
        </w:rPr>
        <w:t>թ</w:t>
      </w:r>
      <w:r w:rsidRPr="005354AD">
        <w:rPr>
          <w:rFonts w:ascii="GHEA Grapalat" w:hAnsi="GHEA Grapalat" w:cs="Times Armenian"/>
          <w:sz w:val="20"/>
          <w:lang w:val="af-ZA"/>
        </w:rPr>
        <w:t>. մայիսի 4-ի N 526-</w:t>
      </w:r>
      <w:r w:rsidRPr="005354AD">
        <w:rPr>
          <w:rFonts w:ascii="GHEA Grapalat" w:hAnsi="GHEA Grapalat" w:cs="Sylfaen"/>
          <w:sz w:val="20"/>
        </w:rPr>
        <w:t>Ն</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որոշմամբ</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հաստատված</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Գնումների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ործընթացի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կազմակերպման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կարգի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այսուհետ</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Կարգ</w:t>
      </w:r>
      <w:proofErr w:type="spellEnd"/>
      <w:r w:rsidRPr="005354AD">
        <w:rPr>
          <w:rFonts w:ascii="GHEA Grapalat" w:hAnsi="GHEA Grapalat" w:cs="Sylfaen"/>
          <w:sz w:val="20"/>
          <w:lang w:val="af-ZA"/>
        </w:rPr>
        <w:t xml:space="preserve">) </w:t>
      </w:r>
      <w:r w:rsidRPr="005354AD">
        <w:rPr>
          <w:rFonts w:ascii="GHEA Grapalat" w:hAnsi="GHEA Grapalat" w:cs="Sylfaen"/>
          <w:sz w:val="20"/>
        </w:rPr>
        <w:t>և</w:t>
      </w:r>
      <w:r w:rsidRPr="005354AD">
        <w:rPr>
          <w:rFonts w:ascii="GHEA Grapalat" w:hAnsi="GHEA Grapalat" w:cs="Sylfaen"/>
          <w:sz w:val="20"/>
          <w:lang w:val="af-ZA"/>
        </w:rPr>
        <w:t xml:space="preserve"> </w:t>
      </w:r>
      <w:proofErr w:type="spellStart"/>
      <w:r w:rsidRPr="005354AD">
        <w:rPr>
          <w:rFonts w:ascii="GHEA Grapalat" w:hAnsi="GHEA Grapalat" w:cs="Sylfaen"/>
          <w:sz w:val="20"/>
        </w:rPr>
        <w:t>այլ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իրավական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ակտերի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պահանջներին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համապատասխան</w:t>
      </w:r>
      <w:proofErr w:type="spellEnd"/>
      <w:r w:rsidRPr="005354AD">
        <w:rPr>
          <w:rFonts w:ascii="GHEA Grapalat" w:hAnsi="GHEA Grapalat" w:cs="Sylfaen"/>
          <w:sz w:val="20"/>
          <w:lang w:val="af-ZA"/>
        </w:rPr>
        <w:t xml:space="preserve"> </w:t>
      </w:r>
      <w:r w:rsidRPr="005354AD">
        <w:rPr>
          <w:rFonts w:ascii="GHEA Grapalat" w:hAnsi="GHEA Grapalat" w:cs="Sylfaen"/>
          <w:sz w:val="20"/>
        </w:rPr>
        <w:t>և</w:t>
      </w:r>
      <w:r w:rsidRPr="005354AD">
        <w:rPr>
          <w:rFonts w:ascii="GHEA Grapalat" w:hAnsi="GHEA Grapalat" w:cs="Sylfaen"/>
          <w:sz w:val="20"/>
          <w:lang w:val="af-ZA"/>
        </w:rPr>
        <w:t xml:space="preserve"> </w:t>
      </w:r>
      <w:proofErr w:type="spellStart"/>
      <w:r w:rsidRPr="005354AD">
        <w:rPr>
          <w:rFonts w:ascii="GHEA Grapalat" w:hAnsi="GHEA Grapalat" w:cs="Sylfaen"/>
          <w:sz w:val="20"/>
        </w:rPr>
        <w:t>նպատակ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ունի</w:t>
      </w:r>
      <w:proofErr w:type="spellEnd"/>
      <w:r w:rsidRPr="005354AD">
        <w:rPr>
          <w:rFonts w:ascii="Sylfaen" w:hAnsi="Sylfaen"/>
          <w:i/>
          <w:lang w:val="af-ZA"/>
        </w:rPr>
        <w:t>&lt;&lt;</w:t>
      </w:r>
      <w:proofErr w:type="spellStart"/>
      <w:r w:rsidR="00D85ABF" w:rsidRPr="005354AD">
        <w:rPr>
          <w:rFonts w:ascii="Sylfaen" w:hAnsi="Sylfaen" w:cs="Sylfaen"/>
          <w:i/>
        </w:rPr>
        <w:t>Ալաշկերտի</w:t>
      </w:r>
      <w:proofErr w:type="spellEnd"/>
      <w:r w:rsidR="00D85ABF" w:rsidRPr="005354AD">
        <w:rPr>
          <w:rFonts w:ascii="Sylfaen" w:hAnsi="Sylfaen" w:cs="Sylfaen"/>
          <w:i/>
          <w:lang w:val="af-ZA"/>
        </w:rPr>
        <w:t xml:space="preserve"> </w:t>
      </w:r>
      <w:proofErr w:type="spellStart"/>
      <w:r w:rsidR="00D85ABF" w:rsidRPr="005354AD">
        <w:rPr>
          <w:rFonts w:ascii="Sylfaen" w:hAnsi="Sylfaen" w:cs="Sylfaen"/>
          <w:i/>
        </w:rPr>
        <w:t>մանկապարտեզ</w:t>
      </w:r>
      <w:proofErr w:type="spellEnd"/>
      <w:r w:rsidRPr="005354AD">
        <w:rPr>
          <w:rFonts w:ascii="Sylfaen" w:hAnsi="Sylfaen"/>
          <w:i/>
          <w:lang w:val="af-ZA"/>
        </w:rPr>
        <w:t>&gt;&gt;</w:t>
      </w:r>
    </w:p>
    <w:p w14:paraId="029BEB37" w14:textId="77777777" w:rsidR="00034160" w:rsidRPr="005354AD" w:rsidRDefault="00FB0689">
      <w:pPr>
        <w:jc w:val="both"/>
        <w:rPr>
          <w:rFonts w:ascii="GHEA Grapalat" w:hAnsi="GHEA Grapalat"/>
          <w:sz w:val="20"/>
          <w:lang w:val="af-ZA"/>
        </w:rPr>
      </w:pPr>
      <w:r w:rsidRPr="005354AD">
        <w:rPr>
          <w:rFonts w:ascii="GHEA Grapalat" w:hAnsi="GHEA Grapalat" w:cs="Sylfaen"/>
          <w:sz w:val="20"/>
          <w:lang w:val="af-ZA"/>
        </w:rPr>
        <w:t xml:space="preserve"> </w:t>
      </w:r>
      <w:r w:rsidRPr="005354AD">
        <w:rPr>
          <w:rFonts w:ascii="GHEA Grapalat" w:hAnsi="GHEA Grapalat" w:cs="Sylfaen"/>
          <w:sz w:val="20"/>
        </w:rPr>
        <w:t>ՀՈԱԿ</w:t>
      </w:r>
      <w:r w:rsidRPr="005354AD">
        <w:rPr>
          <w:rFonts w:ascii="GHEA Grapalat" w:hAnsi="GHEA Grapalat" w:cs="Sylfaen"/>
          <w:sz w:val="20"/>
          <w:lang w:val="af-ZA"/>
        </w:rPr>
        <w:t>-</w:t>
      </w:r>
      <w:r w:rsidRPr="005354AD">
        <w:rPr>
          <w:rFonts w:ascii="GHEA Grapalat" w:hAnsi="GHEA Grapalat" w:cs="Sylfaen"/>
          <w:sz w:val="20"/>
        </w:rPr>
        <w:t>ի</w:t>
      </w:r>
      <w:r w:rsidRPr="005354AD">
        <w:rPr>
          <w:rFonts w:ascii="GHEA Grapalat" w:hAnsi="GHEA Grapalat" w:cs="Sylfaen"/>
          <w:sz w:val="20"/>
          <w:lang w:val="af-ZA"/>
        </w:rPr>
        <w:t xml:space="preserve"> (</w:t>
      </w:r>
      <w:proofErr w:type="spellStart"/>
      <w:r w:rsidRPr="005354AD">
        <w:rPr>
          <w:rFonts w:ascii="GHEA Grapalat" w:hAnsi="GHEA Grapalat" w:cs="Sylfaen"/>
          <w:sz w:val="20"/>
        </w:rPr>
        <w:t>այսուհետ</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պատվիրատու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կողմից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հայտարարված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ընթացակարգին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մասնակցելու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մտադրություն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ունեցող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անձանց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այսուհետ</w:t>
      </w:r>
      <w:proofErr w:type="spellEnd"/>
      <w:proofErr w:type="gramStart"/>
      <w:r w:rsidRPr="005354AD">
        <w:rPr>
          <w:rFonts w:ascii="GHEA Grapalat" w:hAnsi="GHEA Grapalat" w:cs="Times Armenian"/>
          <w:sz w:val="20"/>
          <w:lang w:val="af-ZA"/>
        </w:rPr>
        <w:t xml:space="preserve">`  </w:t>
      </w:r>
      <w:proofErr w:type="spellStart"/>
      <w:r w:rsidRPr="005354AD">
        <w:rPr>
          <w:rFonts w:ascii="GHEA Grapalat" w:hAnsi="GHEA Grapalat" w:cs="Sylfaen"/>
          <w:sz w:val="20"/>
        </w:rPr>
        <w:t>մասնակից</w:t>
      </w:r>
      <w:proofErr w:type="spellEnd"/>
      <w:proofErr w:type="gram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տեղեկացնելու</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ընթացակար</w:t>
      </w:r>
      <w:r w:rsidRPr="005354AD">
        <w:rPr>
          <w:rFonts w:ascii="GHEA Grapalat" w:hAnsi="GHEA Grapalat" w:cs="Times Armenian"/>
          <w:sz w:val="20"/>
        </w:rPr>
        <w:t>գ</w:t>
      </w:r>
      <w:r w:rsidRPr="005354AD">
        <w:rPr>
          <w:rFonts w:ascii="GHEA Grapalat" w:hAnsi="GHEA Grapalat" w:cs="Sylfaen"/>
          <w:sz w:val="20"/>
        </w:rPr>
        <w:t>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պայմանների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նման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առարկայի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ընթացակար</w:t>
      </w:r>
      <w:r w:rsidRPr="005354AD">
        <w:rPr>
          <w:rFonts w:ascii="GHEA Grapalat" w:hAnsi="GHEA Grapalat" w:cs="Times Armenian"/>
          <w:sz w:val="20"/>
        </w:rPr>
        <w:t>գ</w:t>
      </w:r>
      <w:r w:rsidRPr="005354AD">
        <w:rPr>
          <w:rFonts w:ascii="GHEA Grapalat" w:hAnsi="GHEA Grapalat" w:cs="Sylfaen"/>
          <w:sz w:val="20"/>
        </w:rPr>
        <w:t>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անցկացման</w:t>
      </w:r>
      <w:proofErr w:type="spellEnd"/>
      <w:r w:rsidRPr="005354AD">
        <w:rPr>
          <w:rFonts w:ascii="GHEA Grapalat" w:hAnsi="GHEA Grapalat" w:cs="Times Armenian"/>
          <w:sz w:val="20"/>
          <w:lang w:val="af-ZA"/>
        </w:rPr>
        <w:t xml:space="preserve">, </w:t>
      </w:r>
      <w:r w:rsidRPr="005354AD">
        <w:rPr>
          <w:rFonts w:ascii="GHEA Grapalat" w:hAnsi="GHEA Grapalat" w:cs="Sylfaen"/>
          <w:sz w:val="20"/>
          <w:lang w:val="hy-AM"/>
        </w:rPr>
        <w:t>ընտրված մասնակցին</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որոշելու</w:t>
      </w:r>
      <w:proofErr w:type="spellEnd"/>
      <w:r w:rsidRPr="005354AD">
        <w:rPr>
          <w:rFonts w:ascii="GHEA Grapalat" w:hAnsi="GHEA Grapalat" w:cs="Times Armenian"/>
          <w:sz w:val="20"/>
          <w:lang w:val="af-ZA"/>
        </w:rPr>
        <w:t xml:space="preserve"> </w:t>
      </w:r>
      <w:r w:rsidRPr="005354AD">
        <w:rPr>
          <w:rFonts w:ascii="GHEA Grapalat" w:hAnsi="GHEA Grapalat" w:cs="Sylfaen"/>
          <w:sz w:val="20"/>
        </w:rPr>
        <w:t>և</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նրա</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հետ</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պայմանա</w:t>
      </w:r>
      <w:r w:rsidRPr="005354AD">
        <w:rPr>
          <w:rFonts w:ascii="GHEA Grapalat" w:hAnsi="GHEA Grapalat" w:cs="Times Armenian"/>
          <w:sz w:val="20"/>
        </w:rPr>
        <w:t>գ</w:t>
      </w:r>
      <w:r w:rsidRPr="005354AD">
        <w:rPr>
          <w:rFonts w:ascii="GHEA Grapalat" w:hAnsi="GHEA Grapalat" w:cs="Sylfaen"/>
          <w:sz w:val="20"/>
        </w:rPr>
        <w:t>իր</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կնքելու</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մասին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ինչպես</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նաև</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օժանդակելու</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ընթացակար</w:t>
      </w:r>
      <w:r w:rsidRPr="005354AD">
        <w:rPr>
          <w:rFonts w:ascii="GHEA Grapalat" w:hAnsi="GHEA Grapalat" w:cs="Times Armenian"/>
          <w:sz w:val="20"/>
        </w:rPr>
        <w:t>գ</w:t>
      </w:r>
      <w:r w:rsidRPr="005354AD">
        <w:rPr>
          <w:rFonts w:ascii="GHEA Grapalat" w:hAnsi="GHEA Grapalat" w:cs="Sylfaen"/>
          <w:sz w:val="20"/>
        </w:rPr>
        <w:t>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հայտը</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պատրաստելիս</w:t>
      </w:r>
      <w:proofErr w:type="spellEnd"/>
      <w:r w:rsidRPr="005354AD">
        <w:rPr>
          <w:rFonts w:ascii="GHEA Grapalat" w:hAnsi="GHEA Grapalat" w:cs="Times Armenian"/>
          <w:sz w:val="20"/>
          <w:lang w:val="af-ZA"/>
        </w:rPr>
        <w:t>։</w:t>
      </w:r>
    </w:p>
    <w:p w14:paraId="329B4930" w14:textId="77777777" w:rsidR="00034160" w:rsidRPr="005354AD" w:rsidRDefault="00FB0689">
      <w:pPr>
        <w:ind w:firstLine="567"/>
        <w:jc w:val="both"/>
        <w:rPr>
          <w:rFonts w:ascii="GHEA Grapalat" w:hAnsi="GHEA Grapalat"/>
          <w:sz w:val="20"/>
          <w:lang w:val="af-ZA"/>
        </w:rPr>
      </w:pPr>
      <w:proofErr w:type="spellStart"/>
      <w:r w:rsidRPr="005354AD">
        <w:rPr>
          <w:rFonts w:ascii="GHEA Grapalat" w:hAnsi="GHEA Grapalat" w:cs="Sylfaen"/>
          <w:sz w:val="20"/>
        </w:rPr>
        <w:t>Հայտեր</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կարող</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են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ներկայացնել</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բոլոր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անձիք</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անկախ</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նրանց</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օտարերկրյա</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ֆիզիկական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անձ</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կազմակերպություն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քաղաքացիություն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չունեցող</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անձ</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լինելու</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հան</w:t>
      </w:r>
      <w:r w:rsidRPr="005354AD">
        <w:rPr>
          <w:rFonts w:ascii="GHEA Grapalat" w:hAnsi="GHEA Grapalat" w:cs="Times Armenian"/>
          <w:sz w:val="20"/>
        </w:rPr>
        <w:t>գ</w:t>
      </w:r>
      <w:r w:rsidRPr="005354AD">
        <w:rPr>
          <w:rFonts w:ascii="GHEA Grapalat" w:hAnsi="GHEA Grapalat" w:cs="Sylfaen"/>
          <w:sz w:val="20"/>
        </w:rPr>
        <w:t>ամանքից</w:t>
      </w:r>
      <w:proofErr w:type="spellEnd"/>
      <w:r w:rsidRPr="005354AD">
        <w:rPr>
          <w:rFonts w:ascii="GHEA Grapalat" w:hAnsi="GHEA Grapalat" w:cs="Times Armenian"/>
          <w:sz w:val="20"/>
          <w:lang w:val="af-ZA"/>
        </w:rPr>
        <w:t>։</w:t>
      </w:r>
    </w:p>
    <w:p w14:paraId="0A5396BA" w14:textId="77777777" w:rsidR="00034160" w:rsidRPr="005354AD" w:rsidRDefault="00FB0689">
      <w:pPr>
        <w:ind w:firstLine="567"/>
        <w:jc w:val="both"/>
        <w:rPr>
          <w:rFonts w:ascii="GHEA Grapalat" w:hAnsi="GHEA Grapalat" w:cs="Times Armenian"/>
          <w:sz w:val="20"/>
          <w:lang w:val="af-ZA"/>
        </w:rPr>
      </w:pPr>
      <w:proofErr w:type="spellStart"/>
      <w:r w:rsidRPr="005354AD">
        <w:rPr>
          <w:rFonts w:ascii="GHEA Grapalat" w:hAnsi="GHEA Grapalat" w:cs="Sylfaen"/>
          <w:sz w:val="20"/>
        </w:rPr>
        <w:t>Սույն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ընթացակար</w:t>
      </w:r>
      <w:r w:rsidRPr="005354AD">
        <w:rPr>
          <w:rFonts w:ascii="GHEA Grapalat" w:hAnsi="GHEA Grapalat" w:cs="Times Armenian"/>
          <w:sz w:val="20"/>
        </w:rPr>
        <w:t>գ</w:t>
      </w:r>
      <w:r w:rsidRPr="005354AD">
        <w:rPr>
          <w:rFonts w:ascii="GHEA Grapalat" w:hAnsi="GHEA Grapalat" w:cs="Sylfaen"/>
          <w:sz w:val="20"/>
        </w:rPr>
        <w:t>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հետ</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կապված</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հարաբերությունների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նկատմամբ</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կիրառվում</w:t>
      </w:r>
      <w:proofErr w:type="spellEnd"/>
      <w:r w:rsidRPr="005354AD">
        <w:rPr>
          <w:rFonts w:ascii="GHEA Grapalat" w:hAnsi="GHEA Grapalat" w:cs="Times Armenian"/>
          <w:sz w:val="20"/>
          <w:lang w:val="af-ZA"/>
        </w:rPr>
        <w:t xml:space="preserve"> </w:t>
      </w:r>
      <w:r w:rsidRPr="005354AD">
        <w:rPr>
          <w:rFonts w:ascii="GHEA Grapalat" w:hAnsi="GHEA Grapalat" w:cs="Sylfaen"/>
          <w:sz w:val="20"/>
        </w:rPr>
        <w:t>է</w:t>
      </w:r>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Հայաստանի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Հանրապետության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իրավունքը</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Սույն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ընթացակար</w:t>
      </w:r>
      <w:r w:rsidRPr="005354AD">
        <w:rPr>
          <w:rFonts w:ascii="GHEA Grapalat" w:hAnsi="GHEA Grapalat" w:cs="Times Armenian"/>
          <w:sz w:val="20"/>
        </w:rPr>
        <w:t>գ</w:t>
      </w:r>
      <w:r w:rsidRPr="005354AD">
        <w:rPr>
          <w:rFonts w:ascii="GHEA Grapalat" w:hAnsi="GHEA Grapalat" w:cs="Sylfaen"/>
          <w:sz w:val="20"/>
        </w:rPr>
        <w:t>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հետ</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կապված</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վեճերը</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ենթակա</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են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քննության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Հայաստանի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Հանրապետության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դատարաններում</w:t>
      </w:r>
      <w:proofErr w:type="spellEnd"/>
      <w:r w:rsidRPr="005354AD">
        <w:rPr>
          <w:rFonts w:ascii="GHEA Grapalat" w:hAnsi="GHEA Grapalat" w:cs="Times Armenian"/>
          <w:sz w:val="20"/>
          <w:lang w:val="af-ZA"/>
        </w:rPr>
        <w:t xml:space="preserve">։ </w:t>
      </w:r>
    </w:p>
    <w:p w14:paraId="43CA1159" w14:textId="227F5D79" w:rsidR="00034160" w:rsidRPr="005354AD" w:rsidRDefault="00FB0689">
      <w:pPr>
        <w:pStyle w:val="23"/>
        <w:spacing w:line="240" w:lineRule="auto"/>
        <w:ind w:firstLine="567"/>
        <w:rPr>
          <w:rFonts w:ascii="GHEA Grapalat" w:hAnsi="GHEA Grapalat"/>
        </w:rPr>
      </w:pPr>
      <w:r w:rsidRPr="005354AD">
        <w:rPr>
          <w:rFonts w:ascii="GHEA Grapalat" w:hAnsi="GHEA Grapalat"/>
        </w:rPr>
        <w:t>Գնահատող հանձնաժողովի քարտուղարի էլեկտրոնային փոստի հասցեն է</w:t>
      </w:r>
      <w:r w:rsidR="00F74BBF">
        <w:rPr>
          <w:rFonts w:ascii="GHEA Grapalat" w:hAnsi="GHEA Grapalat"/>
          <w:lang w:val="hy-AM"/>
        </w:rPr>
        <w:t xml:space="preserve"> </w:t>
      </w:r>
      <w:r w:rsidR="00E50CC5" w:rsidRPr="00E50CC5">
        <w:rPr>
          <w:rFonts w:ascii="GHEA Grapalat" w:hAnsi="GHEA Grapalat"/>
        </w:rPr>
        <w:t>mecamorhashvapa@mail.ru</w:t>
      </w:r>
    </w:p>
    <w:p w14:paraId="3A084A84" w14:textId="77777777" w:rsidR="00034160" w:rsidRPr="005354AD" w:rsidRDefault="00FB0689">
      <w:pPr>
        <w:jc w:val="center"/>
        <w:rPr>
          <w:rFonts w:ascii="GHEA Grapalat" w:hAnsi="GHEA Grapalat"/>
          <w:szCs w:val="22"/>
          <w:lang w:val="af-ZA"/>
        </w:rPr>
      </w:pPr>
      <w:r w:rsidRPr="005354AD">
        <w:rPr>
          <w:rFonts w:ascii="GHEA Grapalat" w:hAnsi="GHEA Grapalat"/>
          <w:sz w:val="16"/>
          <w:szCs w:val="16"/>
          <w:lang w:val="af-ZA"/>
        </w:rPr>
        <w:br w:type="page"/>
      </w:r>
      <w:proofErr w:type="gramStart"/>
      <w:r w:rsidRPr="005354AD">
        <w:rPr>
          <w:rFonts w:ascii="GHEA Grapalat" w:hAnsi="GHEA Grapalat" w:cs="Sylfaen"/>
          <w:szCs w:val="22"/>
        </w:rPr>
        <w:t>ՄԱՍ</w:t>
      </w:r>
      <w:r w:rsidRPr="005354AD">
        <w:rPr>
          <w:rFonts w:ascii="GHEA Grapalat" w:hAnsi="GHEA Grapalat" w:cs="Times Armenian"/>
          <w:szCs w:val="22"/>
          <w:lang w:val="af-ZA"/>
        </w:rPr>
        <w:t xml:space="preserve">  I</w:t>
      </w:r>
      <w:proofErr w:type="gramEnd"/>
    </w:p>
    <w:p w14:paraId="6B1F72DB" w14:textId="77777777" w:rsidR="00034160" w:rsidRPr="005354AD" w:rsidRDefault="00034160">
      <w:pPr>
        <w:pStyle w:val="3"/>
        <w:spacing w:line="240" w:lineRule="auto"/>
        <w:ind w:firstLine="567"/>
        <w:rPr>
          <w:rFonts w:ascii="GHEA Grapalat" w:hAnsi="GHEA Grapalat"/>
          <w:sz w:val="24"/>
          <w:szCs w:val="22"/>
          <w:lang w:val="af-ZA"/>
        </w:rPr>
      </w:pPr>
    </w:p>
    <w:p w14:paraId="308631A6" w14:textId="77777777" w:rsidR="00034160" w:rsidRPr="005354AD" w:rsidRDefault="00FB0689">
      <w:pPr>
        <w:numPr>
          <w:ilvl w:val="0"/>
          <w:numId w:val="1"/>
        </w:numPr>
        <w:jc w:val="center"/>
        <w:rPr>
          <w:rFonts w:ascii="GHEA Grapalat" w:hAnsi="GHEA Grapalat" w:cs="Sylfaen"/>
          <w:b/>
          <w:sz w:val="20"/>
        </w:rPr>
      </w:pPr>
      <w:r w:rsidRPr="005354AD">
        <w:rPr>
          <w:rFonts w:ascii="GHEA Grapalat" w:hAnsi="GHEA Grapalat" w:cs="Sylfaen"/>
          <w:b/>
          <w:sz w:val="20"/>
        </w:rPr>
        <w:t>ԳՆՄԱՆ  ԱՌԱՐԿԱՅԻ  ԲՆՈՒԹԱԳԻՐԸ</w:t>
      </w:r>
    </w:p>
    <w:p w14:paraId="272B6AF9" w14:textId="77777777" w:rsidR="00034160" w:rsidRPr="005354AD" w:rsidRDefault="00034160">
      <w:pPr>
        <w:ind w:left="360"/>
        <w:jc w:val="center"/>
        <w:rPr>
          <w:rFonts w:ascii="GHEA Grapalat" w:hAnsi="GHEA Grapalat" w:cs="Sylfaen"/>
          <w:b/>
          <w:sz w:val="20"/>
        </w:rPr>
      </w:pPr>
    </w:p>
    <w:p w14:paraId="47B398BD" w14:textId="53FE9E8B" w:rsidR="00034160" w:rsidRPr="005354AD" w:rsidRDefault="00FB0689">
      <w:pPr>
        <w:pStyle w:val="af5"/>
        <w:tabs>
          <w:tab w:val="left" w:pos="5968"/>
        </w:tabs>
        <w:ind w:right="-7" w:firstLine="567"/>
        <w:jc w:val="center"/>
        <w:rPr>
          <w:rFonts w:ascii="Sylfaen" w:hAnsi="Sylfaen"/>
          <w:lang w:val="af-ZA"/>
        </w:rPr>
      </w:pPr>
      <w:r w:rsidRPr="005354AD">
        <w:rPr>
          <w:rFonts w:ascii="GHEA Grapalat" w:hAnsi="GHEA Grapalat" w:cs="Sylfaen"/>
        </w:rPr>
        <w:t xml:space="preserve">1.1 </w:t>
      </w:r>
      <w:proofErr w:type="spellStart"/>
      <w:r w:rsidRPr="005354AD">
        <w:rPr>
          <w:rFonts w:ascii="GHEA Grapalat" w:hAnsi="GHEA Grapalat" w:cs="Sylfaen"/>
        </w:rPr>
        <w:t>Գնման</w:t>
      </w:r>
      <w:proofErr w:type="spellEnd"/>
      <w:r w:rsidRPr="005354AD">
        <w:rPr>
          <w:rFonts w:ascii="GHEA Grapalat" w:hAnsi="GHEA Grapalat" w:cs="Sylfaen"/>
        </w:rPr>
        <w:t xml:space="preserve"> </w:t>
      </w:r>
      <w:proofErr w:type="spellStart"/>
      <w:r w:rsidRPr="005354AD">
        <w:rPr>
          <w:rFonts w:ascii="GHEA Grapalat" w:hAnsi="GHEA Grapalat" w:cs="Sylfaen"/>
        </w:rPr>
        <w:t>առարկա</w:t>
      </w:r>
      <w:proofErr w:type="spellEnd"/>
      <w:r w:rsidRPr="005354AD">
        <w:rPr>
          <w:rFonts w:ascii="GHEA Grapalat" w:hAnsi="GHEA Grapalat" w:cs="Sylfaen"/>
        </w:rPr>
        <w:t xml:space="preserve"> է </w:t>
      </w:r>
      <w:proofErr w:type="spellStart"/>
      <w:proofErr w:type="gramStart"/>
      <w:r w:rsidRPr="005354AD">
        <w:rPr>
          <w:rFonts w:ascii="GHEA Grapalat" w:hAnsi="GHEA Grapalat" w:cs="Sylfaen"/>
        </w:rPr>
        <w:t>հանդիսանում</w:t>
      </w:r>
      <w:proofErr w:type="spellEnd"/>
      <w:r w:rsidRPr="005354AD">
        <w:rPr>
          <w:rFonts w:ascii="GHEA Grapalat" w:hAnsi="GHEA Grapalat" w:cs="Sylfaen"/>
        </w:rPr>
        <w:t xml:space="preserve">  «</w:t>
      </w:r>
      <w:proofErr w:type="gramEnd"/>
      <w:r w:rsidRPr="005354AD">
        <w:rPr>
          <w:rFonts w:ascii="Sylfaen" w:hAnsi="Sylfaen"/>
          <w:i/>
          <w:lang w:val="af-ZA"/>
        </w:rPr>
        <w:t>&lt;&lt;</w:t>
      </w:r>
      <w:proofErr w:type="spellStart"/>
      <w:r w:rsidR="00D85ABF" w:rsidRPr="005354AD">
        <w:rPr>
          <w:rFonts w:ascii="Sylfaen" w:hAnsi="Sylfaen" w:cs="Sylfaen"/>
          <w:i/>
        </w:rPr>
        <w:t>Ալաշկերտի</w:t>
      </w:r>
      <w:proofErr w:type="spellEnd"/>
      <w:r w:rsidR="00D85ABF" w:rsidRPr="005354AD">
        <w:rPr>
          <w:rFonts w:ascii="Sylfaen" w:hAnsi="Sylfaen" w:cs="Sylfaen"/>
          <w:i/>
        </w:rPr>
        <w:t xml:space="preserve"> </w:t>
      </w:r>
      <w:proofErr w:type="spellStart"/>
      <w:r w:rsidR="00D85ABF" w:rsidRPr="005354AD">
        <w:rPr>
          <w:rFonts w:ascii="Sylfaen" w:hAnsi="Sylfaen" w:cs="Sylfaen"/>
          <w:i/>
        </w:rPr>
        <w:t>մանկապարտեզ</w:t>
      </w:r>
      <w:proofErr w:type="spellEnd"/>
      <w:r w:rsidRPr="005354AD">
        <w:rPr>
          <w:rFonts w:ascii="Sylfaen" w:hAnsi="Sylfaen"/>
          <w:i/>
          <w:lang w:val="af-ZA"/>
        </w:rPr>
        <w:t xml:space="preserve">&gt;&gt; </w:t>
      </w:r>
      <w:r w:rsidRPr="005354AD">
        <w:rPr>
          <w:rFonts w:ascii="GHEA Grapalat" w:hAnsi="GHEA Grapalat" w:cs="Sylfaen"/>
          <w:lang w:val="af-ZA"/>
        </w:rPr>
        <w:t xml:space="preserve"> </w:t>
      </w:r>
      <w:r w:rsidRPr="005354AD">
        <w:rPr>
          <w:rFonts w:ascii="GHEA Grapalat" w:hAnsi="GHEA Grapalat" w:cs="Sylfaen"/>
        </w:rPr>
        <w:t>ՀՈԱԿ</w:t>
      </w:r>
      <w:r w:rsidRPr="005354AD">
        <w:rPr>
          <w:rFonts w:ascii="GHEA Grapalat" w:hAnsi="GHEA Grapalat" w:cs="Sylfaen"/>
          <w:lang w:val="af-ZA"/>
        </w:rPr>
        <w:t>-</w:t>
      </w:r>
      <w:r w:rsidRPr="005354AD">
        <w:rPr>
          <w:rFonts w:ascii="GHEA Grapalat" w:hAnsi="GHEA Grapalat" w:cs="Sylfaen"/>
        </w:rPr>
        <w:t>ի</w:t>
      </w:r>
      <w:r w:rsidRPr="005354AD">
        <w:rPr>
          <w:rFonts w:ascii="GHEA Grapalat" w:hAnsi="GHEA Grapalat" w:cs="Sylfaen"/>
          <w:lang w:val="af-ZA"/>
        </w:rPr>
        <w:t xml:space="preserve"> </w:t>
      </w:r>
      <w:proofErr w:type="spellStart"/>
      <w:r w:rsidRPr="005354AD">
        <w:rPr>
          <w:rFonts w:ascii="GHEA Grapalat" w:hAnsi="GHEA Grapalat" w:cs="Sylfaen"/>
        </w:rPr>
        <w:t>կարիքների</w:t>
      </w:r>
      <w:proofErr w:type="spellEnd"/>
      <w:r w:rsidRPr="005354AD">
        <w:rPr>
          <w:rFonts w:ascii="GHEA Grapalat" w:hAnsi="GHEA Grapalat" w:cs="Sylfaen"/>
          <w:lang w:val="af-ZA"/>
        </w:rPr>
        <w:t xml:space="preserve"> </w:t>
      </w:r>
      <w:proofErr w:type="spellStart"/>
      <w:r w:rsidRPr="005354AD">
        <w:rPr>
          <w:rFonts w:ascii="GHEA Grapalat" w:hAnsi="GHEA Grapalat" w:cs="Sylfaen"/>
        </w:rPr>
        <w:t>համար</w:t>
      </w:r>
      <w:proofErr w:type="spellEnd"/>
      <w:r w:rsidRPr="005354AD">
        <w:rPr>
          <w:rFonts w:ascii="GHEA Grapalat" w:hAnsi="GHEA Grapalat" w:cs="Sylfaen"/>
          <w:lang w:val="af-ZA"/>
        </w:rPr>
        <w:t xml:space="preserve">` </w:t>
      </w:r>
      <w:proofErr w:type="spellStart"/>
      <w:r w:rsidRPr="005354AD">
        <w:rPr>
          <w:rFonts w:ascii="GHEA Grapalat" w:hAnsi="GHEA Grapalat" w:cs="Sylfaen"/>
        </w:rPr>
        <w:t>Սննդամթերքի</w:t>
      </w:r>
      <w:proofErr w:type="spellEnd"/>
      <w:r w:rsidRPr="005354AD">
        <w:rPr>
          <w:rFonts w:ascii="GHEA Grapalat" w:hAnsi="GHEA Grapalat" w:cs="Sylfaen"/>
          <w:lang w:val="af-ZA"/>
        </w:rPr>
        <w:t xml:space="preserve"> </w:t>
      </w:r>
      <w:proofErr w:type="spellStart"/>
      <w:r w:rsidRPr="005354AD">
        <w:rPr>
          <w:rFonts w:ascii="GHEA Grapalat" w:hAnsi="GHEA Grapalat" w:cs="Sylfaen"/>
        </w:rPr>
        <w:t>ձեռքբերումը</w:t>
      </w:r>
      <w:proofErr w:type="spellEnd"/>
      <w:r w:rsidRPr="005354AD">
        <w:rPr>
          <w:rFonts w:ascii="GHEA Grapalat" w:hAnsi="GHEA Grapalat" w:cs="Sylfaen"/>
          <w:lang w:val="af-ZA"/>
        </w:rPr>
        <w:t xml:space="preserve"> (</w:t>
      </w:r>
      <w:proofErr w:type="spellStart"/>
      <w:r w:rsidRPr="005354AD">
        <w:rPr>
          <w:rFonts w:ascii="GHEA Grapalat" w:hAnsi="GHEA Grapalat" w:cs="Sylfaen"/>
        </w:rPr>
        <w:t>այսուհետ</w:t>
      </w:r>
      <w:proofErr w:type="spellEnd"/>
      <w:r w:rsidRPr="005354AD">
        <w:rPr>
          <w:rFonts w:ascii="GHEA Grapalat" w:hAnsi="GHEA Grapalat" w:cs="Sylfaen"/>
          <w:lang w:val="af-ZA"/>
        </w:rPr>
        <w:t xml:space="preserve">` </w:t>
      </w:r>
      <w:proofErr w:type="spellStart"/>
      <w:r w:rsidRPr="005354AD">
        <w:rPr>
          <w:rFonts w:ascii="GHEA Grapalat" w:hAnsi="GHEA Grapalat" w:cs="Sylfaen"/>
        </w:rPr>
        <w:t>նաև</w:t>
      </w:r>
      <w:proofErr w:type="spellEnd"/>
      <w:r w:rsidRPr="005354AD">
        <w:rPr>
          <w:rFonts w:ascii="GHEA Grapalat" w:hAnsi="GHEA Grapalat" w:cs="Sylfaen"/>
          <w:lang w:val="af-ZA"/>
        </w:rPr>
        <w:t xml:space="preserve"> </w:t>
      </w:r>
      <w:proofErr w:type="spellStart"/>
      <w:r w:rsidRPr="005354AD">
        <w:rPr>
          <w:rFonts w:ascii="GHEA Grapalat" w:hAnsi="GHEA Grapalat" w:cs="Sylfaen"/>
        </w:rPr>
        <w:t>ապրանք</w:t>
      </w:r>
      <w:proofErr w:type="spellEnd"/>
      <w:r w:rsidRPr="005354AD">
        <w:rPr>
          <w:rFonts w:ascii="GHEA Grapalat" w:hAnsi="GHEA Grapalat" w:cs="Sylfaen"/>
          <w:lang w:val="af-ZA"/>
        </w:rPr>
        <w:t xml:space="preserve">), </w:t>
      </w:r>
      <w:proofErr w:type="spellStart"/>
      <w:r w:rsidRPr="005354AD">
        <w:rPr>
          <w:rFonts w:ascii="GHEA Grapalat" w:hAnsi="GHEA Grapalat" w:cs="Sylfaen"/>
        </w:rPr>
        <w:t>որը</w:t>
      </w:r>
      <w:proofErr w:type="spellEnd"/>
      <w:r w:rsidRPr="005354AD">
        <w:rPr>
          <w:rFonts w:ascii="GHEA Grapalat" w:hAnsi="GHEA Grapalat" w:cs="Sylfaen"/>
          <w:lang w:val="af-ZA"/>
        </w:rPr>
        <w:t xml:space="preserve"> </w:t>
      </w:r>
      <w:proofErr w:type="spellStart"/>
      <w:r w:rsidRPr="005354AD">
        <w:rPr>
          <w:rFonts w:ascii="GHEA Grapalat" w:hAnsi="GHEA Grapalat" w:cs="Sylfaen"/>
        </w:rPr>
        <w:t>խմբավորված</w:t>
      </w:r>
      <w:proofErr w:type="spellEnd"/>
      <w:r w:rsidRPr="005354AD">
        <w:rPr>
          <w:rFonts w:ascii="GHEA Grapalat" w:hAnsi="GHEA Grapalat" w:cs="Sylfaen"/>
          <w:lang w:val="af-ZA"/>
        </w:rPr>
        <w:t xml:space="preserve"> </w:t>
      </w:r>
      <w:r w:rsidRPr="005354AD">
        <w:rPr>
          <w:rFonts w:ascii="GHEA Grapalat" w:hAnsi="GHEA Grapalat" w:cs="Sylfaen"/>
        </w:rPr>
        <w:t>է</w:t>
      </w:r>
      <w:r w:rsidRPr="005354AD">
        <w:rPr>
          <w:rFonts w:ascii="GHEA Grapalat" w:hAnsi="GHEA Grapalat" w:cs="Sylfaen"/>
          <w:lang w:val="af-ZA"/>
        </w:rPr>
        <w:t xml:space="preserve"> «</w:t>
      </w:r>
      <w:r w:rsidR="003A0298">
        <w:rPr>
          <w:rFonts w:ascii="GHEA Grapalat" w:hAnsi="GHEA Grapalat" w:cs="Sylfaen"/>
          <w:lang w:val="hy-AM"/>
        </w:rPr>
        <w:t>18</w:t>
      </w:r>
      <w:r w:rsidRPr="005354AD">
        <w:rPr>
          <w:rFonts w:ascii="GHEA Grapalat" w:hAnsi="GHEA Grapalat" w:cs="Sylfaen"/>
          <w:lang w:val="af-ZA"/>
        </w:rPr>
        <w:t xml:space="preserve">» </w:t>
      </w:r>
      <w:proofErr w:type="spellStart"/>
      <w:r w:rsidRPr="005354AD">
        <w:rPr>
          <w:rFonts w:ascii="GHEA Grapalat" w:hAnsi="GHEA Grapalat" w:cs="Sylfaen"/>
        </w:rPr>
        <w:t>չափաբաժնում</w:t>
      </w:r>
      <w:proofErr w:type="spellEnd"/>
      <w:r w:rsidRPr="005354AD">
        <w:rPr>
          <w:rFonts w:ascii="GHEA Grapalat" w:hAnsi="GHEA Grapalat" w:cs="Sylfae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418"/>
        <w:gridCol w:w="7231"/>
      </w:tblGrid>
      <w:tr w:rsidR="00034160" w:rsidRPr="005354AD" w14:paraId="51213429" w14:textId="77777777" w:rsidTr="00C7401E">
        <w:trPr>
          <w:trHeight w:val="480"/>
        </w:trPr>
        <w:tc>
          <w:tcPr>
            <w:tcW w:w="3119" w:type="dxa"/>
            <w:gridSpan w:val="2"/>
            <w:vAlign w:val="center"/>
          </w:tcPr>
          <w:p w14:paraId="4FF77309" w14:textId="77777777" w:rsidR="00034160" w:rsidRPr="005354AD" w:rsidRDefault="00FB0689">
            <w:pPr>
              <w:pStyle w:val="23"/>
              <w:spacing w:line="240" w:lineRule="auto"/>
              <w:ind w:firstLine="0"/>
              <w:jc w:val="center"/>
              <w:rPr>
                <w:rFonts w:ascii="GHEA Grapalat" w:hAnsi="GHEA Grapalat"/>
                <w:b/>
                <w:bCs/>
                <w:i/>
                <w:iCs/>
                <w:sz w:val="14"/>
                <w:szCs w:val="14"/>
              </w:rPr>
            </w:pPr>
            <w:r w:rsidRPr="005354AD">
              <w:rPr>
                <w:rFonts w:ascii="GHEA Grapalat" w:hAnsi="GHEA Grapalat"/>
                <w:b/>
                <w:bCs/>
                <w:i/>
                <w:iCs/>
                <w:sz w:val="14"/>
                <w:szCs w:val="14"/>
              </w:rPr>
              <w:t xml:space="preserve">Չափաբաժինների </w:t>
            </w:r>
          </w:p>
        </w:tc>
        <w:tc>
          <w:tcPr>
            <w:tcW w:w="7231" w:type="dxa"/>
            <w:vMerge w:val="restart"/>
            <w:vAlign w:val="center"/>
          </w:tcPr>
          <w:p w14:paraId="6304FB15" w14:textId="77777777" w:rsidR="00034160" w:rsidRPr="005354AD" w:rsidRDefault="00FB0689">
            <w:pPr>
              <w:pStyle w:val="23"/>
              <w:spacing w:line="240" w:lineRule="auto"/>
              <w:ind w:firstLine="0"/>
              <w:jc w:val="center"/>
              <w:rPr>
                <w:rFonts w:ascii="GHEA Grapalat" w:hAnsi="GHEA Grapalat"/>
                <w:b/>
                <w:bCs/>
                <w:i/>
                <w:iCs/>
              </w:rPr>
            </w:pPr>
            <w:r w:rsidRPr="005354AD">
              <w:rPr>
                <w:rFonts w:ascii="GHEA Grapalat" w:hAnsi="GHEA Grapalat"/>
                <w:b/>
                <w:bCs/>
                <w:i/>
                <w:iCs/>
              </w:rPr>
              <w:t>Չափաբաժնի անվանումը</w:t>
            </w:r>
          </w:p>
        </w:tc>
      </w:tr>
      <w:tr w:rsidR="00034160" w:rsidRPr="005354AD" w14:paraId="78DD8DB6" w14:textId="77777777" w:rsidTr="00C7401E">
        <w:trPr>
          <w:trHeight w:val="647"/>
        </w:trPr>
        <w:tc>
          <w:tcPr>
            <w:tcW w:w="1701" w:type="dxa"/>
            <w:vAlign w:val="center"/>
          </w:tcPr>
          <w:p w14:paraId="01DAF971" w14:textId="77777777" w:rsidR="00034160" w:rsidRPr="005354AD" w:rsidRDefault="00FB0689">
            <w:pPr>
              <w:pStyle w:val="23"/>
              <w:spacing w:line="240" w:lineRule="auto"/>
              <w:ind w:firstLine="0"/>
              <w:jc w:val="center"/>
              <w:rPr>
                <w:rFonts w:ascii="GHEA Grapalat" w:hAnsi="GHEA Grapalat"/>
                <w:b/>
                <w:bCs/>
                <w:i/>
                <w:iCs/>
                <w:sz w:val="14"/>
                <w:szCs w:val="14"/>
              </w:rPr>
            </w:pPr>
            <w:r w:rsidRPr="005354AD">
              <w:rPr>
                <w:rFonts w:ascii="GHEA Grapalat" w:hAnsi="GHEA Grapalat"/>
                <w:b/>
                <w:bCs/>
                <w:i/>
                <w:iCs/>
                <w:sz w:val="14"/>
                <w:szCs w:val="14"/>
              </w:rPr>
              <w:t>համարները</w:t>
            </w:r>
          </w:p>
        </w:tc>
        <w:tc>
          <w:tcPr>
            <w:tcW w:w="1418" w:type="dxa"/>
            <w:vAlign w:val="center"/>
          </w:tcPr>
          <w:p w14:paraId="48A010C8" w14:textId="77777777" w:rsidR="00034160" w:rsidRPr="005354AD" w:rsidRDefault="00FB0689">
            <w:pPr>
              <w:pStyle w:val="23"/>
              <w:spacing w:line="240" w:lineRule="auto"/>
              <w:ind w:firstLine="0"/>
              <w:jc w:val="center"/>
              <w:rPr>
                <w:rFonts w:ascii="GHEA Grapalat" w:hAnsi="GHEA Grapalat"/>
                <w:b/>
                <w:bCs/>
                <w:i/>
                <w:iCs/>
                <w:sz w:val="14"/>
                <w:szCs w:val="14"/>
              </w:rPr>
            </w:pPr>
            <w:r w:rsidRPr="005354AD">
              <w:rPr>
                <w:rFonts w:ascii="GHEA Grapalat" w:hAnsi="GHEA Grapalat"/>
                <w:b/>
                <w:bCs/>
                <w:i/>
                <w:iCs/>
                <w:sz w:val="14"/>
                <w:szCs w:val="14"/>
                <w:lang w:val="hy-AM"/>
              </w:rPr>
              <w:t>գնման</w:t>
            </w:r>
            <w:r w:rsidRPr="005354AD">
              <w:rPr>
                <w:rFonts w:ascii="GHEA Grapalat" w:hAnsi="GHEA Grapalat"/>
                <w:b/>
                <w:bCs/>
                <w:i/>
                <w:iCs/>
                <w:sz w:val="14"/>
                <w:szCs w:val="14"/>
                <w:lang w:val="en-US"/>
              </w:rPr>
              <w:t xml:space="preserve"> </w:t>
            </w:r>
            <w:r w:rsidRPr="005354AD">
              <w:rPr>
                <w:rFonts w:ascii="GHEA Grapalat" w:hAnsi="GHEA Grapalat"/>
                <w:b/>
                <w:bCs/>
                <w:i/>
                <w:iCs/>
                <w:sz w:val="14"/>
                <w:szCs w:val="14"/>
                <w:lang w:val="hy-AM"/>
              </w:rPr>
              <w:t xml:space="preserve"> գինը</w:t>
            </w:r>
          </w:p>
        </w:tc>
        <w:tc>
          <w:tcPr>
            <w:tcW w:w="7231" w:type="dxa"/>
            <w:vMerge/>
            <w:vAlign w:val="center"/>
          </w:tcPr>
          <w:p w14:paraId="3FB0B35B" w14:textId="77777777" w:rsidR="00034160" w:rsidRPr="005354AD" w:rsidRDefault="00034160">
            <w:pPr>
              <w:pStyle w:val="23"/>
              <w:spacing w:line="240" w:lineRule="auto"/>
              <w:ind w:firstLine="0"/>
              <w:jc w:val="center"/>
              <w:rPr>
                <w:rFonts w:ascii="GHEA Grapalat" w:hAnsi="GHEA Grapalat"/>
                <w:b/>
                <w:bCs/>
                <w:i/>
                <w:iCs/>
              </w:rPr>
            </w:pPr>
          </w:p>
        </w:tc>
      </w:tr>
      <w:tr w:rsidR="003A0585" w:rsidRPr="005354AD" w14:paraId="3F9326B3" w14:textId="77777777" w:rsidTr="00C7401E">
        <w:tc>
          <w:tcPr>
            <w:tcW w:w="1701" w:type="dxa"/>
            <w:vAlign w:val="center"/>
          </w:tcPr>
          <w:p w14:paraId="66926F48" w14:textId="77777777" w:rsidR="003A0585" w:rsidRPr="005354AD" w:rsidRDefault="003A0585" w:rsidP="003A0585">
            <w:pPr>
              <w:pStyle w:val="23"/>
              <w:spacing w:line="240" w:lineRule="auto"/>
              <w:ind w:firstLine="0"/>
              <w:jc w:val="center"/>
              <w:rPr>
                <w:rFonts w:ascii="GHEA Grapalat" w:hAnsi="GHEA Grapalat"/>
              </w:rPr>
            </w:pPr>
            <w:r w:rsidRPr="005354AD">
              <w:rPr>
                <w:rFonts w:ascii="Sylfaen" w:hAnsi="Sylfaen" w:cs="Calibri"/>
                <w:color w:val="000000"/>
              </w:rPr>
              <w:t>1</w:t>
            </w:r>
          </w:p>
        </w:tc>
        <w:tc>
          <w:tcPr>
            <w:tcW w:w="1418" w:type="dxa"/>
            <w:vAlign w:val="bottom"/>
          </w:tcPr>
          <w:p w14:paraId="1AC41A37" w14:textId="41F0386F"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84000</w:t>
            </w:r>
          </w:p>
        </w:tc>
        <w:tc>
          <w:tcPr>
            <w:tcW w:w="7231" w:type="dxa"/>
            <w:vAlign w:val="center"/>
          </w:tcPr>
          <w:p w14:paraId="702E6986" w14:textId="6A35D9BC"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rPr>
              <w:t>Հավկիթ</w:t>
            </w:r>
          </w:p>
        </w:tc>
      </w:tr>
      <w:tr w:rsidR="003A0585" w:rsidRPr="005354AD" w14:paraId="0E34BC3D" w14:textId="77777777" w:rsidTr="00C7401E">
        <w:tc>
          <w:tcPr>
            <w:tcW w:w="1701" w:type="dxa"/>
            <w:vAlign w:val="center"/>
          </w:tcPr>
          <w:p w14:paraId="3124728D" w14:textId="3E9AFA7B"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2</w:t>
            </w:r>
          </w:p>
        </w:tc>
        <w:tc>
          <w:tcPr>
            <w:tcW w:w="1418" w:type="dxa"/>
            <w:vAlign w:val="bottom"/>
          </w:tcPr>
          <w:p w14:paraId="5E4B6AAE" w14:textId="543B600A"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602000</w:t>
            </w:r>
          </w:p>
        </w:tc>
        <w:tc>
          <w:tcPr>
            <w:tcW w:w="7231" w:type="dxa"/>
            <w:vAlign w:val="center"/>
          </w:tcPr>
          <w:p w14:paraId="0E487ECA" w14:textId="0215B130"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rPr>
              <w:t>Տավարի</w:t>
            </w:r>
            <w:r w:rsidRPr="005354AD">
              <w:rPr>
                <w:rFonts w:ascii="GHEA Grapalat" w:hAnsi="GHEA Grapalat" w:cs="Arial"/>
                <w:color w:val="000000"/>
              </w:rPr>
              <w:t xml:space="preserve"> </w:t>
            </w:r>
            <w:r w:rsidRPr="005354AD">
              <w:rPr>
                <w:rFonts w:ascii="GHEA Grapalat" w:hAnsi="GHEA Grapalat" w:cs="Sylfaen"/>
                <w:color w:val="000000"/>
              </w:rPr>
              <w:t>միս</w:t>
            </w:r>
            <w:r w:rsidRPr="005354AD">
              <w:rPr>
                <w:rFonts w:ascii="GHEA Grapalat" w:hAnsi="GHEA Grapalat" w:cs="Arial"/>
                <w:color w:val="000000"/>
              </w:rPr>
              <w:t xml:space="preserve"> </w:t>
            </w:r>
            <w:r w:rsidRPr="005354AD">
              <w:rPr>
                <w:rFonts w:ascii="GHEA Grapalat" w:hAnsi="GHEA Grapalat" w:cs="Sylfaen"/>
                <w:color w:val="000000"/>
              </w:rPr>
              <w:t>փափուկ</w:t>
            </w:r>
          </w:p>
        </w:tc>
      </w:tr>
      <w:tr w:rsidR="003A0585" w:rsidRPr="005354AD" w14:paraId="73B13264" w14:textId="77777777" w:rsidTr="00C7401E">
        <w:tc>
          <w:tcPr>
            <w:tcW w:w="1701" w:type="dxa"/>
            <w:vAlign w:val="center"/>
          </w:tcPr>
          <w:p w14:paraId="1826341F" w14:textId="5A882456"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3</w:t>
            </w:r>
          </w:p>
        </w:tc>
        <w:tc>
          <w:tcPr>
            <w:tcW w:w="1418" w:type="dxa"/>
            <w:vAlign w:val="bottom"/>
          </w:tcPr>
          <w:p w14:paraId="0CAA5970" w14:textId="481F239C"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300000</w:t>
            </w:r>
          </w:p>
        </w:tc>
        <w:tc>
          <w:tcPr>
            <w:tcW w:w="7231" w:type="dxa"/>
            <w:vAlign w:val="center"/>
          </w:tcPr>
          <w:p w14:paraId="7E35DECC" w14:textId="1958C24F"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rPr>
              <w:t>Հավի</w:t>
            </w:r>
            <w:r w:rsidRPr="005354AD">
              <w:rPr>
                <w:rFonts w:ascii="GHEA Grapalat" w:hAnsi="GHEA Grapalat" w:cs="Arial"/>
                <w:color w:val="000000"/>
              </w:rPr>
              <w:t xml:space="preserve"> </w:t>
            </w:r>
            <w:r w:rsidRPr="005354AD">
              <w:rPr>
                <w:rFonts w:ascii="GHEA Grapalat" w:hAnsi="GHEA Grapalat" w:cs="Sylfaen"/>
                <w:color w:val="000000"/>
                <w:lang w:val="hy-AM"/>
              </w:rPr>
              <w:t>կրծքամիս</w:t>
            </w:r>
            <w:r w:rsidRPr="005354AD">
              <w:rPr>
                <w:rFonts w:ascii="GHEA Grapalat" w:hAnsi="GHEA Grapalat" w:cs="Arial"/>
                <w:color w:val="000000"/>
              </w:rPr>
              <w:t>,</w:t>
            </w:r>
            <w:r w:rsidRPr="005354AD">
              <w:rPr>
                <w:rFonts w:ascii="GHEA Grapalat" w:hAnsi="GHEA Grapalat" w:cs="Arial"/>
                <w:color w:val="000000"/>
                <w:lang w:val="hy-AM"/>
              </w:rPr>
              <w:t xml:space="preserve"> </w:t>
            </w:r>
            <w:r w:rsidRPr="005354AD">
              <w:rPr>
                <w:rFonts w:ascii="GHEA Grapalat" w:hAnsi="GHEA Grapalat" w:cs="Sylfaen"/>
                <w:color w:val="000000"/>
              </w:rPr>
              <w:t>պաղեցրած</w:t>
            </w:r>
            <w:r w:rsidRPr="005354AD">
              <w:rPr>
                <w:rFonts w:ascii="GHEA Grapalat" w:hAnsi="GHEA Grapalat" w:cs="Sylfaen"/>
                <w:color w:val="000000"/>
                <w:lang w:val="hy-AM"/>
              </w:rPr>
              <w:t xml:space="preserve">, </w:t>
            </w:r>
            <w:r w:rsidRPr="005354AD">
              <w:rPr>
                <w:rFonts w:ascii="GHEA Grapalat" w:hAnsi="GHEA Grapalat" w:cs="Sylfaen"/>
                <w:color w:val="000000"/>
              </w:rPr>
              <w:t>տեղական</w:t>
            </w:r>
          </w:p>
        </w:tc>
      </w:tr>
      <w:tr w:rsidR="003A0585" w:rsidRPr="005354AD" w14:paraId="702C9127" w14:textId="77777777" w:rsidTr="00C7401E">
        <w:tc>
          <w:tcPr>
            <w:tcW w:w="1701" w:type="dxa"/>
            <w:vAlign w:val="center"/>
          </w:tcPr>
          <w:p w14:paraId="799B8DA3" w14:textId="33E6E769"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4</w:t>
            </w:r>
          </w:p>
        </w:tc>
        <w:tc>
          <w:tcPr>
            <w:tcW w:w="1418" w:type="dxa"/>
            <w:vAlign w:val="bottom"/>
          </w:tcPr>
          <w:p w14:paraId="5F959662" w14:textId="160EC8CA"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30800</w:t>
            </w:r>
          </w:p>
        </w:tc>
        <w:tc>
          <w:tcPr>
            <w:tcW w:w="7231" w:type="dxa"/>
            <w:vAlign w:val="center"/>
          </w:tcPr>
          <w:p w14:paraId="08B7044C" w14:textId="5323732C"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rPr>
              <w:t>Գազար</w:t>
            </w:r>
          </w:p>
        </w:tc>
      </w:tr>
      <w:tr w:rsidR="003A0585" w:rsidRPr="005354AD" w14:paraId="5E96A345" w14:textId="77777777" w:rsidTr="00C7401E">
        <w:tc>
          <w:tcPr>
            <w:tcW w:w="1701" w:type="dxa"/>
            <w:vAlign w:val="center"/>
          </w:tcPr>
          <w:p w14:paraId="0D3A32E5" w14:textId="3C487DC3"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5</w:t>
            </w:r>
          </w:p>
        </w:tc>
        <w:tc>
          <w:tcPr>
            <w:tcW w:w="1418" w:type="dxa"/>
            <w:vAlign w:val="bottom"/>
          </w:tcPr>
          <w:p w14:paraId="0CBF4274" w14:textId="52E2D664"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211250</w:t>
            </w:r>
          </w:p>
        </w:tc>
        <w:tc>
          <w:tcPr>
            <w:tcW w:w="7231" w:type="dxa"/>
            <w:vAlign w:val="center"/>
          </w:tcPr>
          <w:p w14:paraId="206505A7" w14:textId="61918A86"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rPr>
              <w:t>Մածուն</w:t>
            </w:r>
          </w:p>
        </w:tc>
      </w:tr>
      <w:tr w:rsidR="003A0585" w:rsidRPr="005354AD" w14:paraId="487408BD" w14:textId="77777777" w:rsidTr="00C7401E">
        <w:tc>
          <w:tcPr>
            <w:tcW w:w="1701" w:type="dxa"/>
            <w:vAlign w:val="center"/>
          </w:tcPr>
          <w:p w14:paraId="04F2C0C1" w14:textId="440D7AC8"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6</w:t>
            </w:r>
          </w:p>
        </w:tc>
        <w:tc>
          <w:tcPr>
            <w:tcW w:w="1418" w:type="dxa"/>
            <w:vAlign w:val="bottom"/>
          </w:tcPr>
          <w:p w14:paraId="6FD95685" w14:textId="2CB70E46"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360000</w:t>
            </w:r>
          </w:p>
        </w:tc>
        <w:tc>
          <w:tcPr>
            <w:tcW w:w="7231" w:type="dxa"/>
            <w:vAlign w:val="center"/>
          </w:tcPr>
          <w:p w14:paraId="7FD9252C" w14:textId="14CD6293"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rPr>
              <w:t>Կարտոֆիլ</w:t>
            </w:r>
          </w:p>
        </w:tc>
      </w:tr>
      <w:tr w:rsidR="003A0585" w:rsidRPr="005354AD" w14:paraId="104962E1" w14:textId="77777777" w:rsidTr="00C7401E">
        <w:tc>
          <w:tcPr>
            <w:tcW w:w="1701" w:type="dxa"/>
            <w:vAlign w:val="center"/>
          </w:tcPr>
          <w:p w14:paraId="268008F6" w14:textId="542C156F"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7</w:t>
            </w:r>
          </w:p>
        </w:tc>
        <w:tc>
          <w:tcPr>
            <w:tcW w:w="1418" w:type="dxa"/>
            <w:vAlign w:val="bottom"/>
          </w:tcPr>
          <w:p w14:paraId="18E49817" w14:textId="0AEDCC3A"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11900</w:t>
            </w:r>
          </w:p>
        </w:tc>
        <w:tc>
          <w:tcPr>
            <w:tcW w:w="7231" w:type="dxa"/>
            <w:vAlign w:val="center"/>
          </w:tcPr>
          <w:p w14:paraId="14AB7237" w14:textId="3445FEED"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rPr>
              <w:t>Սոխ</w:t>
            </w:r>
            <w:r w:rsidRPr="005354AD">
              <w:rPr>
                <w:rFonts w:ascii="GHEA Grapalat" w:hAnsi="GHEA Grapalat" w:cs="Arial"/>
                <w:color w:val="000000"/>
              </w:rPr>
              <w:t xml:space="preserve"> </w:t>
            </w:r>
            <w:r w:rsidRPr="005354AD">
              <w:rPr>
                <w:rFonts w:ascii="GHEA Grapalat" w:hAnsi="GHEA Grapalat" w:cs="Sylfaen"/>
                <w:color w:val="000000"/>
              </w:rPr>
              <w:t>գլուխ</w:t>
            </w:r>
          </w:p>
        </w:tc>
      </w:tr>
      <w:tr w:rsidR="003A0585" w:rsidRPr="005354AD" w14:paraId="215755D3" w14:textId="77777777" w:rsidTr="00C7401E">
        <w:tc>
          <w:tcPr>
            <w:tcW w:w="1701" w:type="dxa"/>
            <w:vAlign w:val="center"/>
          </w:tcPr>
          <w:p w14:paraId="6A62FC5F" w14:textId="3A3F27CE"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8</w:t>
            </w:r>
          </w:p>
        </w:tc>
        <w:tc>
          <w:tcPr>
            <w:tcW w:w="1418" w:type="dxa"/>
            <w:vAlign w:val="bottom"/>
          </w:tcPr>
          <w:p w14:paraId="7278AFE9" w14:textId="2CAABF23"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20000</w:t>
            </w:r>
          </w:p>
        </w:tc>
        <w:tc>
          <w:tcPr>
            <w:tcW w:w="7231" w:type="dxa"/>
            <w:vAlign w:val="center"/>
          </w:tcPr>
          <w:p w14:paraId="1B0170F6" w14:textId="62CBC2B4"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rPr>
              <w:t>Կանաչի</w:t>
            </w:r>
            <w:r w:rsidRPr="005354AD">
              <w:rPr>
                <w:rFonts w:ascii="GHEA Grapalat" w:hAnsi="GHEA Grapalat" w:cs="Arial"/>
                <w:color w:val="000000"/>
              </w:rPr>
              <w:t xml:space="preserve"> </w:t>
            </w:r>
            <w:r w:rsidRPr="005354AD">
              <w:rPr>
                <w:rFonts w:ascii="GHEA Grapalat" w:hAnsi="GHEA Grapalat" w:cs="Sylfaen"/>
                <w:color w:val="000000"/>
              </w:rPr>
              <w:t>խառը</w:t>
            </w:r>
          </w:p>
        </w:tc>
      </w:tr>
      <w:tr w:rsidR="003A0585" w:rsidRPr="005354AD" w14:paraId="00C5FE73" w14:textId="77777777" w:rsidTr="00C7401E">
        <w:tc>
          <w:tcPr>
            <w:tcW w:w="1701" w:type="dxa"/>
            <w:vAlign w:val="center"/>
          </w:tcPr>
          <w:p w14:paraId="068183AB" w14:textId="23E6D391"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9</w:t>
            </w:r>
          </w:p>
        </w:tc>
        <w:tc>
          <w:tcPr>
            <w:tcW w:w="1418" w:type="dxa"/>
            <w:vAlign w:val="bottom"/>
          </w:tcPr>
          <w:p w14:paraId="31A4F3E4" w14:textId="68268526" w:rsidR="003A0585" w:rsidRPr="002A6771" w:rsidRDefault="002A6771" w:rsidP="003A0585">
            <w:pPr>
              <w:pStyle w:val="23"/>
              <w:spacing w:line="240" w:lineRule="auto"/>
              <w:ind w:firstLine="0"/>
              <w:jc w:val="center"/>
              <w:rPr>
                <w:rFonts w:ascii="GHEA Grapalat" w:hAnsi="GHEA Grapalat"/>
                <w:lang w:val="hy-AM"/>
              </w:rPr>
            </w:pPr>
            <w:r>
              <w:rPr>
                <w:rFonts w:ascii="GHEA Grapalat" w:hAnsi="GHEA Grapalat"/>
                <w:lang w:val="hy-AM"/>
              </w:rPr>
              <w:t>2600</w:t>
            </w:r>
          </w:p>
        </w:tc>
        <w:tc>
          <w:tcPr>
            <w:tcW w:w="7231" w:type="dxa"/>
            <w:vAlign w:val="center"/>
          </w:tcPr>
          <w:p w14:paraId="202D3138" w14:textId="32E0D3C9"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lang w:val="hy-AM"/>
              </w:rPr>
              <w:t>Կակաո</w:t>
            </w:r>
            <w:r w:rsidRPr="005354AD">
              <w:rPr>
                <w:rFonts w:ascii="GHEA Grapalat" w:hAnsi="GHEA Grapalat" w:cs="Arial"/>
                <w:color w:val="000000"/>
                <w:lang w:val="hy-AM"/>
              </w:rPr>
              <w:t xml:space="preserve"> </w:t>
            </w:r>
            <w:r w:rsidRPr="005354AD">
              <w:rPr>
                <w:rFonts w:ascii="GHEA Grapalat" w:hAnsi="GHEA Grapalat" w:cs="Sylfaen"/>
                <w:color w:val="000000"/>
                <w:lang w:val="hy-AM"/>
              </w:rPr>
              <w:t>փոշի</w:t>
            </w:r>
          </w:p>
        </w:tc>
      </w:tr>
      <w:tr w:rsidR="003A0585" w:rsidRPr="005354AD" w14:paraId="74AA61C1" w14:textId="77777777" w:rsidTr="00C7401E">
        <w:tc>
          <w:tcPr>
            <w:tcW w:w="1701" w:type="dxa"/>
            <w:vAlign w:val="center"/>
          </w:tcPr>
          <w:p w14:paraId="2E9BFA6A" w14:textId="1E241A37"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10</w:t>
            </w:r>
          </w:p>
        </w:tc>
        <w:tc>
          <w:tcPr>
            <w:tcW w:w="1418" w:type="dxa"/>
            <w:vAlign w:val="bottom"/>
          </w:tcPr>
          <w:p w14:paraId="30E2770C" w14:textId="7D4178E6" w:rsidR="003A0585" w:rsidRPr="002A6771" w:rsidRDefault="002A6771" w:rsidP="003A0585">
            <w:pPr>
              <w:pStyle w:val="23"/>
              <w:spacing w:line="240" w:lineRule="auto"/>
              <w:ind w:firstLine="0"/>
              <w:jc w:val="center"/>
              <w:rPr>
                <w:rFonts w:ascii="GHEA Grapalat" w:hAnsi="GHEA Grapalat"/>
                <w:lang w:val="hy-AM"/>
              </w:rPr>
            </w:pPr>
            <w:r>
              <w:rPr>
                <w:rFonts w:ascii="GHEA Grapalat" w:hAnsi="GHEA Grapalat"/>
                <w:lang w:val="hy-AM"/>
              </w:rPr>
              <w:t>33000</w:t>
            </w:r>
          </w:p>
        </w:tc>
        <w:tc>
          <w:tcPr>
            <w:tcW w:w="7231" w:type="dxa"/>
            <w:vAlign w:val="center"/>
          </w:tcPr>
          <w:p w14:paraId="7AFDC639" w14:textId="534C22A9"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lang w:val="hy-AM"/>
              </w:rPr>
              <w:t>Սպանախ</w:t>
            </w:r>
          </w:p>
        </w:tc>
      </w:tr>
      <w:tr w:rsidR="003A0585" w:rsidRPr="005354AD" w14:paraId="5481D959" w14:textId="77777777" w:rsidTr="00C7401E">
        <w:tc>
          <w:tcPr>
            <w:tcW w:w="1701" w:type="dxa"/>
            <w:vAlign w:val="center"/>
          </w:tcPr>
          <w:p w14:paraId="47751C6E" w14:textId="4879E99A"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11</w:t>
            </w:r>
          </w:p>
        </w:tc>
        <w:tc>
          <w:tcPr>
            <w:tcW w:w="1418" w:type="dxa"/>
            <w:vAlign w:val="bottom"/>
          </w:tcPr>
          <w:p w14:paraId="72D0706A" w14:textId="31DD075B" w:rsidR="003A0585" w:rsidRPr="002A6771" w:rsidRDefault="002A6771" w:rsidP="003A0585">
            <w:pPr>
              <w:pStyle w:val="23"/>
              <w:spacing w:line="240" w:lineRule="auto"/>
              <w:ind w:firstLine="0"/>
              <w:jc w:val="center"/>
              <w:rPr>
                <w:rFonts w:ascii="GHEA Grapalat" w:hAnsi="GHEA Grapalat"/>
                <w:lang w:val="hy-AM"/>
              </w:rPr>
            </w:pPr>
            <w:r>
              <w:rPr>
                <w:rFonts w:ascii="GHEA Grapalat" w:hAnsi="GHEA Grapalat"/>
                <w:lang w:val="hy-AM"/>
              </w:rPr>
              <w:t>30000</w:t>
            </w:r>
          </w:p>
        </w:tc>
        <w:tc>
          <w:tcPr>
            <w:tcW w:w="7231" w:type="dxa"/>
            <w:vAlign w:val="center"/>
          </w:tcPr>
          <w:p w14:paraId="41758526" w14:textId="1C7FFA9A"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lang w:val="hy-AM"/>
              </w:rPr>
              <w:t>Հազար</w:t>
            </w:r>
          </w:p>
        </w:tc>
      </w:tr>
      <w:tr w:rsidR="003A0585" w:rsidRPr="005354AD" w14:paraId="199AD02C" w14:textId="77777777" w:rsidTr="00C7401E">
        <w:tc>
          <w:tcPr>
            <w:tcW w:w="1701" w:type="dxa"/>
            <w:vAlign w:val="center"/>
          </w:tcPr>
          <w:p w14:paraId="147BFD4E" w14:textId="0CCF72EF"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12</w:t>
            </w:r>
          </w:p>
        </w:tc>
        <w:tc>
          <w:tcPr>
            <w:tcW w:w="1418" w:type="dxa"/>
            <w:vAlign w:val="bottom"/>
          </w:tcPr>
          <w:p w14:paraId="73B1683C" w14:textId="47A73A63" w:rsidR="003A0585" w:rsidRPr="002A6771" w:rsidRDefault="002A6771" w:rsidP="003A0585">
            <w:pPr>
              <w:pStyle w:val="23"/>
              <w:spacing w:line="240" w:lineRule="auto"/>
              <w:ind w:firstLine="0"/>
              <w:jc w:val="center"/>
              <w:rPr>
                <w:rFonts w:ascii="GHEA Grapalat" w:hAnsi="GHEA Grapalat"/>
                <w:lang w:val="hy-AM"/>
              </w:rPr>
            </w:pPr>
            <w:r>
              <w:rPr>
                <w:rFonts w:ascii="GHEA Grapalat" w:hAnsi="GHEA Grapalat"/>
                <w:lang w:val="hy-AM"/>
              </w:rPr>
              <w:t>18000</w:t>
            </w:r>
          </w:p>
        </w:tc>
        <w:tc>
          <w:tcPr>
            <w:tcW w:w="7231" w:type="dxa"/>
            <w:vAlign w:val="center"/>
          </w:tcPr>
          <w:p w14:paraId="77F8A9E6" w14:textId="29406F92"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lang w:val="hy-AM"/>
              </w:rPr>
              <w:t>Խնձոր</w:t>
            </w:r>
          </w:p>
        </w:tc>
      </w:tr>
      <w:tr w:rsidR="003A0585" w:rsidRPr="005354AD" w14:paraId="2993914B" w14:textId="77777777" w:rsidTr="00C7401E">
        <w:tc>
          <w:tcPr>
            <w:tcW w:w="1701" w:type="dxa"/>
            <w:vAlign w:val="center"/>
          </w:tcPr>
          <w:p w14:paraId="6330E5F3" w14:textId="7679EDB0"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13</w:t>
            </w:r>
          </w:p>
        </w:tc>
        <w:tc>
          <w:tcPr>
            <w:tcW w:w="1418" w:type="dxa"/>
            <w:vAlign w:val="bottom"/>
          </w:tcPr>
          <w:p w14:paraId="65F27D6E" w14:textId="53235888"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5250</w:t>
            </w:r>
          </w:p>
        </w:tc>
        <w:tc>
          <w:tcPr>
            <w:tcW w:w="7231" w:type="dxa"/>
            <w:vAlign w:val="center"/>
          </w:tcPr>
          <w:p w14:paraId="22C2E338" w14:textId="635FD484"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lang w:val="hy-AM"/>
              </w:rPr>
              <w:t>Սալոր</w:t>
            </w:r>
          </w:p>
        </w:tc>
      </w:tr>
      <w:tr w:rsidR="003A0585" w:rsidRPr="005354AD" w14:paraId="3E3E2952" w14:textId="77777777" w:rsidTr="00C7401E">
        <w:tc>
          <w:tcPr>
            <w:tcW w:w="1701" w:type="dxa"/>
            <w:vAlign w:val="center"/>
          </w:tcPr>
          <w:p w14:paraId="1D39BBB2" w14:textId="2E0C238D" w:rsidR="003A0585" w:rsidRPr="00ED5CC7" w:rsidRDefault="00ED5CC7" w:rsidP="003A0585">
            <w:pPr>
              <w:pStyle w:val="23"/>
              <w:spacing w:line="240" w:lineRule="auto"/>
              <w:ind w:firstLine="0"/>
              <w:jc w:val="center"/>
              <w:rPr>
                <w:rFonts w:ascii="GHEA Grapalat" w:hAnsi="GHEA Grapalat"/>
                <w:lang w:val="hy-AM"/>
              </w:rPr>
            </w:pPr>
            <w:r>
              <w:rPr>
                <w:rFonts w:ascii="GHEA Grapalat" w:hAnsi="GHEA Grapalat"/>
                <w:lang w:val="hy-AM"/>
              </w:rPr>
              <w:t>14</w:t>
            </w:r>
          </w:p>
        </w:tc>
        <w:tc>
          <w:tcPr>
            <w:tcW w:w="1418" w:type="dxa"/>
            <w:vAlign w:val="bottom"/>
          </w:tcPr>
          <w:p w14:paraId="4AE26026" w14:textId="525B0DD2"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6750</w:t>
            </w:r>
          </w:p>
        </w:tc>
        <w:tc>
          <w:tcPr>
            <w:tcW w:w="7231" w:type="dxa"/>
            <w:vAlign w:val="center"/>
          </w:tcPr>
          <w:p w14:paraId="698F6C64" w14:textId="3FD56C9C" w:rsidR="003A0585" w:rsidRPr="005354AD" w:rsidRDefault="003A0585" w:rsidP="003A0585">
            <w:pPr>
              <w:pStyle w:val="23"/>
              <w:spacing w:line="240" w:lineRule="auto"/>
              <w:ind w:firstLine="0"/>
              <w:rPr>
                <w:rFonts w:ascii="GHEA Grapalat" w:hAnsi="GHEA Grapalat"/>
              </w:rPr>
            </w:pPr>
            <w:r w:rsidRPr="005354AD">
              <w:rPr>
                <w:rFonts w:ascii="GHEA Grapalat" w:hAnsi="GHEA Grapalat" w:cs="Sylfaen"/>
                <w:color w:val="000000"/>
                <w:lang w:val="hy-AM"/>
              </w:rPr>
              <w:t>Դեղձ</w:t>
            </w:r>
          </w:p>
        </w:tc>
      </w:tr>
      <w:tr w:rsidR="003A0585" w:rsidRPr="005354AD" w14:paraId="4D5A2590" w14:textId="77777777" w:rsidTr="00C7401E">
        <w:tc>
          <w:tcPr>
            <w:tcW w:w="1701" w:type="dxa"/>
            <w:vAlign w:val="center"/>
          </w:tcPr>
          <w:p w14:paraId="71C40554" w14:textId="37FA302C" w:rsidR="003A0585" w:rsidRPr="005354AD" w:rsidRDefault="00ED5CC7" w:rsidP="003A0585">
            <w:pPr>
              <w:pStyle w:val="23"/>
              <w:spacing w:line="240" w:lineRule="auto"/>
              <w:ind w:firstLine="0"/>
              <w:jc w:val="center"/>
              <w:rPr>
                <w:rFonts w:ascii="GHEA Grapalat" w:hAnsi="GHEA Grapalat"/>
                <w:lang w:val="hy-AM"/>
              </w:rPr>
            </w:pPr>
            <w:r>
              <w:rPr>
                <w:rFonts w:ascii="GHEA Grapalat" w:hAnsi="GHEA Grapalat"/>
                <w:lang w:val="hy-AM"/>
              </w:rPr>
              <w:t>15</w:t>
            </w:r>
          </w:p>
        </w:tc>
        <w:tc>
          <w:tcPr>
            <w:tcW w:w="1418" w:type="dxa"/>
            <w:vAlign w:val="bottom"/>
          </w:tcPr>
          <w:p w14:paraId="080D5FDB" w14:textId="127B5364"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36000</w:t>
            </w:r>
          </w:p>
        </w:tc>
        <w:tc>
          <w:tcPr>
            <w:tcW w:w="7231" w:type="dxa"/>
            <w:vAlign w:val="center"/>
          </w:tcPr>
          <w:p w14:paraId="0422FD40" w14:textId="183C7368" w:rsidR="003A0585" w:rsidRPr="005354AD" w:rsidRDefault="003A0585" w:rsidP="003A0585">
            <w:pPr>
              <w:pStyle w:val="23"/>
              <w:spacing w:line="240" w:lineRule="auto"/>
              <w:ind w:firstLine="0"/>
              <w:rPr>
                <w:rFonts w:ascii="Sylfaen" w:hAnsi="Sylfaen" w:cs="Calibri"/>
                <w:color w:val="000000"/>
                <w:lang w:val="hy-AM"/>
              </w:rPr>
            </w:pPr>
            <w:r w:rsidRPr="005354AD">
              <w:rPr>
                <w:rFonts w:ascii="GHEA Grapalat" w:hAnsi="GHEA Grapalat" w:cs="Sylfaen"/>
                <w:color w:val="000000"/>
                <w:lang w:val="hy-AM"/>
              </w:rPr>
              <w:t>Սալորաչիր</w:t>
            </w:r>
            <w:r w:rsidRPr="005354AD">
              <w:rPr>
                <w:rFonts w:ascii="GHEA Grapalat" w:hAnsi="GHEA Grapalat" w:cs="Arial"/>
                <w:color w:val="000000"/>
                <w:lang w:val="hy-AM"/>
              </w:rPr>
              <w:t xml:space="preserve"> </w:t>
            </w:r>
            <w:r w:rsidRPr="005354AD">
              <w:rPr>
                <w:rFonts w:ascii="GHEA Grapalat" w:hAnsi="GHEA Grapalat" w:cs="Sylfaen"/>
                <w:color w:val="000000"/>
                <w:lang w:val="hy-AM"/>
              </w:rPr>
              <w:t>բնական</w:t>
            </w:r>
          </w:p>
        </w:tc>
      </w:tr>
      <w:tr w:rsidR="003A0585" w:rsidRPr="005354AD" w14:paraId="71495EE2" w14:textId="77777777" w:rsidTr="00C7401E">
        <w:tc>
          <w:tcPr>
            <w:tcW w:w="1701" w:type="dxa"/>
            <w:vAlign w:val="center"/>
          </w:tcPr>
          <w:p w14:paraId="165FF0B0" w14:textId="4B8C1CB7" w:rsidR="003A0585" w:rsidRPr="005354AD" w:rsidRDefault="00ED5CC7" w:rsidP="003A0585">
            <w:pPr>
              <w:pStyle w:val="23"/>
              <w:spacing w:line="240" w:lineRule="auto"/>
              <w:ind w:firstLine="0"/>
              <w:jc w:val="center"/>
              <w:rPr>
                <w:rFonts w:ascii="GHEA Grapalat" w:hAnsi="GHEA Grapalat"/>
                <w:lang w:val="hy-AM"/>
              </w:rPr>
            </w:pPr>
            <w:r>
              <w:rPr>
                <w:rFonts w:ascii="GHEA Grapalat" w:hAnsi="GHEA Grapalat"/>
                <w:lang w:val="hy-AM"/>
              </w:rPr>
              <w:t>16</w:t>
            </w:r>
          </w:p>
        </w:tc>
        <w:tc>
          <w:tcPr>
            <w:tcW w:w="1418" w:type="dxa"/>
            <w:vAlign w:val="bottom"/>
          </w:tcPr>
          <w:p w14:paraId="79A14E93" w14:textId="16B66DFB" w:rsidR="003A0585" w:rsidRPr="005354AD" w:rsidRDefault="002A6771" w:rsidP="003A0585">
            <w:pPr>
              <w:pStyle w:val="23"/>
              <w:spacing w:line="240" w:lineRule="auto"/>
              <w:ind w:firstLine="0"/>
              <w:jc w:val="center"/>
              <w:rPr>
                <w:rFonts w:ascii="GHEA Grapalat" w:hAnsi="GHEA Grapalat"/>
                <w:lang w:val="hy-AM"/>
              </w:rPr>
            </w:pPr>
            <w:r>
              <w:rPr>
                <w:rFonts w:ascii="GHEA Grapalat" w:hAnsi="GHEA Grapalat"/>
                <w:lang w:val="hy-AM"/>
              </w:rPr>
              <w:t>36000</w:t>
            </w:r>
          </w:p>
        </w:tc>
        <w:tc>
          <w:tcPr>
            <w:tcW w:w="7231" w:type="dxa"/>
            <w:vAlign w:val="center"/>
          </w:tcPr>
          <w:p w14:paraId="3C5057E9" w14:textId="1E95EE5F" w:rsidR="003A0585" w:rsidRPr="005354AD" w:rsidRDefault="003A0585" w:rsidP="003A0585">
            <w:pPr>
              <w:pStyle w:val="23"/>
              <w:spacing w:line="240" w:lineRule="auto"/>
              <w:ind w:firstLine="0"/>
              <w:rPr>
                <w:rFonts w:ascii="Sylfaen" w:hAnsi="Sylfaen" w:cs="Calibri"/>
                <w:color w:val="000000"/>
                <w:lang w:val="hy-AM"/>
              </w:rPr>
            </w:pPr>
            <w:r w:rsidRPr="005354AD">
              <w:rPr>
                <w:rFonts w:ascii="GHEA Grapalat" w:hAnsi="GHEA Grapalat" w:cs="Sylfaen"/>
                <w:color w:val="000000"/>
                <w:lang w:val="hy-AM"/>
              </w:rPr>
              <w:t>Ծիրանաչիր</w:t>
            </w:r>
            <w:r w:rsidRPr="005354AD">
              <w:rPr>
                <w:rFonts w:ascii="GHEA Grapalat" w:hAnsi="GHEA Grapalat" w:cs="Arial"/>
                <w:color w:val="000000"/>
                <w:lang w:val="hy-AM"/>
              </w:rPr>
              <w:t xml:space="preserve"> </w:t>
            </w:r>
            <w:r w:rsidRPr="005354AD">
              <w:rPr>
                <w:rFonts w:ascii="GHEA Grapalat" w:hAnsi="GHEA Grapalat" w:cs="Sylfaen"/>
                <w:color w:val="000000"/>
                <w:lang w:val="hy-AM"/>
              </w:rPr>
              <w:t>բնական</w:t>
            </w:r>
          </w:p>
        </w:tc>
      </w:tr>
      <w:tr w:rsidR="00CF5201" w:rsidRPr="005354AD" w14:paraId="563C08AB" w14:textId="77777777" w:rsidTr="00C7401E">
        <w:tc>
          <w:tcPr>
            <w:tcW w:w="1701" w:type="dxa"/>
            <w:vAlign w:val="center"/>
          </w:tcPr>
          <w:p w14:paraId="30CDA158" w14:textId="306D8689" w:rsidR="00CF5201" w:rsidRPr="00CF5201" w:rsidRDefault="00CF5201" w:rsidP="00CF5201">
            <w:pPr>
              <w:pStyle w:val="23"/>
              <w:spacing w:line="240" w:lineRule="auto"/>
              <w:ind w:firstLine="0"/>
              <w:jc w:val="center"/>
              <w:rPr>
                <w:rFonts w:ascii="GHEA Grapalat" w:hAnsi="GHEA Grapalat"/>
                <w:lang w:val="en-US"/>
              </w:rPr>
            </w:pPr>
            <w:r>
              <w:rPr>
                <w:rFonts w:ascii="GHEA Grapalat" w:hAnsi="GHEA Grapalat"/>
                <w:lang w:val="en-US"/>
              </w:rPr>
              <w:t>17</w:t>
            </w:r>
          </w:p>
        </w:tc>
        <w:tc>
          <w:tcPr>
            <w:tcW w:w="1418" w:type="dxa"/>
            <w:vAlign w:val="bottom"/>
          </w:tcPr>
          <w:p w14:paraId="5BB38D7A" w14:textId="6A1511DC" w:rsidR="00CF5201" w:rsidRDefault="003A0298" w:rsidP="003A0585">
            <w:pPr>
              <w:pStyle w:val="23"/>
              <w:spacing w:line="240" w:lineRule="auto"/>
              <w:ind w:firstLine="0"/>
              <w:jc w:val="center"/>
              <w:rPr>
                <w:rFonts w:ascii="GHEA Grapalat" w:hAnsi="GHEA Grapalat"/>
                <w:lang w:val="hy-AM"/>
              </w:rPr>
            </w:pPr>
            <w:r>
              <w:rPr>
                <w:rFonts w:ascii="GHEA Grapalat" w:hAnsi="GHEA Grapalat"/>
                <w:lang w:val="hy-AM"/>
              </w:rPr>
              <w:t>96420</w:t>
            </w:r>
          </w:p>
        </w:tc>
        <w:tc>
          <w:tcPr>
            <w:tcW w:w="7231" w:type="dxa"/>
            <w:vAlign w:val="center"/>
          </w:tcPr>
          <w:p w14:paraId="1247595D" w14:textId="7AF9D85A" w:rsidR="00CF5201" w:rsidRPr="00CF5201" w:rsidRDefault="00CF5201" w:rsidP="003A0585">
            <w:pPr>
              <w:pStyle w:val="23"/>
              <w:spacing w:line="240" w:lineRule="auto"/>
              <w:ind w:firstLine="0"/>
              <w:rPr>
                <w:rFonts w:ascii="GHEA Grapalat" w:hAnsi="GHEA Grapalat" w:cs="Sylfaen"/>
                <w:color w:val="000000"/>
                <w:lang w:val="hy-AM"/>
              </w:rPr>
            </w:pPr>
            <w:r>
              <w:rPr>
                <w:rFonts w:ascii="GHEA Grapalat" w:hAnsi="GHEA Grapalat" w:cs="Sylfaen"/>
                <w:color w:val="000000"/>
                <w:lang w:val="hy-AM"/>
              </w:rPr>
              <w:t>Կաղամբ</w:t>
            </w:r>
          </w:p>
        </w:tc>
      </w:tr>
      <w:tr w:rsidR="00CF5201" w:rsidRPr="005354AD" w14:paraId="2C72371F" w14:textId="77777777" w:rsidTr="00C7401E">
        <w:tc>
          <w:tcPr>
            <w:tcW w:w="1701" w:type="dxa"/>
            <w:vAlign w:val="center"/>
          </w:tcPr>
          <w:p w14:paraId="03446BC6" w14:textId="34B9657F" w:rsidR="00CF5201" w:rsidRPr="00CF5201" w:rsidRDefault="00CF5201" w:rsidP="00CF5201">
            <w:pPr>
              <w:pStyle w:val="23"/>
              <w:spacing w:line="240" w:lineRule="auto"/>
              <w:ind w:firstLine="0"/>
              <w:jc w:val="center"/>
              <w:rPr>
                <w:rFonts w:ascii="GHEA Grapalat" w:hAnsi="GHEA Grapalat"/>
                <w:lang w:val="hy-AM"/>
              </w:rPr>
            </w:pPr>
            <w:r>
              <w:rPr>
                <w:rFonts w:ascii="GHEA Grapalat" w:hAnsi="GHEA Grapalat"/>
                <w:lang w:val="hy-AM"/>
              </w:rPr>
              <w:t>18</w:t>
            </w:r>
          </w:p>
        </w:tc>
        <w:tc>
          <w:tcPr>
            <w:tcW w:w="1418" w:type="dxa"/>
            <w:vAlign w:val="bottom"/>
          </w:tcPr>
          <w:p w14:paraId="72E74DC3" w14:textId="455B1D2F" w:rsidR="00CF5201" w:rsidRDefault="003A0298" w:rsidP="003A0585">
            <w:pPr>
              <w:pStyle w:val="23"/>
              <w:spacing w:line="240" w:lineRule="auto"/>
              <w:ind w:firstLine="0"/>
              <w:jc w:val="center"/>
              <w:rPr>
                <w:rFonts w:ascii="GHEA Grapalat" w:hAnsi="GHEA Grapalat"/>
                <w:lang w:val="hy-AM"/>
              </w:rPr>
            </w:pPr>
            <w:r>
              <w:rPr>
                <w:rFonts w:ascii="GHEA Grapalat" w:hAnsi="GHEA Grapalat"/>
                <w:lang w:val="hy-AM"/>
              </w:rPr>
              <w:t>8000</w:t>
            </w:r>
          </w:p>
        </w:tc>
        <w:tc>
          <w:tcPr>
            <w:tcW w:w="7231" w:type="dxa"/>
            <w:vAlign w:val="center"/>
          </w:tcPr>
          <w:p w14:paraId="2E9F32F2" w14:textId="505CDD5B" w:rsidR="00CF5201" w:rsidRDefault="00CF5201" w:rsidP="003A0585">
            <w:pPr>
              <w:pStyle w:val="23"/>
              <w:spacing w:line="240" w:lineRule="auto"/>
              <w:ind w:firstLine="0"/>
              <w:rPr>
                <w:rFonts w:ascii="GHEA Grapalat" w:hAnsi="GHEA Grapalat" w:cs="Sylfaen"/>
                <w:color w:val="000000"/>
                <w:lang w:val="hy-AM"/>
              </w:rPr>
            </w:pPr>
            <w:r>
              <w:rPr>
                <w:rFonts w:ascii="GHEA Grapalat" w:hAnsi="GHEA Grapalat" w:cs="Sylfaen"/>
                <w:color w:val="000000"/>
                <w:lang w:val="hy-AM"/>
              </w:rPr>
              <w:t>Դդմիկ</w:t>
            </w:r>
          </w:p>
        </w:tc>
      </w:tr>
    </w:tbl>
    <w:p w14:paraId="26C9EAC1" w14:textId="77777777" w:rsidR="00034160" w:rsidRPr="005354AD" w:rsidRDefault="00FB0689">
      <w:pPr>
        <w:pStyle w:val="23"/>
        <w:spacing w:line="240" w:lineRule="auto"/>
        <w:ind w:firstLine="567"/>
        <w:rPr>
          <w:rFonts w:ascii="GHEA Grapalat" w:hAnsi="GHEA Grapalat"/>
        </w:rPr>
      </w:pPr>
      <w:r w:rsidRPr="005354AD">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B3FC242" w14:textId="77777777" w:rsidR="00034160" w:rsidRPr="005354AD" w:rsidRDefault="00034160">
      <w:pPr>
        <w:ind w:firstLine="567"/>
        <w:rPr>
          <w:rFonts w:ascii="GHEA Grapalat" w:hAnsi="GHEA Grapalat" w:cs="Sylfaen"/>
          <w:i/>
          <w:sz w:val="20"/>
          <w:lang w:val="es-ES"/>
        </w:rPr>
      </w:pPr>
    </w:p>
    <w:p w14:paraId="480C3724" w14:textId="77777777" w:rsidR="00034160" w:rsidRPr="005354AD" w:rsidRDefault="00FB0689">
      <w:pPr>
        <w:jc w:val="center"/>
        <w:rPr>
          <w:rFonts w:ascii="GHEA Grapalat" w:hAnsi="GHEA Grapalat"/>
          <w:b/>
          <w:sz w:val="20"/>
          <w:lang w:val="es-ES"/>
        </w:rPr>
      </w:pPr>
      <w:r w:rsidRPr="005354AD">
        <w:rPr>
          <w:rFonts w:ascii="GHEA Grapalat" w:hAnsi="GHEA Grapalat"/>
          <w:b/>
          <w:sz w:val="20"/>
          <w:lang w:val="es-ES"/>
        </w:rPr>
        <w:t xml:space="preserve">2.  </w:t>
      </w:r>
      <w:r w:rsidRPr="005354AD">
        <w:rPr>
          <w:rFonts w:ascii="GHEA Grapalat" w:hAnsi="GHEA Grapalat" w:cs="Sylfaen"/>
          <w:b/>
          <w:sz w:val="20"/>
        </w:rPr>
        <w:t>ՄԱՍՆԱԿՑԻ</w:t>
      </w:r>
      <w:r w:rsidRPr="005354AD">
        <w:rPr>
          <w:rFonts w:ascii="GHEA Grapalat" w:hAnsi="GHEA Grapalat"/>
          <w:b/>
          <w:sz w:val="20"/>
          <w:lang w:val="es-ES"/>
        </w:rPr>
        <w:t xml:space="preserve"> </w:t>
      </w:r>
      <w:r w:rsidRPr="005354AD">
        <w:rPr>
          <w:rFonts w:ascii="GHEA Grapalat" w:hAnsi="GHEA Grapalat" w:cs="Sylfaen"/>
          <w:b/>
          <w:sz w:val="20"/>
        </w:rPr>
        <w:t>ՄԱՍՆԱԿՑՈՒԹՅԱՆ</w:t>
      </w:r>
      <w:r w:rsidRPr="005354AD">
        <w:rPr>
          <w:rFonts w:ascii="GHEA Grapalat" w:hAnsi="GHEA Grapalat"/>
          <w:b/>
          <w:sz w:val="20"/>
          <w:lang w:val="es-ES"/>
        </w:rPr>
        <w:t xml:space="preserve"> </w:t>
      </w:r>
      <w:r w:rsidRPr="005354AD">
        <w:rPr>
          <w:rFonts w:ascii="GHEA Grapalat" w:hAnsi="GHEA Grapalat" w:cs="Sylfaen"/>
          <w:b/>
          <w:sz w:val="20"/>
        </w:rPr>
        <w:t>ԻՐԱՎՈՒՆՔԻ</w:t>
      </w:r>
      <w:r w:rsidRPr="005354AD">
        <w:rPr>
          <w:rFonts w:ascii="GHEA Grapalat" w:hAnsi="GHEA Grapalat"/>
          <w:b/>
          <w:sz w:val="20"/>
          <w:lang w:val="es-ES"/>
        </w:rPr>
        <w:t xml:space="preserve"> </w:t>
      </w:r>
      <w:r w:rsidRPr="005354AD">
        <w:rPr>
          <w:rFonts w:ascii="GHEA Grapalat" w:hAnsi="GHEA Grapalat" w:cs="Sylfaen"/>
          <w:b/>
          <w:sz w:val="20"/>
        </w:rPr>
        <w:t>ՊԱՀԱՆՋՆԵՐԸ</w:t>
      </w:r>
      <w:r w:rsidRPr="005354AD">
        <w:rPr>
          <w:rFonts w:ascii="GHEA Grapalat" w:hAnsi="GHEA Grapalat"/>
          <w:b/>
          <w:sz w:val="20"/>
          <w:lang w:val="es-ES"/>
        </w:rPr>
        <w:t xml:space="preserve">, </w:t>
      </w:r>
      <w:r w:rsidRPr="005354AD">
        <w:rPr>
          <w:rFonts w:ascii="GHEA Grapalat" w:hAnsi="GHEA Grapalat" w:cs="Sylfaen"/>
          <w:b/>
          <w:sz w:val="20"/>
        </w:rPr>
        <w:t>ՈՐԱԿԱՎՈՐՄԱՆ</w:t>
      </w:r>
      <w:r w:rsidRPr="005354AD">
        <w:rPr>
          <w:rFonts w:ascii="GHEA Grapalat" w:hAnsi="GHEA Grapalat"/>
          <w:b/>
          <w:sz w:val="20"/>
          <w:lang w:val="es-ES"/>
        </w:rPr>
        <w:t xml:space="preserve"> </w:t>
      </w:r>
      <w:proofErr w:type="gramStart"/>
      <w:r w:rsidRPr="005354AD">
        <w:rPr>
          <w:rFonts w:ascii="GHEA Grapalat" w:hAnsi="GHEA Grapalat" w:cs="Sylfaen"/>
          <w:b/>
          <w:sz w:val="20"/>
        </w:rPr>
        <w:t>ՉԱՓԱՆԻՇՆԵՐԸ</w:t>
      </w:r>
      <w:r w:rsidRPr="005354AD">
        <w:rPr>
          <w:rFonts w:ascii="GHEA Grapalat" w:hAnsi="GHEA Grapalat"/>
          <w:b/>
          <w:sz w:val="20"/>
          <w:lang w:val="es-ES"/>
        </w:rPr>
        <w:t xml:space="preserve">  ԵՎ</w:t>
      </w:r>
      <w:proofErr w:type="gramEnd"/>
      <w:r w:rsidRPr="005354AD">
        <w:rPr>
          <w:rFonts w:ascii="GHEA Grapalat" w:hAnsi="GHEA Grapalat"/>
          <w:b/>
          <w:sz w:val="20"/>
          <w:lang w:val="es-ES"/>
        </w:rPr>
        <w:t xml:space="preserve"> </w:t>
      </w:r>
      <w:r w:rsidRPr="005354AD">
        <w:rPr>
          <w:rFonts w:ascii="GHEA Grapalat" w:hAnsi="GHEA Grapalat" w:cs="Sylfaen"/>
          <w:b/>
          <w:sz w:val="20"/>
        </w:rPr>
        <w:t>ԴՐԱՆՑ</w:t>
      </w:r>
      <w:r w:rsidRPr="005354AD">
        <w:rPr>
          <w:rFonts w:ascii="GHEA Grapalat" w:hAnsi="GHEA Grapalat"/>
          <w:b/>
          <w:sz w:val="20"/>
          <w:lang w:val="es-ES"/>
        </w:rPr>
        <w:t xml:space="preserve"> </w:t>
      </w:r>
      <w:r w:rsidRPr="005354AD">
        <w:rPr>
          <w:rFonts w:ascii="GHEA Grapalat" w:hAnsi="GHEA Grapalat" w:cs="Sylfaen"/>
          <w:b/>
          <w:sz w:val="20"/>
          <w:lang w:val="es-ES"/>
        </w:rPr>
        <w:t>Գ</w:t>
      </w:r>
      <w:r w:rsidRPr="005354AD">
        <w:rPr>
          <w:rFonts w:ascii="GHEA Grapalat" w:hAnsi="GHEA Grapalat" w:cs="Sylfaen"/>
          <w:b/>
          <w:sz w:val="20"/>
        </w:rPr>
        <w:t>ՆԱՀԱՏՄԱՆ</w:t>
      </w:r>
      <w:r w:rsidRPr="005354AD">
        <w:rPr>
          <w:rFonts w:ascii="GHEA Grapalat" w:hAnsi="GHEA Grapalat"/>
          <w:b/>
          <w:sz w:val="20"/>
          <w:lang w:val="es-ES"/>
        </w:rPr>
        <w:t xml:space="preserve"> </w:t>
      </w:r>
      <w:r w:rsidRPr="005354AD">
        <w:rPr>
          <w:rFonts w:ascii="GHEA Grapalat" w:hAnsi="GHEA Grapalat" w:cs="Sylfaen"/>
          <w:b/>
          <w:sz w:val="20"/>
        </w:rPr>
        <w:t>ԿԱՐ</w:t>
      </w:r>
      <w:r w:rsidRPr="005354AD">
        <w:rPr>
          <w:rFonts w:ascii="GHEA Grapalat" w:hAnsi="GHEA Grapalat" w:cs="Sylfaen"/>
          <w:b/>
          <w:sz w:val="20"/>
          <w:lang w:val="es-ES"/>
        </w:rPr>
        <w:t>Գ</w:t>
      </w:r>
      <w:r w:rsidRPr="005354AD">
        <w:rPr>
          <w:rFonts w:ascii="GHEA Grapalat" w:hAnsi="GHEA Grapalat" w:cs="Sylfaen"/>
          <w:b/>
          <w:sz w:val="20"/>
        </w:rPr>
        <w:t>Ը</w:t>
      </w:r>
      <w:r w:rsidRPr="005354AD">
        <w:rPr>
          <w:rFonts w:ascii="GHEA Grapalat" w:hAnsi="GHEA Grapalat"/>
          <w:b/>
          <w:sz w:val="20"/>
          <w:lang w:val="es-ES"/>
        </w:rPr>
        <w:t xml:space="preserve"> </w:t>
      </w:r>
    </w:p>
    <w:p w14:paraId="17AC3FC4" w14:textId="77777777" w:rsidR="00034160" w:rsidRPr="005354AD" w:rsidRDefault="00034160">
      <w:pPr>
        <w:ind w:firstLine="567"/>
        <w:jc w:val="both"/>
        <w:rPr>
          <w:rFonts w:ascii="GHEA Grapalat" w:hAnsi="GHEA Grapalat"/>
          <w:szCs w:val="22"/>
          <w:lang w:val="es-ES"/>
        </w:rPr>
      </w:pPr>
    </w:p>
    <w:p w14:paraId="4616F3F5" w14:textId="77777777" w:rsidR="00034160" w:rsidRPr="005354AD" w:rsidRDefault="00FB0689">
      <w:pPr>
        <w:ind w:firstLine="567"/>
        <w:jc w:val="both"/>
        <w:rPr>
          <w:rFonts w:ascii="GHEA Grapalat" w:hAnsi="GHEA Grapalat" w:cs="Arial Armenian"/>
          <w:sz w:val="20"/>
          <w:lang w:val="es-ES"/>
        </w:rPr>
      </w:pPr>
      <w:r w:rsidRPr="005354AD">
        <w:rPr>
          <w:rFonts w:ascii="GHEA Grapalat" w:hAnsi="GHEA Grapalat" w:cs="Arial Armenian"/>
          <w:sz w:val="20"/>
          <w:lang w:val="es-ES"/>
        </w:rPr>
        <w:t xml:space="preserve">2.1 </w:t>
      </w:r>
      <w:proofErr w:type="spellStart"/>
      <w:r w:rsidRPr="005354AD">
        <w:rPr>
          <w:rFonts w:ascii="GHEA Grapalat" w:hAnsi="GHEA Grapalat" w:cs="Sylfaen"/>
          <w:sz w:val="20"/>
          <w:lang w:val="ru-RU"/>
        </w:rPr>
        <w:t>Սույն</w:t>
      </w:r>
      <w:proofErr w:type="spellEnd"/>
      <w:r w:rsidRPr="005354AD">
        <w:rPr>
          <w:rFonts w:ascii="GHEA Grapalat" w:hAnsi="GHEA Grapalat" w:cs="Arial Armenian"/>
          <w:sz w:val="20"/>
          <w:lang w:val="es-ES"/>
        </w:rPr>
        <w:t xml:space="preserve">  ընթացակարգին </w:t>
      </w:r>
      <w:proofErr w:type="spellStart"/>
      <w:r w:rsidRPr="005354AD">
        <w:rPr>
          <w:rFonts w:ascii="GHEA Grapalat" w:hAnsi="GHEA Grapalat" w:cs="Sylfaen"/>
          <w:sz w:val="20"/>
          <w:lang w:val="ru-RU"/>
        </w:rPr>
        <w:t>մասնակցելու</w:t>
      </w:r>
      <w:proofErr w:type="spellEnd"/>
      <w:r w:rsidRPr="005354AD">
        <w:rPr>
          <w:rFonts w:ascii="GHEA Grapalat" w:hAnsi="GHEA Grapalat" w:cs="Arial Armenian"/>
          <w:sz w:val="20"/>
          <w:lang w:val="es-ES"/>
        </w:rPr>
        <w:t xml:space="preserve"> </w:t>
      </w:r>
      <w:proofErr w:type="spellStart"/>
      <w:r w:rsidRPr="005354AD">
        <w:rPr>
          <w:rFonts w:ascii="GHEA Grapalat" w:hAnsi="GHEA Grapalat" w:cs="Sylfaen"/>
          <w:sz w:val="20"/>
          <w:lang w:val="ru-RU"/>
        </w:rPr>
        <w:t>իրավունք</w:t>
      </w:r>
      <w:proofErr w:type="spellEnd"/>
      <w:r w:rsidRPr="005354AD">
        <w:rPr>
          <w:rFonts w:ascii="GHEA Grapalat" w:hAnsi="GHEA Grapalat" w:cs="Arial Armenian"/>
          <w:sz w:val="20"/>
          <w:lang w:val="es-ES"/>
        </w:rPr>
        <w:t xml:space="preserve"> </w:t>
      </w:r>
      <w:proofErr w:type="spellStart"/>
      <w:r w:rsidRPr="005354AD">
        <w:rPr>
          <w:rFonts w:ascii="GHEA Grapalat" w:hAnsi="GHEA Grapalat" w:cs="Sylfaen"/>
          <w:sz w:val="20"/>
          <w:lang w:val="ru-RU"/>
        </w:rPr>
        <w:t>չունեն</w:t>
      </w:r>
      <w:proofErr w:type="spellEnd"/>
      <w:r w:rsidRPr="005354AD">
        <w:rPr>
          <w:rFonts w:ascii="GHEA Grapalat" w:hAnsi="GHEA Grapalat" w:cs="Arial Armenian"/>
          <w:sz w:val="20"/>
          <w:lang w:val="es-ES"/>
        </w:rPr>
        <w:t xml:space="preserve"> </w:t>
      </w:r>
      <w:proofErr w:type="spellStart"/>
      <w:r w:rsidRPr="005354AD">
        <w:rPr>
          <w:rFonts w:ascii="GHEA Grapalat" w:hAnsi="GHEA Grapalat" w:cs="Sylfaen"/>
          <w:sz w:val="20"/>
          <w:lang w:val="ru-RU"/>
        </w:rPr>
        <w:t>անձինք</w:t>
      </w:r>
      <w:proofErr w:type="spellEnd"/>
      <w:r w:rsidRPr="005354AD">
        <w:rPr>
          <w:rFonts w:ascii="GHEA Grapalat" w:hAnsi="GHEA Grapalat" w:cs="Sylfaen"/>
          <w:sz w:val="20"/>
          <w:lang w:val="es-ES"/>
        </w:rPr>
        <w:t>.</w:t>
      </w:r>
    </w:p>
    <w:p w14:paraId="7999C8DB" w14:textId="77777777" w:rsidR="00034160" w:rsidRPr="005354AD" w:rsidRDefault="00FB0689">
      <w:pPr>
        <w:ind w:firstLine="720"/>
        <w:jc w:val="both"/>
        <w:rPr>
          <w:rFonts w:ascii="GHEA Grapalat" w:hAnsi="GHEA Grapalat"/>
          <w:sz w:val="20"/>
          <w:szCs w:val="20"/>
          <w:lang w:val="es-ES"/>
        </w:rPr>
      </w:pPr>
      <w:r w:rsidRPr="005354AD">
        <w:rPr>
          <w:rFonts w:ascii="GHEA Grapalat" w:hAnsi="GHEA Grapalat"/>
          <w:sz w:val="20"/>
          <w:szCs w:val="20"/>
          <w:lang w:val="es-ES"/>
        </w:rPr>
        <w:t xml:space="preserve">1) </w:t>
      </w:r>
      <w:proofErr w:type="spellStart"/>
      <w:r w:rsidRPr="005354AD">
        <w:rPr>
          <w:rFonts w:ascii="GHEA Grapalat" w:hAnsi="GHEA Grapalat" w:cs="Sylfaen"/>
          <w:sz w:val="20"/>
          <w:szCs w:val="20"/>
        </w:rPr>
        <w:t>որոնք</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հայտը</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ներկայացնելու</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օրվա</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դրությամբ</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կարգով</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ճանաչվել</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սնանկ</w:t>
      </w:r>
      <w:proofErr w:type="spellEnd"/>
      <w:r w:rsidRPr="005354AD">
        <w:rPr>
          <w:rFonts w:ascii="GHEA Grapalat" w:hAnsi="GHEA Grapalat"/>
          <w:sz w:val="20"/>
          <w:szCs w:val="20"/>
          <w:lang w:val="es-ES"/>
        </w:rPr>
        <w:t xml:space="preserve">. </w:t>
      </w:r>
    </w:p>
    <w:p w14:paraId="1BBB6502" w14:textId="77777777" w:rsidR="00034160" w:rsidRPr="005354AD" w:rsidRDefault="00FB0689">
      <w:pPr>
        <w:ind w:firstLine="720"/>
        <w:jc w:val="both"/>
        <w:rPr>
          <w:rFonts w:ascii="GHEA Grapalat" w:hAnsi="GHEA Grapalat"/>
          <w:sz w:val="20"/>
          <w:szCs w:val="20"/>
          <w:lang w:val="es-ES"/>
        </w:rPr>
      </w:pPr>
      <w:r w:rsidRPr="005354AD">
        <w:rPr>
          <w:rFonts w:ascii="GHEA Grapalat" w:hAnsi="GHEA Grapalat"/>
          <w:sz w:val="20"/>
          <w:szCs w:val="20"/>
          <w:lang w:val="es-ES"/>
        </w:rPr>
        <w:t xml:space="preserve">3) </w:t>
      </w:r>
      <w:proofErr w:type="spellStart"/>
      <w:r w:rsidRPr="005354AD">
        <w:rPr>
          <w:rFonts w:ascii="GHEA Grapalat" w:hAnsi="GHEA Grapalat"/>
          <w:sz w:val="20"/>
          <w:szCs w:val="20"/>
        </w:rPr>
        <w:t>որոնք</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որոնց</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գործադիր</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մարմնի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ներկայացուցիչը</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հայտը</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ներկայացնելու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օրվան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նախորդող</w:t>
      </w:r>
      <w:proofErr w:type="spellEnd"/>
      <w:r w:rsidRPr="005354AD">
        <w:rPr>
          <w:rFonts w:ascii="GHEA Grapalat" w:hAnsi="GHEA Grapalat"/>
          <w:sz w:val="20"/>
          <w:szCs w:val="20"/>
          <w:lang w:val="es-ES"/>
        </w:rPr>
        <w:t xml:space="preserve"> </w:t>
      </w:r>
      <w:r w:rsidRPr="005354AD">
        <w:rPr>
          <w:rFonts w:ascii="GHEA Grapalat" w:hAnsi="GHEA Grapalat" w:cs="Sylfaen"/>
          <w:sz w:val="20"/>
          <w:szCs w:val="20"/>
          <w:lang w:val="hy-AM"/>
        </w:rPr>
        <w:t>հինգ</w:t>
      </w:r>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տարիների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ընթացքում</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դատապարտված</w:t>
      </w:r>
      <w:proofErr w:type="spellEnd"/>
      <w:r w:rsidRPr="005354AD">
        <w:rPr>
          <w:rFonts w:ascii="GHEA Grapalat" w:hAnsi="GHEA Grapalat"/>
          <w:sz w:val="20"/>
          <w:szCs w:val="20"/>
          <w:lang w:val="es-ES"/>
        </w:rPr>
        <w:t xml:space="preserve"> </w:t>
      </w:r>
      <w:r w:rsidRPr="005354AD">
        <w:rPr>
          <w:rFonts w:ascii="GHEA Grapalat" w:hAnsi="GHEA Grapalat" w:cs="Sylfaen"/>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եղել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ահաբեկչության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ֆինանսավորման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երեխայի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շահագործման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մարդկային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թրաֆիքինգ</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ներառող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հանցագործության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հանցավոր</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համագործակցություն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ստեղծելու</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կամ</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դրան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մասնակցելու</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կաշառք</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ստանալու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կաշառք</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տալու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կաշառքի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միջնորդության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օրենքով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տնտեսական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գործունեության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դեմ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ուղղված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հանցագործությունների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համար</w:t>
      </w:r>
      <w:proofErr w:type="spellEnd"/>
      <w:r w:rsidRPr="005354AD">
        <w:rPr>
          <w:rFonts w:ascii="GHEA Grapalat" w:hAnsi="GHEA Grapalat"/>
          <w:sz w:val="20"/>
          <w:szCs w:val="20"/>
          <w:lang w:val="es-ES"/>
        </w:rPr>
        <w:t>,</w:t>
      </w:r>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բացառությամբ</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այն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դեպքերի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երբ</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դատվածությունը</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օրենքով</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կարգով</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հանված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մարված</w:t>
      </w:r>
      <w:proofErr w:type="spellEnd"/>
      <w:r w:rsidRPr="005354AD">
        <w:rPr>
          <w:rFonts w:ascii="GHEA Grapalat" w:hAnsi="GHEA Grapalat"/>
          <w:sz w:val="20"/>
          <w:szCs w:val="20"/>
          <w:lang w:val="es-ES"/>
        </w:rPr>
        <w:t xml:space="preserve"> </w:t>
      </w:r>
      <w:r w:rsidRPr="005354AD">
        <w:rPr>
          <w:rFonts w:ascii="GHEA Grapalat" w:hAnsi="GHEA Grapalat" w:cs="Sylfaen"/>
          <w:sz w:val="20"/>
          <w:szCs w:val="20"/>
        </w:rPr>
        <w:t>է</w:t>
      </w:r>
      <w:r w:rsidRPr="005354AD">
        <w:rPr>
          <w:rFonts w:ascii="GHEA Grapalat" w:hAnsi="GHEA Grapalat"/>
          <w:sz w:val="20"/>
          <w:szCs w:val="20"/>
          <w:lang w:val="es-ES"/>
        </w:rPr>
        <w:t xml:space="preserve">.  </w:t>
      </w:r>
    </w:p>
    <w:p w14:paraId="7F1EC37B" w14:textId="77777777" w:rsidR="00034160" w:rsidRPr="005354AD" w:rsidRDefault="00FB0689">
      <w:pPr>
        <w:ind w:firstLine="720"/>
        <w:jc w:val="both"/>
        <w:rPr>
          <w:rFonts w:ascii="GHEA Grapalat" w:hAnsi="GHEA Grapalat"/>
          <w:sz w:val="20"/>
          <w:szCs w:val="20"/>
          <w:lang w:val="es-ES"/>
        </w:rPr>
      </w:pPr>
      <w:r w:rsidRPr="005354AD">
        <w:rPr>
          <w:rFonts w:ascii="GHEA Grapalat" w:hAnsi="GHEA Grapalat" w:cs="Sylfaen"/>
          <w:sz w:val="20"/>
          <w:szCs w:val="20"/>
          <w:lang w:val="es-ES"/>
        </w:rPr>
        <w:t>4)</w:t>
      </w:r>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որոնց</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վերաբերյալ</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գնումների</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ոլորտում</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հակամրցակցային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համաձայնության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գերիշխող</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դիրքի</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չարաշահման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կամ</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անբարեխիղճ</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մրցակցության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համար</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պատասխանատվություն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սահմանող</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վարչական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ակտը</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հայտը</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ներկայացվելու</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օրվան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նախորդող</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երեք</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տարվա</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ընթացքում</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դարձել</w:t>
      </w:r>
      <w:proofErr w:type="spellEnd"/>
      <w:r w:rsidRPr="005354AD">
        <w:rPr>
          <w:rFonts w:ascii="GHEA Grapalat" w:hAnsi="GHEA Grapalat" w:cs="Sylfaen"/>
          <w:sz w:val="20"/>
          <w:szCs w:val="20"/>
          <w:lang w:val="es-ES"/>
        </w:rPr>
        <w:t xml:space="preserve"> </w:t>
      </w:r>
      <w:r w:rsidRPr="005354AD">
        <w:rPr>
          <w:rFonts w:ascii="GHEA Grapalat" w:hAnsi="GHEA Grapalat" w:cs="Sylfaen"/>
          <w:sz w:val="20"/>
          <w:szCs w:val="20"/>
        </w:rPr>
        <w:t>է</w:t>
      </w:r>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անբողոքարկելի</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իսկ</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բողոքարկված</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լինելու</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դեպքում</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թողնվել</w:t>
      </w:r>
      <w:proofErr w:type="spellEnd"/>
      <w:r w:rsidRPr="005354AD">
        <w:rPr>
          <w:rFonts w:ascii="GHEA Grapalat" w:hAnsi="GHEA Grapalat" w:cs="Sylfaen"/>
          <w:sz w:val="20"/>
          <w:szCs w:val="20"/>
          <w:lang w:val="es-ES"/>
        </w:rPr>
        <w:t xml:space="preserve"> </w:t>
      </w:r>
      <w:r w:rsidRPr="005354AD">
        <w:rPr>
          <w:rFonts w:ascii="GHEA Grapalat" w:hAnsi="GHEA Grapalat" w:cs="Sylfaen"/>
          <w:sz w:val="20"/>
          <w:szCs w:val="20"/>
        </w:rPr>
        <w:t>է</w:t>
      </w:r>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անփոփոխ</w:t>
      </w:r>
      <w:proofErr w:type="spellEnd"/>
      <w:r w:rsidRPr="005354AD">
        <w:rPr>
          <w:rFonts w:ascii="Cambria Math" w:hAnsi="Cambria Math" w:cs="Cambria Math"/>
          <w:sz w:val="20"/>
          <w:szCs w:val="20"/>
          <w:lang w:val="es-ES"/>
        </w:rPr>
        <w:t>․</w:t>
      </w:r>
      <w:r w:rsidRPr="005354AD">
        <w:rPr>
          <w:rFonts w:ascii="GHEA Grapalat" w:hAnsi="GHEA Grapalat"/>
          <w:sz w:val="20"/>
          <w:szCs w:val="20"/>
          <w:lang w:val="es-ES"/>
        </w:rPr>
        <w:t xml:space="preserve"> </w:t>
      </w:r>
      <w:r w:rsidRPr="005354AD">
        <w:rPr>
          <w:rFonts w:ascii="GHEA Grapalat" w:hAnsi="GHEA Grapalat" w:cs="Sylfaen"/>
          <w:sz w:val="20"/>
          <w:szCs w:val="20"/>
          <w:lang w:val="es-ES"/>
        </w:rPr>
        <w:t xml:space="preserve">5) </w:t>
      </w:r>
      <w:proofErr w:type="spellStart"/>
      <w:r w:rsidRPr="005354AD">
        <w:rPr>
          <w:rFonts w:ascii="GHEA Grapalat" w:hAnsi="GHEA Grapalat" w:cs="Sylfaen"/>
          <w:sz w:val="20"/>
          <w:szCs w:val="20"/>
        </w:rPr>
        <w:t>որոնք</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հայտը</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ներկայացնելու</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օրվա</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դրությամբ</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ներառված</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են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Եվրասիական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տնտեսական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միությանն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անդամակցող</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երկրների</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գնումների</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մասին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օրենսդրության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համաձայն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հրապարակված</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գնումների</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գործընթացին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մասնակցելու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իրավունք</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չունեցող</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մասնակիցների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ցուցակում</w:t>
      </w:r>
      <w:proofErr w:type="spellEnd"/>
      <w:r w:rsidRPr="005354AD">
        <w:rPr>
          <w:rFonts w:ascii="GHEA Grapalat" w:hAnsi="GHEA Grapalat" w:cs="Sylfaen"/>
          <w:sz w:val="20"/>
          <w:szCs w:val="20"/>
          <w:lang w:val="es-ES"/>
        </w:rPr>
        <w:t xml:space="preserve">. </w:t>
      </w:r>
    </w:p>
    <w:p w14:paraId="5A3E4A01" w14:textId="77777777" w:rsidR="00034160" w:rsidRPr="005354AD" w:rsidRDefault="00FB0689">
      <w:pPr>
        <w:ind w:firstLine="567"/>
        <w:jc w:val="both"/>
        <w:rPr>
          <w:rFonts w:ascii="GHEA Grapalat" w:hAnsi="GHEA Grapalat"/>
          <w:sz w:val="20"/>
          <w:szCs w:val="20"/>
          <w:lang w:val="es-ES"/>
        </w:rPr>
      </w:pPr>
      <w:r w:rsidRPr="005354AD">
        <w:rPr>
          <w:rFonts w:ascii="GHEA Grapalat" w:hAnsi="GHEA Grapalat"/>
          <w:sz w:val="20"/>
          <w:szCs w:val="20"/>
          <w:lang w:val="es-ES"/>
        </w:rPr>
        <w:t xml:space="preserve">   6) </w:t>
      </w:r>
      <w:proofErr w:type="spellStart"/>
      <w:r w:rsidRPr="005354AD">
        <w:rPr>
          <w:rFonts w:ascii="GHEA Grapalat" w:hAnsi="GHEA Grapalat"/>
          <w:sz w:val="20"/>
          <w:szCs w:val="20"/>
        </w:rPr>
        <w:t>որոնք</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հայտը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օրվա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դրությամբ</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ներառված</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գնումների</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գործընթացին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մասնակցելու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իրավունք</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չունեցող</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մասնակիցների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ցուցակում</w:t>
      </w:r>
      <w:proofErr w:type="spellEnd"/>
      <w:r w:rsidRPr="005354AD">
        <w:rPr>
          <w:rFonts w:ascii="GHEA Grapalat" w:hAnsi="GHEA Grapalat"/>
          <w:sz w:val="20"/>
          <w:szCs w:val="20"/>
          <w:lang w:val="es-ES"/>
        </w:rPr>
        <w:t>:</w:t>
      </w:r>
    </w:p>
    <w:p w14:paraId="22AA002D" w14:textId="77777777" w:rsidR="00034160" w:rsidRPr="005354AD" w:rsidRDefault="00FB0689">
      <w:pPr>
        <w:ind w:firstLine="567"/>
        <w:jc w:val="both"/>
        <w:rPr>
          <w:rFonts w:ascii="GHEA Grapalat" w:hAnsi="GHEA Grapalat" w:cs="Sylfaen"/>
          <w:sz w:val="20"/>
          <w:lang w:val="es-ES"/>
        </w:rPr>
      </w:pPr>
      <w:r w:rsidRPr="005354A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ED582D4" w14:textId="77777777" w:rsidR="00034160" w:rsidRPr="005354AD" w:rsidRDefault="00FB0689">
      <w:pPr>
        <w:shd w:val="clear" w:color="auto" w:fill="FFFFFF"/>
        <w:ind w:firstLine="375"/>
        <w:jc w:val="both"/>
        <w:rPr>
          <w:rFonts w:ascii="GHEA Grapalat" w:hAnsi="GHEA Grapalat" w:cs="Arial"/>
          <w:sz w:val="20"/>
          <w:lang w:val="es-ES"/>
        </w:rPr>
      </w:pPr>
      <w:r w:rsidRPr="005354A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008FFF8" w14:textId="77777777" w:rsidR="00034160" w:rsidRPr="005354AD" w:rsidRDefault="00FB0689">
      <w:pPr>
        <w:pStyle w:val="aff1"/>
        <w:numPr>
          <w:ilvl w:val="0"/>
          <w:numId w:val="2"/>
        </w:numPr>
        <w:shd w:val="clear" w:color="auto" w:fill="FFFFFF"/>
        <w:ind w:left="0" w:firstLine="720"/>
        <w:jc w:val="both"/>
        <w:rPr>
          <w:rFonts w:ascii="GHEA Grapalat" w:hAnsi="GHEA Grapalat" w:cs="Arial"/>
          <w:sz w:val="20"/>
          <w:lang w:val="es-ES" w:eastAsia="en-US"/>
        </w:rPr>
      </w:pPr>
      <w:r w:rsidRPr="005354A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445097CC" w14:textId="77777777" w:rsidR="00034160" w:rsidRPr="005354AD" w:rsidRDefault="00FB0689">
      <w:pPr>
        <w:pStyle w:val="aff1"/>
        <w:numPr>
          <w:ilvl w:val="0"/>
          <w:numId w:val="2"/>
        </w:numPr>
        <w:shd w:val="clear" w:color="auto" w:fill="FFFFFF"/>
        <w:ind w:left="0" w:firstLine="720"/>
        <w:jc w:val="both"/>
        <w:rPr>
          <w:rFonts w:ascii="GHEA Grapalat" w:hAnsi="GHEA Grapalat" w:cs="Arial"/>
          <w:sz w:val="20"/>
          <w:lang w:val="es-ES"/>
        </w:rPr>
      </w:pPr>
      <w:r w:rsidRPr="005354AD">
        <w:rPr>
          <w:rFonts w:ascii="GHEA Grapalat" w:hAnsi="GHEA Grapalat" w:cs="Arial"/>
          <w:sz w:val="20"/>
          <w:lang w:val="es-ES" w:eastAsia="en-US"/>
        </w:rPr>
        <w:t>որպես ընտրված մասնակից հրաժարվել կամ զրկվել է պայմանագիր կնքելու իրավունքից:</w:t>
      </w:r>
    </w:p>
    <w:p w14:paraId="62DC4A9E" w14:textId="77777777" w:rsidR="00034160" w:rsidRPr="005354AD" w:rsidRDefault="00034160">
      <w:pPr>
        <w:ind w:firstLine="567"/>
        <w:jc w:val="both"/>
        <w:rPr>
          <w:rFonts w:ascii="GHEA Grapalat" w:hAnsi="GHEA Grapalat" w:cs="Sylfaen"/>
          <w:sz w:val="20"/>
          <w:lang w:val="es-ES"/>
        </w:rPr>
      </w:pPr>
    </w:p>
    <w:p w14:paraId="3827839D" w14:textId="77777777" w:rsidR="00034160" w:rsidRPr="005354AD" w:rsidRDefault="00FB0689">
      <w:pPr>
        <w:ind w:firstLine="567"/>
        <w:jc w:val="both"/>
        <w:rPr>
          <w:rFonts w:ascii="GHEA Grapalat" w:hAnsi="GHEA Grapalat" w:cs="Sylfaen"/>
          <w:sz w:val="20"/>
          <w:lang w:val="es-ES"/>
        </w:rPr>
      </w:pPr>
      <w:r w:rsidRPr="005354A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354AD">
        <w:rPr>
          <w:rFonts w:ascii="GHEA Grapalat" w:hAnsi="GHEA Grapalat" w:cs="Arial"/>
          <w:sz w:val="20"/>
          <w:lang w:val="es-ES"/>
        </w:rPr>
        <w:t xml:space="preserve"> </w:t>
      </w:r>
      <w:r w:rsidRPr="005354AD">
        <w:rPr>
          <w:rFonts w:ascii="GHEA Grapalat" w:hAnsi="GHEA Grapalat" w:cs="Sylfaen"/>
          <w:sz w:val="20"/>
          <w:lang w:val="es-ES"/>
        </w:rPr>
        <w:t>հրավերի</w:t>
      </w:r>
      <w:r w:rsidRPr="005354AD">
        <w:rPr>
          <w:rFonts w:ascii="GHEA Grapalat" w:hAnsi="GHEA Grapalat" w:cs="Arial"/>
          <w:sz w:val="20"/>
          <w:lang w:val="es-ES"/>
        </w:rPr>
        <w:t xml:space="preserve"> 2-րդ </w:t>
      </w:r>
      <w:r w:rsidRPr="005354AD">
        <w:rPr>
          <w:rFonts w:ascii="GHEA Grapalat" w:hAnsi="GHEA Grapalat" w:cs="Sylfaen"/>
          <w:sz w:val="20"/>
          <w:lang w:val="es-ES"/>
        </w:rPr>
        <w:t>մասի</w:t>
      </w:r>
      <w:r w:rsidRPr="005354AD">
        <w:rPr>
          <w:rFonts w:ascii="GHEA Grapalat" w:hAnsi="GHEA Grapalat" w:cs="Arial"/>
          <w:sz w:val="20"/>
          <w:lang w:val="es-ES"/>
        </w:rPr>
        <w:t xml:space="preserve"> 2.</w:t>
      </w:r>
      <w:r w:rsidRPr="005354AD">
        <w:rPr>
          <w:rFonts w:ascii="GHEA Grapalat" w:hAnsi="GHEA Grapalat" w:cs="Arial"/>
          <w:sz w:val="20"/>
          <w:lang w:val="hy-AM"/>
        </w:rPr>
        <w:t>1</w:t>
      </w:r>
      <w:r w:rsidRPr="005354AD">
        <w:rPr>
          <w:rFonts w:ascii="GHEA Grapalat" w:hAnsi="GHEA Grapalat" w:cs="Arial"/>
          <w:sz w:val="20"/>
          <w:lang w:val="es-ES"/>
        </w:rPr>
        <w:t xml:space="preserve"> </w:t>
      </w:r>
      <w:r w:rsidRPr="005354AD">
        <w:rPr>
          <w:rFonts w:ascii="GHEA Grapalat" w:hAnsi="GHEA Grapalat" w:cs="Sylfaen"/>
          <w:sz w:val="20"/>
          <w:lang w:val="es-ES"/>
        </w:rPr>
        <w:t>կետով</w:t>
      </w:r>
      <w:r w:rsidRPr="005354AD">
        <w:rPr>
          <w:rFonts w:ascii="GHEA Grapalat" w:hAnsi="GHEA Grapalat" w:cs="Arial"/>
          <w:sz w:val="20"/>
          <w:lang w:val="es-ES"/>
        </w:rPr>
        <w:t xml:space="preserve"> </w:t>
      </w:r>
      <w:r w:rsidRPr="005354AD">
        <w:rPr>
          <w:rFonts w:ascii="GHEA Grapalat" w:hAnsi="GHEA Grapalat" w:cs="Sylfaen"/>
          <w:sz w:val="20"/>
          <w:lang w:val="es-ES"/>
        </w:rPr>
        <w:t>նախատեսված</w:t>
      </w:r>
      <w:r w:rsidRPr="005354AD">
        <w:rPr>
          <w:rFonts w:ascii="GHEA Grapalat" w:hAnsi="GHEA Grapalat" w:cs="Arial"/>
          <w:sz w:val="20"/>
          <w:lang w:val="es-ES"/>
        </w:rPr>
        <w:t xml:space="preserve"> </w:t>
      </w:r>
      <w:r w:rsidRPr="005354AD">
        <w:rPr>
          <w:rFonts w:ascii="GHEA Grapalat" w:hAnsi="GHEA Grapalat" w:cs="Sylfaen"/>
          <w:sz w:val="20"/>
          <w:lang w:val="es-ES"/>
        </w:rPr>
        <w:t>գրավոր</w:t>
      </w:r>
      <w:r w:rsidRPr="005354AD">
        <w:rPr>
          <w:rFonts w:ascii="GHEA Grapalat" w:hAnsi="GHEA Grapalat" w:cs="Arial"/>
          <w:sz w:val="20"/>
          <w:lang w:val="es-ES"/>
        </w:rPr>
        <w:t xml:space="preserve"> </w:t>
      </w:r>
      <w:r w:rsidRPr="005354AD">
        <w:rPr>
          <w:rFonts w:ascii="GHEA Grapalat" w:hAnsi="GHEA Grapalat" w:cs="Sylfaen"/>
          <w:sz w:val="20"/>
          <w:lang w:val="es-ES"/>
        </w:rPr>
        <w:t xml:space="preserve">հայտարարություն: </w:t>
      </w:r>
      <w:proofErr w:type="spellStart"/>
      <w:r w:rsidRPr="005354AD">
        <w:rPr>
          <w:rFonts w:ascii="GHEA Grapalat" w:hAnsi="GHEA Grapalat" w:cs="Sylfaen"/>
          <w:sz w:val="20"/>
        </w:rPr>
        <w:t>Բացի</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սույն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կետով</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նախատեսված</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հայտարարությունից</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մասնակցության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իրավունքի</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գնահատման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համար</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մասնակցից</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այդ</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թվում</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ընտրված</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մասնակցից</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այլ</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փաստաթղթեր</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կամ</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հիմնավորումներ</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չեն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կարող</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պահանջվել</w:t>
      </w:r>
      <w:proofErr w:type="spellEnd"/>
      <w:r w:rsidRPr="005354AD">
        <w:rPr>
          <w:rFonts w:ascii="GHEA Grapalat" w:hAnsi="GHEA Grapalat" w:cs="Sylfaen"/>
          <w:sz w:val="20"/>
          <w:lang w:val="es-ES"/>
        </w:rPr>
        <w:t>:</w:t>
      </w:r>
      <w:r w:rsidRPr="005354AD">
        <w:rPr>
          <w:rFonts w:ascii="GHEA Grapalat" w:hAnsi="GHEA Grapalat" w:cs="Tahoma"/>
          <w:sz w:val="20"/>
          <w:lang w:val="hy-AM"/>
        </w:rPr>
        <w:t xml:space="preserve"> </w:t>
      </w:r>
      <w:proofErr w:type="spellStart"/>
      <w:r w:rsidRPr="005354AD">
        <w:rPr>
          <w:rFonts w:ascii="GHEA Grapalat" w:hAnsi="GHEA Grapalat" w:cs="Tahoma"/>
          <w:sz w:val="20"/>
        </w:rPr>
        <w:t>Մասնակցի</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հայտարարության</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իսկությունը</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գնահատող</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հանձնաժողովը</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այսուհետ</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հանձնաժողով</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գնահատում</w:t>
      </w:r>
      <w:proofErr w:type="spellEnd"/>
      <w:r w:rsidRPr="005354AD">
        <w:rPr>
          <w:rFonts w:ascii="GHEA Grapalat" w:hAnsi="GHEA Grapalat" w:cs="Tahoma"/>
          <w:sz w:val="20"/>
          <w:lang w:val="es-ES"/>
        </w:rPr>
        <w:t xml:space="preserve"> </w:t>
      </w:r>
      <w:r w:rsidRPr="005354AD">
        <w:rPr>
          <w:rFonts w:ascii="GHEA Grapalat" w:hAnsi="GHEA Grapalat" w:cs="Tahoma"/>
          <w:sz w:val="20"/>
        </w:rPr>
        <w:t>է</w:t>
      </w:r>
      <w:r w:rsidRPr="005354AD">
        <w:rPr>
          <w:rFonts w:ascii="GHEA Grapalat" w:hAnsi="GHEA Grapalat" w:cs="Tahoma"/>
          <w:sz w:val="20"/>
          <w:lang w:val="es-ES"/>
        </w:rPr>
        <w:t xml:space="preserve"> </w:t>
      </w:r>
      <w:proofErr w:type="spellStart"/>
      <w:r w:rsidRPr="005354AD">
        <w:rPr>
          <w:rFonts w:ascii="GHEA Grapalat" w:hAnsi="GHEA Grapalat" w:cs="Tahoma"/>
          <w:sz w:val="20"/>
        </w:rPr>
        <w:t>սույն</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հրավերով</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սահմանված</w:t>
      </w:r>
      <w:proofErr w:type="spellEnd"/>
      <w:r w:rsidRPr="005354AD">
        <w:rPr>
          <w:rFonts w:ascii="GHEA Grapalat" w:hAnsi="GHEA Grapalat" w:cs="Tahoma"/>
          <w:sz w:val="20"/>
          <w:lang w:val="es-ES"/>
        </w:rPr>
        <w:t xml:space="preserve"> </w:t>
      </w:r>
      <w:proofErr w:type="spellStart"/>
      <w:r w:rsidRPr="005354AD">
        <w:rPr>
          <w:rFonts w:ascii="GHEA Grapalat" w:hAnsi="GHEA Grapalat" w:cs="Tahoma"/>
          <w:sz w:val="20"/>
        </w:rPr>
        <w:t>պայմաններով</w:t>
      </w:r>
      <w:proofErr w:type="spellEnd"/>
      <w:r w:rsidRPr="005354AD">
        <w:rPr>
          <w:rFonts w:ascii="GHEA Grapalat" w:hAnsi="GHEA Grapalat" w:cs="Tahoma"/>
          <w:sz w:val="20"/>
          <w:lang w:val="es-ES"/>
        </w:rPr>
        <w:t>:</w:t>
      </w:r>
    </w:p>
    <w:p w14:paraId="5EF0ED4F" w14:textId="77777777" w:rsidR="00034160" w:rsidRPr="005354AD" w:rsidRDefault="00FB0689">
      <w:pPr>
        <w:ind w:firstLine="720"/>
        <w:jc w:val="both"/>
        <w:rPr>
          <w:rFonts w:ascii="GHEA Grapalat" w:hAnsi="GHEA Grapalat"/>
          <w:sz w:val="20"/>
          <w:szCs w:val="20"/>
          <w:lang w:val="es-ES"/>
        </w:rPr>
      </w:pPr>
      <w:r w:rsidRPr="005354AD">
        <w:rPr>
          <w:rFonts w:ascii="GHEA Grapalat" w:hAnsi="GHEA Grapalat" w:cs="Tahoma"/>
          <w:sz w:val="20"/>
          <w:szCs w:val="20"/>
          <w:lang w:val="es-ES"/>
        </w:rPr>
        <w:t xml:space="preserve">2.3 </w:t>
      </w:r>
      <w:proofErr w:type="spellStart"/>
      <w:r w:rsidRPr="005354AD">
        <w:rPr>
          <w:rFonts w:ascii="GHEA Grapalat" w:hAnsi="GHEA Grapalat" w:cs="Sylfaen"/>
          <w:sz w:val="20"/>
          <w:szCs w:val="20"/>
        </w:rPr>
        <w:t>Արգելվում</w:t>
      </w:r>
      <w:proofErr w:type="spellEnd"/>
      <w:r w:rsidRPr="005354AD">
        <w:rPr>
          <w:rFonts w:ascii="GHEA Grapalat" w:hAnsi="GHEA Grapalat"/>
          <w:sz w:val="20"/>
          <w:szCs w:val="20"/>
          <w:lang w:val="es-ES"/>
        </w:rPr>
        <w:t xml:space="preserve"> </w:t>
      </w:r>
      <w:r w:rsidRPr="005354AD">
        <w:rPr>
          <w:rFonts w:ascii="GHEA Grapalat" w:hAnsi="GHEA Grapalat" w:cs="Sylfaen"/>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կետով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փոխկապակցված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անձանց</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միևնույն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անձի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անձանց</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կողմից</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հիմնադրված</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ավելի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քան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հիսուն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տոկոս</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միևնույն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անձի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անձանց</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պատկանող</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բաժնեմաս</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փայաբաժին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ունեցող</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կազմակերպությունների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միաժամանակյա</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մասնակցությունը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ընթացակարգին</w:t>
      </w:r>
      <w:proofErr w:type="spellEnd"/>
      <w:r w:rsidRPr="005354AD">
        <w:rPr>
          <w:rFonts w:ascii="GHEA Grapalat" w:hAnsi="GHEA Grapalat"/>
          <w:sz w:val="20"/>
          <w:szCs w:val="20"/>
          <w:lang w:val="hy-AM"/>
        </w:rPr>
        <w:t xml:space="preserve"> </w:t>
      </w:r>
      <w:r w:rsidRPr="005354AD">
        <w:rPr>
          <w:rFonts w:ascii="GHEA Grapalat" w:hAnsi="GHEA Grapalat" w:cs="Sylfaen"/>
          <w:sz w:val="20"/>
          <w:szCs w:val="20"/>
          <w:lang w:val="es-ES"/>
        </w:rPr>
        <w:t>(</w:t>
      </w:r>
      <w:proofErr w:type="spellStart"/>
      <w:r w:rsidRPr="005354AD">
        <w:rPr>
          <w:rFonts w:ascii="GHEA Grapalat" w:hAnsi="GHEA Grapalat" w:cs="Sylfaen"/>
          <w:sz w:val="20"/>
          <w:szCs w:val="20"/>
        </w:rPr>
        <w:t>միևնույն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չափաբաժնին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բացառությամբ</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պետության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համայնքների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կողմից</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հիմնադրված</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կազմակերպությունների</w:t>
      </w:r>
      <w:proofErr w:type="spellEnd"/>
      <w:r w:rsidRPr="005354AD">
        <w:rPr>
          <w:rFonts w:ascii="GHEA Grapalat" w:hAnsi="GHEA Grapalat" w:cs="Sylfaen"/>
          <w:sz w:val="20"/>
          <w:szCs w:val="20"/>
          <w:lang w:val="es-ES"/>
        </w:rPr>
        <w:t xml:space="preserve"> </w:t>
      </w:r>
      <w:r w:rsidRPr="005354AD">
        <w:rPr>
          <w:rFonts w:ascii="GHEA Grapalat" w:hAnsi="GHEA Grapalat" w:cs="Sylfaen"/>
          <w:sz w:val="20"/>
          <w:szCs w:val="20"/>
        </w:rPr>
        <w:t>և</w:t>
      </w:r>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կամ</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rPr>
        <w:t>համատեղ</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ործունեության</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Sylfaen"/>
          <w:sz w:val="20"/>
        </w:rPr>
        <w:t>կար</w:t>
      </w:r>
      <w:r w:rsidRPr="005354AD">
        <w:rPr>
          <w:rFonts w:ascii="GHEA Grapalat" w:hAnsi="GHEA Grapalat" w:cs="Times Armenian"/>
          <w:sz w:val="20"/>
        </w:rPr>
        <w:t>գ</w:t>
      </w:r>
      <w:r w:rsidRPr="005354AD">
        <w:rPr>
          <w:rFonts w:ascii="GHEA Grapalat" w:hAnsi="GHEA Grapalat" w:cs="Sylfaen"/>
          <w:sz w:val="20"/>
        </w:rPr>
        <w:t>ով</w:t>
      </w:r>
      <w:proofErr w:type="spellEnd"/>
      <w:r w:rsidRPr="005354AD">
        <w:rPr>
          <w:rFonts w:ascii="GHEA Grapalat" w:hAnsi="GHEA Grapalat" w:cs="Sylfaen"/>
          <w:sz w:val="20"/>
          <w:lang w:val="af-ZA"/>
        </w:rPr>
        <w:t xml:space="preserve"> </w:t>
      </w:r>
      <w:r w:rsidRPr="005354AD">
        <w:rPr>
          <w:rFonts w:ascii="GHEA Grapalat" w:hAnsi="GHEA Grapalat" w:cs="Times Armenian"/>
          <w:sz w:val="20"/>
          <w:lang w:val="af-ZA"/>
        </w:rPr>
        <w:t>(</w:t>
      </w:r>
      <w:proofErr w:type="spellStart"/>
      <w:r w:rsidRPr="005354AD">
        <w:rPr>
          <w:rFonts w:ascii="GHEA Grapalat" w:hAnsi="GHEA Grapalat" w:cs="Sylfaen"/>
          <w:sz w:val="20"/>
        </w:rPr>
        <w:t>կոնսորցիումով</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նումների</w:t>
      </w:r>
      <w:proofErr w:type="spellEnd"/>
      <w:r w:rsidRPr="005354AD">
        <w:rPr>
          <w:rFonts w:ascii="GHEA Grapalat" w:hAnsi="GHEA Grapalat" w:cs="Times Armenian"/>
          <w:sz w:val="20"/>
          <w:lang w:val="af-ZA"/>
        </w:rPr>
        <w:t xml:space="preserve"> </w:t>
      </w:r>
      <w:proofErr w:type="spellStart"/>
      <w:r w:rsidRPr="005354AD">
        <w:rPr>
          <w:rFonts w:ascii="GHEA Grapalat" w:hAnsi="GHEA Grapalat" w:cs="Times Armenian"/>
          <w:sz w:val="20"/>
        </w:rPr>
        <w:t>գ</w:t>
      </w:r>
      <w:r w:rsidRPr="005354AD">
        <w:rPr>
          <w:rFonts w:ascii="GHEA Grapalat" w:hAnsi="GHEA Grapalat" w:cs="Sylfaen"/>
          <w:sz w:val="20"/>
        </w:rPr>
        <w:t>ործընթացին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szCs w:val="20"/>
        </w:rPr>
        <w:t>մասնակցության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դեպքերի</w:t>
      </w:r>
      <w:proofErr w:type="spellEnd"/>
      <w:r w:rsidRPr="005354AD">
        <w:rPr>
          <w:rFonts w:ascii="GHEA Grapalat" w:hAnsi="GHEA Grapalat" w:cs="Sylfaen"/>
          <w:sz w:val="20"/>
          <w:szCs w:val="20"/>
          <w:lang w:val="es-ES"/>
        </w:rPr>
        <w:t>:</w:t>
      </w:r>
    </w:p>
    <w:p w14:paraId="5BCCD048" w14:textId="77777777" w:rsidR="00034160" w:rsidRPr="005354AD" w:rsidRDefault="00FB0689">
      <w:pPr>
        <w:pStyle w:val="afe"/>
        <w:spacing w:before="0" w:beforeAutospacing="0" w:after="0" w:afterAutospacing="0"/>
        <w:ind w:firstLine="708"/>
        <w:jc w:val="both"/>
        <w:rPr>
          <w:rFonts w:ascii="GHEA Grapalat" w:hAnsi="GHEA Grapalat"/>
          <w:sz w:val="20"/>
          <w:szCs w:val="20"/>
          <w:lang w:val="hy-AM"/>
        </w:rPr>
      </w:pPr>
      <w:proofErr w:type="spellStart"/>
      <w:r w:rsidRPr="005354AD">
        <w:rPr>
          <w:rFonts w:ascii="GHEA Grapalat" w:hAnsi="GHEA Grapalat"/>
          <w:sz w:val="20"/>
          <w:szCs w:val="20"/>
        </w:rPr>
        <w:t>Կարգի</w:t>
      </w:r>
      <w:proofErr w:type="spellEnd"/>
      <w:r w:rsidRPr="005354AD">
        <w:rPr>
          <w:rFonts w:ascii="GHEA Grapalat" w:hAnsi="GHEA Grapalat"/>
          <w:sz w:val="20"/>
          <w:szCs w:val="20"/>
          <w:lang w:val="es-ES"/>
        </w:rPr>
        <w:t xml:space="preserve"> 119-</w:t>
      </w:r>
      <w:proofErr w:type="spellStart"/>
      <w:r w:rsidRPr="005354AD">
        <w:rPr>
          <w:rFonts w:ascii="GHEA Grapalat" w:hAnsi="GHEA Grapalat"/>
          <w:sz w:val="20"/>
          <w:szCs w:val="20"/>
        </w:rPr>
        <w:t>րդ</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կետի</w:t>
      </w:r>
      <w:proofErr w:type="spellEnd"/>
      <w:r w:rsidRPr="005354AD">
        <w:rPr>
          <w:rFonts w:ascii="GHEA Grapalat" w:hAnsi="GHEA Grapalat"/>
          <w:sz w:val="20"/>
          <w:szCs w:val="20"/>
          <w:lang w:val="es-ES"/>
        </w:rPr>
        <w:t xml:space="preserve"> </w:t>
      </w:r>
      <w:r w:rsidRPr="005354AD">
        <w:rPr>
          <w:rFonts w:ascii="GHEA Grapalat" w:hAnsi="GHEA Grapalat"/>
          <w:sz w:val="20"/>
          <w:szCs w:val="20"/>
          <w:lang w:val="hy-AM"/>
        </w:rPr>
        <w:t>իմաստով`</w:t>
      </w:r>
    </w:p>
    <w:p w14:paraId="5B5F392A" w14:textId="77777777" w:rsidR="00034160" w:rsidRPr="005354AD" w:rsidRDefault="00FB0689">
      <w:pPr>
        <w:pStyle w:val="afe"/>
        <w:spacing w:before="0" w:beforeAutospacing="0" w:after="0" w:afterAutospacing="0"/>
        <w:ind w:firstLine="708"/>
        <w:jc w:val="both"/>
        <w:rPr>
          <w:rFonts w:ascii="GHEA Grapalat" w:hAnsi="GHEA Grapalat"/>
          <w:color w:val="000000"/>
          <w:sz w:val="20"/>
          <w:szCs w:val="20"/>
          <w:lang w:val="hy-AM"/>
        </w:rPr>
      </w:pPr>
      <w:r w:rsidRPr="005354AD">
        <w:rPr>
          <w:rFonts w:ascii="GHEA Grapalat" w:hAnsi="GHEA Grapalat"/>
          <w:sz w:val="20"/>
          <w:szCs w:val="20"/>
          <w:lang w:val="hy-AM"/>
        </w:rPr>
        <w:t>1</w:t>
      </w:r>
      <w:r w:rsidRPr="005354AD">
        <w:rPr>
          <w:rFonts w:ascii="GHEA Grapalat" w:hAnsi="GHEA Grapalat"/>
          <w:color w:val="000000"/>
          <w:sz w:val="20"/>
          <w:szCs w:val="20"/>
          <w:lang w:val="hy-AM"/>
        </w:rPr>
        <w:t xml:space="preserve">) </w:t>
      </w:r>
      <w:r w:rsidRPr="005354AD">
        <w:rPr>
          <w:rFonts w:ascii="GHEA Grapalat" w:hAnsi="GHEA Grapalat"/>
          <w:sz w:val="20"/>
          <w:szCs w:val="20"/>
          <w:lang w:val="hy-AM"/>
        </w:rPr>
        <w:t xml:space="preserve">ֆիզիկական </w:t>
      </w:r>
      <w:r w:rsidRPr="005354AD">
        <w:rPr>
          <w:rFonts w:ascii="GHEA Grapalat" w:hAnsi="GHEA Grapalat" w:cs="GHEA Grapalat"/>
          <w:color w:val="000000"/>
          <w:sz w:val="20"/>
          <w:szCs w:val="20"/>
          <w:lang w:val="hy-AM"/>
        </w:rPr>
        <w:t xml:space="preserve">անձինք համարվում են փոխկապակցված, </w:t>
      </w:r>
      <w:r w:rsidRPr="005354A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F20E662" w14:textId="77777777" w:rsidR="00034160" w:rsidRPr="005354AD" w:rsidRDefault="00FB0689">
      <w:pPr>
        <w:pStyle w:val="afe"/>
        <w:spacing w:before="0" w:beforeAutospacing="0" w:after="0" w:afterAutospacing="0"/>
        <w:ind w:firstLine="708"/>
        <w:jc w:val="both"/>
        <w:rPr>
          <w:rFonts w:ascii="GHEA Grapalat" w:hAnsi="GHEA Grapalat"/>
          <w:color w:val="000000"/>
          <w:sz w:val="20"/>
          <w:szCs w:val="20"/>
          <w:lang w:val="hy-AM"/>
        </w:rPr>
      </w:pPr>
      <w:r w:rsidRPr="005354A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C332D8B" w14:textId="77777777" w:rsidR="00034160" w:rsidRPr="005354AD" w:rsidRDefault="00FB0689">
      <w:pPr>
        <w:pStyle w:val="afe"/>
        <w:spacing w:before="0" w:beforeAutospacing="0" w:after="0" w:afterAutospacing="0"/>
        <w:ind w:firstLine="708"/>
        <w:jc w:val="both"/>
        <w:rPr>
          <w:rFonts w:ascii="GHEA Grapalat" w:hAnsi="GHEA Grapalat"/>
          <w:color w:val="000000"/>
          <w:sz w:val="20"/>
          <w:szCs w:val="20"/>
          <w:lang w:val="hy-AM"/>
        </w:rPr>
      </w:pPr>
      <w:r w:rsidRPr="005354A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26715B9" w14:textId="77777777" w:rsidR="00034160" w:rsidRPr="005354AD" w:rsidRDefault="00FB0689">
      <w:pPr>
        <w:pStyle w:val="afe"/>
        <w:spacing w:before="0" w:beforeAutospacing="0" w:after="0" w:afterAutospacing="0"/>
        <w:ind w:firstLine="708"/>
        <w:jc w:val="both"/>
        <w:rPr>
          <w:rFonts w:ascii="GHEA Grapalat" w:hAnsi="GHEA Grapalat"/>
          <w:color w:val="000000"/>
          <w:sz w:val="20"/>
          <w:szCs w:val="20"/>
          <w:lang w:val="hy-AM"/>
        </w:rPr>
      </w:pPr>
      <w:r w:rsidRPr="005354A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7B92716" w14:textId="77777777" w:rsidR="00034160" w:rsidRPr="005354AD" w:rsidRDefault="00FB0689">
      <w:pPr>
        <w:pStyle w:val="afe"/>
        <w:spacing w:before="0" w:beforeAutospacing="0" w:after="0" w:afterAutospacing="0"/>
        <w:ind w:firstLine="708"/>
        <w:jc w:val="both"/>
        <w:rPr>
          <w:rFonts w:ascii="GHEA Grapalat" w:hAnsi="GHEA Grapalat"/>
          <w:color w:val="000000"/>
          <w:sz w:val="20"/>
          <w:szCs w:val="20"/>
          <w:lang w:val="hy-AM"/>
        </w:rPr>
      </w:pPr>
      <w:r w:rsidRPr="005354A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51D3867" w14:textId="77777777" w:rsidR="00034160" w:rsidRPr="005354AD" w:rsidRDefault="00FB0689">
      <w:pPr>
        <w:pStyle w:val="afe"/>
        <w:spacing w:before="0" w:beforeAutospacing="0" w:after="0" w:afterAutospacing="0"/>
        <w:ind w:firstLine="708"/>
        <w:jc w:val="both"/>
        <w:rPr>
          <w:rFonts w:ascii="GHEA Grapalat" w:hAnsi="GHEA Grapalat"/>
          <w:color w:val="000000"/>
          <w:sz w:val="20"/>
          <w:szCs w:val="20"/>
          <w:lang w:val="hy-AM"/>
        </w:rPr>
      </w:pPr>
      <w:r w:rsidRPr="005354A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D09B736" w14:textId="77777777" w:rsidR="00034160" w:rsidRPr="005354AD" w:rsidRDefault="00FB0689">
      <w:pPr>
        <w:pStyle w:val="afe"/>
        <w:spacing w:before="0" w:beforeAutospacing="0" w:after="0" w:afterAutospacing="0"/>
        <w:ind w:firstLine="708"/>
        <w:jc w:val="both"/>
        <w:rPr>
          <w:rFonts w:ascii="GHEA Grapalat" w:hAnsi="GHEA Grapalat"/>
          <w:color w:val="000000"/>
          <w:sz w:val="20"/>
          <w:szCs w:val="20"/>
          <w:lang w:val="hy-AM"/>
        </w:rPr>
      </w:pPr>
      <w:r w:rsidRPr="005354AD">
        <w:rPr>
          <w:rFonts w:ascii="GHEA Grapalat" w:hAnsi="GHEA Grapalat"/>
          <w:sz w:val="20"/>
          <w:szCs w:val="20"/>
          <w:lang w:val="hy-AM"/>
        </w:rPr>
        <w:t xml:space="preserve">3) ֆիզիկական անձի կարգավիճակ չունեցող մասնակիցները </w:t>
      </w:r>
      <w:r w:rsidRPr="005354AD">
        <w:rPr>
          <w:rFonts w:ascii="GHEA Grapalat" w:hAnsi="GHEA Grapalat"/>
          <w:color w:val="000000"/>
          <w:sz w:val="20"/>
          <w:szCs w:val="20"/>
          <w:lang w:val="hy-AM"/>
        </w:rPr>
        <w:t xml:space="preserve">համարվում են փոխկապակցված, եթե` </w:t>
      </w:r>
    </w:p>
    <w:p w14:paraId="58C66CC1" w14:textId="77777777" w:rsidR="00034160" w:rsidRPr="005354AD" w:rsidRDefault="00FB0689">
      <w:pPr>
        <w:pStyle w:val="afe"/>
        <w:spacing w:before="0" w:beforeAutospacing="0" w:after="0" w:afterAutospacing="0"/>
        <w:ind w:firstLine="269"/>
        <w:jc w:val="both"/>
        <w:rPr>
          <w:rFonts w:ascii="GHEA Grapalat" w:hAnsi="GHEA Grapalat"/>
          <w:color w:val="000000"/>
          <w:sz w:val="20"/>
          <w:szCs w:val="20"/>
          <w:lang w:val="hy-AM"/>
        </w:rPr>
      </w:pPr>
      <w:r w:rsidRPr="005354A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F4715A8" w14:textId="77777777" w:rsidR="00034160" w:rsidRPr="005354AD" w:rsidRDefault="00FB0689">
      <w:pPr>
        <w:pStyle w:val="afe"/>
        <w:spacing w:before="0" w:beforeAutospacing="0" w:after="0" w:afterAutospacing="0"/>
        <w:ind w:firstLine="269"/>
        <w:jc w:val="both"/>
        <w:rPr>
          <w:rFonts w:ascii="GHEA Grapalat" w:hAnsi="GHEA Grapalat"/>
          <w:color w:val="000000"/>
          <w:sz w:val="20"/>
          <w:szCs w:val="20"/>
          <w:lang w:val="hy-AM"/>
        </w:rPr>
      </w:pPr>
      <w:r w:rsidRPr="005354A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516BD4C" w14:textId="77777777" w:rsidR="00034160" w:rsidRPr="005354AD" w:rsidRDefault="00FB0689">
      <w:pPr>
        <w:pStyle w:val="afe"/>
        <w:spacing w:before="0" w:beforeAutospacing="0" w:after="0" w:afterAutospacing="0"/>
        <w:ind w:firstLine="708"/>
        <w:jc w:val="both"/>
        <w:rPr>
          <w:rFonts w:ascii="Sylfaen" w:hAnsi="Sylfaen"/>
          <w:sz w:val="20"/>
          <w:szCs w:val="20"/>
          <w:lang w:val="hy-AM"/>
        </w:rPr>
      </w:pPr>
      <w:r w:rsidRPr="005354A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46902B3" w14:textId="77777777" w:rsidR="00034160" w:rsidRPr="005354AD" w:rsidRDefault="00FB0689">
      <w:pPr>
        <w:pStyle w:val="afe"/>
        <w:spacing w:before="0" w:beforeAutospacing="0" w:after="0" w:afterAutospacing="0"/>
        <w:ind w:firstLine="708"/>
        <w:jc w:val="both"/>
        <w:rPr>
          <w:rFonts w:ascii="GHEA Grapalat" w:hAnsi="GHEA Grapalat"/>
          <w:color w:val="000000"/>
          <w:sz w:val="20"/>
          <w:szCs w:val="20"/>
          <w:lang w:val="hy-AM"/>
        </w:rPr>
      </w:pPr>
      <w:r w:rsidRPr="005354A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B994AB1" w14:textId="77777777" w:rsidR="00034160" w:rsidRPr="005354AD" w:rsidRDefault="00FB0689">
      <w:pPr>
        <w:ind w:firstLine="284"/>
        <w:jc w:val="both"/>
        <w:rPr>
          <w:rFonts w:ascii="GHEA Grapalat" w:hAnsi="GHEA Grapalat"/>
          <w:color w:val="000000"/>
          <w:sz w:val="20"/>
          <w:szCs w:val="20"/>
          <w:lang w:val="hy-AM"/>
        </w:rPr>
      </w:pPr>
      <w:r w:rsidRPr="005354A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52D354F2" w14:textId="77777777" w:rsidR="00034160" w:rsidRPr="005354AD" w:rsidRDefault="00FB0689">
      <w:pPr>
        <w:ind w:firstLine="567"/>
        <w:jc w:val="both"/>
        <w:rPr>
          <w:rFonts w:ascii="GHEA Grapalat" w:hAnsi="GHEA Grapalat" w:cs="Arial"/>
          <w:sz w:val="20"/>
          <w:lang w:val="hy-AM"/>
        </w:rPr>
      </w:pPr>
      <w:r w:rsidRPr="005354AD">
        <w:rPr>
          <w:rFonts w:ascii="GHEA Grapalat" w:hAnsi="GHEA Grapalat" w:cs="Arial Armenian"/>
          <w:sz w:val="20"/>
          <w:lang w:val="hy-AM"/>
        </w:rPr>
        <w:t xml:space="preserve">2.4 </w:t>
      </w:r>
      <w:r w:rsidRPr="005354AD">
        <w:rPr>
          <w:rFonts w:ascii="GHEA Grapalat" w:hAnsi="GHEA Grapalat" w:cs="Sylfaen"/>
          <w:sz w:val="20"/>
          <w:lang w:val="hy-AM"/>
        </w:rPr>
        <w:t>Մասնակիցը</w:t>
      </w:r>
      <w:r w:rsidRPr="005354AD">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Pr="005354AD">
        <w:rPr>
          <w:rFonts w:ascii="GHEA Grapalat" w:hAnsi="GHEA Grapalat"/>
          <w:color w:val="000000"/>
          <w:sz w:val="20"/>
          <w:szCs w:val="20"/>
          <w:lang w:val="hy-AM"/>
        </w:rPr>
        <w:t xml:space="preserve">15 տոկոսի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373FEE">
        <w:rPr>
          <w:lang w:val="hy-AM"/>
        </w:rPr>
        <w:instrText>HYPERLINK "https://ru.wikipedia.org/wiki/Standard_%26_Poor%E2%80%99s" \t "_blank"</w:instrText>
      </w:r>
      <w:r w:rsidR="00000000">
        <w:fldChar w:fldCharType="separate"/>
      </w:r>
      <w:r w:rsidRPr="005354AD">
        <w:rPr>
          <w:rFonts w:ascii="GHEA Grapalat" w:hAnsi="GHEA Grapalat"/>
          <w:color w:val="000000"/>
          <w:sz w:val="20"/>
          <w:szCs w:val="20"/>
          <w:lang w:val="hy-AM"/>
        </w:rPr>
        <w:t>Standard &amp; Poor’s</w:t>
      </w:r>
      <w:r w:rsidR="00000000">
        <w:rPr>
          <w:rFonts w:ascii="GHEA Grapalat" w:hAnsi="GHEA Grapalat"/>
          <w:color w:val="000000"/>
          <w:sz w:val="20"/>
          <w:szCs w:val="20"/>
          <w:lang w:val="hy-AM"/>
        </w:rPr>
        <w:fldChar w:fldCharType="end"/>
      </w:r>
      <w:r w:rsidRPr="005354AD">
        <w:rPr>
          <w:rFonts w:ascii="Calibri" w:hAnsi="Calibri" w:cs="Calibri"/>
          <w:color w:val="000000"/>
          <w:sz w:val="20"/>
          <w:szCs w:val="20"/>
          <w:lang w:val="hy-AM"/>
        </w:rPr>
        <w:t> </w:t>
      </w:r>
      <w:r w:rsidRPr="005354AD">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5354AD">
        <w:rPr>
          <w:rFonts w:ascii="GHEA Grapalat" w:hAnsi="GHEA Grapalat" w:cs="Arial"/>
          <w:sz w:val="20"/>
          <w:lang w:val="hy-AM"/>
        </w:rPr>
        <w:t xml:space="preserve"> : </w:t>
      </w:r>
    </w:p>
    <w:p w14:paraId="106EB04B" w14:textId="77777777" w:rsidR="00034160" w:rsidRPr="005354AD" w:rsidRDefault="00FB0689">
      <w:pPr>
        <w:pStyle w:val="norm"/>
        <w:spacing w:line="240" w:lineRule="auto"/>
        <w:ind w:firstLine="540"/>
        <w:rPr>
          <w:rFonts w:ascii="GHEA Grapalat" w:hAnsi="GHEA Grapalat" w:cs="Sylfaen"/>
          <w:sz w:val="20"/>
          <w:szCs w:val="24"/>
          <w:lang w:val="af-ZA" w:eastAsia="en-US"/>
        </w:rPr>
      </w:pPr>
      <w:r w:rsidRPr="005354AD">
        <w:rPr>
          <w:rFonts w:ascii="GHEA Grapalat" w:hAnsi="GHEA Grapalat" w:cs="Sylfaen"/>
          <w:sz w:val="20"/>
          <w:szCs w:val="24"/>
          <w:lang w:val="hy-AM" w:eastAsia="en-US"/>
        </w:rPr>
        <w:t>2.5 Սույն ընթացակարգի շրջանակում կնքվելիք պայմանագիրը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կարող</w:t>
      </w:r>
      <w:r w:rsidRPr="005354AD">
        <w:rPr>
          <w:rFonts w:ascii="GHEA Grapalat" w:hAnsi="GHEA Grapalat" w:cs="Sylfaen"/>
          <w:sz w:val="20"/>
          <w:szCs w:val="24"/>
          <w:lang w:val="af-ZA" w:eastAsia="en-US"/>
        </w:rPr>
        <w:t xml:space="preserve"> է </w:t>
      </w:r>
      <w:r w:rsidRPr="005354AD">
        <w:rPr>
          <w:rFonts w:ascii="GHEA Grapalat" w:hAnsi="GHEA Grapalat" w:cs="Sylfaen"/>
          <w:sz w:val="20"/>
          <w:szCs w:val="24"/>
          <w:lang w:val="hy-AM" w:eastAsia="en-US"/>
        </w:rPr>
        <w:t>իրականացվել</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գործակալության</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պայմանագիր</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կնքելու</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միջոցով։</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Գործակալության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պայմանագրի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կողմ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չի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կարող</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հանդիսանալ</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սույն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ընթացակարգին</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lang w:val="af-ZA"/>
        </w:rPr>
        <w:t>(</w:t>
      </w:r>
      <w:proofErr w:type="spellStart"/>
      <w:r w:rsidRPr="005354AD">
        <w:rPr>
          <w:rFonts w:ascii="GHEA Grapalat" w:hAnsi="GHEA Grapalat" w:cs="Sylfaen"/>
          <w:sz w:val="20"/>
        </w:rPr>
        <w:t>միևնույն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չափաբաժնին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szCs w:val="24"/>
          <w:lang w:eastAsia="en-US"/>
        </w:rPr>
        <w:t>մասնակցելու</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նպատակով</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հայտ</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ներկայացրած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մասնակիցը</w:t>
      </w:r>
      <w:proofErr w:type="spellEnd"/>
      <w:r w:rsidRPr="005354AD">
        <w:rPr>
          <w:rFonts w:ascii="GHEA Grapalat" w:hAnsi="GHEA Grapalat" w:cs="Sylfaen"/>
          <w:sz w:val="20"/>
          <w:szCs w:val="24"/>
          <w:lang w:val="af-ZA" w:eastAsia="en-US"/>
        </w:rPr>
        <w:t xml:space="preserve">: </w:t>
      </w:r>
    </w:p>
    <w:p w14:paraId="016DE1B3" w14:textId="77777777" w:rsidR="00034160" w:rsidRPr="005354AD" w:rsidRDefault="00FB0689">
      <w:pPr>
        <w:pStyle w:val="23"/>
        <w:spacing w:line="240" w:lineRule="auto"/>
        <w:rPr>
          <w:rFonts w:ascii="GHEA Grapalat" w:hAnsi="GHEA Grapalat" w:cs="Sylfaen"/>
          <w:szCs w:val="24"/>
        </w:rPr>
      </w:pPr>
      <w:r w:rsidRPr="005354AD">
        <w:rPr>
          <w:rFonts w:ascii="GHEA Grapalat" w:hAnsi="GHEA Grapalat" w:cs="Sylfaen"/>
          <w:szCs w:val="24"/>
        </w:rPr>
        <w:t xml:space="preserve"> 2</w:t>
      </w:r>
      <w:r w:rsidRPr="005354AD">
        <w:rPr>
          <w:rFonts w:ascii="GHEA Grapalat" w:hAnsi="GHEA Grapalat" w:cs="Sylfaen"/>
          <w:szCs w:val="24"/>
          <w:lang w:val="hy-AM"/>
        </w:rPr>
        <w:t>.</w:t>
      </w:r>
      <w:r w:rsidRPr="005354AD">
        <w:rPr>
          <w:rFonts w:ascii="GHEA Grapalat" w:hAnsi="GHEA Grapalat" w:cs="Sylfaen"/>
          <w:szCs w:val="24"/>
        </w:rPr>
        <w:t xml:space="preserve">6 </w:t>
      </w:r>
      <w:proofErr w:type="spellStart"/>
      <w:r w:rsidRPr="005354AD">
        <w:rPr>
          <w:rFonts w:ascii="GHEA Grapalat" w:hAnsi="GHEA Grapalat" w:cs="Sylfaen"/>
          <w:szCs w:val="24"/>
          <w:lang w:val="ru-RU"/>
        </w:rPr>
        <w:t>Մասնակիցները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կարող</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սույն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ընթացակարգին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մասնակցել</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համատեղ</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գործունեության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կարգով</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կոնսորցիումով</w:t>
      </w:r>
      <w:proofErr w:type="spellEnd"/>
      <w:r w:rsidRPr="005354AD">
        <w:rPr>
          <w:rFonts w:ascii="GHEA Grapalat" w:hAnsi="GHEA Grapalat" w:cs="Sylfaen"/>
          <w:szCs w:val="24"/>
        </w:rPr>
        <w:t>)</w:t>
      </w:r>
      <w:r w:rsidRPr="005354AD">
        <w:rPr>
          <w:rFonts w:ascii="GHEA Grapalat" w:hAnsi="GHEA Grapalat" w:cs="Sylfaen"/>
          <w:szCs w:val="24"/>
          <w:lang w:val="ru-RU"/>
        </w:rPr>
        <w:t>։</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Նման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դեպքում</w:t>
      </w:r>
      <w:proofErr w:type="spellEnd"/>
      <w:r w:rsidRPr="005354AD">
        <w:rPr>
          <w:rFonts w:ascii="GHEA Grapalat" w:hAnsi="GHEA Grapalat" w:cs="Sylfaen"/>
          <w:szCs w:val="24"/>
        </w:rPr>
        <w:t>`</w:t>
      </w:r>
    </w:p>
    <w:p w14:paraId="6F784932" w14:textId="77777777" w:rsidR="00034160" w:rsidRPr="005354AD" w:rsidRDefault="00FB0689">
      <w:pPr>
        <w:pStyle w:val="23"/>
        <w:spacing w:line="240" w:lineRule="auto"/>
        <w:rPr>
          <w:rFonts w:ascii="GHEA Grapalat" w:hAnsi="GHEA Grapalat" w:cs="Sylfaen"/>
          <w:szCs w:val="24"/>
        </w:rPr>
      </w:pPr>
      <w:r w:rsidRPr="005354AD">
        <w:rPr>
          <w:rFonts w:ascii="GHEA Grapalat" w:hAnsi="GHEA Grapalat" w:cs="Sylfaen"/>
          <w:szCs w:val="24"/>
        </w:rPr>
        <w:t xml:space="preserve">1) </w:t>
      </w:r>
      <w:proofErr w:type="spellStart"/>
      <w:r w:rsidRPr="005354AD">
        <w:rPr>
          <w:rFonts w:ascii="GHEA Grapalat" w:hAnsi="GHEA Grapalat" w:cs="Sylfaen"/>
          <w:szCs w:val="24"/>
          <w:lang w:val="ru-RU"/>
        </w:rPr>
        <w:t>համատեղ</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գործունեության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պայմանագրի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կողմերից</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որևէ</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մեկը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չի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կարող</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նույն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ընթացակարգին</w:t>
      </w:r>
      <w:proofErr w:type="spellEnd"/>
      <w:r w:rsidRPr="005354AD">
        <w:rPr>
          <w:rFonts w:ascii="GHEA Grapalat" w:hAnsi="GHEA Grapalat" w:cs="Sylfaen"/>
          <w:szCs w:val="24"/>
        </w:rPr>
        <w:t xml:space="preserve"> </w:t>
      </w:r>
      <w:r w:rsidRPr="005354AD">
        <w:rPr>
          <w:rFonts w:ascii="GHEA Grapalat" w:hAnsi="GHEA Grapalat" w:cs="Sylfaen"/>
        </w:rPr>
        <w:t>(</w:t>
      </w:r>
      <w:proofErr w:type="spellStart"/>
      <w:r w:rsidRPr="005354AD">
        <w:rPr>
          <w:rFonts w:ascii="GHEA Grapalat" w:hAnsi="GHEA Grapalat" w:cs="Sylfaen"/>
          <w:lang w:val="en-US"/>
        </w:rPr>
        <w:t>միևնույն</w:t>
      </w:r>
      <w:proofErr w:type="spellEnd"/>
      <w:r w:rsidRPr="005354AD">
        <w:rPr>
          <w:rFonts w:ascii="GHEA Grapalat" w:hAnsi="GHEA Grapalat" w:cs="Sylfaen"/>
        </w:rPr>
        <w:t xml:space="preserve"> </w:t>
      </w:r>
      <w:proofErr w:type="spellStart"/>
      <w:r w:rsidRPr="005354AD">
        <w:rPr>
          <w:rFonts w:ascii="GHEA Grapalat" w:hAnsi="GHEA Grapalat" w:cs="Sylfaen"/>
          <w:lang w:val="en-US"/>
        </w:rPr>
        <w:t>չափաբաժնին</w:t>
      </w:r>
      <w:proofErr w:type="spellEnd"/>
      <w:r w:rsidRPr="005354AD">
        <w:rPr>
          <w:rFonts w:ascii="GHEA Grapalat" w:hAnsi="GHEA Grapalat" w:cs="Sylfaen"/>
        </w:rPr>
        <w:t xml:space="preserve">) </w:t>
      </w:r>
      <w:proofErr w:type="spellStart"/>
      <w:r w:rsidRPr="005354AD">
        <w:rPr>
          <w:rFonts w:ascii="GHEA Grapalat" w:hAnsi="GHEA Grapalat" w:cs="Sylfaen"/>
          <w:szCs w:val="24"/>
          <w:lang w:val="ru-RU"/>
        </w:rPr>
        <w:t>ներկայացնել</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առանձին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հայտ</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Սույն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պարբերության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պահանջի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չպահպանման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դեպքում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հայտերի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բացման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նիստում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մերժվում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ինչպես</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համատեղ</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գործունեության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կարգով</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այնպես</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էլ</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առանձին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ներկայացված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հայտերը</w:t>
      </w:r>
      <w:proofErr w:type="spellEnd"/>
      <w:r w:rsidRPr="005354AD">
        <w:rPr>
          <w:rFonts w:ascii="GHEA Grapalat" w:hAnsi="GHEA Grapalat" w:cs="Sylfaen"/>
          <w:szCs w:val="24"/>
        </w:rPr>
        <w:t>.</w:t>
      </w:r>
    </w:p>
    <w:p w14:paraId="749CF3B4"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rPr>
        <w:t>2) Մ</w:t>
      </w:r>
      <w:proofErr w:type="spellStart"/>
      <w:r w:rsidRPr="005354AD">
        <w:rPr>
          <w:rFonts w:ascii="GHEA Grapalat" w:hAnsi="GHEA Grapalat" w:cs="Sylfaen"/>
          <w:szCs w:val="24"/>
          <w:lang w:val="ru-RU"/>
        </w:rPr>
        <w:t>ասնակիցները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կրում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համատեղ</w:t>
      </w:r>
      <w:proofErr w:type="spellEnd"/>
      <w:r w:rsidRPr="005354AD">
        <w:rPr>
          <w:rFonts w:ascii="GHEA Grapalat" w:hAnsi="GHEA Grapalat" w:cs="Sylfaen"/>
          <w:szCs w:val="24"/>
        </w:rPr>
        <w:t xml:space="preserve"> </w:t>
      </w:r>
      <w:r w:rsidRPr="005354AD">
        <w:rPr>
          <w:rFonts w:ascii="GHEA Grapalat" w:hAnsi="GHEA Grapalat" w:cs="Sylfaen"/>
          <w:szCs w:val="24"/>
          <w:lang w:val="ru-RU"/>
        </w:rPr>
        <w:t>և</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համապարտ</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պատասխանատվություն</w:t>
      </w:r>
      <w:proofErr w:type="spellEnd"/>
      <w:r w:rsidRPr="005354AD">
        <w:rPr>
          <w:rFonts w:ascii="GHEA Grapalat" w:hAnsi="GHEA Grapalat" w:cs="Sylfaen"/>
          <w:szCs w:val="24"/>
        </w:rPr>
        <w:t>:</w:t>
      </w:r>
      <w:r w:rsidRPr="005354AD">
        <w:rPr>
          <w:rFonts w:ascii="GHEA Grapalat" w:hAnsi="GHEA Grapalat" w:cs="Sylfaen"/>
          <w:szCs w:val="24"/>
          <w:lang w:val="hy-AM"/>
        </w:rPr>
        <w:t xml:space="preserve"> </w:t>
      </w:r>
      <w:r w:rsidRPr="005354AD">
        <w:rPr>
          <w:rFonts w:ascii="GHEA Grapalat" w:hAnsi="GHEA Grapalat" w:cs="Sylfaen"/>
          <w:szCs w:val="24"/>
        </w:rPr>
        <w:t>Ընդ որում,</w:t>
      </w:r>
      <w:r w:rsidRPr="005354AD">
        <w:rPr>
          <w:rFonts w:ascii="GHEA Grapalat" w:hAnsi="GHEA Grapalat" w:cs="Sylfaen"/>
          <w:szCs w:val="24"/>
          <w:lang w:val="hy-AM"/>
        </w:rPr>
        <w:t xml:space="preserve"> </w:t>
      </w:r>
      <w:proofErr w:type="spellStart"/>
      <w:r w:rsidRPr="005354AD">
        <w:rPr>
          <w:rFonts w:ascii="GHEA Grapalat" w:hAnsi="GHEA Grapalat" w:cs="Sylfaen"/>
          <w:szCs w:val="24"/>
          <w:lang w:val="ru-RU"/>
        </w:rPr>
        <w:t>կոնսորցիումի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անդամի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կոնսորցիումից</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դուրս</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գալու</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դեպքում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կոնսորցիումի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հետ</w:t>
      </w:r>
      <w:proofErr w:type="spellEnd"/>
      <w:r w:rsidRPr="005354AD">
        <w:rPr>
          <w:rFonts w:ascii="GHEA Grapalat" w:hAnsi="GHEA Grapalat" w:cs="Sylfaen"/>
          <w:szCs w:val="24"/>
        </w:rPr>
        <w:t xml:space="preserve"> </w:t>
      </w:r>
      <w:r w:rsidRPr="005354AD">
        <w:rPr>
          <w:rFonts w:ascii="GHEA Grapalat" w:hAnsi="GHEA Grapalat" w:cs="Sylfaen"/>
          <w:szCs w:val="24"/>
          <w:lang w:val="en-US"/>
        </w:rPr>
        <w:t>պ</w:t>
      </w:r>
      <w:proofErr w:type="spellStart"/>
      <w:r w:rsidRPr="005354AD">
        <w:rPr>
          <w:rFonts w:ascii="GHEA Grapalat" w:hAnsi="GHEA Grapalat" w:cs="Sylfaen"/>
          <w:szCs w:val="24"/>
          <w:lang w:val="ru-RU"/>
        </w:rPr>
        <w:t>ատվիրատուի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կնքած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պայմանագիրը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միակողմանիորեն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լուծվում</w:t>
      </w:r>
      <w:proofErr w:type="spellEnd"/>
      <w:r w:rsidRPr="005354AD">
        <w:rPr>
          <w:rFonts w:ascii="GHEA Grapalat" w:hAnsi="GHEA Grapalat" w:cs="Sylfaen"/>
          <w:szCs w:val="24"/>
        </w:rPr>
        <w:t xml:space="preserve"> </w:t>
      </w:r>
      <w:r w:rsidRPr="005354AD">
        <w:rPr>
          <w:rFonts w:ascii="GHEA Grapalat" w:hAnsi="GHEA Grapalat" w:cs="Sylfaen"/>
          <w:szCs w:val="24"/>
          <w:lang w:val="ru-RU"/>
        </w:rPr>
        <w:t>է</w:t>
      </w:r>
      <w:r w:rsidRPr="005354AD">
        <w:rPr>
          <w:rFonts w:ascii="GHEA Grapalat" w:hAnsi="GHEA Grapalat" w:cs="Sylfaen"/>
          <w:szCs w:val="24"/>
        </w:rPr>
        <w:t xml:space="preserve"> </w:t>
      </w:r>
      <w:r w:rsidRPr="005354AD">
        <w:rPr>
          <w:rFonts w:ascii="GHEA Grapalat" w:hAnsi="GHEA Grapalat" w:cs="Sylfaen"/>
          <w:szCs w:val="24"/>
          <w:lang w:val="ru-RU"/>
        </w:rPr>
        <w:t>և</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կոնսորցիումի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անդամների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նկատմամբ</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կիրառվում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պայմանագրով</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նախատեսված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պատասխանատվության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միջոցները</w:t>
      </w:r>
      <w:proofErr w:type="spellEnd"/>
      <w:r w:rsidRPr="005354AD">
        <w:rPr>
          <w:rFonts w:ascii="GHEA Grapalat" w:hAnsi="GHEA Grapalat" w:cs="Sylfaen"/>
          <w:szCs w:val="24"/>
          <w:lang w:val="hy-AM"/>
        </w:rPr>
        <w:t>:</w:t>
      </w:r>
    </w:p>
    <w:p w14:paraId="443E4563" w14:textId="77777777" w:rsidR="00034160" w:rsidRPr="005354AD" w:rsidRDefault="00FB0689">
      <w:pPr>
        <w:jc w:val="center"/>
        <w:rPr>
          <w:rFonts w:ascii="GHEA Grapalat" w:hAnsi="GHEA Grapalat" w:cs="Arial"/>
          <w:b/>
          <w:sz w:val="20"/>
          <w:lang w:val="af-ZA"/>
        </w:rPr>
      </w:pPr>
      <w:r w:rsidRPr="005354AD">
        <w:rPr>
          <w:rFonts w:ascii="GHEA Grapalat" w:hAnsi="GHEA Grapalat"/>
          <w:b/>
          <w:sz w:val="20"/>
          <w:lang w:val="af-ZA"/>
        </w:rPr>
        <w:t xml:space="preserve">3.  </w:t>
      </w:r>
      <w:r w:rsidRPr="005354AD">
        <w:rPr>
          <w:rFonts w:ascii="GHEA Grapalat" w:hAnsi="GHEA Grapalat" w:cs="Sylfaen"/>
          <w:b/>
          <w:sz w:val="20"/>
          <w:lang w:val="hy-AM"/>
        </w:rPr>
        <w:t>ՀՐԱՎԵՐԻ</w:t>
      </w:r>
      <w:r w:rsidRPr="005354AD">
        <w:rPr>
          <w:rFonts w:ascii="GHEA Grapalat" w:hAnsi="GHEA Grapalat" w:cs="Arial"/>
          <w:b/>
          <w:sz w:val="20"/>
          <w:lang w:val="af-ZA"/>
        </w:rPr>
        <w:t xml:space="preserve">  </w:t>
      </w:r>
      <w:r w:rsidRPr="005354AD">
        <w:rPr>
          <w:rFonts w:ascii="GHEA Grapalat" w:hAnsi="GHEA Grapalat" w:cs="Sylfaen"/>
          <w:b/>
          <w:sz w:val="20"/>
          <w:lang w:val="hy-AM"/>
        </w:rPr>
        <w:t>ՊԱՐԶԱԲԱՆՈՒՄԸ</w:t>
      </w:r>
      <w:r w:rsidRPr="005354AD">
        <w:rPr>
          <w:rFonts w:ascii="GHEA Grapalat" w:hAnsi="GHEA Grapalat" w:cs="Arial"/>
          <w:b/>
          <w:sz w:val="20"/>
          <w:lang w:val="af-ZA"/>
        </w:rPr>
        <w:t xml:space="preserve">  </w:t>
      </w:r>
      <w:r w:rsidRPr="005354AD">
        <w:rPr>
          <w:rFonts w:ascii="GHEA Grapalat" w:hAnsi="GHEA Grapalat" w:cs="Arial"/>
          <w:b/>
          <w:sz w:val="20"/>
          <w:lang w:val="hy-AM"/>
        </w:rPr>
        <w:t>ԵՎ</w:t>
      </w:r>
      <w:r w:rsidRPr="005354AD">
        <w:rPr>
          <w:rFonts w:ascii="GHEA Grapalat" w:hAnsi="GHEA Grapalat" w:cs="Arial"/>
          <w:b/>
          <w:sz w:val="20"/>
          <w:lang w:val="af-ZA"/>
        </w:rPr>
        <w:t xml:space="preserve"> </w:t>
      </w:r>
      <w:r w:rsidRPr="005354AD">
        <w:rPr>
          <w:rFonts w:ascii="GHEA Grapalat" w:hAnsi="GHEA Grapalat" w:cs="Sylfaen"/>
          <w:b/>
          <w:sz w:val="20"/>
          <w:lang w:val="hy-AM"/>
        </w:rPr>
        <w:t>ՀՐԱՎԵՐՈՒՄ</w:t>
      </w:r>
      <w:r w:rsidRPr="005354AD">
        <w:rPr>
          <w:rFonts w:ascii="GHEA Grapalat" w:hAnsi="GHEA Grapalat" w:cs="Arial"/>
          <w:b/>
          <w:sz w:val="20"/>
          <w:lang w:val="af-ZA"/>
        </w:rPr>
        <w:t xml:space="preserve"> </w:t>
      </w:r>
      <w:r w:rsidRPr="005354AD">
        <w:rPr>
          <w:rFonts w:ascii="GHEA Grapalat" w:hAnsi="GHEA Grapalat" w:cs="Sylfaen"/>
          <w:b/>
          <w:sz w:val="20"/>
          <w:lang w:val="hy-AM"/>
        </w:rPr>
        <w:t>ՓՈՓՈԽՈՒԹՅՈՒՆ</w:t>
      </w:r>
      <w:r w:rsidRPr="005354AD">
        <w:rPr>
          <w:rFonts w:ascii="GHEA Grapalat" w:hAnsi="GHEA Grapalat" w:cs="Arial"/>
          <w:b/>
          <w:sz w:val="20"/>
          <w:lang w:val="af-ZA"/>
        </w:rPr>
        <w:t xml:space="preserve"> </w:t>
      </w:r>
      <w:r w:rsidRPr="005354AD">
        <w:rPr>
          <w:rFonts w:ascii="GHEA Grapalat" w:hAnsi="GHEA Grapalat" w:cs="Sylfaen"/>
          <w:b/>
          <w:sz w:val="20"/>
          <w:lang w:val="hy-AM"/>
        </w:rPr>
        <w:t>ԿԱՏԱՐԵԼՈՒ</w:t>
      </w:r>
      <w:r w:rsidRPr="005354AD">
        <w:rPr>
          <w:rFonts w:ascii="GHEA Grapalat" w:hAnsi="GHEA Grapalat" w:cs="Arial"/>
          <w:b/>
          <w:sz w:val="20"/>
          <w:lang w:val="af-ZA"/>
        </w:rPr>
        <w:t xml:space="preserve"> </w:t>
      </w:r>
      <w:r w:rsidRPr="005354AD">
        <w:rPr>
          <w:rFonts w:ascii="GHEA Grapalat" w:hAnsi="GHEA Grapalat" w:cs="Sylfaen"/>
          <w:b/>
          <w:sz w:val="20"/>
          <w:lang w:val="hy-AM"/>
        </w:rPr>
        <w:t>ԿԱՐԳԸ</w:t>
      </w:r>
      <w:r w:rsidRPr="005354AD">
        <w:rPr>
          <w:rFonts w:ascii="GHEA Grapalat" w:hAnsi="GHEA Grapalat" w:cs="Arial"/>
          <w:b/>
          <w:sz w:val="20"/>
          <w:lang w:val="af-ZA"/>
        </w:rPr>
        <w:t xml:space="preserve"> </w:t>
      </w:r>
    </w:p>
    <w:p w14:paraId="23F8D0B1" w14:textId="77777777" w:rsidR="00034160" w:rsidRPr="005354AD" w:rsidRDefault="00034160">
      <w:pPr>
        <w:jc w:val="center"/>
        <w:rPr>
          <w:rFonts w:ascii="GHEA Grapalat" w:hAnsi="GHEA Grapalat"/>
          <w:b/>
          <w:sz w:val="20"/>
          <w:lang w:val="af-ZA"/>
        </w:rPr>
      </w:pPr>
    </w:p>
    <w:p w14:paraId="1B6AD518" w14:textId="77777777" w:rsidR="00034160" w:rsidRPr="005354AD" w:rsidRDefault="00FB0689">
      <w:pPr>
        <w:ind w:firstLine="567"/>
        <w:jc w:val="both"/>
        <w:rPr>
          <w:rFonts w:ascii="GHEA Grapalat" w:hAnsi="GHEA Grapalat"/>
          <w:sz w:val="20"/>
          <w:lang w:val="af-ZA"/>
        </w:rPr>
      </w:pPr>
      <w:r w:rsidRPr="005354AD">
        <w:rPr>
          <w:rFonts w:ascii="GHEA Grapalat" w:hAnsi="GHEA Grapalat"/>
          <w:sz w:val="20"/>
          <w:lang w:val="af-ZA"/>
        </w:rPr>
        <w:t xml:space="preserve">3.1 </w:t>
      </w:r>
      <w:proofErr w:type="spellStart"/>
      <w:r w:rsidRPr="005354AD">
        <w:rPr>
          <w:rFonts w:ascii="GHEA Grapalat" w:hAnsi="GHEA Grapalat" w:cs="Sylfaen"/>
          <w:sz w:val="20"/>
        </w:rPr>
        <w:t>Օրենքի</w:t>
      </w:r>
      <w:proofErr w:type="spellEnd"/>
      <w:r w:rsidRPr="005354AD">
        <w:rPr>
          <w:rFonts w:ascii="GHEA Grapalat" w:hAnsi="GHEA Grapalat" w:cs="Arial"/>
          <w:sz w:val="20"/>
          <w:lang w:val="af-ZA"/>
        </w:rPr>
        <w:t xml:space="preserve"> 29-</w:t>
      </w:r>
      <w:proofErr w:type="spellStart"/>
      <w:r w:rsidRPr="005354AD">
        <w:rPr>
          <w:rFonts w:ascii="GHEA Grapalat" w:hAnsi="GHEA Grapalat" w:cs="Sylfaen"/>
          <w:sz w:val="20"/>
        </w:rPr>
        <w:t>րդ</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հոդվածի</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համաձայն</w:t>
      </w:r>
      <w:proofErr w:type="spellEnd"/>
      <w:r w:rsidRPr="005354AD">
        <w:rPr>
          <w:rFonts w:ascii="GHEA Grapalat" w:hAnsi="GHEA Grapalat" w:cs="Arial"/>
          <w:sz w:val="20"/>
          <w:lang w:val="af-ZA"/>
        </w:rPr>
        <w:t xml:space="preserve">` </w:t>
      </w:r>
      <w:proofErr w:type="spellStart"/>
      <w:r w:rsidRPr="005354AD">
        <w:rPr>
          <w:rFonts w:ascii="GHEA Grapalat" w:hAnsi="GHEA Grapalat" w:cs="Arial"/>
          <w:sz w:val="20"/>
        </w:rPr>
        <w:t>մ</w:t>
      </w:r>
      <w:r w:rsidRPr="005354AD">
        <w:rPr>
          <w:rFonts w:ascii="GHEA Grapalat" w:hAnsi="GHEA Grapalat" w:cs="Sylfaen"/>
          <w:sz w:val="20"/>
        </w:rPr>
        <w:t>ասնակիցն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իրավունք</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ունի</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պատվիրատուից</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պահանջել</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հրավերի</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պարզաբանում</w:t>
      </w:r>
      <w:proofErr w:type="spellEnd"/>
      <w:r w:rsidRPr="005354AD">
        <w:rPr>
          <w:rFonts w:ascii="GHEA Grapalat" w:hAnsi="GHEA Grapalat" w:cs="Tahoma"/>
          <w:sz w:val="20"/>
        </w:rPr>
        <w:t>։</w:t>
      </w:r>
    </w:p>
    <w:p w14:paraId="6C7DB56F" w14:textId="77777777" w:rsidR="00034160" w:rsidRPr="005354AD" w:rsidRDefault="00FB0689">
      <w:pPr>
        <w:autoSpaceDE w:val="0"/>
        <w:autoSpaceDN w:val="0"/>
        <w:adjustRightInd w:val="0"/>
        <w:ind w:firstLine="567"/>
        <w:jc w:val="both"/>
        <w:rPr>
          <w:rFonts w:ascii="GHEA Grapalat" w:hAnsi="GHEA Grapalat"/>
          <w:sz w:val="20"/>
          <w:lang w:val="af-ZA"/>
        </w:rPr>
      </w:pPr>
      <w:proofErr w:type="spellStart"/>
      <w:r w:rsidRPr="005354AD">
        <w:rPr>
          <w:rFonts w:ascii="GHEA Grapalat" w:hAnsi="GHEA Grapalat" w:cs="Sylfaen"/>
          <w:sz w:val="20"/>
        </w:rPr>
        <w:t>Մասնակիցն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իրավունք</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ունի</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հայտերի</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ներկայացման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վերջնաժամկետը</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լրանալուց</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առնվազն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հինգ</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օրացուցային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օր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առաջ</w:t>
      </w:r>
      <w:proofErr w:type="spellEnd"/>
      <w:r w:rsidRPr="005354AD">
        <w:rPr>
          <w:rFonts w:ascii="GHEA Grapalat" w:hAnsi="GHEA Grapalat" w:cs="Arial"/>
          <w:sz w:val="20"/>
          <w:lang w:val="af-ZA"/>
        </w:rPr>
        <w:t xml:space="preserve"> գրավոր </w:t>
      </w:r>
      <w:proofErr w:type="spellStart"/>
      <w:r w:rsidRPr="005354AD">
        <w:rPr>
          <w:rFonts w:ascii="GHEA Grapalat" w:hAnsi="GHEA Grapalat" w:cs="Sylfaen"/>
          <w:sz w:val="20"/>
        </w:rPr>
        <w:t>հանձնաժողովից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պահանջելու</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հրավերի</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պարզաբանում</w:t>
      </w:r>
      <w:proofErr w:type="spellEnd"/>
      <w:r w:rsidRPr="005354AD">
        <w:rPr>
          <w:rFonts w:ascii="GHEA Grapalat" w:hAnsi="GHEA Grapalat" w:cs="Tahoma"/>
          <w:sz w:val="20"/>
        </w:rPr>
        <w:t>։</w:t>
      </w:r>
      <w:r w:rsidRPr="005354AD">
        <w:rPr>
          <w:rFonts w:ascii="GHEA Grapalat" w:hAnsi="GHEA Grapalat"/>
          <w:sz w:val="20"/>
          <w:lang w:val="af-ZA"/>
        </w:rPr>
        <w:t xml:space="preserve"> </w:t>
      </w:r>
      <w:proofErr w:type="spellStart"/>
      <w:r w:rsidRPr="005354AD">
        <w:rPr>
          <w:rFonts w:ascii="GHEA Grapalat" w:hAnsi="GHEA Grapalat"/>
          <w:sz w:val="20"/>
        </w:rPr>
        <w:t>Հանձնաժողովը</w:t>
      </w:r>
      <w:proofErr w:type="spellEnd"/>
      <w:r w:rsidRPr="005354AD">
        <w:rPr>
          <w:rFonts w:ascii="GHEA Grapalat" w:hAnsi="GHEA Grapalat"/>
          <w:sz w:val="20"/>
          <w:lang w:val="af-ZA"/>
        </w:rPr>
        <w:t xml:space="preserve"> </w:t>
      </w:r>
      <w:proofErr w:type="spellStart"/>
      <w:r w:rsidRPr="005354AD">
        <w:rPr>
          <w:rFonts w:ascii="GHEA Grapalat" w:hAnsi="GHEA Grapalat" w:cs="Sylfaen"/>
          <w:sz w:val="20"/>
        </w:rPr>
        <w:t>հարցումը</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կատարած</w:t>
      </w:r>
      <w:proofErr w:type="spellEnd"/>
      <w:r w:rsidRPr="005354AD">
        <w:rPr>
          <w:rFonts w:ascii="GHEA Grapalat" w:hAnsi="GHEA Grapalat" w:cs="Arial"/>
          <w:sz w:val="20"/>
          <w:lang w:val="af-ZA"/>
        </w:rPr>
        <w:t xml:space="preserve"> </w:t>
      </w:r>
      <w:proofErr w:type="spellStart"/>
      <w:r w:rsidRPr="005354AD">
        <w:rPr>
          <w:rFonts w:ascii="GHEA Grapalat" w:hAnsi="GHEA Grapalat" w:cs="Arial"/>
          <w:sz w:val="20"/>
        </w:rPr>
        <w:t>մ</w:t>
      </w:r>
      <w:r w:rsidRPr="005354AD">
        <w:rPr>
          <w:rFonts w:ascii="GHEA Grapalat" w:hAnsi="GHEA Grapalat" w:cs="Sylfaen"/>
          <w:sz w:val="20"/>
        </w:rPr>
        <w:t>ասնակցին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պարզաբանումը</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տրամադրում</w:t>
      </w:r>
      <w:proofErr w:type="spellEnd"/>
      <w:r w:rsidRPr="005354AD">
        <w:rPr>
          <w:rFonts w:ascii="GHEA Grapalat" w:hAnsi="GHEA Grapalat" w:cs="Arial"/>
          <w:sz w:val="20"/>
          <w:lang w:val="af-ZA"/>
        </w:rPr>
        <w:t xml:space="preserve"> </w:t>
      </w:r>
      <w:r w:rsidRPr="005354AD">
        <w:rPr>
          <w:rFonts w:ascii="GHEA Grapalat" w:hAnsi="GHEA Grapalat" w:cs="Sylfaen"/>
          <w:sz w:val="20"/>
        </w:rPr>
        <w:t>է</w:t>
      </w:r>
      <w:r w:rsidRPr="005354AD">
        <w:rPr>
          <w:rFonts w:ascii="GHEA Grapalat" w:hAnsi="GHEA Grapalat" w:cs="Sylfaen"/>
          <w:sz w:val="20"/>
          <w:lang w:val="af-ZA"/>
        </w:rPr>
        <w:t xml:space="preserve"> գրավոր ` </w:t>
      </w:r>
      <w:proofErr w:type="spellStart"/>
      <w:r w:rsidRPr="005354AD">
        <w:rPr>
          <w:rFonts w:ascii="GHEA Grapalat" w:hAnsi="GHEA Grapalat" w:cs="Sylfaen"/>
          <w:sz w:val="20"/>
        </w:rPr>
        <w:t>հարցումը</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ստանալու</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օրվան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հաջորդող</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երկու</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օրացուցային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օրվա</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ընթացքում</w:t>
      </w:r>
      <w:proofErr w:type="spellEnd"/>
      <w:r w:rsidRPr="005354AD">
        <w:rPr>
          <w:rFonts w:ascii="GHEA Grapalat" w:hAnsi="GHEA Grapalat" w:cs="Tahoma"/>
          <w:sz w:val="20"/>
        </w:rPr>
        <w:t>։</w:t>
      </w:r>
      <w:r w:rsidRPr="005354AD">
        <w:rPr>
          <w:rFonts w:ascii="GHEA Grapalat" w:hAnsi="GHEA Grapalat" w:cs="Tahoma"/>
          <w:sz w:val="20"/>
          <w:lang w:val="af-ZA"/>
        </w:rPr>
        <w:t xml:space="preserve"> </w:t>
      </w:r>
      <w:r w:rsidRPr="005354AD">
        <w:rPr>
          <w:rFonts w:ascii="GHEA Grapalat" w:hAnsi="GHEA Grapalat"/>
          <w:sz w:val="20"/>
          <w:lang w:val="af-ZA"/>
        </w:rPr>
        <w:t xml:space="preserve"> </w:t>
      </w:r>
    </w:p>
    <w:p w14:paraId="2DA65A9D" w14:textId="77777777" w:rsidR="00034160" w:rsidRPr="005354AD" w:rsidRDefault="00FB0689">
      <w:pPr>
        <w:ind w:firstLine="567"/>
        <w:jc w:val="both"/>
        <w:rPr>
          <w:rFonts w:ascii="GHEA Grapalat" w:hAnsi="GHEA Grapalat"/>
          <w:sz w:val="20"/>
          <w:szCs w:val="20"/>
          <w:lang w:val="af-ZA"/>
        </w:rPr>
      </w:pPr>
      <w:r w:rsidRPr="005354AD">
        <w:rPr>
          <w:rFonts w:ascii="GHEA Grapalat" w:hAnsi="GHEA Grapalat"/>
          <w:sz w:val="20"/>
          <w:lang w:val="af-ZA"/>
        </w:rPr>
        <w:t xml:space="preserve">3.2 </w:t>
      </w:r>
      <w:proofErr w:type="spellStart"/>
      <w:r w:rsidRPr="005354AD">
        <w:rPr>
          <w:rFonts w:ascii="GHEA Grapalat" w:hAnsi="GHEA Grapalat" w:cs="Sylfaen"/>
          <w:sz w:val="20"/>
        </w:rPr>
        <w:t>Հարցման</w:t>
      </w:r>
      <w:proofErr w:type="spellEnd"/>
      <w:r w:rsidRPr="005354AD">
        <w:rPr>
          <w:rFonts w:ascii="GHEA Grapalat" w:hAnsi="GHEA Grapalat" w:cs="Arial"/>
          <w:sz w:val="20"/>
          <w:lang w:val="af-ZA"/>
        </w:rPr>
        <w:t xml:space="preserve"> </w:t>
      </w:r>
      <w:r w:rsidRPr="005354AD">
        <w:rPr>
          <w:rFonts w:ascii="GHEA Grapalat" w:hAnsi="GHEA Grapalat" w:cs="Sylfaen"/>
          <w:sz w:val="20"/>
        </w:rPr>
        <w:t>և</w:t>
      </w:r>
      <w:r w:rsidRPr="005354AD">
        <w:rPr>
          <w:rFonts w:ascii="GHEA Grapalat" w:hAnsi="GHEA Grapalat" w:cs="Arial"/>
          <w:sz w:val="20"/>
          <w:lang w:val="af-ZA"/>
        </w:rPr>
        <w:t xml:space="preserve"> </w:t>
      </w:r>
      <w:proofErr w:type="spellStart"/>
      <w:r w:rsidRPr="005354AD">
        <w:rPr>
          <w:rFonts w:ascii="GHEA Grapalat" w:hAnsi="GHEA Grapalat" w:cs="Sylfaen"/>
          <w:sz w:val="20"/>
        </w:rPr>
        <w:t>պարզաբանումների</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բովանդակության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մասին</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հայտարարությունը</w:t>
      </w:r>
      <w:proofErr w:type="spellEnd"/>
      <w:r w:rsidRPr="005354AD">
        <w:rPr>
          <w:rFonts w:ascii="GHEA Grapalat" w:hAnsi="GHEA Grapalat" w:cs="Arial"/>
          <w:sz w:val="20"/>
          <w:lang w:val="af-ZA"/>
        </w:rPr>
        <w:t xml:space="preserve"> </w:t>
      </w:r>
      <w:proofErr w:type="spellStart"/>
      <w:r w:rsidRPr="005354AD">
        <w:rPr>
          <w:rFonts w:ascii="GHEA Grapalat" w:hAnsi="GHEA Grapalat" w:cs="Arial"/>
          <w:sz w:val="20"/>
        </w:rPr>
        <w:t>պարզաբանումը</w:t>
      </w:r>
      <w:proofErr w:type="spellEnd"/>
      <w:r w:rsidRPr="005354AD">
        <w:rPr>
          <w:rFonts w:ascii="GHEA Grapalat" w:hAnsi="GHEA Grapalat" w:cs="Arial"/>
          <w:sz w:val="20"/>
          <w:lang w:val="af-ZA"/>
        </w:rPr>
        <w:t xml:space="preserve"> </w:t>
      </w:r>
      <w:proofErr w:type="spellStart"/>
      <w:r w:rsidRPr="005354AD">
        <w:rPr>
          <w:rFonts w:ascii="GHEA Grapalat" w:hAnsi="GHEA Grapalat" w:cs="Arial"/>
          <w:sz w:val="20"/>
        </w:rPr>
        <w:t>տրամադրելու</w:t>
      </w:r>
      <w:proofErr w:type="spellEnd"/>
      <w:r w:rsidRPr="005354AD">
        <w:rPr>
          <w:rFonts w:ascii="GHEA Grapalat" w:hAnsi="GHEA Grapalat" w:cs="Arial"/>
          <w:sz w:val="20"/>
          <w:lang w:val="af-ZA"/>
        </w:rPr>
        <w:t xml:space="preserve"> </w:t>
      </w:r>
      <w:proofErr w:type="spellStart"/>
      <w:r w:rsidRPr="005354AD">
        <w:rPr>
          <w:rFonts w:ascii="GHEA Grapalat" w:hAnsi="GHEA Grapalat" w:cs="Arial"/>
          <w:sz w:val="20"/>
        </w:rPr>
        <w:t>օրը</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հրապարակվում</w:t>
      </w:r>
      <w:proofErr w:type="spellEnd"/>
      <w:r w:rsidRPr="005354AD">
        <w:rPr>
          <w:rFonts w:ascii="GHEA Grapalat" w:hAnsi="GHEA Grapalat" w:cs="Arial"/>
          <w:sz w:val="20"/>
          <w:lang w:val="af-ZA"/>
        </w:rPr>
        <w:t xml:space="preserve"> </w:t>
      </w:r>
      <w:r w:rsidRPr="005354AD">
        <w:rPr>
          <w:rFonts w:ascii="GHEA Grapalat" w:hAnsi="GHEA Grapalat" w:cs="Sylfaen"/>
          <w:sz w:val="20"/>
        </w:rPr>
        <w:t>է</w:t>
      </w:r>
      <w:r w:rsidRPr="005354AD">
        <w:rPr>
          <w:rFonts w:ascii="GHEA Grapalat" w:hAnsi="GHEA Grapalat" w:cs="Arial"/>
          <w:sz w:val="20"/>
          <w:lang w:val="af-ZA"/>
        </w:rPr>
        <w:t xml:space="preserve"> </w:t>
      </w:r>
      <w:r w:rsidRPr="005354AD">
        <w:rPr>
          <w:rFonts w:ascii="GHEA Grapalat" w:hAnsi="GHEA Grapalat" w:cs="Sylfaen"/>
          <w:sz w:val="20"/>
          <w:lang w:val="af-ZA"/>
        </w:rPr>
        <w:t xml:space="preserve">www.procurement.am </w:t>
      </w:r>
      <w:proofErr w:type="spellStart"/>
      <w:r w:rsidRPr="005354AD">
        <w:rPr>
          <w:rFonts w:ascii="GHEA Grapalat" w:hAnsi="GHEA Grapalat" w:cs="Sylfaen"/>
          <w:sz w:val="20"/>
          <w:lang w:val="ru-RU"/>
        </w:rPr>
        <w:t>հասցեով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գործող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տեղեկագր</w:t>
      </w:r>
      <w:proofErr w:type="spellEnd"/>
      <w:r w:rsidRPr="005354AD">
        <w:rPr>
          <w:rFonts w:ascii="GHEA Grapalat" w:hAnsi="GHEA Grapalat" w:cs="Sylfaen"/>
          <w:sz w:val="20"/>
        </w:rPr>
        <w:t>ի</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այսուհետ</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տեղեկագիր</w:t>
      </w:r>
      <w:proofErr w:type="spellEnd"/>
      <w:r w:rsidRPr="005354AD">
        <w:rPr>
          <w:rFonts w:ascii="GHEA Grapalat" w:hAnsi="GHEA Grapalat" w:cs="Sylfaen"/>
          <w:sz w:val="20"/>
          <w:lang w:val="af-ZA"/>
        </w:rPr>
        <w:t xml:space="preserve">) </w:t>
      </w:r>
      <w:r w:rsidRPr="005354AD">
        <w:rPr>
          <w:rFonts w:ascii="GHEA Grapalat" w:hAnsi="GHEA Grapalat"/>
          <w:lang w:val="af-ZA"/>
        </w:rPr>
        <w:t>«</w:t>
      </w:r>
      <w:proofErr w:type="spellStart"/>
      <w:r w:rsidRPr="005354AD">
        <w:rPr>
          <w:rFonts w:ascii="GHEA Grapalat" w:hAnsi="GHEA Grapalat" w:cs="Sylfaen"/>
          <w:sz w:val="20"/>
        </w:rPr>
        <w:t>Գնումների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հայտարարություններ</w:t>
      </w:r>
      <w:proofErr w:type="spellEnd"/>
      <w:r w:rsidRPr="005354AD">
        <w:rPr>
          <w:rFonts w:ascii="GHEA Grapalat" w:hAnsi="GHEA Grapalat"/>
          <w:lang w:val="af-ZA"/>
        </w:rPr>
        <w:t>»</w:t>
      </w:r>
      <w:r w:rsidRPr="005354AD">
        <w:rPr>
          <w:rFonts w:ascii="GHEA Grapalat" w:hAnsi="GHEA Grapalat" w:cs="Sylfaen"/>
          <w:sz w:val="20"/>
          <w:lang w:val="af-ZA"/>
        </w:rPr>
        <w:t xml:space="preserve"> </w:t>
      </w:r>
      <w:proofErr w:type="spellStart"/>
      <w:r w:rsidRPr="005354AD">
        <w:rPr>
          <w:rFonts w:ascii="GHEA Grapalat" w:hAnsi="GHEA Grapalat" w:cs="Sylfaen"/>
          <w:sz w:val="20"/>
        </w:rPr>
        <w:t>բաժնի</w:t>
      </w:r>
      <w:proofErr w:type="spellEnd"/>
      <w:r w:rsidRPr="005354AD">
        <w:rPr>
          <w:rFonts w:ascii="GHEA Grapalat" w:hAnsi="GHEA Grapalat" w:cs="Sylfaen"/>
          <w:sz w:val="20"/>
          <w:lang w:val="af-ZA"/>
        </w:rPr>
        <w:t xml:space="preserve"> </w:t>
      </w:r>
      <w:r w:rsidRPr="005354AD">
        <w:rPr>
          <w:rFonts w:ascii="GHEA Grapalat" w:hAnsi="GHEA Grapalat"/>
          <w:lang w:val="af-ZA"/>
        </w:rPr>
        <w:t>«</w:t>
      </w:r>
      <w:proofErr w:type="spellStart"/>
      <w:r w:rsidRPr="005354AD">
        <w:rPr>
          <w:rFonts w:ascii="GHEA Grapalat" w:hAnsi="GHEA Grapalat" w:cs="Sylfaen"/>
          <w:sz w:val="20"/>
        </w:rPr>
        <w:t>Հրավերների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պարզաբանումների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վերաբերյալ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հայտարարություններ</w:t>
      </w:r>
      <w:proofErr w:type="spellEnd"/>
      <w:r w:rsidRPr="005354AD">
        <w:rPr>
          <w:rFonts w:ascii="GHEA Grapalat" w:hAnsi="GHEA Grapalat"/>
          <w:lang w:val="af-ZA"/>
        </w:rPr>
        <w:t>»</w:t>
      </w:r>
      <w:r w:rsidRPr="005354AD">
        <w:rPr>
          <w:rFonts w:ascii="GHEA Grapalat" w:hAnsi="GHEA Grapalat" w:cs="Sylfaen"/>
          <w:sz w:val="20"/>
          <w:lang w:val="af-ZA"/>
        </w:rPr>
        <w:t xml:space="preserve"> </w:t>
      </w:r>
      <w:proofErr w:type="spellStart"/>
      <w:r w:rsidRPr="005354AD">
        <w:rPr>
          <w:rFonts w:ascii="GHEA Grapalat" w:hAnsi="GHEA Grapalat" w:cs="Sylfaen"/>
          <w:sz w:val="20"/>
        </w:rPr>
        <w:t>ենթաբաբաժնում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առանց</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նշելու</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հարցումը</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կատարած</w:t>
      </w:r>
      <w:proofErr w:type="spellEnd"/>
      <w:r w:rsidRPr="005354AD">
        <w:rPr>
          <w:rFonts w:ascii="GHEA Grapalat" w:hAnsi="GHEA Grapalat" w:cs="Arial"/>
          <w:sz w:val="20"/>
          <w:lang w:val="af-ZA"/>
        </w:rPr>
        <w:t xml:space="preserve"> </w:t>
      </w:r>
      <w:proofErr w:type="spellStart"/>
      <w:r w:rsidRPr="005354AD">
        <w:rPr>
          <w:rFonts w:ascii="GHEA Grapalat" w:hAnsi="GHEA Grapalat" w:cs="Arial"/>
          <w:sz w:val="20"/>
        </w:rPr>
        <w:t>մ</w:t>
      </w:r>
      <w:r w:rsidRPr="005354AD">
        <w:rPr>
          <w:rFonts w:ascii="GHEA Grapalat" w:hAnsi="GHEA Grapalat" w:cs="Sylfaen"/>
          <w:sz w:val="20"/>
        </w:rPr>
        <w:t>ասնակցի</w:t>
      </w:r>
      <w:proofErr w:type="spellEnd"/>
      <w:r w:rsidRPr="005354AD">
        <w:rPr>
          <w:rFonts w:ascii="GHEA Grapalat" w:hAnsi="GHEA Grapalat" w:cs="Arial"/>
          <w:sz w:val="20"/>
          <w:lang w:val="af-ZA"/>
        </w:rPr>
        <w:t xml:space="preserve"> </w:t>
      </w:r>
      <w:proofErr w:type="spellStart"/>
      <w:r w:rsidRPr="005354AD">
        <w:rPr>
          <w:rFonts w:ascii="GHEA Grapalat" w:hAnsi="GHEA Grapalat" w:cs="Sylfaen"/>
          <w:sz w:val="20"/>
        </w:rPr>
        <w:t>տվյալները</w:t>
      </w:r>
      <w:proofErr w:type="spellEnd"/>
      <w:r w:rsidRPr="005354AD">
        <w:rPr>
          <w:rFonts w:ascii="GHEA Grapalat" w:hAnsi="GHEA Grapalat" w:cs="Tahoma"/>
          <w:sz w:val="20"/>
        </w:rPr>
        <w:t>։</w:t>
      </w:r>
      <w:r w:rsidRPr="005354AD">
        <w:rPr>
          <w:rFonts w:ascii="GHEA Grapalat" w:hAnsi="GHEA Grapalat" w:cs="Tahoma"/>
          <w:sz w:val="20"/>
          <w:lang w:val="af-ZA"/>
        </w:rPr>
        <w:t xml:space="preserve"> </w:t>
      </w:r>
    </w:p>
    <w:p w14:paraId="61EEF31A" w14:textId="77777777" w:rsidR="00034160" w:rsidRPr="005354AD" w:rsidRDefault="00FB0689">
      <w:pPr>
        <w:autoSpaceDE w:val="0"/>
        <w:autoSpaceDN w:val="0"/>
        <w:adjustRightInd w:val="0"/>
        <w:ind w:firstLine="567"/>
        <w:jc w:val="both"/>
        <w:rPr>
          <w:rFonts w:ascii="GHEA Grapalat" w:hAnsi="GHEA Grapalat" w:cs="Arial Unicode"/>
          <w:sz w:val="20"/>
          <w:lang w:val="af-ZA"/>
        </w:rPr>
      </w:pPr>
      <w:r w:rsidRPr="005354AD">
        <w:rPr>
          <w:rFonts w:ascii="GHEA Grapalat" w:hAnsi="GHEA Grapalat" w:cs="Arial Unicode"/>
          <w:sz w:val="20"/>
          <w:lang w:val="af-ZA"/>
        </w:rPr>
        <w:t xml:space="preserve">3.3 </w:t>
      </w:r>
      <w:proofErr w:type="spellStart"/>
      <w:r w:rsidRPr="005354AD">
        <w:rPr>
          <w:rFonts w:ascii="GHEA Grapalat" w:hAnsi="GHEA Grapalat" w:cs="Sylfaen"/>
          <w:sz w:val="20"/>
          <w:lang w:val="ru-RU"/>
        </w:rPr>
        <w:t>Պարզաբանում</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չի</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տրամադրվում</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եթե</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հարցումը</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կատարվել</w:t>
      </w:r>
      <w:proofErr w:type="spellEnd"/>
      <w:r w:rsidRPr="005354AD">
        <w:rPr>
          <w:rFonts w:ascii="GHEA Grapalat" w:hAnsi="GHEA Grapalat" w:cs="Arial Unicode"/>
          <w:sz w:val="20"/>
          <w:lang w:val="af-ZA"/>
        </w:rPr>
        <w:t xml:space="preserve"> </w:t>
      </w:r>
      <w:r w:rsidRPr="005354AD">
        <w:rPr>
          <w:rFonts w:ascii="GHEA Grapalat" w:hAnsi="GHEA Grapalat" w:cs="Sylfaen"/>
          <w:sz w:val="20"/>
          <w:lang w:val="ru-RU"/>
        </w:rPr>
        <w:t>է</w:t>
      </w:r>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սույն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rPr>
        <w:t>բաժն</w:t>
      </w:r>
      <w:r w:rsidRPr="005354AD">
        <w:rPr>
          <w:rFonts w:ascii="GHEA Grapalat" w:hAnsi="GHEA Grapalat" w:cs="Sylfaen"/>
          <w:sz w:val="20"/>
          <w:lang w:val="ru-RU"/>
        </w:rPr>
        <w:t>ով</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սահմանված</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ժամկետի</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խախտմամբ</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ինչպես</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նաև</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եթե</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հարցումը</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դուրս</w:t>
      </w:r>
      <w:proofErr w:type="spellEnd"/>
      <w:r w:rsidRPr="005354AD">
        <w:rPr>
          <w:rFonts w:ascii="GHEA Grapalat" w:hAnsi="GHEA Grapalat" w:cs="Arial Unicode"/>
          <w:sz w:val="20"/>
          <w:lang w:val="af-ZA"/>
        </w:rPr>
        <w:t xml:space="preserve"> </w:t>
      </w:r>
      <w:r w:rsidRPr="005354AD">
        <w:rPr>
          <w:rFonts w:ascii="GHEA Grapalat" w:hAnsi="GHEA Grapalat" w:cs="Sylfaen"/>
          <w:sz w:val="20"/>
          <w:lang w:val="ru-RU"/>
        </w:rPr>
        <w:t>է</w:t>
      </w:r>
      <w:r w:rsidRPr="005354AD">
        <w:rPr>
          <w:rFonts w:ascii="GHEA Grapalat" w:hAnsi="GHEA Grapalat" w:cs="Arial Unicode"/>
          <w:sz w:val="20"/>
          <w:lang w:val="af-ZA"/>
        </w:rPr>
        <w:t xml:space="preserve"> </w:t>
      </w:r>
      <w:proofErr w:type="spellStart"/>
      <w:r w:rsidRPr="005354AD">
        <w:rPr>
          <w:rFonts w:ascii="GHEA Grapalat" w:hAnsi="GHEA Grapalat" w:cs="Arial Unicode"/>
          <w:sz w:val="20"/>
        </w:rPr>
        <w:t>սույն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հրավերի</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բովանդակության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շրջանակից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եթե</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հարցումը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վերաբերում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վերջինիս</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կողմից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առաջարկվելիք</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ապրանքների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տեխնիկական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բնութագրերի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հրավերով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նախատեսված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տեխնիկական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բնութագրերին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համարժեքության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w:t>
      </w:r>
      <w:proofErr w:type="spellEnd"/>
      <w:r w:rsidRPr="005354AD">
        <w:rPr>
          <w:rFonts w:ascii="GHEA Grapalat" w:hAnsi="GHEA Grapalat" w:cs="Sylfaen"/>
          <w:sz w:val="20"/>
          <w:lang w:val="af-ZA"/>
        </w:rPr>
        <w:softHyphen/>
      </w:r>
      <w:proofErr w:type="spellStart"/>
      <w:r w:rsidRPr="005354AD">
        <w:rPr>
          <w:rFonts w:ascii="GHEA Grapalat" w:hAnsi="GHEA Grapalat" w:cs="Sylfaen"/>
          <w:sz w:val="20"/>
          <w:lang w:val="ru-RU"/>
        </w:rPr>
        <w:t>պատասխանությանը</w:t>
      </w:r>
      <w:proofErr w:type="spellEnd"/>
      <w:r w:rsidRPr="005354AD">
        <w:rPr>
          <w:rFonts w:ascii="GHEA Grapalat" w:hAnsi="GHEA Grapalat" w:cs="Tahoma"/>
          <w:sz w:val="20"/>
        </w:rPr>
        <w:t>։</w:t>
      </w:r>
      <w:r w:rsidRPr="005354AD">
        <w:rPr>
          <w:rFonts w:ascii="GHEA Grapalat" w:hAnsi="GHEA Grapalat" w:cs="Arial Unicode"/>
          <w:sz w:val="20"/>
          <w:lang w:val="af-ZA"/>
        </w:rPr>
        <w:t xml:space="preserve"> </w:t>
      </w:r>
      <w:proofErr w:type="spellStart"/>
      <w:r w:rsidRPr="005354AD">
        <w:rPr>
          <w:rFonts w:ascii="GHEA Grapalat" w:hAnsi="GHEA Grapalat"/>
          <w:sz w:val="20"/>
          <w:szCs w:val="20"/>
        </w:rPr>
        <w:t>Ընդ</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որում</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մասնակիցը</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գրավոր</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ծանուցվում</w:t>
      </w:r>
      <w:proofErr w:type="spellEnd"/>
      <w:r w:rsidRPr="005354AD">
        <w:rPr>
          <w:rFonts w:ascii="GHEA Grapalat" w:hAnsi="GHEA Grapalat"/>
          <w:sz w:val="20"/>
          <w:szCs w:val="20"/>
          <w:lang w:val="af-ZA"/>
        </w:rPr>
        <w:t xml:space="preserve"> </w:t>
      </w:r>
      <w:r w:rsidRPr="005354AD">
        <w:rPr>
          <w:rFonts w:ascii="GHEA Grapalat" w:hAnsi="GHEA Grapalat"/>
          <w:sz w:val="20"/>
          <w:szCs w:val="20"/>
        </w:rPr>
        <w:t>է</w:t>
      </w:r>
      <w:r w:rsidRPr="005354AD">
        <w:rPr>
          <w:rFonts w:ascii="GHEA Grapalat" w:hAnsi="GHEA Grapalat"/>
          <w:sz w:val="20"/>
          <w:szCs w:val="20"/>
          <w:lang w:val="af-ZA"/>
        </w:rPr>
        <w:t xml:space="preserve"> </w:t>
      </w:r>
      <w:proofErr w:type="spellStart"/>
      <w:r w:rsidRPr="005354AD">
        <w:rPr>
          <w:rFonts w:ascii="GHEA Grapalat" w:hAnsi="GHEA Grapalat"/>
          <w:sz w:val="20"/>
          <w:szCs w:val="20"/>
        </w:rPr>
        <w:t>պարզաբանում</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չտրամադրելու</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հիմքերի</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մասին</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հարցումը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ստանալու</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օրվան</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հաջորդող</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երկու</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օրացուցային</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օրվա</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ընթացքում</w:t>
      </w:r>
      <w:proofErr w:type="spellEnd"/>
      <w:r w:rsidRPr="005354AD">
        <w:rPr>
          <w:rFonts w:ascii="GHEA Grapalat" w:hAnsi="GHEA Grapalat"/>
          <w:sz w:val="20"/>
          <w:szCs w:val="20"/>
          <w:lang w:val="af-ZA"/>
        </w:rPr>
        <w:t>:</w:t>
      </w:r>
    </w:p>
    <w:p w14:paraId="26F123E2" w14:textId="77777777" w:rsidR="00034160" w:rsidRPr="005354AD" w:rsidRDefault="00FB0689">
      <w:pPr>
        <w:autoSpaceDE w:val="0"/>
        <w:autoSpaceDN w:val="0"/>
        <w:adjustRightInd w:val="0"/>
        <w:ind w:firstLine="567"/>
        <w:jc w:val="both"/>
        <w:rPr>
          <w:rFonts w:ascii="GHEA Grapalat" w:hAnsi="GHEA Grapalat" w:cs="Arial Unicode"/>
          <w:sz w:val="20"/>
          <w:lang w:val="hy-AM"/>
        </w:rPr>
      </w:pPr>
      <w:r w:rsidRPr="005354AD">
        <w:rPr>
          <w:rFonts w:ascii="GHEA Grapalat" w:hAnsi="GHEA Grapalat" w:cs="Arial Unicode"/>
          <w:sz w:val="20"/>
          <w:lang w:val="af-ZA"/>
        </w:rPr>
        <w:t xml:space="preserve">3.4 </w:t>
      </w:r>
      <w:proofErr w:type="spellStart"/>
      <w:r w:rsidRPr="005354AD">
        <w:rPr>
          <w:rFonts w:ascii="GHEA Grapalat" w:hAnsi="GHEA Grapalat" w:cs="Sylfaen"/>
          <w:sz w:val="20"/>
          <w:lang w:val="ru-RU"/>
        </w:rPr>
        <w:t>Հայտերի</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ներկայացման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վերջնաժամկետը</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լրանալուց</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առնվազն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հինգ</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օրացուցային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օր</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առաջ</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հրավերում</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կարող</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են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կատարվել</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փոփոխություններ</w:t>
      </w:r>
      <w:proofErr w:type="spellEnd"/>
      <w:r w:rsidRPr="005354AD">
        <w:rPr>
          <w:rFonts w:ascii="GHEA Grapalat" w:hAnsi="GHEA Grapalat" w:cs="Tahoma"/>
          <w:sz w:val="20"/>
        </w:rPr>
        <w:t>։</w:t>
      </w:r>
      <w:r w:rsidRPr="005354AD">
        <w:rPr>
          <w:rFonts w:ascii="GHEA Grapalat" w:hAnsi="GHEA Grapalat" w:cs="Arial Unicode"/>
          <w:sz w:val="20"/>
          <w:lang w:val="af-ZA"/>
        </w:rPr>
        <w:t xml:space="preserve"> </w:t>
      </w:r>
      <w:r w:rsidRPr="005354AD">
        <w:rPr>
          <w:rFonts w:ascii="GHEA Grapalat" w:hAnsi="GHEA Grapalat" w:cs="Sylfaen"/>
          <w:sz w:val="20"/>
        </w:rPr>
        <w:t>Փ</w:t>
      </w:r>
      <w:proofErr w:type="spellStart"/>
      <w:r w:rsidRPr="005354AD">
        <w:rPr>
          <w:rFonts w:ascii="GHEA Grapalat" w:hAnsi="GHEA Grapalat" w:cs="Sylfaen"/>
          <w:sz w:val="20"/>
          <w:lang w:val="ru-RU"/>
        </w:rPr>
        <w:t>ոփոխություն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կատարելու</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օրվան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երեք</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օրացուցային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օրվա</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ընթացքում</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փոփոխություն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կատարելու</w:t>
      </w:r>
      <w:proofErr w:type="spellEnd"/>
      <w:r w:rsidRPr="005354AD">
        <w:rPr>
          <w:rFonts w:ascii="GHEA Grapalat" w:hAnsi="GHEA Grapalat" w:cs="Arial Unicode"/>
          <w:sz w:val="20"/>
          <w:lang w:val="af-ZA"/>
        </w:rPr>
        <w:t xml:space="preserve"> </w:t>
      </w:r>
      <w:r w:rsidRPr="005354AD">
        <w:rPr>
          <w:rFonts w:ascii="GHEA Grapalat" w:hAnsi="GHEA Grapalat" w:cs="Sylfaen"/>
          <w:sz w:val="20"/>
          <w:lang w:val="ru-RU"/>
        </w:rPr>
        <w:t>և</w:t>
      </w:r>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դրանք</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տրամադրելու</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պայմանների</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մասին</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հայտարարություն</w:t>
      </w:r>
      <w:proofErr w:type="spellEnd"/>
      <w:r w:rsidRPr="005354AD">
        <w:rPr>
          <w:rFonts w:ascii="GHEA Grapalat" w:hAnsi="GHEA Grapalat" w:cs="Arial Unicode"/>
          <w:sz w:val="20"/>
          <w:lang w:val="af-ZA"/>
        </w:rPr>
        <w:t xml:space="preserve"> </w:t>
      </w:r>
      <w:r w:rsidRPr="005354AD">
        <w:rPr>
          <w:rFonts w:ascii="GHEA Grapalat" w:hAnsi="GHEA Grapalat" w:cs="Sylfaen"/>
          <w:sz w:val="20"/>
          <w:lang w:val="ru-RU"/>
        </w:rPr>
        <w:t>է</w:t>
      </w:r>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հրապարակվում</w:t>
      </w:r>
      <w:proofErr w:type="spellEnd"/>
      <w:r w:rsidRPr="005354AD">
        <w:rPr>
          <w:rFonts w:ascii="GHEA Grapalat" w:hAnsi="GHEA Grapalat" w:cs="Arial Unicode"/>
          <w:sz w:val="20"/>
          <w:lang w:val="af-ZA"/>
        </w:rPr>
        <w:t xml:space="preserve"> </w:t>
      </w:r>
      <w:proofErr w:type="spellStart"/>
      <w:r w:rsidRPr="005354AD">
        <w:rPr>
          <w:rFonts w:ascii="GHEA Grapalat" w:hAnsi="GHEA Grapalat" w:cs="Sylfaen"/>
          <w:sz w:val="20"/>
          <w:lang w:val="ru-RU"/>
        </w:rPr>
        <w:t>տեղեկագրում</w:t>
      </w:r>
      <w:proofErr w:type="spellEnd"/>
      <w:r w:rsidRPr="005354AD">
        <w:rPr>
          <w:rFonts w:ascii="GHEA Grapalat" w:hAnsi="GHEA Grapalat" w:cs="Tahoma"/>
          <w:sz w:val="20"/>
        </w:rPr>
        <w:t>։</w:t>
      </w:r>
      <w:r w:rsidRPr="005354AD">
        <w:rPr>
          <w:rFonts w:ascii="GHEA Grapalat" w:hAnsi="GHEA Grapalat" w:cs="Arial Unicode"/>
          <w:sz w:val="20"/>
          <w:lang w:val="af-ZA"/>
        </w:rPr>
        <w:t xml:space="preserve"> </w:t>
      </w:r>
    </w:p>
    <w:p w14:paraId="0BFA5D1C" w14:textId="77777777" w:rsidR="00034160" w:rsidRPr="005354AD" w:rsidRDefault="00FB0689">
      <w:pPr>
        <w:autoSpaceDE w:val="0"/>
        <w:autoSpaceDN w:val="0"/>
        <w:adjustRightInd w:val="0"/>
        <w:ind w:firstLine="567"/>
        <w:jc w:val="both"/>
        <w:rPr>
          <w:rFonts w:ascii="GHEA Grapalat" w:hAnsi="GHEA Grapalat" w:cs="Arial Unicode"/>
          <w:sz w:val="20"/>
          <w:lang w:val="hy-AM"/>
        </w:rPr>
      </w:pPr>
      <w:r w:rsidRPr="005354AD">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1ED2C401" w14:textId="77777777" w:rsidR="00034160" w:rsidRPr="005354AD" w:rsidRDefault="00FB0689">
      <w:pPr>
        <w:autoSpaceDE w:val="0"/>
        <w:autoSpaceDN w:val="0"/>
        <w:adjustRightInd w:val="0"/>
        <w:ind w:firstLine="567"/>
        <w:jc w:val="both"/>
        <w:rPr>
          <w:rFonts w:ascii="GHEA Grapalat" w:hAnsi="GHEA Grapalat" w:cs="Arial Unicode"/>
          <w:sz w:val="20"/>
          <w:lang w:val="hy-AM"/>
        </w:rPr>
      </w:pPr>
      <w:r w:rsidRPr="005354AD">
        <w:rPr>
          <w:rFonts w:ascii="GHEA Grapalat" w:hAnsi="GHEA Grapalat" w:cs="Arial Unicode"/>
          <w:sz w:val="20"/>
          <w:lang w:val="hy-AM"/>
        </w:rPr>
        <w:t xml:space="preserve">3.6 </w:t>
      </w:r>
      <w:r w:rsidRPr="005354AD">
        <w:rPr>
          <w:rFonts w:ascii="GHEA Grapalat" w:hAnsi="GHEA Grapalat" w:cs="Sylfaen"/>
          <w:sz w:val="20"/>
          <w:lang w:val="hy-AM"/>
        </w:rPr>
        <w:t>Հրավերում</w:t>
      </w:r>
      <w:r w:rsidRPr="005354AD">
        <w:rPr>
          <w:rFonts w:ascii="GHEA Grapalat" w:hAnsi="GHEA Grapalat" w:cs="Arial Unicode"/>
          <w:sz w:val="20"/>
          <w:lang w:val="hy-AM"/>
        </w:rPr>
        <w:t xml:space="preserve"> </w:t>
      </w:r>
      <w:r w:rsidRPr="005354AD">
        <w:rPr>
          <w:rFonts w:ascii="GHEA Grapalat" w:hAnsi="GHEA Grapalat" w:cs="Sylfaen"/>
          <w:sz w:val="20"/>
          <w:lang w:val="hy-AM"/>
        </w:rPr>
        <w:t>փոփոխություններ</w:t>
      </w:r>
      <w:r w:rsidRPr="005354AD">
        <w:rPr>
          <w:rFonts w:ascii="GHEA Grapalat" w:hAnsi="GHEA Grapalat" w:cs="Arial Unicode"/>
          <w:sz w:val="20"/>
          <w:lang w:val="hy-AM"/>
        </w:rPr>
        <w:t xml:space="preserve"> </w:t>
      </w:r>
      <w:r w:rsidRPr="005354AD">
        <w:rPr>
          <w:rFonts w:ascii="GHEA Grapalat" w:hAnsi="GHEA Grapalat" w:cs="Sylfaen"/>
          <w:sz w:val="20"/>
          <w:lang w:val="hy-AM"/>
        </w:rPr>
        <w:t>կատարվելու</w:t>
      </w:r>
      <w:r w:rsidRPr="005354AD">
        <w:rPr>
          <w:rFonts w:ascii="GHEA Grapalat" w:hAnsi="GHEA Grapalat" w:cs="Arial Unicode"/>
          <w:sz w:val="20"/>
          <w:lang w:val="hy-AM"/>
        </w:rPr>
        <w:t xml:space="preserve"> </w:t>
      </w:r>
      <w:r w:rsidRPr="005354AD">
        <w:rPr>
          <w:rFonts w:ascii="GHEA Grapalat" w:hAnsi="GHEA Grapalat" w:cs="Sylfaen"/>
          <w:sz w:val="20"/>
          <w:lang w:val="hy-AM"/>
        </w:rPr>
        <w:t>դեպքում</w:t>
      </w:r>
      <w:r w:rsidRPr="005354AD">
        <w:rPr>
          <w:rFonts w:ascii="GHEA Grapalat" w:hAnsi="GHEA Grapalat" w:cs="Arial Unicode"/>
          <w:sz w:val="20"/>
          <w:lang w:val="hy-AM"/>
        </w:rPr>
        <w:t xml:space="preserve"> </w:t>
      </w:r>
      <w:r w:rsidRPr="005354AD">
        <w:rPr>
          <w:rFonts w:ascii="GHEA Grapalat" w:hAnsi="GHEA Grapalat" w:cs="Sylfaen"/>
          <w:sz w:val="20"/>
          <w:lang w:val="hy-AM"/>
        </w:rPr>
        <w:t>հայտերը</w:t>
      </w:r>
      <w:r w:rsidRPr="005354AD">
        <w:rPr>
          <w:rFonts w:ascii="GHEA Grapalat" w:hAnsi="GHEA Grapalat" w:cs="Arial Unicode"/>
          <w:sz w:val="20"/>
          <w:lang w:val="hy-AM"/>
        </w:rPr>
        <w:t xml:space="preserve"> </w:t>
      </w:r>
      <w:r w:rsidRPr="005354AD">
        <w:rPr>
          <w:rFonts w:ascii="GHEA Grapalat" w:hAnsi="GHEA Grapalat" w:cs="Sylfaen"/>
          <w:sz w:val="20"/>
          <w:lang w:val="hy-AM"/>
        </w:rPr>
        <w:t>ներկայացնելու</w:t>
      </w:r>
      <w:r w:rsidRPr="005354AD">
        <w:rPr>
          <w:rFonts w:ascii="GHEA Grapalat" w:hAnsi="GHEA Grapalat" w:cs="Arial Unicode"/>
          <w:sz w:val="20"/>
          <w:lang w:val="hy-AM"/>
        </w:rPr>
        <w:t xml:space="preserve"> </w:t>
      </w:r>
      <w:r w:rsidRPr="005354AD">
        <w:rPr>
          <w:rFonts w:ascii="GHEA Grapalat" w:hAnsi="GHEA Grapalat" w:cs="Sylfaen"/>
          <w:sz w:val="20"/>
          <w:lang w:val="hy-AM"/>
        </w:rPr>
        <w:t>վերջնաժամկետը</w:t>
      </w:r>
      <w:r w:rsidRPr="005354AD">
        <w:rPr>
          <w:rFonts w:ascii="GHEA Grapalat" w:hAnsi="GHEA Grapalat" w:cs="Arial Unicode"/>
          <w:sz w:val="20"/>
          <w:lang w:val="hy-AM"/>
        </w:rPr>
        <w:t xml:space="preserve"> </w:t>
      </w:r>
      <w:r w:rsidRPr="005354AD">
        <w:rPr>
          <w:rFonts w:ascii="GHEA Grapalat" w:hAnsi="GHEA Grapalat" w:cs="Sylfaen"/>
          <w:sz w:val="20"/>
          <w:lang w:val="hy-AM"/>
        </w:rPr>
        <w:t>հաշվվում</w:t>
      </w:r>
      <w:r w:rsidRPr="005354AD">
        <w:rPr>
          <w:rFonts w:ascii="GHEA Grapalat" w:hAnsi="GHEA Grapalat" w:cs="Arial Unicode"/>
          <w:sz w:val="20"/>
          <w:lang w:val="hy-AM"/>
        </w:rPr>
        <w:t xml:space="preserve"> </w:t>
      </w:r>
      <w:r w:rsidRPr="005354AD">
        <w:rPr>
          <w:rFonts w:ascii="GHEA Grapalat" w:hAnsi="GHEA Grapalat" w:cs="Sylfaen"/>
          <w:sz w:val="20"/>
          <w:lang w:val="hy-AM"/>
        </w:rPr>
        <w:t>է</w:t>
      </w:r>
      <w:r w:rsidRPr="005354AD">
        <w:rPr>
          <w:rFonts w:ascii="GHEA Grapalat" w:hAnsi="GHEA Grapalat" w:cs="Arial Unicode"/>
          <w:sz w:val="20"/>
          <w:lang w:val="hy-AM"/>
        </w:rPr>
        <w:t xml:space="preserve"> </w:t>
      </w:r>
      <w:r w:rsidRPr="005354AD">
        <w:rPr>
          <w:rFonts w:ascii="GHEA Grapalat" w:hAnsi="GHEA Grapalat" w:cs="Sylfaen"/>
          <w:sz w:val="20"/>
          <w:lang w:val="hy-AM"/>
        </w:rPr>
        <w:t>այդ</w:t>
      </w:r>
      <w:r w:rsidRPr="005354AD">
        <w:rPr>
          <w:rFonts w:ascii="GHEA Grapalat" w:hAnsi="GHEA Grapalat" w:cs="Arial Unicode"/>
          <w:sz w:val="20"/>
          <w:lang w:val="hy-AM"/>
        </w:rPr>
        <w:t xml:space="preserve"> </w:t>
      </w:r>
      <w:r w:rsidRPr="005354AD">
        <w:rPr>
          <w:rFonts w:ascii="GHEA Grapalat" w:hAnsi="GHEA Grapalat" w:cs="Sylfaen"/>
          <w:sz w:val="20"/>
          <w:lang w:val="hy-AM"/>
        </w:rPr>
        <w:t>փոփոխությունների</w:t>
      </w:r>
      <w:r w:rsidRPr="005354AD">
        <w:rPr>
          <w:rFonts w:ascii="GHEA Grapalat" w:hAnsi="GHEA Grapalat" w:cs="Arial Unicode"/>
          <w:sz w:val="20"/>
          <w:lang w:val="hy-AM"/>
        </w:rPr>
        <w:t xml:space="preserve"> </w:t>
      </w:r>
      <w:r w:rsidRPr="005354AD">
        <w:rPr>
          <w:rFonts w:ascii="GHEA Grapalat" w:hAnsi="GHEA Grapalat" w:cs="Sylfaen"/>
          <w:sz w:val="20"/>
          <w:lang w:val="hy-AM"/>
        </w:rPr>
        <w:t>մասին</w:t>
      </w:r>
      <w:r w:rsidRPr="005354AD">
        <w:rPr>
          <w:rFonts w:ascii="GHEA Grapalat" w:hAnsi="GHEA Grapalat" w:cs="Arial Unicode"/>
          <w:sz w:val="20"/>
          <w:lang w:val="hy-AM"/>
        </w:rPr>
        <w:t xml:space="preserve"> </w:t>
      </w:r>
      <w:r w:rsidRPr="005354AD">
        <w:rPr>
          <w:rFonts w:ascii="GHEA Grapalat" w:hAnsi="GHEA Grapalat" w:cs="Sylfaen"/>
          <w:sz w:val="20"/>
          <w:lang w:val="hy-AM"/>
        </w:rPr>
        <w:t>տեղեկագրում</w:t>
      </w:r>
      <w:r w:rsidRPr="005354AD">
        <w:rPr>
          <w:rFonts w:ascii="GHEA Grapalat" w:hAnsi="GHEA Grapalat" w:cs="Arial"/>
          <w:sz w:val="20"/>
          <w:lang w:val="hy-AM"/>
        </w:rPr>
        <w:t xml:space="preserve"> </w:t>
      </w:r>
      <w:r w:rsidRPr="005354AD">
        <w:rPr>
          <w:rFonts w:ascii="GHEA Grapalat" w:hAnsi="GHEA Grapalat" w:cs="Sylfaen"/>
          <w:sz w:val="20"/>
          <w:lang w:val="hy-AM"/>
        </w:rPr>
        <w:t>հայտարարության</w:t>
      </w:r>
      <w:r w:rsidRPr="005354AD">
        <w:rPr>
          <w:rFonts w:ascii="GHEA Grapalat" w:hAnsi="GHEA Grapalat" w:cs="Arial Unicode"/>
          <w:sz w:val="20"/>
          <w:lang w:val="hy-AM"/>
        </w:rPr>
        <w:t xml:space="preserve"> </w:t>
      </w:r>
      <w:r w:rsidRPr="005354AD">
        <w:rPr>
          <w:rFonts w:ascii="GHEA Grapalat" w:hAnsi="GHEA Grapalat" w:cs="Sylfaen"/>
          <w:sz w:val="20"/>
          <w:lang w:val="hy-AM"/>
        </w:rPr>
        <w:t>հրապարակման</w:t>
      </w:r>
      <w:r w:rsidRPr="005354AD">
        <w:rPr>
          <w:rFonts w:ascii="GHEA Grapalat" w:hAnsi="GHEA Grapalat" w:cs="Arial Unicode"/>
          <w:sz w:val="20"/>
          <w:lang w:val="hy-AM"/>
        </w:rPr>
        <w:t xml:space="preserve"> </w:t>
      </w:r>
      <w:r w:rsidRPr="005354AD">
        <w:rPr>
          <w:rFonts w:ascii="GHEA Grapalat" w:hAnsi="GHEA Grapalat" w:cs="Sylfaen"/>
          <w:sz w:val="20"/>
          <w:lang w:val="hy-AM"/>
        </w:rPr>
        <w:t>օրվանից</w:t>
      </w:r>
      <w:r w:rsidRPr="005354AD">
        <w:rPr>
          <w:rFonts w:ascii="GHEA Grapalat" w:hAnsi="GHEA Grapalat" w:cs="Tahoma"/>
          <w:sz w:val="20"/>
          <w:lang w:val="hy-AM"/>
        </w:rPr>
        <w:t>։</w:t>
      </w:r>
      <w:r w:rsidRPr="005354AD">
        <w:rPr>
          <w:rFonts w:ascii="GHEA Grapalat" w:hAnsi="GHEA Grapalat" w:cs="Arial Unicode"/>
          <w:sz w:val="20"/>
          <w:lang w:val="hy-AM"/>
        </w:rPr>
        <w:t xml:space="preserve"> </w:t>
      </w:r>
    </w:p>
    <w:p w14:paraId="16B6231F" w14:textId="77777777" w:rsidR="00034160" w:rsidRPr="005354AD" w:rsidRDefault="00034160">
      <w:pPr>
        <w:ind w:firstLine="567"/>
        <w:jc w:val="both"/>
        <w:rPr>
          <w:rFonts w:ascii="GHEA Grapalat" w:hAnsi="GHEA Grapalat" w:cs="Sylfaen"/>
          <w:sz w:val="20"/>
          <w:lang w:val="af-ZA"/>
        </w:rPr>
      </w:pPr>
    </w:p>
    <w:p w14:paraId="646E1E0C" w14:textId="77777777" w:rsidR="00034160" w:rsidRPr="005354AD" w:rsidRDefault="00034160">
      <w:pPr>
        <w:jc w:val="center"/>
        <w:rPr>
          <w:rFonts w:ascii="GHEA Grapalat" w:hAnsi="GHEA Grapalat"/>
          <w:b/>
          <w:sz w:val="20"/>
          <w:lang w:val="hy-AM"/>
        </w:rPr>
      </w:pPr>
    </w:p>
    <w:p w14:paraId="24465E26" w14:textId="77777777" w:rsidR="0050057F" w:rsidRDefault="0050057F">
      <w:pPr>
        <w:jc w:val="center"/>
        <w:rPr>
          <w:rFonts w:ascii="GHEA Grapalat" w:hAnsi="GHEA Grapalat"/>
          <w:b/>
          <w:sz w:val="20"/>
          <w:lang w:val="hy-AM"/>
        </w:rPr>
      </w:pPr>
    </w:p>
    <w:p w14:paraId="3DEE295F" w14:textId="77777777" w:rsidR="0050057F" w:rsidRDefault="0050057F">
      <w:pPr>
        <w:jc w:val="center"/>
        <w:rPr>
          <w:rFonts w:ascii="GHEA Grapalat" w:hAnsi="GHEA Grapalat"/>
          <w:b/>
          <w:sz w:val="20"/>
          <w:lang w:val="hy-AM"/>
        </w:rPr>
      </w:pPr>
    </w:p>
    <w:p w14:paraId="6F839EA1" w14:textId="3A969565" w:rsidR="00034160" w:rsidRPr="005354AD" w:rsidRDefault="00FB0689">
      <w:pPr>
        <w:jc w:val="center"/>
        <w:rPr>
          <w:rFonts w:ascii="GHEA Grapalat" w:hAnsi="GHEA Grapalat" w:cs="Arial"/>
          <w:b/>
          <w:sz w:val="20"/>
          <w:lang w:val="hy-AM"/>
        </w:rPr>
      </w:pPr>
      <w:r w:rsidRPr="005354AD">
        <w:rPr>
          <w:rFonts w:ascii="GHEA Grapalat" w:hAnsi="GHEA Grapalat"/>
          <w:b/>
          <w:sz w:val="20"/>
          <w:lang w:val="hy-AM"/>
        </w:rPr>
        <w:t xml:space="preserve">4.  </w:t>
      </w:r>
      <w:r w:rsidRPr="005354AD">
        <w:rPr>
          <w:rFonts w:ascii="GHEA Grapalat" w:hAnsi="GHEA Grapalat" w:cs="Sylfaen"/>
          <w:b/>
          <w:sz w:val="20"/>
          <w:lang w:val="hy-AM"/>
        </w:rPr>
        <w:t>ՀԱՅՏԸ</w:t>
      </w:r>
      <w:r w:rsidRPr="005354AD">
        <w:rPr>
          <w:rFonts w:ascii="GHEA Grapalat" w:hAnsi="GHEA Grapalat" w:cs="Arial"/>
          <w:b/>
          <w:sz w:val="20"/>
          <w:lang w:val="hy-AM"/>
        </w:rPr>
        <w:t xml:space="preserve"> </w:t>
      </w:r>
      <w:r w:rsidRPr="005354AD">
        <w:rPr>
          <w:rFonts w:ascii="GHEA Grapalat" w:hAnsi="GHEA Grapalat" w:cs="Sylfaen"/>
          <w:b/>
          <w:sz w:val="20"/>
          <w:lang w:val="hy-AM"/>
        </w:rPr>
        <w:t>ՆԵՐԿԱՅԱՑՆԵԼՈՒ</w:t>
      </w:r>
      <w:r w:rsidRPr="005354AD">
        <w:rPr>
          <w:rFonts w:ascii="GHEA Grapalat" w:hAnsi="GHEA Grapalat" w:cs="Arial"/>
          <w:b/>
          <w:sz w:val="20"/>
          <w:lang w:val="hy-AM"/>
        </w:rPr>
        <w:t xml:space="preserve"> </w:t>
      </w:r>
      <w:r w:rsidRPr="005354AD">
        <w:rPr>
          <w:rFonts w:ascii="GHEA Grapalat" w:hAnsi="GHEA Grapalat" w:cs="Sylfaen"/>
          <w:b/>
          <w:sz w:val="20"/>
          <w:lang w:val="hy-AM"/>
        </w:rPr>
        <w:t>ԿԱՐԳԸ</w:t>
      </w:r>
    </w:p>
    <w:p w14:paraId="27697263" w14:textId="77777777" w:rsidR="00034160" w:rsidRPr="005354AD" w:rsidRDefault="00FB0689">
      <w:pPr>
        <w:jc w:val="center"/>
        <w:rPr>
          <w:rFonts w:ascii="GHEA Grapalat" w:hAnsi="GHEA Grapalat"/>
          <w:b/>
          <w:sz w:val="20"/>
          <w:lang w:val="hy-AM"/>
        </w:rPr>
      </w:pPr>
      <w:r w:rsidRPr="005354AD">
        <w:rPr>
          <w:rFonts w:ascii="GHEA Grapalat" w:hAnsi="GHEA Grapalat"/>
          <w:b/>
          <w:sz w:val="20"/>
          <w:lang w:val="hy-AM"/>
        </w:rPr>
        <w:t xml:space="preserve">  </w:t>
      </w:r>
    </w:p>
    <w:p w14:paraId="13560906" w14:textId="77777777" w:rsidR="00034160" w:rsidRPr="005354AD" w:rsidRDefault="00FB0689">
      <w:pPr>
        <w:ind w:firstLine="567"/>
        <w:jc w:val="both"/>
        <w:rPr>
          <w:rFonts w:ascii="GHEA Grapalat" w:hAnsi="GHEA Grapalat"/>
          <w:sz w:val="20"/>
          <w:lang w:val="hy-AM"/>
        </w:rPr>
      </w:pPr>
      <w:r w:rsidRPr="005354AD">
        <w:rPr>
          <w:rFonts w:ascii="GHEA Grapalat" w:hAnsi="GHEA Grapalat"/>
          <w:sz w:val="20"/>
          <w:lang w:val="hy-AM"/>
        </w:rPr>
        <w:t>4</w:t>
      </w:r>
      <w:r w:rsidRPr="005354AD">
        <w:rPr>
          <w:rFonts w:ascii="GHEA Grapalat" w:hAnsi="GHEA Grapalat" w:cs="Sylfaen"/>
          <w:sz w:val="20"/>
          <w:lang w:val="hy-AM"/>
        </w:rPr>
        <w:t>.1 Սույն ընթացակարգին մասնակցելու համար մասնակիցը հանձնաժողովին ներկայացնում է հայտ</w:t>
      </w:r>
      <w:r w:rsidRPr="005354AD">
        <w:rPr>
          <w:rFonts w:ascii="GHEA Grapalat" w:hAnsi="GHEA Grapalat" w:cs="Tahoma"/>
          <w:sz w:val="20"/>
          <w:lang w:val="hy-AM"/>
        </w:rPr>
        <w:t>։</w:t>
      </w:r>
      <w:r w:rsidRPr="005354AD">
        <w:rPr>
          <w:rFonts w:ascii="GHEA Grapalat" w:hAnsi="GHEA Grapalat"/>
          <w:sz w:val="20"/>
          <w:lang w:val="hy-AM"/>
        </w:rPr>
        <w:t xml:space="preserve"> </w:t>
      </w:r>
      <w:r w:rsidRPr="005354AD">
        <w:rPr>
          <w:rFonts w:ascii="GHEA Grapalat" w:hAnsi="GHEA Grapalat" w:cs="Sylfaen"/>
          <w:sz w:val="20"/>
          <w:lang w:val="hy-AM"/>
        </w:rPr>
        <w:t>Հայտը սույն հրավերի հիման վրա մասնակցի կողմից ներկայացվող առաջարկն է:</w:t>
      </w:r>
    </w:p>
    <w:p w14:paraId="66A4E27A"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lang w:val="hy-AM"/>
        </w:rPr>
        <w:t>Հայտը ներկայացվում է մինչև դրա համար սույն հրավերով սահմանված ժամկետի ավարտը։</w:t>
      </w:r>
    </w:p>
    <w:p w14:paraId="5E913E1B"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lang w:val="hy-AM"/>
        </w:rPr>
        <w:t>Հայտի պատրաստման կարգը նկարագրված է սույն հրավերի 2-րդ մասում` գնանշման հարցման ընթացակարգի հայտերը պատրաստելու հրահանգում։</w:t>
      </w:r>
    </w:p>
    <w:p w14:paraId="05087F35" w14:textId="3C3E83F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5354AD">
        <w:rPr>
          <w:rFonts w:ascii="GHEA Grapalat" w:hAnsi="GHEA Grapalat" w:cs="Sylfaen"/>
          <w:b/>
          <w:szCs w:val="24"/>
          <w:lang w:val="hy-AM"/>
        </w:rPr>
        <w:t>«7»րդ օրվա ժամը «1</w:t>
      </w:r>
      <w:r w:rsidR="00CD1E7D" w:rsidRPr="005354AD">
        <w:rPr>
          <w:rFonts w:ascii="GHEA Grapalat" w:hAnsi="GHEA Grapalat" w:cs="Sylfaen"/>
          <w:b/>
          <w:szCs w:val="24"/>
          <w:lang w:val="hy-AM"/>
        </w:rPr>
        <w:t>1</w:t>
      </w:r>
      <w:r w:rsidRPr="005354AD">
        <w:rPr>
          <w:rFonts w:ascii="GHEA Grapalat" w:hAnsi="GHEA Grapalat" w:cs="Sylfaen"/>
          <w:b/>
          <w:szCs w:val="24"/>
          <w:lang w:val="hy-AM"/>
        </w:rPr>
        <w:t>:</w:t>
      </w:r>
      <w:r w:rsidR="00CD1E7D" w:rsidRPr="005354AD">
        <w:rPr>
          <w:rFonts w:ascii="GHEA Grapalat" w:hAnsi="GHEA Grapalat" w:cs="Sylfaen"/>
          <w:b/>
          <w:szCs w:val="24"/>
          <w:lang w:val="hy-AM"/>
        </w:rPr>
        <w:t>0</w:t>
      </w:r>
      <w:r w:rsidRPr="005354AD">
        <w:rPr>
          <w:rFonts w:ascii="GHEA Grapalat" w:hAnsi="GHEA Grapalat" w:cs="Sylfaen"/>
          <w:b/>
          <w:szCs w:val="24"/>
          <w:lang w:val="hy-AM"/>
        </w:rPr>
        <w:t>0»-</w:t>
      </w:r>
      <w:r w:rsidR="00040300">
        <w:rPr>
          <w:rFonts w:ascii="GHEA Grapalat" w:hAnsi="GHEA Grapalat" w:cs="Sylfaen"/>
          <w:b/>
          <w:szCs w:val="24"/>
          <w:lang w:val="hy-AM"/>
        </w:rPr>
        <w:t>ը</w:t>
      </w:r>
      <w:r w:rsidRPr="005354AD">
        <w:rPr>
          <w:rFonts w:ascii="GHEA Grapalat" w:hAnsi="GHEA Grapalat" w:cs="Sylfaen"/>
          <w:b/>
          <w:szCs w:val="24"/>
          <w:lang w:val="hy-AM"/>
        </w:rPr>
        <w:t xml:space="preserve"> </w:t>
      </w:r>
      <w:r w:rsidR="00040300">
        <w:rPr>
          <w:rFonts w:ascii="GHEA Grapalat" w:hAnsi="GHEA Grapalat" w:cs="Sylfaen"/>
          <w:b/>
          <w:szCs w:val="24"/>
          <w:lang w:val="hy-AM"/>
        </w:rPr>
        <w:t xml:space="preserve"> </w:t>
      </w:r>
      <w:r w:rsidRPr="00040300">
        <w:rPr>
          <w:rFonts w:ascii="Sylfaen" w:hAnsi="Sylfaen"/>
          <w:b/>
          <w:i/>
        </w:rPr>
        <w:t xml:space="preserve">ՀՀ Արմավիրի մարզ, </w:t>
      </w:r>
      <w:r w:rsidR="00040300" w:rsidRPr="00040300">
        <w:rPr>
          <w:rFonts w:ascii="Sylfaen" w:hAnsi="Sylfaen"/>
          <w:b/>
          <w:lang w:val="hy-AM"/>
        </w:rPr>
        <w:t xml:space="preserve"> Մեծամոր համայնք, </w:t>
      </w:r>
      <w:r w:rsidR="007D5AA4">
        <w:rPr>
          <w:rFonts w:ascii="Sylfaen" w:hAnsi="Sylfaen" w:cs="Sylfaen"/>
          <w:b/>
          <w:lang w:val="hy-AM"/>
        </w:rPr>
        <w:t xml:space="preserve"> </w:t>
      </w:r>
      <w:r w:rsidR="007D5AA4">
        <w:rPr>
          <w:rFonts w:ascii="Sylfaen" w:hAnsi="Sylfaen"/>
          <w:b/>
          <w:lang w:val="hy-AM"/>
        </w:rPr>
        <w:t xml:space="preserve"> Վարչական կենտրոն 1 </w:t>
      </w:r>
      <w:r w:rsidR="00040300" w:rsidRPr="00040300">
        <w:rPr>
          <w:rFonts w:ascii="Sylfaen" w:hAnsi="Sylfaen"/>
          <w:b/>
          <w:lang w:val="hy-AM"/>
        </w:rPr>
        <w:t xml:space="preserve">   </w:t>
      </w:r>
      <w:r w:rsidRPr="00040300">
        <w:rPr>
          <w:rFonts w:ascii="GHEA Grapalat" w:hAnsi="GHEA Grapalat" w:cs="Sylfaen"/>
          <w:b/>
          <w:szCs w:val="24"/>
          <w:lang w:val="hy-AM"/>
        </w:rPr>
        <w:t>հասցեով։</w:t>
      </w:r>
      <w:r w:rsidRPr="005354AD">
        <w:rPr>
          <w:rFonts w:ascii="GHEA Grapalat" w:hAnsi="GHEA Grapalat" w:cs="Sylfaen"/>
          <w:szCs w:val="24"/>
          <w:lang w:val="hy-AM"/>
        </w:rPr>
        <w:t xml:space="preserve">  </w:t>
      </w:r>
    </w:p>
    <w:p w14:paraId="3204CF39" w14:textId="68347078"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C96C5A">
        <w:rPr>
          <w:rFonts w:ascii="GHEA Grapalat" w:hAnsi="GHEA Grapalat" w:cs="Sylfaen"/>
          <w:szCs w:val="24"/>
          <w:highlight w:val="yellow"/>
          <w:lang w:val="hy-AM"/>
        </w:rPr>
        <w:t>«</w:t>
      </w:r>
      <w:r w:rsidR="00B626D4" w:rsidRPr="00C96C5A">
        <w:rPr>
          <w:rFonts w:ascii="Sylfaen" w:hAnsi="Sylfaen"/>
          <w:szCs w:val="24"/>
          <w:highlight w:val="yellow"/>
          <w:lang w:val="hy-AM"/>
        </w:rPr>
        <w:t>Նոնա Հակոբյան</w:t>
      </w:r>
      <w:r w:rsidRPr="005354A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D8E95AB"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lang w:val="hy-AM"/>
        </w:rPr>
        <w:t>4.3 Մասնակիցը հայտով ներկայացնում է`</w:t>
      </w:r>
    </w:p>
    <w:p w14:paraId="6210CAC3" w14:textId="77777777" w:rsidR="00034160" w:rsidRPr="005354AD" w:rsidRDefault="00FB0689">
      <w:pPr>
        <w:pStyle w:val="23"/>
        <w:spacing w:line="240" w:lineRule="auto"/>
        <w:ind w:firstLine="567"/>
        <w:rPr>
          <w:rFonts w:ascii="GHEA Grapalat" w:hAnsi="GHEA Grapalat" w:cs="Sylfaen"/>
          <w:szCs w:val="24"/>
          <w:lang w:val="hy-AM"/>
        </w:rPr>
      </w:pPr>
      <w:bookmarkStart w:id="4" w:name="_Hlk9261647"/>
      <w:r w:rsidRPr="005354AD">
        <w:rPr>
          <w:rFonts w:ascii="GHEA Grapalat" w:hAnsi="GHEA Grapalat" w:cs="Sylfaen"/>
          <w:szCs w:val="24"/>
          <w:lang w:val="hy-AM"/>
        </w:rPr>
        <w:t>1) իր կողմից հաստատված՝ սույն հրավերի 2-րդ մասի 2.1 կետով նախատեսված դիմում-հայտարարություն`</w:t>
      </w:r>
      <w:r w:rsidRPr="005354A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354AD">
        <w:rPr>
          <w:rFonts w:ascii="GHEA Grapalat" w:hAnsi="GHEA Grapalat" w:cs="Sylfaen"/>
          <w:szCs w:val="24"/>
          <w:lang w:val="hy-AM"/>
        </w:rPr>
        <w:t>, որը ներառում է`</w:t>
      </w:r>
    </w:p>
    <w:p w14:paraId="393F8E9B"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lang w:val="hy-AM"/>
        </w:rPr>
        <w:t>ա) հավաստում սույն հրավերով սահմանված մասնակ</w:t>
      </w:r>
      <w:r w:rsidRPr="005354AD">
        <w:rPr>
          <w:rFonts w:ascii="GHEA Grapalat" w:hAnsi="GHEA Grapalat" w:cs="Sylfaen"/>
          <w:szCs w:val="24"/>
          <w:lang w:val="hy-AM"/>
        </w:rPr>
        <w:softHyphen/>
        <w:t>ցության իրավունքի պահանջներին իր տվյալների համապատասխանության մասին.</w:t>
      </w:r>
    </w:p>
    <w:p w14:paraId="564E9C23" w14:textId="77777777" w:rsidR="00034160" w:rsidRPr="005354AD" w:rsidRDefault="00FB0689">
      <w:pPr>
        <w:shd w:val="clear" w:color="auto" w:fill="FFFFFF"/>
        <w:ind w:firstLine="567"/>
        <w:jc w:val="both"/>
        <w:rPr>
          <w:rFonts w:ascii="GHEA Grapalat" w:hAnsi="GHEA Grapalat" w:cs="Sylfaen"/>
          <w:sz w:val="20"/>
          <w:lang w:val="hy-AM"/>
        </w:rPr>
      </w:pPr>
      <w:r w:rsidRPr="005354AD">
        <w:rPr>
          <w:rFonts w:ascii="GHEA Grapalat" w:hAnsi="GHEA Grapalat" w:cs="Sylfaen"/>
          <w:sz w:val="20"/>
          <w:lang w:val="hy-AM"/>
        </w:rPr>
        <w:t>բ)</w:t>
      </w:r>
      <w:r w:rsidRPr="005354AD">
        <w:rPr>
          <w:rFonts w:ascii="GHEA Grapalat" w:hAnsi="GHEA Grapalat" w:cs="Sylfaen"/>
          <w:lang w:val="hy-AM"/>
        </w:rPr>
        <w:t xml:space="preserve"> </w:t>
      </w:r>
      <w:r w:rsidRPr="005354AD">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20C8BDAA"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5020D928" w14:textId="77777777" w:rsidR="00034160" w:rsidRPr="005354AD" w:rsidRDefault="00FB0689">
      <w:pPr>
        <w:pStyle w:val="23"/>
        <w:spacing w:line="240" w:lineRule="auto"/>
        <w:ind w:firstLine="567"/>
        <w:rPr>
          <w:rFonts w:ascii="GHEA Grapalat" w:hAnsi="GHEA Grapalat" w:cs="Sylfaen"/>
          <w:szCs w:val="24"/>
          <w:lang w:val="hy-AM"/>
        </w:rPr>
      </w:pPr>
      <w:bookmarkStart w:id="5" w:name="_Hlk9261892"/>
      <w:bookmarkEnd w:id="4"/>
      <w:r w:rsidRPr="005354A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737A86E" w14:textId="77777777" w:rsidR="00034160" w:rsidRPr="005354AD" w:rsidRDefault="00FB0689">
      <w:pPr>
        <w:pStyle w:val="norm"/>
        <w:spacing w:line="240" w:lineRule="auto"/>
        <w:ind w:firstLine="630"/>
        <w:rPr>
          <w:rFonts w:ascii="Cambria Math" w:hAnsi="Cambria Math" w:cs="Sylfaen"/>
          <w:szCs w:val="24"/>
          <w:lang w:val="hy-AM"/>
        </w:rPr>
      </w:pPr>
      <w:r w:rsidRPr="005354AD">
        <w:rPr>
          <w:rFonts w:ascii="GHEA Grapalat" w:hAnsi="GHEA Grapalat"/>
          <w:sz w:val="20"/>
          <w:lang w:val="hy-AM"/>
        </w:rPr>
        <w:t xml:space="preserve">ե) </w:t>
      </w:r>
      <w:r w:rsidRPr="005354A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5354AD">
        <w:rPr>
          <w:rFonts w:ascii="GHEA Grapalat" w:hAnsi="GHEA Grapalat"/>
          <w:sz w:val="20"/>
          <w:lang w:val="hy-AM"/>
        </w:rPr>
        <w:t xml:space="preserve">Ընդ որում </w:t>
      </w:r>
      <w:r w:rsidRPr="005354A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5354AD">
        <w:rPr>
          <w:rFonts w:ascii="Cambria Math" w:hAnsi="Cambria Math" w:cs="Sylfaen"/>
          <w:sz w:val="20"/>
          <w:lang w:val="hy-AM"/>
        </w:rPr>
        <w:t>․</w:t>
      </w:r>
    </w:p>
    <w:p w14:paraId="4D452FB8" w14:textId="77777777" w:rsidR="00034160" w:rsidRPr="005354AD" w:rsidRDefault="00FB0689">
      <w:pPr>
        <w:pStyle w:val="norm"/>
        <w:spacing w:line="240" w:lineRule="auto"/>
        <w:ind w:firstLine="630"/>
        <w:rPr>
          <w:rFonts w:ascii="GHEA Grapalat" w:hAnsi="GHEA Grapalat"/>
          <w:sz w:val="20"/>
          <w:lang w:val="hy-AM"/>
        </w:rPr>
      </w:pPr>
      <w:r w:rsidRPr="005354AD">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5354AD">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5"/>
    <w:p w14:paraId="724482AD" w14:textId="77777777" w:rsidR="00034160" w:rsidRPr="005354AD" w:rsidRDefault="00FB0689">
      <w:pPr>
        <w:pStyle w:val="norm"/>
        <w:spacing w:line="240" w:lineRule="auto"/>
        <w:rPr>
          <w:rFonts w:ascii="GHEA Grapalat" w:hAnsi="GHEA Grapalat" w:cs="Sylfaen"/>
          <w:sz w:val="20"/>
          <w:szCs w:val="24"/>
          <w:lang w:val="hy-AM" w:eastAsia="en-US"/>
        </w:rPr>
      </w:pPr>
      <w:r w:rsidRPr="005354AD">
        <w:rPr>
          <w:rFonts w:ascii="GHEA Grapalat" w:hAnsi="GHEA Grapalat" w:cs="Sylfaen"/>
          <w:sz w:val="20"/>
          <w:szCs w:val="24"/>
          <w:lang w:val="hy-AM" w:eastAsia="en-US"/>
        </w:rPr>
        <w:t>2) իր կողմից հաստատված գնային առաջարկ.</w:t>
      </w:r>
    </w:p>
    <w:p w14:paraId="49562913" w14:textId="77777777" w:rsidR="00034160" w:rsidRPr="005354AD" w:rsidRDefault="00FB0689">
      <w:pPr>
        <w:ind w:firstLine="567"/>
        <w:jc w:val="both"/>
        <w:rPr>
          <w:rFonts w:ascii="GHEA Grapalat" w:hAnsi="GHEA Grapalat" w:cs="Sylfaen"/>
          <w:sz w:val="20"/>
          <w:lang w:val="hy-AM"/>
        </w:rPr>
      </w:pPr>
      <w:r w:rsidRPr="005354AD">
        <w:rPr>
          <w:rFonts w:ascii="GHEA Grapalat" w:hAnsi="GHEA Grapalat" w:cs="Sylfaen"/>
          <w:sz w:val="20"/>
          <w:lang w:val="hy-AM"/>
        </w:rPr>
        <w:t xml:space="preserve">  4) գործակալության պայմանագրի պատճենը և դրա կողմ հանդիսացող անձի տվյալները,  եթե կնքվելիք պայմանագիրն իրականացվելու է գործակալության միջոցով:</w:t>
      </w:r>
    </w:p>
    <w:p w14:paraId="09728C0E" w14:textId="77777777" w:rsidR="00034160" w:rsidRPr="005354AD" w:rsidRDefault="00FB0689">
      <w:pPr>
        <w:pStyle w:val="norm"/>
        <w:spacing w:line="240" w:lineRule="auto"/>
        <w:rPr>
          <w:rFonts w:ascii="GHEA Grapalat" w:hAnsi="GHEA Grapalat" w:cs="Sylfaen"/>
          <w:sz w:val="20"/>
          <w:szCs w:val="24"/>
          <w:lang w:val="hy-AM" w:eastAsia="en-US"/>
        </w:rPr>
      </w:pPr>
      <w:r w:rsidRPr="005354AD">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A73B9E0" w14:textId="77777777" w:rsidR="00034160" w:rsidRPr="005354AD" w:rsidRDefault="00FB0689">
      <w:pPr>
        <w:pStyle w:val="norm"/>
        <w:spacing w:line="240" w:lineRule="auto"/>
        <w:rPr>
          <w:rFonts w:ascii="GHEA Grapalat" w:hAnsi="GHEA Grapalat" w:cs="Sylfaen"/>
          <w:sz w:val="20"/>
          <w:szCs w:val="24"/>
          <w:lang w:val="hy-AM" w:eastAsia="en-US"/>
        </w:rPr>
      </w:pPr>
      <w:bookmarkStart w:id="6" w:name="_Hlk9262052"/>
      <w:r w:rsidRPr="005354A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14AE701D" w14:textId="77777777" w:rsidR="00034160" w:rsidRPr="005354AD" w:rsidRDefault="00FB0689">
      <w:pPr>
        <w:pStyle w:val="norm"/>
        <w:numPr>
          <w:ilvl w:val="0"/>
          <w:numId w:val="3"/>
        </w:numPr>
        <w:spacing w:line="240" w:lineRule="auto"/>
        <w:ind w:left="0" w:firstLine="810"/>
        <w:rPr>
          <w:rFonts w:ascii="GHEA Grapalat" w:hAnsi="GHEA Grapalat" w:cs="Sylfaen"/>
          <w:sz w:val="20"/>
          <w:szCs w:val="24"/>
          <w:lang w:val="hy-AM" w:eastAsia="en-US"/>
        </w:rPr>
      </w:pPr>
      <w:r w:rsidRPr="005354AD">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30FC2AF" w14:textId="77777777" w:rsidR="00034160" w:rsidRPr="005354AD" w:rsidRDefault="00FB0689">
      <w:pPr>
        <w:pStyle w:val="norm"/>
        <w:numPr>
          <w:ilvl w:val="0"/>
          <w:numId w:val="3"/>
        </w:numPr>
        <w:spacing w:line="240" w:lineRule="auto"/>
        <w:ind w:left="0" w:firstLine="810"/>
        <w:rPr>
          <w:rFonts w:ascii="GHEA Grapalat" w:hAnsi="GHEA Grapalat" w:cs="Sylfaen"/>
          <w:sz w:val="20"/>
          <w:szCs w:val="24"/>
          <w:lang w:val="hy-AM" w:eastAsia="en-US"/>
        </w:rPr>
      </w:pPr>
      <w:r w:rsidRPr="005354A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0EAC6541" w14:textId="77777777" w:rsidR="00034160" w:rsidRPr="005354AD" w:rsidRDefault="00034160">
      <w:pPr>
        <w:pStyle w:val="norm"/>
        <w:spacing w:line="240" w:lineRule="auto"/>
        <w:rPr>
          <w:rFonts w:ascii="GHEA Grapalat" w:hAnsi="GHEA Grapalat" w:cs="Sylfaen"/>
          <w:sz w:val="20"/>
          <w:szCs w:val="24"/>
          <w:lang w:val="hy-AM" w:eastAsia="en-US"/>
        </w:rPr>
      </w:pPr>
    </w:p>
    <w:p w14:paraId="06B53281" w14:textId="77777777" w:rsidR="00034160" w:rsidRPr="005354AD" w:rsidRDefault="00FB0689">
      <w:pPr>
        <w:jc w:val="center"/>
        <w:rPr>
          <w:rFonts w:ascii="GHEA Grapalat" w:hAnsi="GHEA Grapalat" w:cs="Arial"/>
          <w:b/>
          <w:sz w:val="20"/>
          <w:lang w:val="es-ES"/>
        </w:rPr>
      </w:pPr>
      <w:r w:rsidRPr="005354AD">
        <w:rPr>
          <w:rFonts w:ascii="GHEA Grapalat" w:hAnsi="GHEA Grapalat"/>
          <w:b/>
          <w:sz w:val="20"/>
          <w:lang w:val="es-ES"/>
        </w:rPr>
        <w:t xml:space="preserve">5.   </w:t>
      </w:r>
      <w:r w:rsidRPr="005354AD">
        <w:rPr>
          <w:rFonts w:ascii="GHEA Grapalat" w:hAnsi="GHEA Grapalat" w:cs="Sylfaen"/>
          <w:b/>
          <w:sz w:val="20"/>
          <w:lang w:val="es-ES"/>
        </w:rPr>
        <w:t>ՀԱՅՏԻ</w:t>
      </w:r>
      <w:r w:rsidRPr="005354AD">
        <w:rPr>
          <w:rFonts w:ascii="GHEA Grapalat" w:hAnsi="GHEA Grapalat" w:cs="Arial"/>
          <w:b/>
          <w:sz w:val="20"/>
          <w:lang w:val="es-ES"/>
        </w:rPr>
        <w:t xml:space="preserve">   </w:t>
      </w:r>
      <w:r w:rsidRPr="005354AD">
        <w:rPr>
          <w:rFonts w:ascii="GHEA Grapalat" w:hAnsi="GHEA Grapalat" w:cs="Sylfaen"/>
          <w:b/>
          <w:sz w:val="20"/>
          <w:lang w:val="es-ES"/>
        </w:rPr>
        <w:t>ԳՆԱՅԻՆ</w:t>
      </w:r>
      <w:r w:rsidRPr="005354AD">
        <w:rPr>
          <w:rFonts w:ascii="GHEA Grapalat" w:hAnsi="GHEA Grapalat" w:cs="Arial"/>
          <w:b/>
          <w:sz w:val="20"/>
          <w:lang w:val="es-ES"/>
        </w:rPr>
        <w:t xml:space="preserve">  </w:t>
      </w:r>
      <w:r w:rsidRPr="005354AD">
        <w:rPr>
          <w:rFonts w:ascii="GHEA Grapalat" w:hAnsi="GHEA Grapalat" w:cs="Sylfaen"/>
          <w:b/>
          <w:sz w:val="20"/>
          <w:lang w:val="es-ES"/>
        </w:rPr>
        <w:t>ԱՌԱՋԱՐԿԸ</w:t>
      </w:r>
      <w:r w:rsidRPr="005354AD">
        <w:rPr>
          <w:rFonts w:ascii="GHEA Grapalat" w:hAnsi="GHEA Grapalat" w:cs="Arial"/>
          <w:b/>
          <w:sz w:val="20"/>
          <w:lang w:val="es-ES"/>
        </w:rPr>
        <w:t xml:space="preserve"> </w:t>
      </w:r>
    </w:p>
    <w:p w14:paraId="705F38B5" w14:textId="77777777" w:rsidR="00034160" w:rsidRPr="005354AD" w:rsidRDefault="00034160">
      <w:pPr>
        <w:jc w:val="center"/>
        <w:rPr>
          <w:rFonts w:ascii="GHEA Grapalat" w:hAnsi="GHEA Grapalat" w:cs="Arial"/>
          <w:b/>
          <w:sz w:val="20"/>
          <w:lang w:val="es-ES"/>
        </w:rPr>
      </w:pPr>
    </w:p>
    <w:p w14:paraId="100F5A4A" w14:textId="77777777" w:rsidR="00034160" w:rsidRPr="005354AD" w:rsidRDefault="00FB0689">
      <w:pPr>
        <w:ind w:firstLine="567"/>
        <w:jc w:val="both"/>
        <w:rPr>
          <w:rFonts w:ascii="GHEA Grapalat" w:hAnsi="GHEA Grapalat"/>
          <w:sz w:val="20"/>
          <w:lang w:val="es-ES"/>
        </w:rPr>
      </w:pPr>
      <w:r w:rsidRPr="005354AD">
        <w:rPr>
          <w:rFonts w:ascii="GHEA Grapalat" w:hAnsi="GHEA Grapalat" w:cs="Sylfaen"/>
          <w:sz w:val="20"/>
          <w:lang w:val="es-ES"/>
        </w:rPr>
        <w:t xml:space="preserve">5.1 </w:t>
      </w:r>
      <w:r w:rsidRPr="005354AD">
        <w:rPr>
          <w:rFonts w:ascii="GHEA Grapalat" w:hAnsi="GHEA Grapalat" w:cs="Sylfaen"/>
          <w:sz w:val="20"/>
          <w:lang w:val="hy-AM"/>
        </w:rPr>
        <w:t>Առաջարկվող</w:t>
      </w:r>
      <w:r w:rsidRPr="005354AD">
        <w:rPr>
          <w:rFonts w:ascii="GHEA Grapalat" w:hAnsi="GHEA Grapalat" w:cs="Sylfaen"/>
          <w:sz w:val="20"/>
          <w:lang w:val="es-ES"/>
        </w:rPr>
        <w:t xml:space="preserve"> </w:t>
      </w:r>
      <w:r w:rsidRPr="005354AD">
        <w:rPr>
          <w:rFonts w:ascii="GHEA Grapalat" w:hAnsi="GHEA Grapalat" w:cs="Sylfaen"/>
          <w:sz w:val="20"/>
          <w:lang w:val="hy-AM"/>
        </w:rPr>
        <w:t>գինը</w:t>
      </w:r>
      <w:r w:rsidRPr="005354AD">
        <w:rPr>
          <w:rFonts w:ascii="GHEA Grapalat" w:hAnsi="GHEA Grapalat" w:cs="Sylfaen"/>
          <w:sz w:val="20"/>
          <w:lang w:val="es-ES"/>
        </w:rPr>
        <w:t xml:space="preserve"> </w:t>
      </w:r>
      <w:r w:rsidRPr="005354AD">
        <w:rPr>
          <w:rFonts w:ascii="GHEA Grapalat" w:hAnsi="GHEA Grapalat" w:cs="Sylfaen"/>
          <w:sz w:val="20"/>
          <w:lang w:val="hy-AM"/>
        </w:rPr>
        <w:t>ապրանքի</w:t>
      </w:r>
      <w:r w:rsidRPr="005354AD">
        <w:rPr>
          <w:rFonts w:ascii="GHEA Grapalat" w:hAnsi="GHEA Grapalat" w:cs="Sylfaen"/>
          <w:sz w:val="20"/>
          <w:lang w:val="es-ES"/>
        </w:rPr>
        <w:t xml:space="preserve"> </w:t>
      </w:r>
      <w:r w:rsidRPr="005354AD">
        <w:rPr>
          <w:rFonts w:ascii="GHEA Grapalat" w:hAnsi="GHEA Grapalat" w:cs="Sylfaen"/>
          <w:sz w:val="20"/>
          <w:lang w:val="hy-AM"/>
        </w:rPr>
        <w:t>արժեքից</w:t>
      </w:r>
      <w:r w:rsidRPr="005354AD">
        <w:rPr>
          <w:rFonts w:ascii="GHEA Grapalat" w:hAnsi="GHEA Grapalat" w:cs="Sylfaen"/>
          <w:sz w:val="20"/>
          <w:lang w:val="es-ES"/>
        </w:rPr>
        <w:t xml:space="preserve"> </w:t>
      </w:r>
      <w:r w:rsidRPr="005354AD">
        <w:rPr>
          <w:rFonts w:ascii="GHEA Grapalat" w:hAnsi="GHEA Grapalat" w:cs="Sylfaen"/>
          <w:sz w:val="20"/>
          <w:lang w:val="hy-AM"/>
        </w:rPr>
        <w:t>բացի</w:t>
      </w:r>
      <w:r w:rsidRPr="005354AD">
        <w:rPr>
          <w:rFonts w:ascii="GHEA Grapalat" w:hAnsi="GHEA Grapalat" w:cs="Sylfaen"/>
          <w:sz w:val="20"/>
          <w:lang w:val="es-ES"/>
        </w:rPr>
        <w:t xml:space="preserve"> </w:t>
      </w:r>
      <w:r w:rsidRPr="005354AD">
        <w:rPr>
          <w:rFonts w:ascii="GHEA Grapalat" w:hAnsi="GHEA Grapalat" w:cs="Sylfaen"/>
          <w:sz w:val="20"/>
          <w:lang w:val="hy-AM"/>
        </w:rPr>
        <w:t>ներառում</w:t>
      </w:r>
      <w:r w:rsidRPr="005354AD">
        <w:rPr>
          <w:rFonts w:ascii="GHEA Grapalat" w:hAnsi="GHEA Grapalat" w:cs="Sylfaen"/>
          <w:sz w:val="20"/>
          <w:lang w:val="es-ES"/>
        </w:rPr>
        <w:t xml:space="preserve"> </w:t>
      </w:r>
      <w:r w:rsidRPr="005354AD">
        <w:rPr>
          <w:rFonts w:ascii="GHEA Grapalat" w:hAnsi="GHEA Grapalat" w:cs="Sylfaen"/>
          <w:sz w:val="20"/>
          <w:lang w:val="hy-AM"/>
        </w:rPr>
        <w:t>է</w:t>
      </w:r>
      <w:r w:rsidRPr="005354AD">
        <w:rPr>
          <w:rFonts w:ascii="GHEA Grapalat" w:hAnsi="GHEA Grapalat" w:cs="Sylfaen"/>
          <w:sz w:val="20"/>
          <w:lang w:val="es-ES"/>
        </w:rPr>
        <w:t xml:space="preserve"> </w:t>
      </w:r>
      <w:r w:rsidRPr="005354AD">
        <w:rPr>
          <w:rFonts w:ascii="GHEA Grapalat" w:hAnsi="GHEA Grapalat" w:cs="Sylfaen"/>
          <w:sz w:val="20"/>
          <w:lang w:val="hy-AM"/>
        </w:rPr>
        <w:t>փոխադրման</w:t>
      </w:r>
      <w:r w:rsidRPr="005354AD">
        <w:rPr>
          <w:rFonts w:ascii="GHEA Grapalat" w:hAnsi="GHEA Grapalat" w:cs="Sylfaen"/>
          <w:sz w:val="20"/>
          <w:lang w:val="es-ES"/>
        </w:rPr>
        <w:t xml:space="preserve">, </w:t>
      </w:r>
      <w:r w:rsidRPr="005354AD">
        <w:rPr>
          <w:rFonts w:ascii="GHEA Grapalat" w:hAnsi="GHEA Grapalat" w:cs="Sylfaen"/>
          <w:sz w:val="20"/>
          <w:lang w:val="hy-AM"/>
        </w:rPr>
        <w:t>ապահովագրման</w:t>
      </w:r>
      <w:r w:rsidRPr="005354AD">
        <w:rPr>
          <w:rFonts w:ascii="GHEA Grapalat" w:hAnsi="GHEA Grapalat" w:cs="Sylfaen"/>
          <w:sz w:val="20"/>
          <w:lang w:val="es-ES"/>
        </w:rPr>
        <w:t xml:space="preserve">, </w:t>
      </w:r>
      <w:r w:rsidRPr="005354AD">
        <w:rPr>
          <w:rFonts w:ascii="GHEA Grapalat" w:hAnsi="GHEA Grapalat" w:cs="Sylfaen"/>
          <w:sz w:val="20"/>
          <w:lang w:val="hy-AM"/>
        </w:rPr>
        <w:t>տուրքերի</w:t>
      </w:r>
      <w:r w:rsidRPr="005354AD">
        <w:rPr>
          <w:rFonts w:ascii="GHEA Grapalat" w:hAnsi="GHEA Grapalat" w:cs="Sylfaen"/>
          <w:sz w:val="20"/>
          <w:lang w:val="es-ES"/>
        </w:rPr>
        <w:t xml:space="preserve">, </w:t>
      </w:r>
      <w:r w:rsidRPr="005354AD">
        <w:rPr>
          <w:rFonts w:ascii="GHEA Grapalat" w:hAnsi="GHEA Grapalat" w:cs="Sylfaen"/>
          <w:sz w:val="20"/>
          <w:lang w:val="hy-AM"/>
        </w:rPr>
        <w:t>հարկերի</w:t>
      </w:r>
      <w:r w:rsidRPr="005354AD">
        <w:rPr>
          <w:rFonts w:ascii="GHEA Grapalat" w:hAnsi="GHEA Grapalat" w:cs="Sylfaen"/>
          <w:sz w:val="20"/>
          <w:lang w:val="es-ES"/>
        </w:rPr>
        <w:t xml:space="preserve">, </w:t>
      </w:r>
      <w:r w:rsidRPr="005354AD">
        <w:rPr>
          <w:rFonts w:ascii="GHEA Grapalat" w:hAnsi="GHEA Grapalat" w:cs="Sylfaen"/>
          <w:sz w:val="20"/>
          <w:lang w:val="hy-AM"/>
        </w:rPr>
        <w:t>այլ</w:t>
      </w:r>
      <w:r w:rsidRPr="005354AD">
        <w:rPr>
          <w:rFonts w:ascii="GHEA Grapalat" w:hAnsi="GHEA Grapalat" w:cs="Sylfaen"/>
          <w:sz w:val="20"/>
          <w:lang w:val="es-ES"/>
        </w:rPr>
        <w:t xml:space="preserve"> </w:t>
      </w:r>
      <w:r w:rsidRPr="005354AD">
        <w:rPr>
          <w:rFonts w:ascii="GHEA Grapalat" w:hAnsi="GHEA Grapalat" w:cs="Sylfaen"/>
          <w:sz w:val="20"/>
          <w:lang w:val="hy-AM"/>
        </w:rPr>
        <w:t>վճարումների</w:t>
      </w:r>
      <w:r w:rsidRPr="005354AD">
        <w:rPr>
          <w:rFonts w:ascii="GHEA Grapalat" w:hAnsi="GHEA Grapalat" w:cs="Sylfaen"/>
          <w:sz w:val="20"/>
          <w:lang w:val="es-ES"/>
        </w:rPr>
        <w:t xml:space="preserve"> </w:t>
      </w:r>
      <w:r w:rsidRPr="005354AD">
        <w:rPr>
          <w:rFonts w:ascii="GHEA Grapalat" w:hAnsi="GHEA Grapalat" w:cs="Sylfaen"/>
          <w:sz w:val="20"/>
          <w:lang w:val="hy-AM"/>
        </w:rPr>
        <w:t>գծով</w:t>
      </w:r>
      <w:r w:rsidRPr="005354AD">
        <w:rPr>
          <w:rFonts w:ascii="GHEA Grapalat" w:hAnsi="GHEA Grapalat" w:cs="Sylfaen"/>
          <w:sz w:val="20"/>
          <w:lang w:val="es-ES"/>
        </w:rPr>
        <w:t xml:space="preserve"> </w:t>
      </w:r>
      <w:r w:rsidRPr="005354AD">
        <w:rPr>
          <w:rFonts w:ascii="GHEA Grapalat" w:hAnsi="GHEA Grapalat" w:cs="Sylfaen"/>
          <w:sz w:val="20"/>
          <w:lang w:val="hy-AM"/>
        </w:rPr>
        <w:t>ծախսերը</w:t>
      </w:r>
      <w:r w:rsidRPr="005354AD">
        <w:rPr>
          <w:rFonts w:ascii="GHEA Grapalat" w:hAnsi="GHEA Grapalat" w:cs="Sylfaen"/>
          <w:sz w:val="20"/>
          <w:lang w:val="es-ES"/>
        </w:rPr>
        <w:t xml:space="preserve"> </w:t>
      </w:r>
      <w:r w:rsidRPr="005354AD">
        <w:rPr>
          <w:rFonts w:ascii="GHEA Grapalat" w:hAnsi="GHEA Grapalat" w:cs="Sylfaen"/>
          <w:sz w:val="20"/>
          <w:lang w:val="hy-AM"/>
        </w:rPr>
        <w:t>և</w:t>
      </w:r>
      <w:r w:rsidRPr="005354AD">
        <w:rPr>
          <w:rFonts w:ascii="GHEA Grapalat" w:hAnsi="GHEA Grapalat" w:cs="Sylfaen"/>
          <w:sz w:val="20"/>
          <w:lang w:val="es-ES"/>
        </w:rPr>
        <w:t xml:space="preserve"> </w:t>
      </w:r>
      <w:r w:rsidRPr="005354AD">
        <w:rPr>
          <w:rFonts w:ascii="GHEA Grapalat" w:hAnsi="GHEA Grapalat" w:cs="Sylfaen"/>
          <w:sz w:val="20"/>
          <w:lang w:val="hy-AM"/>
        </w:rPr>
        <w:t>չի</w:t>
      </w:r>
      <w:r w:rsidRPr="005354AD">
        <w:rPr>
          <w:rFonts w:ascii="GHEA Grapalat" w:hAnsi="GHEA Grapalat" w:cs="Sylfaen"/>
          <w:sz w:val="20"/>
          <w:lang w:val="es-ES"/>
        </w:rPr>
        <w:t xml:space="preserve"> </w:t>
      </w:r>
      <w:r w:rsidRPr="005354AD">
        <w:rPr>
          <w:rFonts w:ascii="GHEA Grapalat" w:hAnsi="GHEA Grapalat" w:cs="Sylfaen"/>
          <w:sz w:val="20"/>
          <w:lang w:val="hy-AM"/>
        </w:rPr>
        <w:t>կարող</w:t>
      </w:r>
      <w:r w:rsidRPr="005354AD">
        <w:rPr>
          <w:rFonts w:ascii="GHEA Grapalat" w:hAnsi="GHEA Grapalat" w:cs="Sylfaen"/>
          <w:sz w:val="20"/>
          <w:lang w:val="es-ES"/>
        </w:rPr>
        <w:t xml:space="preserve"> </w:t>
      </w:r>
      <w:r w:rsidRPr="005354AD">
        <w:rPr>
          <w:rFonts w:ascii="GHEA Grapalat" w:hAnsi="GHEA Grapalat" w:cs="Sylfaen"/>
          <w:sz w:val="20"/>
          <w:lang w:val="hy-AM"/>
        </w:rPr>
        <w:t>պակաս</w:t>
      </w:r>
      <w:r w:rsidRPr="005354AD">
        <w:rPr>
          <w:rFonts w:ascii="GHEA Grapalat" w:hAnsi="GHEA Grapalat" w:cs="Sylfaen"/>
          <w:sz w:val="20"/>
          <w:lang w:val="es-ES"/>
        </w:rPr>
        <w:t xml:space="preserve"> </w:t>
      </w:r>
      <w:r w:rsidRPr="005354AD">
        <w:rPr>
          <w:rFonts w:ascii="GHEA Grapalat" w:hAnsi="GHEA Grapalat" w:cs="Sylfaen"/>
          <w:sz w:val="20"/>
          <w:lang w:val="hy-AM"/>
        </w:rPr>
        <w:t>լինել</w:t>
      </w:r>
      <w:r w:rsidRPr="005354AD">
        <w:rPr>
          <w:rFonts w:ascii="GHEA Grapalat" w:hAnsi="GHEA Grapalat" w:cs="Sylfaen"/>
          <w:sz w:val="20"/>
          <w:lang w:val="es-ES"/>
        </w:rPr>
        <w:t xml:space="preserve"> </w:t>
      </w:r>
      <w:r w:rsidRPr="005354AD">
        <w:rPr>
          <w:rFonts w:ascii="GHEA Grapalat" w:hAnsi="GHEA Grapalat" w:cs="Sylfaen"/>
          <w:sz w:val="20"/>
          <w:lang w:val="hy-AM"/>
        </w:rPr>
        <w:t>դրանց</w:t>
      </w:r>
      <w:r w:rsidRPr="005354AD">
        <w:rPr>
          <w:rFonts w:ascii="GHEA Grapalat" w:hAnsi="GHEA Grapalat" w:cs="Sylfaen"/>
          <w:sz w:val="20"/>
          <w:lang w:val="es-ES"/>
        </w:rPr>
        <w:t xml:space="preserve"> </w:t>
      </w:r>
      <w:r w:rsidRPr="005354AD">
        <w:rPr>
          <w:rFonts w:ascii="GHEA Grapalat" w:hAnsi="GHEA Grapalat" w:cs="Sylfaen"/>
          <w:sz w:val="20"/>
          <w:lang w:val="hy-AM"/>
        </w:rPr>
        <w:t>ինքնարժեքից</w:t>
      </w:r>
      <w:r w:rsidRPr="005354AD">
        <w:rPr>
          <w:rFonts w:ascii="GHEA Grapalat" w:hAnsi="GHEA Grapalat" w:cs="Sylfaen"/>
          <w:sz w:val="20"/>
          <w:lang w:val="es-ES"/>
        </w:rPr>
        <w:t xml:space="preserve">: </w:t>
      </w:r>
      <w:r w:rsidRPr="005354AD">
        <w:rPr>
          <w:rFonts w:ascii="GHEA Grapalat" w:hAnsi="GHEA Grapalat" w:cs="Sylfaen"/>
          <w:sz w:val="20"/>
          <w:lang w:val="hy-AM"/>
        </w:rPr>
        <w:t>Առաջարկվող</w:t>
      </w:r>
      <w:r w:rsidRPr="005354AD">
        <w:rPr>
          <w:rFonts w:ascii="GHEA Grapalat" w:hAnsi="GHEA Grapalat" w:cs="Sylfaen"/>
          <w:sz w:val="20"/>
          <w:lang w:val="es-ES"/>
        </w:rPr>
        <w:t xml:space="preserve"> </w:t>
      </w:r>
      <w:r w:rsidRPr="005354AD">
        <w:rPr>
          <w:rFonts w:ascii="GHEA Grapalat" w:hAnsi="GHEA Grapalat" w:cs="Sylfaen"/>
          <w:sz w:val="20"/>
          <w:lang w:val="hy-AM"/>
        </w:rPr>
        <w:t>գնի</w:t>
      </w:r>
      <w:r w:rsidRPr="005354AD">
        <w:rPr>
          <w:rFonts w:ascii="GHEA Grapalat" w:hAnsi="GHEA Grapalat" w:cs="Sylfaen"/>
          <w:sz w:val="20"/>
          <w:lang w:val="es-ES"/>
        </w:rPr>
        <w:t xml:space="preserve">  </w:t>
      </w:r>
      <w:r w:rsidRPr="005354AD">
        <w:rPr>
          <w:rFonts w:ascii="GHEA Grapalat" w:hAnsi="GHEA Grapalat" w:cs="Sylfaen"/>
          <w:sz w:val="20"/>
          <w:lang w:val="hy-AM"/>
        </w:rPr>
        <w:t>հաշվարկը</w:t>
      </w:r>
      <w:r w:rsidRPr="005354AD">
        <w:rPr>
          <w:rFonts w:ascii="GHEA Grapalat" w:hAnsi="GHEA Grapalat" w:cs="Sylfaen"/>
          <w:sz w:val="20"/>
          <w:lang w:val="es-ES"/>
        </w:rPr>
        <w:t xml:space="preserve"> </w:t>
      </w:r>
      <w:r w:rsidRPr="005354AD">
        <w:rPr>
          <w:rFonts w:ascii="GHEA Grapalat" w:hAnsi="GHEA Grapalat" w:cs="Sylfaen"/>
          <w:sz w:val="20"/>
          <w:lang w:val="hy-AM"/>
        </w:rPr>
        <w:t>պետք</w:t>
      </w:r>
      <w:r w:rsidRPr="005354AD">
        <w:rPr>
          <w:rFonts w:ascii="GHEA Grapalat" w:hAnsi="GHEA Grapalat" w:cs="Sylfaen"/>
          <w:sz w:val="20"/>
          <w:lang w:val="es-ES"/>
        </w:rPr>
        <w:t xml:space="preserve"> </w:t>
      </w:r>
      <w:r w:rsidRPr="005354AD">
        <w:rPr>
          <w:rFonts w:ascii="GHEA Grapalat" w:hAnsi="GHEA Grapalat" w:cs="Sylfaen"/>
          <w:sz w:val="20"/>
          <w:lang w:val="hy-AM"/>
        </w:rPr>
        <w:t>է</w:t>
      </w:r>
      <w:r w:rsidRPr="005354AD">
        <w:rPr>
          <w:rFonts w:ascii="GHEA Grapalat" w:hAnsi="GHEA Grapalat" w:cs="Sylfaen"/>
          <w:sz w:val="20"/>
          <w:lang w:val="es-ES"/>
        </w:rPr>
        <w:t xml:space="preserve"> </w:t>
      </w:r>
      <w:r w:rsidRPr="005354AD">
        <w:rPr>
          <w:rFonts w:ascii="GHEA Grapalat" w:hAnsi="GHEA Grapalat" w:cs="Sylfaen"/>
          <w:sz w:val="20"/>
          <w:lang w:val="hy-AM"/>
        </w:rPr>
        <w:t>ներկայացվի</w:t>
      </w:r>
      <w:r w:rsidRPr="005354AD">
        <w:rPr>
          <w:rFonts w:ascii="GHEA Grapalat" w:hAnsi="GHEA Grapalat" w:cs="Sylfaen"/>
          <w:sz w:val="20"/>
          <w:lang w:val="es-ES"/>
        </w:rPr>
        <w:t xml:space="preserve"> </w:t>
      </w:r>
      <w:r w:rsidRPr="005354AD">
        <w:rPr>
          <w:rFonts w:ascii="GHEA Grapalat" w:hAnsi="GHEA Grapalat" w:cs="Sylfaen"/>
          <w:sz w:val="20"/>
          <w:lang w:val="hy-AM"/>
        </w:rPr>
        <w:t>հայտով</w:t>
      </w:r>
      <w:r w:rsidRPr="005354AD">
        <w:rPr>
          <w:rFonts w:ascii="GHEA Grapalat" w:hAnsi="GHEA Grapalat"/>
          <w:sz w:val="20"/>
          <w:lang w:val="es-ES"/>
        </w:rPr>
        <w:t>:</w:t>
      </w:r>
    </w:p>
    <w:p w14:paraId="380776F7" w14:textId="77777777" w:rsidR="00034160" w:rsidRPr="005354AD" w:rsidRDefault="00FB0689">
      <w:pPr>
        <w:pStyle w:val="norm"/>
        <w:spacing w:line="240" w:lineRule="auto"/>
        <w:ind w:firstLine="567"/>
        <w:rPr>
          <w:rFonts w:ascii="GHEA Grapalat" w:hAnsi="GHEA Grapalat" w:cs="Sylfaen"/>
          <w:sz w:val="20"/>
          <w:szCs w:val="24"/>
          <w:lang w:val="es-ES" w:eastAsia="en-US"/>
        </w:rPr>
      </w:pPr>
      <w:r w:rsidRPr="005354AD">
        <w:rPr>
          <w:rFonts w:ascii="GHEA Grapalat" w:hAnsi="GHEA Grapalat"/>
          <w:sz w:val="20"/>
          <w:lang w:val="es-ES"/>
        </w:rPr>
        <w:t>5.</w:t>
      </w:r>
      <w:r w:rsidRPr="005354AD">
        <w:rPr>
          <w:rFonts w:ascii="GHEA Grapalat" w:hAnsi="GHEA Grapalat"/>
          <w:sz w:val="20"/>
          <w:lang w:val="hy-AM"/>
        </w:rPr>
        <w:t>2</w:t>
      </w:r>
      <w:r w:rsidRPr="005354AD">
        <w:rPr>
          <w:rFonts w:ascii="GHEA Grapalat" w:hAnsi="GHEA Grapalat" w:cs="Sylfaen"/>
          <w:sz w:val="20"/>
          <w:lang w:val="es-ES"/>
        </w:rPr>
        <w:t xml:space="preserve"> Մ</w:t>
      </w:r>
      <w:r w:rsidRPr="005354AD">
        <w:rPr>
          <w:rFonts w:ascii="GHEA Grapalat" w:hAnsi="GHEA Grapalat" w:cs="Sylfaen"/>
          <w:sz w:val="20"/>
          <w:szCs w:val="24"/>
          <w:lang w:val="hy-AM" w:eastAsia="en-US"/>
        </w:rPr>
        <w:t xml:space="preserve">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Pr="005354AD">
        <w:rPr>
          <w:rFonts w:ascii="GHEA Grapalat" w:hAnsi="GHEA Grapalat" w:cs="Sylfaen"/>
          <w:sz w:val="20"/>
          <w:szCs w:val="24"/>
          <w:lang w:eastAsia="en-US"/>
        </w:rPr>
        <w:t>մ</w:t>
      </w:r>
      <w:r w:rsidRPr="005354A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5354AD">
        <w:rPr>
          <w:rFonts w:ascii="GHEA Grapalat" w:hAnsi="GHEA Grapalat" w:cs="Sylfaen"/>
          <w:sz w:val="20"/>
          <w:szCs w:val="24"/>
          <w:lang w:val="es-ES" w:eastAsia="en-US"/>
        </w:rPr>
        <w:t xml:space="preserve"> </w:t>
      </w:r>
      <w:proofErr w:type="spellStart"/>
      <w:r w:rsidRPr="005354AD">
        <w:rPr>
          <w:rFonts w:ascii="GHEA Grapalat" w:hAnsi="GHEA Grapalat" w:cs="Sylfaen"/>
          <w:sz w:val="20"/>
          <w:lang w:val="ru-RU"/>
        </w:rPr>
        <w:t>ներկայաց</w:t>
      </w:r>
      <w:r w:rsidRPr="005354AD">
        <w:rPr>
          <w:rFonts w:ascii="GHEA Grapalat" w:hAnsi="GHEA Grapalat" w:cs="Sylfaen"/>
          <w:sz w:val="20"/>
        </w:rPr>
        <w:t>վող</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գնային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առաջարկում</w:t>
      </w:r>
      <w:proofErr w:type="spellEnd"/>
      <w:r w:rsidRPr="005354A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5354AD">
        <w:rPr>
          <w:rFonts w:ascii="GHEA Grapalat" w:hAnsi="GHEA Grapalat" w:cs="Sylfaen"/>
          <w:sz w:val="20"/>
          <w:szCs w:val="24"/>
          <w:lang w:val="es-ES" w:eastAsia="en-US"/>
        </w:rPr>
        <w:t xml:space="preserve"> </w:t>
      </w:r>
    </w:p>
    <w:p w14:paraId="116BB069" w14:textId="77777777" w:rsidR="00034160" w:rsidRPr="005354AD" w:rsidRDefault="00FB0689">
      <w:pPr>
        <w:pStyle w:val="norm"/>
        <w:spacing w:line="240" w:lineRule="auto"/>
        <w:rPr>
          <w:rFonts w:ascii="GHEA Grapalat" w:hAnsi="GHEA Grapalat" w:cs="Sylfaen"/>
          <w:sz w:val="20"/>
          <w:szCs w:val="24"/>
          <w:lang w:val="hy-AM" w:eastAsia="en-US"/>
        </w:rPr>
      </w:pPr>
      <w:r w:rsidRPr="005354AD">
        <w:rPr>
          <w:rFonts w:ascii="GHEA Grapalat" w:hAnsi="GHEA Grapalat" w:cs="Sylfaen"/>
          <w:sz w:val="20"/>
          <w:szCs w:val="24"/>
          <w:lang w:eastAsia="en-US"/>
        </w:rPr>
        <w:t>Մ</w:t>
      </w:r>
      <w:r w:rsidRPr="005354AD">
        <w:rPr>
          <w:rFonts w:ascii="GHEA Grapalat" w:hAnsi="GHEA Grapalat" w:cs="Sylfaen"/>
          <w:sz w:val="20"/>
          <w:szCs w:val="24"/>
          <w:lang w:val="hy-AM" w:eastAsia="en-US"/>
        </w:rPr>
        <w:t>ասնակիցների գնային առաջարկների գնահատում</w:t>
      </w:r>
      <w:r w:rsidRPr="005354AD">
        <w:rPr>
          <w:rFonts w:ascii="GHEA Grapalat" w:hAnsi="GHEA Grapalat" w:cs="Sylfaen"/>
          <w:sz w:val="20"/>
          <w:szCs w:val="24"/>
          <w:lang w:eastAsia="en-US"/>
        </w:rPr>
        <w:t>ն</w:t>
      </w:r>
      <w:r w:rsidRPr="005354AD">
        <w:rPr>
          <w:rFonts w:ascii="GHEA Grapalat" w:hAnsi="GHEA Grapalat" w:cs="Sylfaen"/>
          <w:sz w:val="20"/>
          <w:szCs w:val="24"/>
          <w:lang w:val="hy-AM" w:eastAsia="en-US"/>
        </w:rPr>
        <w:t xml:space="preserve"> </w:t>
      </w:r>
      <w:proofErr w:type="spellStart"/>
      <w:r w:rsidRPr="005354AD">
        <w:rPr>
          <w:rFonts w:ascii="GHEA Grapalat" w:hAnsi="GHEA Grapalat" w:cs="Sylfaen"/>
          <w:sz w:val="20"/>
          <w:szCs w:val="24"/>
          <w:lang w:eastAsia="en-US"/>
        </w:rPr>
        <w:t>ու</w:t>
      </w:r>
      <w:proofErr w:type="spellEnd"/>
      <w:r w:rsidRPr="005354AD">
        <w:rPr>
          <w:rFonts w:ascii="GHEA Grapalat" w:hAnsi="GHEA Grapalat" w:cs="Sylfaen"/>
          <w:sz w:val="20"/>
          <w:szCs w:val="24"/>
          <w:lang w:val="hy-AM" w:eastAsia="en-US"/>
        </w:rPr>
        <w:t xml:space="preserve"> համեմատումն իրականացվում </w:t>
      </w:r>
      <w:proofErr w:type="spellStart"/>
      <w:r w:rsidRPr="005354AD">
        <w:rPr>
          <w:rFonts w:ascii="GHEA Grapalat" w:hAnsi="GHEA Grapalat" w:cs="Sylfaen"/>
          <w:sz w:val="20"/>
          <w:szCs w:val="24"/>
          <w:lang w:eastAsia="en-US"/>
        </w:rPr>
        <w:t>են</w:t>
      </w:r>
      <w:proofErr w:type="spellEnd"/>
      <w:r w:rsidRPr="005354AD">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14:paraId="6B5B54FA" w14:textId="77777777" w:rsidR="00034160" w:rsidRPr="005354AD" w:rsidRDefault="00FB0689">
      <w:pPr>
        <w:pStyle w:val="norm"/>
        <w:spacing w:line="240" w:lineRule="auto"/>
        <w:rPr>
          <w:rFonts w:ascii="GHEA Grapalat" w:hAnsi="GHEA Grapalat" w:cs="Sylfaen"/>
          <w:sz w:val="20"/>
          <w:szCs w:val="24"/>
          <w:lang w:val="hy-AM" w:eastAsia="en-US"/>
        </w:rPr>
      </w:pPr>
      <w:r w:rsidRPr="005354AD">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29D7FACD" w14:textId="77777777" w:rsidR="00034160" w:rsidRPr="005354AD" w:rsidRDefault="00FB0689">
      <w:pPr>
        <w:pStyle w:val="norm"/>
        <w:spacing w:line="240" w:lineRule="auto"/>
        <w:rPr>
          <w:rFonts w:ascii="GHEA Grapalat" w:hAnsi="GHEA Grapalat" w:cs="Sylfaen"/>
          <w:sz w:val="20"/>
          <w:szCs w:val="24"/>
          <w:lang w:val="hy-AM" w:eastAsia="en-US"/>
        </w:rPr>
      </w:pPr>
      <w:r w:rsidRPr="005354AD">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DBD473D" w14:textId="77777777" w:rsidR="00034160" w:rsidRPr="005354AD" w:rsidRDefault="00FB0689">
      <w:pPr>
        <w:pStyle w:val="norm"/>
        <w:spacing w:line="240" w:lineRule="auto"/>
        <w:rPr>
          <w:rFonts w:ascii="GHEA Grapalat" w:hAnsi="GHEA Grapalat" w:cs="Sylfaen"/>
          <w:sz w:val="20"/>
          <w:szCs w:val="24"/>
          <w:lang w:val="hy-AM" w:eastAsia="en-US"/>
        </w:rPr>
      </w:pPr>
      <w:r w:rsidRPr="005354A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4162D4EA" w14:textId="77777777" w:rsidR="00034160" w:rsidRPr="005354AD" w:rsidRDefault="00FB0689">
      <w:pPr>
        <w:shd w:val="clear" w:color="auto" w:fill="FFFFFF"/>
        <w:ind w:firstLine="375"/>
        <w:jc w:val="both"/>
        <w:rPr>
          <w:rFonts w:ascii="GHEA Grapalat" w:hAnsi="GHEA Grapalat" w:cs="Sylfaen"/>
          <w:sz w:val="20"/>
          <w:lang w:val="hy-AM"/>
        </w:rPr>
      </w:pPr>
      <w:r w:rsidRPr="005354A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8EE21D" w14:textId="77777777" w:rsidR="00034160" w:rsidRPr="005354AD" w:rsidRDefault="00FB0689">
      <w:pPr>
        <w:tabs>
          <w:tab w:val="left" w:pos="0"/>
        </w:tabs>
        <w:ind w:firstLine="360"/>
        <w:jc w:val="both"/>
        <w:rPr>
          <w:rFonts w:ascii="GHEA Grapalat" w:hAnsi="GHEA Grapalat" w:cs="Sylfaen"/>
          <w:sz w:val="20"/>
          <w:lang w:val="hy-AM"/>
        </w:rPr>
      </w:pPr>
      <w:r w:rsidRPr="005354A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F85227E" w14:textId="77777777" w:rsidR="00034160" w:rsidRPr="005354AD" w:rsidRDefault="00FB0689">
      <w:pPr>
        <w:pStyle w:val="norm"/>
        <w:spacing w:line="240" w:lineRule="auto"/>
        <w:rPr>
          <w:rFonts w:ascii="GHEA Grapalat" w:hAnsi="GHEA Grapalat" w:cs="Sylfaen"/>
          <w:sz w:val="20"/>
          <w:szCs w:val="24"/>
          <w:lang w:val="hy-AM" w:eastAsia="en-US"/>
        </w:rPr>
      </w:pPr>
      <w:r w:rsidRPr="005354AD">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p>
    <w:p w14:paraId="0188F8D8" w14:textId="77777777" w:rsidR="00034160" w:rsidRPr="005354AD" w:rsidRDefault="00FB0689">
      <w:pPr>
        <w:pStyle w:val="norm"/>
        <w:spacing w:line="240" w:lineRule="auto"/>
        <w:ind w:firstLine="567"/>
        <w:rPr>
          <w:rFonts w:ascii="GHEA Grapalat" w:hAnsi="GHEA Grapalat"/>
          <w:sz w:val="20"/>
          <w:lang w:val="es-ES"/>
        </w:rPr>
      </w:pPr>
      <w:r w:rsidRPr="005354AD">
        <w:rPr>
          <w:rFonts w:ascii="GHEA Grapalat" w:hAnsi="GHEA Grapalat"/>
          <w:sz w:val="20"/>
          <w:lang w:val="es-ES"/>
        </w:rPr>
        <w:t>5.</w:t>
      </w:r>
      <w:r w:rsidRPr="005354AD">
        <w:rPr>
          <w:rFonts w:ascii="GHEA Grapalat" w:hAnsi="GHEA Grapalat"/>
          <w:sz w:val="20"/>
          <w:lang w:val="hy-AM"/>
        </w:rPr>
        <w:t>3</w:t>
      </w:r>
      <w:r w:rsidRPr="005354A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7EBF2B5D" w14:textId="77777777" w:rsidR="00034160" w:rsidRPr="005354AD" w:rsidRDefault="00034160">
      <w:pPr>
        <w:pStyle w:val="23"/>
        <w:spacing w:line="240" w:lineRule="auto"/>
        <w:ind w:firstLine="567"/>
        <w:rPr>
          <w:rFonts w:ascii="GHEA Grapalat" w:hAnsi="GHEA Grapalat"/>
          <w:lang w:val="es-ES"/>
        </w:rPr>
      </w:pPr>
    </w:p>
    <w:p w14:paraId="06EF9822" w14:textId="77777777" w:rsidR="00034160" w:rsidRPr="005354AD" w:rsidRDefault="00FB0689">
      <w:pPr>
        <w:jc w:val="center"/>
        <w:rPr>
          <w:rFonts w:ascii="GHEA Grapalat" w:hAnsi="GHEA Grapalat"/>
          <w:b/>
          <w:sz w:val="20"/>
          <w:lang w:val="es-ES"/>
        </w:rPr>
      </w:pPr>
      <w:r w:rsidRPr="005354AD">
        <w:rPr>
          <w:rFonts w:ascii="GHEA Grapalat" w:hAnsi="GHEA Grapalat"/>
          <w:b/>
          <w:sz w:val="20"/>
          <w:lang w:val="es-ES"/>
        </w:rPr>
        <w:t xml:space="preserve">6. </w:t>
      </w:r>
      <w:r w:rsidRPr="005354AD">
        <w:rPr>
          <w:rFonts w:ascii="GHEA Grapalat" w:hAnsi="GHEA Grapalat"/>
          <w:b/>
          <w:sz w:val="20"/>
        </w:rPr>
        <w:t>ՀԱՅՏԻ</w:t>
      </w:r>
      <w:r w:rsidRPr="005354AD">
        <w:rPr>
          <w:rFonts w:ascii="GHEA Grapalat" w:hAnsi="GHEA Grapalat"/>
          <w:b/>
          <w:sz w:val="20"/>
          <w:lang w:val="es-ES"/>
        </w:rPr>
        <w:t xml:space="preserve"> </w:t>
      </w:r>
      <w:r w:rsidRPr="005354AD">
        <w:rPr>
          <w:rFonts w:ascii="GHEA Grapalat" w:hAnsi="GHEA Grapalat"/>
          <w:b/>
          <w:sz w:val="20"/>
        </w:rPr>
        <w:t>ԳՈՐԾՈՂՈՒԹՅԱՆ</w:t>
      </w:r>
      <w:r w:rsidRPr="005354AD">
        <w:rPr>
          <w:rFonts w:ascii="GHEA Grapalat" w:hAnsi="GHEA Grapalat"/>
          <w:b/>
          <w:sz w:val="20"/>
          <w:lang w:val="es-ES"/>
        </w:rPr>
        <w:t xml:space="preserve"> </w:t>
      </w:r>
      <w:r w:rsidRPr="005354AD">
        <w:rPr>
          <w:rFonts w:ascii="GHEA Grapalat" w:hAnsi="GHEA Grapalat"/>
          <w:b/>
          <w:sz w:val="20"/>
        </w:rPr>
        <w:t>ԺԱՄԿԵՏԸ</w:t>
      </w:r>
      <w:r w:rsidRPr="005354AD">
        <w:rPr>
          <w:rFonts w:ascii="GHEA Grapalat" w:hAnsi="GHEA Grapalat"/>
          <w:b/>
          <w:sz w:val="20"/>
          <w:lang w:val="es-ES"/>
        </w:rPr>
        <w:t xml:space="preserve">, </w:t>
      </w:r>
      <w:r w:rsidRPr="005354AD">
        <w:rPr>
          <w:rFonts w:ascii="GHEA Grapalat" w:hAnsi="GHEA Grapalat"/>
          <w:b/>
          <w:sz w:val="20"/>
        </w:rPr>
        <w:t>ՀԱՅՏԵՐՈՒՄ</w:t>
      </w:r>
      <w:r w:rsidRPr="005354AD">
        <w:rPr>
          <w:rFonts w:ascii="GHEA Grapalat" w:hAnsi="GHEA Grapalat"/>
          <w:b/>
          <w:sz w:val="20"/>
          <w:lang w:val="es-ES"/>
        </w:rPr>
        <w:t xml:space="preserve"> </w:t>
      </w:r>
      <w:r w:rsidRPr="005354AD">
        <w:rPr>
          <w:rFonts w:ascii="GHEA Grapalat" w:hAnsi="GHEA Grapalat"/>
          <w:b/>
          <w:sz w:val="20"/>
        </w:rPr>
        <w:t>ՓՈՓՈԽՈՒԹՅՈՒՆ</w:t>
      </w:r>
      <w:r w:rsidRPr="005354AD">
        <w:rPr>
          <w:rFonts w:ascii="GHEA Grapalat" w:hAnsi="GHEA Grapalat"/>
          <w:b/>
          <w:sz w:val="20"/>
          <w:lang w:val="es-ES"/>
        </w:rPr>
        <w:t xml:space="preserve"> </w:t>
      </w:r>
      <w:r w:rsidRPr="005354AD">
        <w:rPr>
          <w:rFonts w:ascii="GHEA Grapalat" w:hAnsi="GHEA Grapalat"/>
          <w:b/>
          <w:sz w:val="20"/>
        </w:rPr>
        <w:t>ԿԱՏԱՐԵԼՈՒ</w:t>
      </w:r>
    </w:p>
    <w:p w14:paraId="30AC0D6B" w14:textId="77777777" w:rsidR="00034160" w:rsidRPr="005354AD" w:rsidRDefault="00FB0689">
      <w:pPr>
        <w:jc w:val="center"/>
        <w:rPr>
          <w:rFonts w:ascii="GHEA Grapalat" w:hAnsi="GHEA Grapalat"/>
          <w:b/>
          <w:sz w:val="20"/>
          <w:lang w:val="es-ES"/>
        </w:rPr>
      </w:pPr>
      <w:r w:rsidRPr="005354AD">
        <w:rPr>
          <w:rFonts w:ascii="GHEA Grapalat" w:hAnsi="GHEA Grapalat"/>
          <w:b/>
          <w:sz w:val="20"/>
        </w:rPr>
        <w:t>ԵՎ</w:t>
      </w:r>
      <w:r w:rsidRPr="005354AD">
        <w:rPr>
          <w:rFonts w:ascii="GHEA Grapalat" w:hAnsi="GHEA Grapalat"/>
          <w:b/>
          <w:sz w:val="20"/>
          <w:lang w:val="es-ES"/>
        </w:rPr>
        <w:t xml:space="preserve"> </w:t>
      </w:r>
      <w:r w:rsidRPr="005354AD">
        <w:rPr>
          <w:rFonts w:ascii="GHEA Grapalat" w:hAnsi="GHEA Grapalat"/>
          <w:b/>
          <w:sz w:val="20"/>
        </w:rPr>
        <w:t>ԴՐԱՆՔ</w:t>
      </w:r>
      <w:r w:rsidRPr="005354AD">
        <w:rPr>
          <w:rFonts w:ascii="GHEA Grapalat" w:hAnsi="GHEA Grapalat"/>
          <w:b/>
          <w:sz w:val="20"/>
          <w:lang w:val="es-ES"/>
        </w:rPr>
        <w:t xml:space="preserve"> </w:t>
      </w:r>
      <w:r w:rsidRPr="005354AD">
        <w:rPr>
          <w:rFonts w:ascii="GHEA Grapalat" w:hAnsi="GHEA Grapalat"/>
          <w:b/>
          <w:sz w:val="20"/>
        </w:rPr>
        <w:t>ՀԵՏ</w:t>
      </w:r>
      <w:r w:rsidRPr="005354AD">
        <w:rPr>
          <w:rFonts w:ascii="GHEA Grapalat" w:hAnsi="GHEA Grapalat"/>
          <w:b/>
          <w:sz w:val="20"/>
          <w:lang w:val="es-ES"/>
        </w:rPr>
        <w:t xml:space="preserve"> </w:t>
      </w:r>
      <w:r w:rsidRPr="005354AD">
        <w:rPr>
          <w:rFonts w:ascii="GHEA Grapalat" w:hAnsi="GHEA Grapalat"/>
          <w:b/>
          <w:sz w:val="20"/>
        </w:rPr>
        <w:t>ՎԵՐՑՆԵԼՈՒ</w:t>
      </w:r>
      <w:r w:rsidRPr="005354AD">
        <w:rPr>
          <w:rFonts w:ascii="GHEA Grapalat" w:hAnsi="GHEA Grapalat"/>
          <w:b/>
          <w:sz w:val="20"/>
          <w:lang w:val="es-ES"/>
        </w:rPr>
        <w:t xml:space="preserve"> </w:t>
      </w:r>
      <w:r w:rsidRPr="005354AD">
        <w:rPr>
          <w:rFonts w:ascii="GHEA Grapalat" w:hAnsi="GHEA Grapalat"/>
          <w:b/>
          <w:sz w:val="20"/>
        </w:rPr>
        <w:t>ԿԱՐԳԸ</w:t>
      </w:r>
    </w:p>
    <w:p w14:paraId="538B9D22" w14:textId="77777777" w:rsidR="00034160" w:rsidRPr="005354AD" w:rsidRDefault="00034160">
      <w:pPr>
        <w:pStyle w:val="af8"/>
        <w:spacing w:line="240" w:lineRule="auto"/>
        <w:ind w:firstLine="567"/>
        <w:rPr>
          <w:rFonts w:ascii="GHEA Grapalat" w:hAnsi="GHEA Grapalat"/>
          <w:b/>
          <w:lang w:val="af-ZA"/>
        </w:rPr>
      </w:pPr>
    </w:p>
    <w:p w14:paraId="2E180455" w14:textId="77777777" w:rsidR="00034160" w:rsidRPr="005354AD" w:rsidRDefault="00FB0689">
      <w:pPr>
        <w:pStyle w:val="af8"/>
        <w:spacing w:line="240" w:lineRule="auto"/>
        <w:ind w:firstLine="567"/>
        <w:rPr>
          <w:rFonts w:ascii="GHEA Grapalat" w:hAnsi="GHEA Grapalat" w:cs="Sylfaen"/>
          <w:i w:val="0"/>
          <w:szCs w:val="24"/>
          <w:lang w:val="af-ZA"/>
        </w:rPr>
      </w:pPr>
      <w:r w:rsidRPr="005354AD">
        <w:rPr>
          <w:rFonts w:ascii="GHEA Grapalat" w:hAnsi="GHEA Grapalat"/>
          <w:i w:val="0"/>
          <w:lang w:val="af-ZA"/>
        </w:rPr>
        <w:t>6.1</w:t>
      </w:r>
      <w:r w:rsidRPr="005354AD">
        <w:rPr>
          <w:rFonts w:ascii="GHEA Grapalat" w:hAnsi="GHEA Grapalat"/>
          <w:lang w:val="af-ZA"/>
        </w:rPr>
        <w:t xml:space="preserve"> </w:t>
      </w:r>
      <w:proofErr w:type="spellStart"/>
      <w:r w:rsidRPr="005354AD">
        <w:rPr>
          <w:rFonts w:ascii="GHEA Grapalat" w:hAnsi="GHEA Grapalat" w:cs="Sylfaen"/>
          <w:i w:val="0"/>
          <w:szCs w:val="24"/>
          <w:lang w:val="ru-RU"/>
        </w:rPr>
        <w:t>Օրենքի</w:t>
      </w:r>
      <w:proofErr w:type="spellEnd"/>
      <w:r w:rsidRPr="005354AD">
        <w:rPr>
          <w:rFonts w:ascii="GHEA Grapalat" w:hAnsi="GHEA Grapalat" w:cs="Sylfaen"/>
          <w:i w:val="0"/>
          <w:szCs w:val="24"/>
          <w:lang w:val="af-ZA"/>
        </w:rPr>
        <w:t xml:space="preserve"> 31-</w:t>
      </w:r>
      <w:proofErr w:type="spellStart"/>
      <w:r w:rsidRPr="005354AD">
        <w:rPr>
          <w:rFonts w:ascii="GHEA Grapalat" w:hAnsi="GHEA Grapalat" w:cs="Sylfaen"/>
          <w:i w:val="0"/>
          <w:szCs w:val="24"/>
          <w:lang w:val="ru-RU"/>
        </w:rPr>
        <w:t>րդ</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հոդվածի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համաձայն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վավեր</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ru-RU"/>
        </w:rPr>
        <w:t>է</w:t>
      </w:r>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մինչև</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Օրենքին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համապատասխան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պայմանագրի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կնքումը</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en-US"/>
        </w:rPr>
        <w:t>մ</w:t>
      </w:r>
      <w:proofErr w:type="spellStart"/>
      <w:r w:rsidRPr="005354AD">
        <w:rPr>
          <w:rFonts w:ascii="GHEA Grapalat" w:hAnsi="GHEA Grapalat" w:cs="Sylfaen"/>
          <w:i w:val="0"/>
          <w:szCs w:val="24"/>
          <w:lang w:val="ru-RU"/>
        </w:rPr>
        <w:t>ասնակցի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կողմից</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հետ</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վերցնելը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մերժումը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կամ</w:t>
      </w:r>
      <w:proofErr w:type="spellEnd"/>
      <w:r w:rsidRPr="005354AD">
        <w:rPr>
          <w:rFonts w:ascii="GHEA Grapalat" w:hAnsi="GHEA Grapalat" w:cs="Sylfaen"/>
          <w:i w:val="0"/>
          <w:szCs w:val="24"/>
          <w:lang w:val="af-ZA"/>
        </w:rPr>
        <w:t xml:space="preserve"> սույն </w:t>
      </w:r>
      <w:proofErr w:type="spellStart"/>
      <w:r w:rsidRPr="005354AD">
        <w:rPr>
          <w:rFonts w:ascii="GHEA Grapalat" w:hAnsi="GHEA Grapalat" w:cs="Sylfaen"/>
          <w:i w:val="0"/>
          <w:szCs w:val="24"/>
          <w:lang w:val="ru-RU"/>
        </w:rPr>
        <w:t>ընթացակարգը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չկայացած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հայտարարվելը</w:t>
      </w:r>
      <w:proofErr w:type="spellEnd"/>
      <w:r w:rsidRPr="005354AD">
        <w:rPr>
          <w:rFonts w:ascii="GHEA Grapalat" w:hAnsi="GHEA Grapalat" w:cs="Sylfaen"/>
          <w:i w:val="0"/>
          <w:szCs w:val="24"/>
          <w:lang w:val="ru-RU"/>
        </w:rPr>
        <w:t>։</w:t>
      </w:r>
    </w:p>
    <w:p w14:paraId="6A6B08B1" w14:textId="77777777" w:rsidR="00034160" w:rsidRPr="005354AD" w:rsidRDefault="00FB0689">
      <w:pPr>
        <w:pStyle w:val="af8"/>
        <w:spacing w:line="240" w:lineRule="auto"/>
        <w:ind w:firstLine="567"/>
        <w:rPr>
          <w:rFonts w:ascii="GHEA Grapalat" w:hAnsi="GHEA Grapalat" w:cs="Sylfaen"/>
          <w:i w:val="0"/>
          <w:szCs w:val="24"/>
          <w:lang w:val="af-ZA"/>
        </w:rPr>
      </w:pPr>
      <w:r w:rsidRPr="005354AD">
        <w:rPr>
          <w:rFonts w:ascii="GHEA Grapalat" w:hAnsi="GHEA Grapalat" w:cs="Sylfaen"/>
          <w:i w:val="0"/>
          <w:szCs w:val="24"/>
          <w:lang w:val="af-ZA"/>
        </w:rPr>
        <w:t xml:space="preserve">6.2  </w:t>
      </w:r>
      <w:proofErr w:type="spellStart"/>
      <w:r w:rsidRPr="005354AD">
        <w:rPr>
          <w:rFonts w:ascii="GHEA Grapalat" w:hAnsi="GHEA Grapalat" w:cs="Sylfaen"/>
          <w:i w:val="0"/>
          <w:szCs w:val="24"/>
          <w:lang w:val="ru-RU"/>
        </w:rPr>
        <w:t>Օրենքի</w:t>
      </w:r>
      <w:proofErr w:type="spellEnd"/>
      <w:r w:rsidRPr="005354AD">
        <w:rPr>
          <w:rFonts w:ascii="GHEA Grapalat" w:hAnsi="GHEA Grapalat" w:cs="Sylfaen"/>
          <w:i w:val="0"/>
          <w:szCs w:val="24"/>
          <w:lang w:val="af-ZA"/>
        </w:rPr>
        <w:t xml:space="preserve"> 31-</w:t>
      </w:r>
      <w:proofErr w:type="spellStart"/>
      <w:r w:rsidRPr="005354AD">
        <w:rPr>
          <w:rFonts w:ascii="GHEA Grapalat" w:hAnsi="GHEA Grapalat" w:cs="Sylfaen"/>
          <w:i w:val="0"/>
          <w:szCs w:val="24"/>
          <w:lang w:val="ru-RU"/>
        </w:rPr>
        <w:t>րդ</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հոդվածի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համաձայն</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en-US"/>
        </w:rPr>
        <w:t>մ</w:t>
      </w:r>
      <w:proofErr w:type="spellStart"/>
      <w:r w:rsidRPr="005354AD">
        <w:rPr>
          <w:rFonts w:ascii="GHEA Grapalat" w:hAnsi="GHEA Grapalat" w:cs="Sylfaen"/>
          <w:i w:val="0"/>
          <w:szCs w:val="24"/>
          <w:lang w:val="ru-RU"/>
        </w:rPr>
        <w:t>ասնակիցը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մինչև</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սույն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հրավերի</w:t>
      </w:r>
      <w:proofErr w:type="spellEnd"/>
      <w:r w:rsidRPr="005354AD">
        <w:rPr>
          <w:rFonts w:ascii="GHEA Grapalat" w:hAnsi="GHEA Grapalat" w:cs="Sylfaen"/>
          <w:i w:val="0"/>
          <w:szCs w:val="24"/>
          <w:lang w:val="af-ZA"/>
        </w:rPr>
        <w:t xml:space="preserve"> 1-ին մասի 4.2 </w:t>
      </w:r>
      <w:proofErr w:type="spellStart"/>
      <w:r w:rsidRPr="005354AD">
        <w:rPr>
          <w:rFonts w:ascii="GHEA Grapalat" w:hAnsi="GHEA Grapalat" w:cs="Sylfaen"/>
          <w:i w:val="0"/>
          <w:szCs w:val="24"/>
          <w:lang w:val="ru-RU"/>
        </w:rPr>
        <w:t>կետում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նշված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ներկայացման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վերջնաժամկետը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կարող</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ru-RU"/>
        </w:rPr>
        <w:t>է</w:t>
      </w:r>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փոփոխել</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հետ</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վերցնել</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իր</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հայտը</w:t>
      </w:r>
      <w:proofErr w:type="spellEnd"/>
      <w:r w:rsidRPr="005354AD">
        <w:rPr>
          <w:rFonts w:ascii="GHEA Grapalat" w:hAnsi="GHEA Grapalat" w:cs="Sylfaen"/>
          <w:i w:val="0"/>
          <w:szCs w:val="24"/>
          <w:lang w:val="ru-RU"/>
        </w:rPr>
        <w:t>։</w:t>
      </w:r>
    </w:p>
    <w:p w14:paraId="27396A02" w14:textId="77777777" w:rsidR="00034160" w:rsidRPr="005354AD" w:rsidRDefault="00034160">
      <w:pPr>
        <w:ind w:firstLine="567"/>
        <w:jc w:val="center"/>
        <w:rPr>
          <w:rFonts w:ascii="GHEA Grapalat" w:hAnsi="GHEA Grapalat"/>
          <w:b/>
          <w:sz w:val="20"/>
          <w:lang w:val="af-ZA"/>
        </w:rPr>
      </w:pPr>
    </w:p>
    <w:p w14:paraId="60A4A44B" w14:textId="77777777" w:rsidR="00034160" w:rsidRPr="005354AD" w:rsidRDefault="00034160">
      <w:pPr>
        <w:rPr>
          <w:rFonts w:ascii="GHEA Grapalat" w:hAnsi="GHEA Grapalat" w:cs="Sylfaen"/>
          <w:sz w:val="20"/>
          <w:lang w:val="af-ZA"/>
        </w:rPr>
      </w:pPr>
    </w:p>
    <w:p w14:paraId="273FBBB9" w14:textId="77777777" w:rsidR="00034160" w:rsidRPr="005354AD" w:rsidRDefault="00FB0689">
      <w:pPr>
        <w:ind w:firstLine="567"/>
        <w:jc w:val="center"/>
        <w:rPr>
          <w:rFonts w:ascii="GHEA Grapalat" w:hAnsi="GHEA Grapalat"/>
          <w:b/>
          <w:sz w:val="20"/>
          <w:lang w:val="hy-AM"/>
        </w:rPr>
      </w:pPr>
      <w:r w:rsidRPr="005354AD">
        <w:rPr>
          <w:rFonts w:ascii="GHEA Grapalat" w:hAnsi="GHEA Grapalat"/>
          <w:b/>
          <w:sz w:val="20"/>
          <w:lang w:val="af-ZA"/>
        </w:rPr>
        <w:t>8.  ՀԱՅՏԵՐԻ ԲԱՑՈՒՄԸ</w:t>
      </w:r>
      <w:r w:rsidRPr="005354AD">
        <w:rPr>
          <w:rFonts w:ascii="GHEA Grapalat" w:hAnsi="GHEA Grapalat"/>
          <w:b/>
          <w:sz w:val="20"/>
          <w:lang w:val="hy-AM"/>
        </w:rPr>
        <w:t xml:space="preserve">, </w:t>
      </w:r>
      <w:r w:rsidRPr="005354AD">
        <w:rPr>
          <w:rFonts w:ascii="GHEA Grapalat" w:hAnsi="GHEA Grapalat"/>
          <w:b/>
          <w:sz w:val="20"/>
          <w:lang w:val="af-ZA"/>
        </w:rPr>
        <w:t xml:space="preserve">ԳՆԱՀԱՏՈՒՄԸ  ԵՎ  </w:t>
      </w:r>
    </w:p>
    <w:p w14:paraId="53115FF4" w14:textId="77777777" w:rsidR="00034160" w:rsidRPr="005354AD" w:rsidRDefault="00FB0689">
      <w:pPr>
        <w:ind w:firstLine="567"/>
        <w:jc w:val="center"/>
        <w:rPr>
          <w:rFonts w:ascii="GHEA Grapalat" w:hAnsi="GHEA Grapalat"/>
          <w:b/>
          <w:sz w:val="20"/>
          <w:lang w:val="af-ZA"/>
        </w:rPr>
      </w:pPr>
      <w:r w:rsidRPr="005354AD">
        <w:rPr>
          <w:rFonts w:ascii="GHEA Grapalat" w:hAnsi="GHEA Grapalat"/>
          <w:b/>
          <w:sz w:val="20"/>
          <w:lang w:val="af-ZA"/>
        </w:rPr>
        <w:t xml:space="preserve">ԱՐԴՅՈՒՆՔՆԵՐԻ ԱՄՓՈՓՈՒՄԸ </w:t>
      </w:r>
    </w:p>
    <w:p w14:paraId="5C9AF2E0" w14:textId="77777777" w:rsidR="00034160" w:rsidRPr="005354AD" w:rsidRDefault="00034160">
      <w:pPr>
        <w:ind w:firstLine="567"/>
        <w:jc w:val="both"/>
        <w:rPr>
          <w:rFonts w:ascii="GHEA Grapalat" w:hAnsi="GHEA Grapalat"/>
          <w:b/>
          <w:sz w:val="20"/>
          <w:lang w:val="af-ZA"/>
        </w:rPr>
      </w:pPr>
    </w:p>
    <w:p w14:paraId="3F64500B" w14:textId="5AEC7CB5" w:rsidR="00034160" w:rsidRPr="005354AD" w:rsidRDefault="00FB0689">
      <w:pPr>
        <w:pStyle w:val="23"/>
        <w:spacing w:line="240" w:lineRule="auto"/>
        <w:ind w:firstLine="567"/>
        <w:rPr>
          <w:rFonts w:ascii="GHEA Grapalat" w:hAnsi="GHEA Grapalat" w:cs="Tahoma"/>
        </w:rPr>
      </w:pPr>
      <w:r w:rsidRPr="005354AD">
        <w:rPr>
          <w:rFonts w:ascii="GHEA Grapalat" w:hAnsi="GHEA Grapalat"/>
        </w:rPr>
        <w:t xml:space="preserve">8.1 </w:t>
      </w:r>
      <w:proofErr w:type="spellStart"/>
      <w:r w:rsidRPr="005354AD">
        <w:rPr>
          <w:rFonts w:ascii="GHEA Grapalat" w:hAnsi="GHEA Grapalat" w:cs="Sylfaen"/>
          <w:lang w:val="ru-RU"/>
        </w:rPr>
        <w:t>Հայտերի</w:t>
      </w:r>
      <w:proofErr w:type="spellEnd"/>
      <w:r w:rsidRPr="005354AD">
        <w:rPr>
          <w:rFonts w:ascii="GHEA Grapalat" w:hAnsi="GHEA Grapalat" w:cs="Sylfaen"/>
        </w:rPr>
        <w:t xml:space="preserve"> </w:t>
      </w:r>
      <w:proofErr w:type="spellStart"/>
      <w:r w:rsidRPr="005354AD">
        <w:rPr>
          <w:rFonts w:ascii="GHEA Grapalat" w:hAnsi="GHEA Grapalat" w:cs="Sylfaen"/>
          <w:lang w:val="ru-RU"/>
        </w:rPr>
        <w:t>բացումը</w:t>
      </w:r>
      <w:proofErr w:type="spellEnd"/>
      <w:r w:rsidRPr="005354AD">
        <w:rPr>
          <w:rFonts w:ascii="GHEA Grapalat" w:hAnsi="GHEA Grapalat" w:cs="Sylfaen"/>
        </w:rPr>
        <w:t xml:space="preserve"> </w:t>
      </w:r>
      <w:proofErr w:type="spellStart"/>
      <w:r w:rsidRPr="005354AD">
        <w:rPr>
          <w:rFonts w:ascii="GHEA Grapalat" w:hAnsi="GHEA Grapalat" w:cs="Sylfaen"/>
          <w:lang w:val="ru-RU"/>
        </w:rPr>
        <w:t>կկատարվի</w:t>
      </w:r>
      <w:proofErr w:type="spellEnd"/>
      <w:r w:rsidRPr="005354AD">
        <w:rPr>
          <w:rFonts w:ascii="GHEA Grapalat" w:hAnsi="GHEA Grapalat" w:cs="Sylfaen"/>
        </w:rPr>
        <w:t xml:space="preserve"> հանձնաժողովի՝ հայտերի բացման և գնահատման նիստում՝ </w:t>
      </w:r>
      <w:proofErr w:type="spellStart"/>
      <w:r w:rsidRPr="005354AD">
        <w:rPr>
          <w:rFonts w:ascii="GHEA Grapalat" w:hAnsi="GHEA Grapalat" w:cs="Sylfaen"/>
          <w:szCs w:val="24"/>
          <w:lang w:val="ru-RU"/>
        </w:rPr>
        <w:t>սույն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ընթացակարգի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հայտարարությունը</w:t>
      </w:r>
      <w:proofErr w:type="spellEnd"/>
      <w:r w:rsidRPr="005354AD">
        <w:rPr>
          <w:rFonts w:ascii="GHEA Grapalat" w:hAnsi="GHEA Grapalat" w:cs="Sylfaen"/>
          <w:szCs w:val="24"/>
        </w:rPr>
        <w:t xml:space="preserve"> </w:t>
      </w:r>
      <w:r w:rsidRPr="005354AD">
        <w:rPr>
          <w:rFonts w:ascii="GHEA Grapalat" w:hAnsi="GHEA Grapalat" w:cs="Sylfaen"/>
          <w:szCs w:val="24"/>
          <w:lang w:val="ru-RU"/>
        </w:rPr>
        <w:t>և</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հրավերը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en-US"/>
        </w:rPr>
        <w:t>տեղեկագրում</w:t>
      </w:r>
      <w:proofErr w:type="spellEnd"/>
      <w:r w:rsidRPr="005354AD">
        <w:rPr>
          <w:rFonts w:ascii="GHEA Grapalat" w:hAnsi="GHEA Grapalat" w:cs="Sylfaen"/>
          <w:szCs w:val="24"/>
        </w:rPr>
        <w:t xml:space="preserve"> </w:t>
      </w:r>
      <w:r w:rsidRPr="005354AD">
        <w:rPr>
          <w:rFonts w:ascii="GHEA Grapalat" w:hAnsi="GHEA Grapalat" w:cs="Sylfaen"/>
          <w:szCs w:val="24"/>
          <w:lang w:val="en-US"/>
        </w:rPr>
        <w:t>հ</w:t>
      </w:r>
      <w:proofErr w:type="spellStart"/>
      <w:r w:rsidRPr="005354AD">
        <w:rPr>
          <w:rFonts w:ascii="GHEA Grapalat" w:hAnsi="GHEA Grapalat" w:cs="Sylfaen"/>
          <w:szCs w:val="24"/>
          <w:lang w:val="ru-RU"/>
        </w:rPr>
        <w:t>րապարակվելու</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en-US"/>
        </w:rPr>
        <w:t>օրվանից</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հաշված</w:t>
      </w:r>
      <w:proofErr w:type="spellEnd"/>
      <w:r w:rsidRPr="005354AD">
        <w:rPr>
          <w:rFonts w:ascii="GHEA Grapalat" w:hAnsi="GHEA Grapalat" w:cs="Sylfaen"/>
          <w:szCs w:val="24"/>
        </w:rPr>
        <w:t xml:space="preserve"> «7»</w:t>
      </w:r>
      <w:proofErr w:type="spellStart"/>
      <w:r w:rsidRPr="005354AD">
        <w:rPr>
          <w:rFonts w:ascii="GHEA Grapalat" w:hAnsi="GHEA Grapalat" w:cs="Sylfaen"/>
          <w:szCs w:val="24"/>
          <w:lang w:val="ru-RU"/>
        </w:rPr>
        <w:t>րդ</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օրվա</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ժամը</w:t>
      </w:r>
      <w:proofErr w:type="spellEnd"/>
      <w:r w:rsidRPr="005354AD">
        <w:rPr>
          <w:rFonts w:ascii="GHEA Grapalat" w:hAnsi="GHEA Grapalat" w:cs="Sylfaen"/>
          <w:szCs w:val="24"/>
        </w:rPr>
        <w:t xml:space="preserve"> «</w:t>
      </w:r>
      <w:r w:rsidRPr="005354AD">
        <w:rPr>
          <w:rFonts w:ascii="GHEA Grapalat" w:hAnsi="GHEA Grapalat" w:cs="Sylfaen"/>
          <w:lang w:val="hy-AM"/>
        </w:rPr>
        <w:t>1</w:t>
      </w:r>
      <w:r w:rsidR="006C2FE3" w:rsidRPr="005354AD">
        <w:rPr>
          <w:rFonts w:ascii="GHEA Grapalat" w:hAnsi="GHEA Grapalat" w:cs="Sylfaen"/>
          <w:lang w:val="hy-AM"/>
        </w:rPr>
        <w:t>1</w:t>
      </w:r>
      <w:r w:rsidR="006C2FE3" w:rsidRPr="005354AD">
        <w:rPr>
          <w:rFonts w:ascii="GHEA Grapalat" w:hAnsi="GHEA Grapalat" w:cs="Sylfaen"/>
        </w:rPr>
        <w:t>:0</w:t>
      </w:r>
      <w:r w:rsidRPr="005354AD">
        <w:rPr>
          <w:rFonts w:ascii="GHEA Grapalat" w:hAnsi="GHEA Grapalat" w:cs="Sylfaen"/>
        </w:rPr>
        <w:t>0</w:t>
      </w:r>
      <w:r w:rsidRPr="005354AD">
        <w:rPr>
          <w:rFonts w:ascii="GHEA Grapalat" w:hAnsi="GHEA Grapalat" w:cs="Sylfaen"/>
          <w:szCs w:val="24"/>
        </w:rPr>
        <w:t>»-</w:t>
      </w:r>
      <w:r w:rsidRPr="005354AD">
        <w:rPr>
          <w:rFonts w:ascii="GHEA Grapalat" w:hAnsi="GHEA Grapalat" w:cs="Sylfaen"/>
          <w:szCs w:val="24"/>
          <w:lang w:val="en-US"/>
        </w:rPr>
        <w:t>ի</w:t>
      </w:r>
      <w:r w:rsidRPr="005354AD">
        <w:rPr>
          <w:rFonts w:ascii="GHEA Grapalat" w:hAnsi="GHEA Grapalat" w:cs="Sylfaen"/>
          <w:szCs w:val="24"/>
          <w:lang w:val="ru-RU"/>
        </w:rPr>
        <w:t>ն։</w:t>
      </w:r>
      <w:r w:rsidRPr="005354AD">
        <w:rPr>
          <w:rFonts w:ascii="GHEA Grapalat" w:hAnsi="GHEA Grapalat" w:cs="Sylfaen"/>
          <w:szCs w:val="24"/>
        </w:rPr>
        <w:t xml:space="preserve"> </w:t>
      </w:r>
    </w:p>
    <w:p w14:paraId="065F9994" w14:textId="77777777" w:rsidR="00034160" w:rsidRPr="005354AD" w:rsidRDefault="00FB0689">
      <w:pPr>
        <w:ind w:firstLine="567"/>
        <w:jc w:val="both"/>
        <w:rPr>
          <w:rFonts w:ascii="GHEA Grapalat" w:hAnsi="GHEA Grapalat" w:cs="Sylfaen"/>
          <w:sz w:val="20"/>
          <w:lang w:val="af-ZA"/>
        </w:rPr>
      </w:pPr>
      <w:proofErr w:type="spellStart"/>
      <w:r w:rsidRPr="005354AD">
        <w:rPr>
          <w:rFonts w:ascii="GHEA Grapalat" w:hAnsi="GHEA Grapalat" w:cs="Sylfaen"/>
          <w:sz w:val="20"/>
          <w:lang w:val="ru-RU"/>
        </w:rPr>
        <w:t>Հայտերի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բացման</w:t>
      </w:r>
      <w:proofErr w:type="spellEnd"/>
      <w:r w:rsidRPr="005354AD">
        <w:rPr>
          <w:rFonts w:ascii="GHEA Grapalat" w:hAnsi="GHEA Grapalat" w:cs="Sylfaen"/>
          <w:sz w:val="20"/>
          <w:lang w:val="af-ZA"/>
        </w:rPr>
        <w:t xml:space="preserve"> </w:t>
      </w:r>
      <w:r w:rsidRPr="005354AD">
        <w:rPr>
          <w:rFonts w:ascii="GHEA Grapalat" w:hAnsi="GHEA Grapalat" w:cs="Sylfaen"/>
          <w:sz w:val="20"/>
        </w:rPr>
        <w:t>և</w:t>
      </w:r>
      <w:r w:rsidRPr="005354AD">
        <w:rPr>
          <w:rFonts w:ascii="GHEA Grapalat" w:hAnsi="GHEA Grapalat" w:cs="Sylfaen"/>
          <w:sz w:val="20"/>
          <w:lang w:val="af-ZA"/>
        </w:rPr>
        <w:t xml:space="preserve"> </w:t>
      </w:r>
      <w:proofErr w:type="spellStart"/>
      <w:r w:rsidRPr="005354AD">
        <w:rPr>
          <w:rFonts w:ascii="GHEA Grapalat" w:hAnsi="GHEA Grapalat" w:cs="Sylfaen"/>
          <w:sz w:val="20"/>
        </w:rPr>
        <w:t>գնահատման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նիստում</w:t>
      </w:r>
      <w:proofErr w:type="spellEnd"/>
      <w:r w:rsidRPr="005354AD">
        <w:rPr>
          <w:rFonts w:ascii="GHEA Grapalat" w:hAnsi="GHEA Grapalat" w:cs="Sylfaen"/>
          <w:sz w:val="20"/>
        </w:rPr>
        <w:t>՝</w:t>
      </w:r>
    </w:p>
    <w:p w14:paraId="1C93859B"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1) </w:t>
      </w:r>
      <w:proofErr w:type="spellStart"/>
      <w:r w:rsidRPr="005354AD">
        <w:rPr>
          <w:rFonts w:ascii="GHEA Grapalat" w:hAnsi="GHEA Grapalat" w:cs="Sylfaen"/>
          <w:sz w:val="20"/>
        </w:rPr>
        <w:t>հանձնաժողովի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նախագահը</w:t>
      </w:r>
      <w:proofErr w:type="spellEnd"/>
      <w:r w:rsidRPr="005354AD">
        <w:rPr>
          <w:rFonts w:ascii="GHEA Grapalat" w:hAnsi="GHEA Grapalat" w:cs="Sylfaen"/>
          <w:sz w:val="20"/>
          <w:lang w:val="af-ZA"/>
        </w:rPr>
        <w:t xml:space="preserve"> (</w:t>
      </w:r>
      <w:r w:rsidRPr="005354AD">
        <w:rPr>
          <w:rFonts w:ascii="GHEA Grapalat" w:hAnsi="GHEA Grapalat" w:cs="Sylfaen"/>
          <w:sz w:val="20"/>
          <w:lang w:val="hy-AM"/>
        </w:rPr>
        <w:t>նիստը</w:t>
      </w:r>
      <w:r w:rsidRPr="005354AD">
        <w:rPr>
          <w:rFonts w:ascii="GHEA Grapalat" w:hAnsi="GHEA Grapalat" w:cs="Sylfaen"/>
          <w:sz w:val="20"/>
          <w:lang w:val="af-ZA"/>
        </w:rPr>
        <w:t xml:space="preserve"> </w:t>
      </w:r>
      <w:r w:rsidRPr="005354AD">
        <w:rPr>
          <w:rFonts w:ascii="GHEA Grapalat" w:hAnsi="GHEA Grapalat" w:cs="Sylfaen"/>
          <w:sz w:val="20"/>
          <w:lang w:val="hy-AM"/>
        </w:rPr>
        <w:t>նախագահողը</w:t>
      </w:r>
      <w:r w:rsidRPr="005354AD">
        <w:rPr>
          <w:rFonts w:ascii="GHEA Grapalat" w:hAnsi="GHEA Grapalat" w:cs="Sylfaen"/>
          <w:sz w:val="20"/>
          <w:lang w:val="af-ZA"/>
        </w:rPr>
        <w:t xml:space="preserve">) </w:t>
      </w:r>
      <w:r w:rsidRPr="005354AD">
        <w:rPr>
          <w:rFonts w:ascii="GHEA Grapalat" w:hAnsi="GHEA Grapalat" w:cs="Sylfaen"/>
          <w:sz w:val="20"/>
          <w:lang w:val="hy-AM"/>
        </w:rPr>
        <w:t>նիստը</w:t>
      </w:r>
      <w:r w:rsidRPr="005354AD">
        <w:rPr>
          <w:rFonts w:ascii="GHEA Grapalat" w:hAnsi="GHEA Grapalat" w:cs="Sylfaen"/>
          <w:sz w:val="20"/>
          <w:lang w:val="af-ZA"/>
        </w:rPr>
        <w:t xml:space="preserve"> </w:t>
      </w:r>
      <w:r w:rsidRPr="005354AD">
        <w:rPr>
          <w:rFonts w:ascii="GHEA Grapalat" w:hAnsi="GHEA Grapalat" w:cs="Sylfaen"/>
          <w:sz w:val="20"/>
          <w:lang w:val="hy-AM"/>
        </w:rPr>
        <w:t>հայտարարում</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բացված</w:t>
      </w:r>
      <w:r w:rsidRPr="005354AD">
        <w:rPr>
          <w:rFonts w:ascii="GHEA Grapalat" w:hAnsi="GHEA Grapalat" w:cs="Sylfaen"/>
          <w:sz w:val="20"/>
          <w:lang w:val="af-ZA"/>
        </w:rPr>
        <w:t xml:space="preserve"> </w:t>
      </w:r>
      <w:r w:rsidRPr="005354AD">
        <w:rPr>
          <w:rFonts w:ascii="GHEA Grapalat" w:hAnsi="GHEA Grapalat" w:cs="Sylfaen"/>
          <w:sz w:val="20"/>
          <w:lang w:val="hy-AM"/>
        </w:rPr>
        <w:t>և</w:t>
      </w:r>
      <w:r w:rsidRPr="005354AD">
        <w:rPr>
          <w:rFonts w:ascii="GHEA Grapalat" w:hAnsi="GHEA Grapalat" w:cs="Sylfaen"/>
          <w:sz w:val="20"/>
          <w:lang w:val="af-ZA"/>
        </w:rPr>
        <w:t xml:space="preserve"> </w:t>
      </w:r>
      <w:r w:rsidRPr="005354AD">
        <w:rPr>
          <w:rFonts w:ascii="GHEA Grapalat" w:hAnsi="GHEA Grapalat" w:cs="Sylfaen"/>
          <w:sz w:val="20"/>
          <w:lang w:val="hy-AM"/>
        </w:rPr>
        <w:t>հրապա</w:t>
      </w:r>
      <w:r w:rsidRPr="005354AD">
        <w:rPr>
          <w:rFonts w:ascii="GHEA Grapalat" w:hAnsi="GHEA Grapalat" w:cs="Sylfaen"/>
          <w:sz w:val="20"/>
          <w:lang w:val="hy-AM"/>
        </w:rPr>
        <w:softHyphen/>
        <w:t>րակում է գնման հայտով սահմանված</w:t>
      </w:r>
      <w:r w:rsidRPr="005354AD">
        <w:rPr>
          <w:rFonts w:ascii="GHEA Grapalat" w:hAnsi="GHEA Grapalat" w:cs="Sylfaen"/>
          <w:sz w:val="20"/>
          <w:lang w:val="af-ZA"/>
        </w:rPr>
        <w:t>`</w:t>
      </w:r>
      <w:r w:rsidRPr="005354AD">
        <w:rPr>
          <w:rFonts w:ascii="GHEA Grapalat" w:hAnsi="GHEA Grapalat" w:cs="Sylfaen"/>
          <w:sz w:val="20"/>
          <w:lang w:val="hy-AM"/>
        </w:rPr>
        <w:t xml:space="preserve"> </w:t>
      </w:r>
      <w:proofErr w:type="spellStart"/>
      <w:r w:rsidRPr="005354AD">
        <w:rPr>
          <w:rFonts w:ascii="GHEA Grapalat" w:hAnsi="GHEA Grapalat" w:cs="Sylfaen"/>
          <w:sz w:val="20"/>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ընթացակարգի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շրջանակում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գնվելիք</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ապրանքների</w:t>
      </w:r>
      <w:proofErr w:type="spellEnd"/>
      <w:r w:rsidRPr="005354AD">
        <w:rPr>
          <w:rFonts w:ascii="GHEA Grapalat" w:hAnsi="GHEA Grapalat" w:cs="Sylfaen"/>
          <w:sz w:val="20"/>
          <w:lang w:val="hy-AM"/>
        </w:rPr>
        <w:t xml:space="preserve"> գնման</w:t>
      </w:r>
      <w:r w:rsidRPr="005354AD">
        <w:rPr>
          <w:rFonts w:ascii="GHEA Grapalat" w:hAnsi="GHEA Grapalat" w:cs="Sylfaen"/>
          <w:sz w:val="20"/>
          <w:lang w:val="af-ZA"/>
        </w:rPr>
        <w:t xml:space="preserve"> </w:t>
      </w:r>
      <w:r w:rsidRPr="005354AD">
        <w:rPr>
          <w:rFonts w:ascii="GHEA Grapalat" w:hAnsi="GHEA Grapalat" w:cs="Sylfaen"/>
          <w:sz w:val="20"/>
          <w:lang w:val="hy-AM"/>
        </w:rPr>
        <w:t>գինը՝</w:t>
      </w:r>
      <w:r w:rsidRPr="005354AD">
        <w:rPr>
          <w:rFonts w:ascii="GHEA Grapalat" w:hAnsi="GHEA Grapalat" w:cs="Sylfaen"/>
          <w:sz w:val="20"/>
          <w:lang w:val="af-ZA"/>
        </w:rPr>
        <w:t xml:space="preserve"> </w:t>
      </w:r>
      <w:r w:rsidRPr="005354AD">
        <w:rPr>
          <w:rFonts w:ascii="GHEA Grapalat" w:hAnsi="GHEA Grapalat" w:cs="Sylfaen"/>
          <w:sz w:val="20"/>
          <w:lang w:val="hy-AM"/>
        </w:rPr>
        <w:t>մեկ</w:t>
      </w:r>
      <w:r w:rsidRPr="005354AD">
        <w:rPr>
          <w:rFonts w:ascii="GHEA Grapalat" w:hAnsi="GHEA Grapalat" w:cs="Sylfaen"/>
          <w:sz w:val="20"/>
          <w:lang w:val="af-ZA"/>
        </w:rPr>
        <w:t xml:space="preserve"> </w:t>
      </w:r>
      <w:r w:rsidRPr="005354AD">
        <w:rPr>
          <w:rFonts w:ascii="GHEA Grapalat" w:hAnsi="GHEA Grapalat" w:cs="Sylfaen"/>
          <w:sz w:val="20"/>
          <w:lang w:val="hy-AM"/>
        </w:rPr>
        <w:t>թվով</w:t>
      </w:r>
      <w:r w:rsidRPr="005354AD">
        <w:rPr>
          <w:rFonts w:ascii="GHEA Grapalat" w:hAnsi="GHEA Grapalat" w:cs="Sylfaen"/>
          <w:sz w:val="20"/>
          <w:lang w:val="af-ZA"/>
        </w:rPr>
        <w:t xml:space="preserve"> </w:t>
      </w:r>
      <w:r w:rsidRPr="005354AD">
        <w:rPr>
          <w:rFonts w:ascii="GHEA Grapalat" w:hAnsi="GHEA Grapalat" w:cs="Sylfaen"/>
          <w:sz w:val="20"/>
          <w:lang w:val="hy-AM"/>
        </w:rPr>
        <w:t>արտահայտված</w:t>
      </w:r>
      <w:r w:rsidRPr="005354AD">
        <w:rPr>
          <w:rFonts w:ascii="GHEA Grapalat" w:hAnsi="GHEA Grapalat" w:cs="Sylfaen"/>
          <w:sz w:val="20"/>
          <w:lang w:val="af-ZA"/>
        </w:rPr>
        <w:t xml:space="preserve">, </w:t>
      </w:r>
      <w:proofErr w:type="spellStart"/>
      <w:r w:rsidRPr="005354AD">
        <w:rPr>
          <w:rFonts w:ascii="GHEA Grapalat" w:hAnsi="GHEA Grapalat" w:cs="Sylfaen"/>
          <w:sz w:val="20"/>
        </w:rPr>
        <w:t>ինչպես</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նաև</w:t>
      </w:r>
      <w:proofErr w:type="spellEnd"/>
      <w:r w:rsidRPr="005354AD">
        <w:rPr>
          <w:rFonts w:ascii="GHEA Grapalat" w:hAnsi="GHEA Grapalat" w:cs="Sylfaen"/>
          <w:sz w:val="20"/>
          <w:lang w:val="af-ZA"/>
        </w:rPr>
        <w:t xml:space="preserve"> </w:t>
      </w:r>
      <w:r w:rsidRPr="005354A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354AD">
        <w:rPr>
          <w:rFonts w:ascii="GHEA Grapalat" w:hAnsi="GHEA Grapalat" w:cs="Sylfaen"/>
          <w:sz w:val="20"/>
          <w:lang w:val="af-ZA"/>
        </w:rPr>
        <w:t>.</w:t>
      </w:r>
    </w:p>
    <w:p w14:paraId="62793FAF" w14:textId="77777777" w:rsidR="00034160" w:rsidRPr="005354AD" w:rsidRDefault="00FB0689">
      <w:pPr>
        <w:ind w:firstLine="567"/>
        <w:jc w:val="both"/>
        <w:rPr>
          <w:rFonts w:ascii="GHEA Grapalat" w:hAnsi="GHEA Grapalat"/>
          <w:sz w:val="20"/>
          <w:szCs w:val="20"/>
          <w:lang w:val="hy-AM"/>
        </w:rPr>
      </w:pPr>
      <w:r w:rsidRPr="005354AD">
        <w:rPr>
          <w:rFonts w:ascii="GHEA Grapalat" w:hAnsi="GHEA Grapalat"/>
          <w:sz w:val="20"/>
          <w:szCs w:val="20"/>
          <w:lang w:val="hy-AM"/>
        </w:rPr>
        <w:t xml:space="preserve">2) </w:t>
      </w:r>
      <w:r w:rsidRPr="005354AD">
        <w:rPr>
          <w:rFonts w:ascii="GHEA Grapalat" w:hAnsi="GHEA Grapalat" w:cs="Sylfaen"/>
          <w:sz w:val="20"/>
          <w:szCs w:val="20"/>
          <w:lang w:val="hy-AM"/>
        </w:rPr>
        <w:t>սույն</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կետի</w:t>
      </w:r>
      <w:r w:rsidRPr="005354AD">
        <w:rPr>
          <w:rFonts w:ascii="GHEA Grapalat" w:hAnsi="GHEA Grapalat"/>
          <w:sz w:val="20"/>
          <w:szCs w:val="20"/>
          <w:lang w:val="hy-AM"/>
        </w:rPr>
        <w:t xml:space="preserve"> 1-</w:t>
      </w:r>
      <w:r w:rsidRPr="005354AD">
        <w:rPr>
          <w:rFonts w:ascii="GHEA Grapalat" w:hAnsi="GHEA Grapalat" w:cs="Sylfaen"/>
          <w:sz w:val="20"/>
          <w:szCs w:val="20"/>
          <w:lang w:val="hy-AM"/>
        </w:rPr>
        <w:t>ին</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ենթակետում</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նշված</w:t>
      </w:r>
      <w:r w:rsidRPr="005354AD">
        <w:rPr>
          <w:rFonts w:ascii="GHEA Grapalat" w:hAnsi="GHEA Grapalat"/>
          <w:sz w:val="20"/>
          <w:szCs w:val="20"/>
          <w:lang w:val="hy-AM"/>
        </w:rPr>
        <w:t xml:space="preserve"> </w:t>
      </w:r>
      <w:r w:rsidRPr="005354AD">
        <w:rPr>
          <w:rFonts w:ascii="GHEA Grapalat" w:hAnsi="GHEA Grapalat" w:cs="Sylfaen"/>
          <w:sz w:val="20"/>
          <w:szCs w:val="20"/>
          <w:lang w:val="hy-AM"/>
        </w:rPr>
        <w:t>փաստաթղթերը</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նախագահին</w:t>
      </w:r>
      <w:r w:rsidRPr="005354AD">
        <w:rPr>
          <w:rFonts w:ascii="GHEA Grapalat" w:hAnsi="GHEA Grapalat"/>
          <w:sz w:val="20"/>
          <w:szCs w:val="20"/>
          <w:lang w:val="hy-AM"/>
        </w:rPr>
        <w:t xml:space="preserve"> (նիստը նախագահողին) </w:t>
      </w:r>
      <w:r w:rsidRPr="005354AD">
        <w:rPr>
          <w:rFonts w:ascii="GHEA Grapalat" w:hAnsi="GHEA Grapalat" w:cs="Sylfaen"/>
          <w:sz w:val="20"/>
          <w:szCs w:val="20"/>
          <w:lang w:val="hy-AM"/>
        </w:rPr>
        <w:t>փոխանցվելուց</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հետո</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հանձնաժողովը</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գնահատում</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է</w:t>
      </w:r>
      <w:r w:rsidRPr="005354AD">
        <w:rPr>
          <w:rFonts w:ascii="GHEA Grapalat" w:hAnsi="GHEA Grapalat"/>
          <w:sz w:val="20"/>
          <w:szCs w:val="20"/>
          <w:lang w:val="hy-AM"/>
        </w:rPr>
        <w:t>`</w:t>
      </w:r>
    </w:p>
    <w:p w14:paraId="608CF523" w14:textId="77777777" w:rsidR="00034160" w:rsidRPr="005354AD" w:rsidRDefault="00FB0689">
      <w:pPr>
        <w:ind w:firstLine="567"/>
        <w:jc w:val="both"/>
        <w:rPr>
          <w:rFonts w:ascii="GHEA Grapalat" w:hAnsi="GHEA Grapalat"/>
          <w:sz w:val="20"/>
          <w:szCs w:val="20"/>
          <w:lang w:val="hy-AM"/>
        </w:rPr>
      </w:pPr>
      <w:r w:rsidRPr="005354AD">
        <w:rPr>
          <w:rFonts w:ascii="GHEA Grapalat" w:hAnsi="GHEA Grapalat" w:cs="Sylfaen"/>
          <w:sz w:val="20"/>
          <w:szCs w:val="20"/>
          <w:lang w:val="hy-AM"/>
        </w:rPr>
        <w:t>ա</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հայտեր</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պարունակող</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ծրարները</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կազմելու</w:t>
      </w:r>
      <w:r w:rsidRPr="005354AD">
        <w:rPr>
          <w:rFonts w:ascii="GHEA Grapalat" w:hAnsi="GHEA Grapalat"/>
          <w:sz w:val="20"/>
          <w:szCs w:val="20"/>
          <w:lang w:val="hy-AM"/>
        </w:rPr>
        <w:t xml:space="preserve"> </w:t>
      </w:r>
      <w:r w:rsidRPr="005354AD">
        <w:rPr>
          <w:rFonts w:ascii="GHEA Grapalat" w:hAnsi="GHEA Grapalat" w:cs="Sylfaen"/>
          <w:sz w:val="20"/>
          <w:szCs w:val="20"/>
          <w:lang w:val="hy-AM"/>
        </w:rPr>
        <w:t>և</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ներկայացնելու</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համապատասխանությունը</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սահմանված</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կարգին</w:t>
      </w:r>
      <w:r w:rsidRPr="005354AD">
        <w:rPr>
          <w:rFonts w:ascii="GHEA Grapalat" w:hAnsi="GHEA Grapalat"/>
          <w:sz w:val="20"/>
          <w:szCs w:val="20"/>
          <w:lang w:val="hy-AM"/>
        </w:rPr>
        <w:t xml:space="preserve"> </w:t>
      </w:r>
      <w:r w:rsidRPr="005354AD">
        <w:rPr>
          <w:rFonts w:ascii="GHEA Grapalat" w:hAnsi="GHEA Grapalat" w:cs="Sylfaen"/>
          <w:sz w:val="20"/>
          <w:szCs w:val="20"/>
          <w:lang w:val="hy-AM"/>
        </w:rPr>
        <w:t>և</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բացում</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համապատասխանող</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գնահատված</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հայտերը</w:t>
      </w:r>
      <w:r w:rsidRPr="005354AD">
        <w:rPr>
          <w:rFonts w:ascii="GHEA Grapalat" w:hAnsi="GHEA Grapalat"/>
          <w:sz w:val="20"/>
          <w:szCs w:val="20"/>
          <w:lang w:val="hy-AM"/>
        </w:rPr>
        <w:t>,</w:t>
      </w:r>
    </w:p>
    <w:p w14:paraId="1AA53461" w14:textId="77777777" w:rsidR="00034160" w:rsidRPr="005354AD" w:rsidRDefault="00FB0689">
      <w:pPr>
        <w:ind w:firstLine="567"/>
        <w:jc w:val="both"/>
        <w:rPr>
          <w:rFonts w:ascii="GHEA Grapalat" w:hAnsi="GHEA Grapalat"/>
          <w:sz w:val="20"/>
          <w:szCs w:val="20"/>
          <w:lang w:val="hy-AM"/>
        </w:rPr>
      </w:pPr>
      <w:r w:rsidRPr="005354AD">
        <w:rPr>
          <w:rFonts w:ascii="GHEA Grapalat" w:hAnsi="GHEA Grapalat" w:cs="Sylfaen"/>
          <w:sz w:val="20"/>
          <w:szCs w:val="20"/>
          <w:lang w:val="hy-AM"/>
        </w:rPr>
        <w:t>բ</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բացված</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յուրաքանչյուր</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ծրարում</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պահանջվող</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նախատեսված</w:t>
      </w:r>
      <w:r w:rsidRPr="005354AD">
        <w:rPr>
          <w:rFonts w:ascii="GHEA Grapalat" w:hAnsi="GHEA Grapalat"/>
          <w:sz w:val="20"/>
          <w:szCs w:val="20"/>
          <w:lang w:val="hy-AM"/>
        </w:rPr>
        <w:t xml:space="preserve">) </w:t>
      </w:r>
      <w:r w:rsidRPr="005354AD">
        <w:rPr>
          <w:rFonts w:ascii="GHEA Grapalat" w:hAnsi="GHEA Grapalat" w:cs="Sylfaen"/>
          <w:sz w:val="20"/>
          <w:szCs w:val="20"/>
          <w:lang w:val="hy-AM"/>
        </w:rPr>
        <w:t>փաստաթղթերի</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առկայությունը</w:t>
      </w:r>
      <w:r w:rsidRPr="005354AD">
        <w:rPr>
          <w:rFonts w:ascii="GHEA Grapalat" w:hAnsi="GHEA Grapalat"/>
          <w:sz w:val="20"/>
          <w:szCs w:val="20"/>
          <w:lang w:val="hy-AM"/>
        </w:rPr>
        <w:t xml:space="preserve"> </w:t>
      </w:r>
      <w:r w:rsidRPr="005354AD">
        <w:rPr>
          <w:rFonts w:ascii="GHEA Grapalat" w:hAnsi="GHEA Grapalat" w:cs="Sylfaen"/>
          <w:sz w:val="20"/>
          <w:szCs w:val="20"/>
          <w:lang w:val="hy-AM"/>
        </w:rPr>
        <w:t>և</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դրանց</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կազմման</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համապատասխանությունը</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հրավերով</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սահմանված</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վավերապայմաններին</w:t>
      </w:r>
      <w:r w:rsidRPr="005354AD">
        <w:rPr>
          <w:rFonts w:ascii="GHEA Grapalat" w:hAnsi="GHEA Grapalat"/>
          <w:sz w:val="20"/>
          <w:szCs w:val="20"/>
          <w:lang w:val="hy-AM"/>
        </w:rPr>
        <w:t>.</w:t>
      </w:r>
    </w:p>
    <w:p w14:paraId="4ED73FF5" w14:textId="77777777" w:rsidR="00034160" w:rsidRPr="005354AD" w:rsidRDefault="00FB0689">
      <w:pPr>
        <w:ind w:firstLine="567"/>
        <w:jc w:val="both"/>
        <w:rPr>
          <w:rFonts w:ascii="GHEA Grapalat" w:hAnsi="GHEA Grapalat" w:cs="Sylfaen"/>
          <w:sz w:val="20"/>
          <w:lang w:val="hy-AM"/>
        </w:rPr>
      </w:pPr>
      <w:r w:rsidRPr="005354AD">
        <w:rPr>
          <w:rFonts w:ascii="GHEA Grapalat" w:hAnsi="GHEA Grapalat"/>
          <w:sz w:val="20"/>
          <w:szCs w:val="20"/>
          <w:lang w:val="hy-AM"/>
        </w:rPr>
        <w:t xml:space="preserve">3) </w:t>
      </w:r>
      <w:r w:rsidRPr="005354AD">
        <w:rPr>
          <w:rFonts w:ascii="GHEA Grapalat" w:hAnsi="GHEA Grapalat" w:cs="Sylfaen"/>
          <w:sz w:val="20"/>
          <w:szCs w:val="20"/>
          <w:lang w:val="hy-AM"/>
        </w:rPr>
        <w:t>հանձնաժողովի</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նախագահը</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հայտարարում</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է</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հայտեր</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ներկայացրած</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մասնակիցների</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գնային</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առաջարկները՝</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մեկ</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թվով</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արտահայտված,</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հիմք</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ընդունելով</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տառերով</w:t>
      </w:r>
      <w:r w:rsidRPr="005354AD">
        <w:rPr>
          <w:rFonts w:ascii="GHEA Grapalat" w:hAnsi="GHEA Grapalat"/>
          <w:sz w:val="20"/>
          <w:szCs w:val="20"/>
          <w:lang w:val="hy-AM"/>
        </w:rPr>
        <w:t xml:space="preserve"> </w:t>
      </w:r>
      <w:r w:rsidRPr="005354AD">
        <w:rPr>
          <w:rFonts w:ascii="GHEA Grapalat" w:hAnsi="GHEA Grapalat" w:cs="Sylfaen"/>
          <w:sz w:val="20"/>
          <w:szCs w:val="20"/>
          <w:lang w:val="hy-AM"/>
        </w:rPr>
        <w:t>գրվածը:</w:t>
      </w:r>
    </w:p>
    <w:p w14:paraId="32BD8839"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8.2 </w:t>
      </w:r>
      <w:r w:rsidRPr="005354AD">
        <w:rPr>
          <w:rFonts w:ascii="GHEA Grapalat" w:hAnsi="GHEA Grapalat" w:cs="Sylfaen"/>
          <w:sz w:val="20"/>
          <w:lang w:val="hy-AM"/>
        </w:rPr>
        <w:t>Հայտերը</w:t>
      </w:r>
      <w:r w:rsidRPr="005354AD">
        <w:rPr>
          <w:rFonts w:ascii="GHEA Grapalat" w:hAnsi="GHEA Grapalat" w:cs="Sylfaen"/>
          <w:sz w:val="20"/>
          <w:lang w:val="af-ZA"/>
        </w:rPr>
        <w:t xml:space="preserve"> </w:t>
      </w:r>
      <w:r w:rsidRPr="005354AD">
        <w:rPr>
          <w:rFonts w:ascii="GHEA Grapalat" w:hAnsi="GHEA Grapalat" w:cs="Sylfaen"/>
          <w:sz w:val="20"/>
          <w:lang w:val="hy-AM"/>
        </w:rPr>
        <w:t>գնահատվում</w:t>
      </w:r>
      <w:r w:rsidRPr="005354AD">
        <w:rPr>
          <w:rFonts w:ascii="GHEA Grapalat" w:hAnsi="GHEA Grapalat" w:cs="Sylfaen"/>
          <w:sz w:val="20"/>
          <w:lang w:val="af-ZA"/>
        </w:rPr>
        <w:t xml:space="preserve"> </w:t>
      </w:r>
      <w:r w:rsidRPr="005354AD">
        <w:rPr>
          <w:rFonts w:ascii="GHEA Grapalat" w:hAnsi="GHEA Grapalat" w:cs="Sylfaen"/>
          <w:sz w:val="20"/>
          <w:lang w:val="hy-AM"/>
        </w:rPr>
        <w:t>են</w:t>
      </w:r>
      <w:r w:rsidRPr="005354AD">
        <w:rPr>
          <w:rFonts w:ascii="GHEA Grapalat" w:hAnsi="GHEA Grapalat" w:cs="Sylfaen"/>
          <w:sz w:val="20"/>
          <w:lang w:val="af-ZA"/>
        </w:rPr>
        <w:t xml:space="preserve"> </w:t>
      </w:r>
      <w:r w:rsidRPr="005354AD">
        <w:rPr>
          <w:rFonts w:ascii="GHEA Grapalat" w:hAnsi="GHEA Grapalat" w:cs="Sylfaen"/>
          <w:sz w:val="20"/>
          <w:lang w:val="hy-AM"/>
        </w:rPr>
        <w:t>սույն</w:t>
      </w:r>
      <w:r w:rsidRPr="005354AD">
        <w:rPr>
          <w:rFonts w:ascii="GHEA Grapalat" w:hAnsi="GHEA Grapalat" w:cs="Sylfaen"/>
          <w:sz w:val="20"/>
          <w:lang w:val="af-ZA"/>
        </w:rPr>
        <w:t xml:space="preserve"> </w:t>
      </w:r>
      <w:r w:rsidRPr="005354AD">
        <w:rPr>
          <w:rFonts w:ascii="GHEA Grapalat" w:hAnsi="GHEA Grapalat" w:cs="Sylfaen"/>
          <w:sz w:val="20"/>
          <w:lang w:val="hy-AM"/>
        </w:rPr>
        <w:t>հրավերով</w:t>
      </w:r>
      <w:r w:rsidRPr="005354AD">
        <w:rPr>
          <w:rFonts w:ascii="GHEA Grapalat" w:hAnsi="GHEA Grapalat" w:cs="Sylfaen"/>
          <w:sz w:val="20"/>
          <w:lang w:val="af-ZA"/>
        </w:rPr>
        <w:t xml:space="preserve"> </w:t>
      </w:r>
      <w:r w:rsidRPr="005354AD">
        <w:rPr>
          <w:rFonts w:ascii="GHEA Grapalat" w:hAnsi="GHEA Grapalat" w:cs="Sylfaen"/>
          <w:sz w:val="20"/>
          <w:lang w:val="hy-AM"/>
        </w:rPr>
        <w:t>սահմանված</w:t>
      </w:r>
      <w:r w:rsidRPr="005354AD">
        <w:rPr>
          <w:rFonts w:ascii="GHEA Grapalat" w:hAnsi="GHEA Grapalat" w:cs="Sylfaen"/>
          <w:sz w:val="20"/>
          <w:lang w:val="af-ZA"/>
        </w:rPr>
        <w:t xml:space="preserve"> </w:t>
      </w:r>
      <w:r w:rsidRPr="005354AD">
        <w:rPr>
          <w:rFonts w:ascii="GHEA Grapalat" w:hAnsi="GHEA Grapalat" w:cs="Sylfaen"/>
          <w:sz w:val="20"/>
          <w:lang w:val="hy-AM"/>
        </w:rPr>
        <w:t>կարգով</w:t>
      </w:r>
      <w:r w:rsidRPr="005354AD">
        <w:rPr>
          <w:rFonts w:ascii="GHEA Grapalat" w:hAnsi="GHEA Grapalat" w:cs="Sylfaen"/>
          <w:sz w:val="20"/>
          <w:lang w:val="af-ZA"/>
        </w:rPr>
        <w:t xml:space="preserve">: </w:t>
      </w:r>
    </w:p>
    <w:p w14:paraId="2C1FD3F7" w14:textId="77777777" w:rsidR="00034160" w:rsidRPr="005354AD" w:rsidRDefault="00FB0689">
      <w:pPr>
        <w:ind w:firstLine="567"/>
        <w:jc w:val="both"/>
        <w:rPr>
          <w:rFonts w:ascii="GHEA Grapalat" w:hAnsi="GHEA Grapalat" w:cs="Sylfaen"/>
          <w:sz w:val="20"/>
          <w:lang w:val="af-ZA"/>
        </w:rPr>
      </w:pPr>
      <w:proofErr w:type="spellStart"/>
      <w:r w:rsidRPr="005354AD">
        <w:rPr>
          <w:rFonts w:ascii="GHEA Grapalat" w:hAnsi="GHEA Grapalat" w:cs="Sylfaen"/>
          <w:sz w:val="20"/>
        </w:rPr>
        <w:t>Գնման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ընթացակարգի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չափաբաժինների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քանակը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յոթանասունհինգը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չգերազանցելու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դեպքում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հայտերի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գնահատումն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իրականացվում</w:t>
      </w:r>
      <w:proofErr w:type="spellEnd"/>
      <w:r w:rsidRPr="005354AD">
        <w:rPr>
          <w:rFonts w:ascii="GHEA Grapalat" w:hAnsi="GHEA Grapalat" w:cs="Sylfaen"/>
          <w:sz w:val="20"/>
          <w:lang w:val="af-ZA"/>
        </w:rPr>
        <w:t xml:space="preserve"> </w:t>
      </w:r>
      <w:r w:rsidRPr="005354AD">
        <w:rPr>
          <w:rFonts w:ascii="GHEA Grapalat" w:hAnsi="GHEA Grapalat" w:cs="Sylfaen"/>
          <w:sz w:val="20"/>
        </w:rPr>
        <w:t>է</w:t>
      </w:r>
      <w:r w:rsidRPr="005354AD">
        <w:rPr>
          <w:rFonts w:ascii="GHEA Grapalat" w:hAnsi="GHEA Grapalat" w:cs="Sylfaen"/>
          <w:sz w:val="20"/>
          <w:lang w:val="af-ZA"/>
        </w:rPr>
        <w:t xml:space="preserve"> </w:t>
      </w:r>
      <w:proofErr w:type="spellStart"/>
      <w:r w:rsidRPr="005354AD">
        <w:rPr>
          <w:rFonts w:ascii="GHEA Grapalat" w:hAnsi="GHEA Grapalat" w:cs="Sylfaen"/>
          <w:sz w:val="20"/>
        </w:rPr>
        <w:t>դրանց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ներկայացման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վերջնաժամկետը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լրանալու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օրվանից</w:t>
      </w:r>
      <w:proofErr w:type="spellEnd"/>
      <w:r w:rsidRPr="005354AD">
        <w:rPr>
          <w:rFonts w:ascii="GHEA Grapalat" w:hAnsi="GHEA Grapalat" w:cs="Sylfaen"/>
          <w:sz w:val="20"/>
          <w:lang w:val="af-ZA"/>
        </w:rPr>
        <w:t xml:space="preserve"> </w:t>
      </w:r>
      <w:proofErr w:type="spellStart"/>
      <w:proofErr w:type="gramStart"/>
      <w:r w:rsidRPr="005354AD">
        <w:rPr>
          <w:rFonts w:ascii="GHEA Grapalat" w:hAnsi="GHEA Grapalat" w:cs="Sylfaen"/>
          <w:sz w:val="20"/>
        </w:rPr>
        <w:t>հաշված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տաս</w:t>
      </w:r>
      <w:proofErr w:type="spellEnd"/>
      <w:r w:rsidRPr="005354AD">
        <w:rPr>
          <w:rFonts w:ascii="GHEA Grapalat" w:hAnsi="GHEA Grapalat" w:cs="Sylfaen"/>
          <w:sz w:val="20"/>
          <w:lang w:val="hy-AM"/>
        </w:rPr>
        <w:t>նհինգ</w:t>
      </w:r>
      <w:proofErr w:type="gramEnd"/>
      <w:r w:rsidRPr="005354AD">
        <w:rPr>
          <w:rFonts w:ascii="GHEA Grapalat" w:hAnsi="GHEA Grapalat" w:cs="Sylfaen"/>
          <w:sz w:val="20"/>
          <w:lang w:val="af-ZA"/>
        </w:rPr>
        <w:t xml:space="preserve">, </w:t>
      </w:r>
      <w:proofErr w:type="spellStart"/>
      <w:r w:rsidRPr="005354AD">
        <w:rPr>
          <w:rFonts w:ascii="GHEA Grapalat" w:hAnsi="GHEA Grapalat" w:cs="Sylfaen"/>
          <w:sz w:val="20"/>
        </w:rPr>
        <w:t>իսկ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գերազանցելու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դեպքում</w:t>
      </w:r>
      <w:proofErr w:type="spellEnd"/>
      <w:r w:rsidRPr="005354AD">
        <w:rPr>
          <w:rFonts w:ascii="GHEA Grapalat" w:hAnsi="GHEA Grapalat" w:cs="Sylfaen"/>
          <w:sz w:val="20"/>
        </w:rPr>
        <w:t>՝</w:t>
      </w:r>
      <w:r w:rsidRPr="005354AD">
        <w:rPr>
          <w:rFonts w:ascii="GHEA Grapalat" w:hAnsi="GHEA Grapalat" w:cs="Sylfaen"/>
          <w:sz w:val="20"/>
          <w:lang w:val="af-ZA"/>
        </w:rPr>
        <w:t xml:space="preserve"> </w:t>
      </w:r>
      <w:r w:rsidRPr="005354AD">
        <w:rPr>
          <w:rFonts w:ascii="GHEA Grapalat" w:hAnsi="GHEA Grapalat" w:cs="Sylfaen"/>
          <w:sz w:val="20"/>
          <w:lang w:val="hy-AM"/>
        </w:rPr>
        <w:t>քսան</w:t>
      </w:r>
      <w:r w:rsidRPr="005354AD">
        <w:rPr>
          <w:rFonts w:ascii="GHEA Grapalat" w:hAnsi="GHEA Grapalat" w:cs="Sylfaen"/>
          <w:sz w:val="20"/>
          <w:lang w:val="af-ZA"/>
        </w:rPr>
        <w:t xml:space="preserve"> </w:t>
      </w:r>
      <w:proofErr w:type="spellStart"/>
      <w:r w:rsidRPr="005354AD">
        <w:rPr>
          <w:rFonts w:ascii="GHEA Grapalat" w:hAnsi="GHEA Grapalat" w:cs="Sylfaen"/>
          <w:sz w:val="20"/>
        </w:rPr>
        <w:t>աշխատանքային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օրվա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ընթացքում</w:t>
      </w:r>
      <w:proofErr w:type="spellEnd"/>
      <w:r w:rsidRPr="005354AD">
        <w:rPr>
          <w:rFonts w:ascii="GHEA Grapalat" w:hAnsi="GHEA Grapalat" w:cs="Sylfaen"/>
          <w:sz w:val="20"/>
          <w:lang w:val="af-ZA"/>
        </w:rPr>
        <w:t xml:space="preserve">: </w:t>
      </w:r>
    </w:p>
    <w:p w14:paraId="5C137BBA" w14:textId="77777777" w:rsidR="00034160" w:rsidRPr="005354AD" w:rsidRDefault="00FB0689">
      <w:pPr>
        <w:ind w:firstLine="567"/>
        <w:jc w:val="both"/>
        <w:rPr>
          <w:rFonts w:ascii="GHEA Grapalat" w:hAnsi="GHEA Grapalat" w:cs="Sylfaen"/>
          <w:sz w:val="20"/>
          <w:lang w:val="af-ZA"/>
        </w:rPr>
      </w:pPr>
      <w:proofErr w:type="spellStart"/>
      <w:r w:rsidRPr="005354AD">
        <w:rPr>
          <w:rFonts w:ascii="GHEA Grapalat" w:hAnsi="GHEA Grapalat" w:cs="Sylfaen"/>
          <w:sz w:val="20"/>
        </w:rPr>
        <w:t>Բավարար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գնահատվում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հրավերով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նախատեսված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պայմաններին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համապատասխանող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հայտերը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հակառակ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դեպքում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հայտերը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գնահատվում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անբավարար</w:t>
      </w:r>
      <w:proofErr w:type="spellEnd"/>
      <w:r w:rsidRPr="005354AD">
        <w:rPr>
          <w:rFonts w:ascii="GHEA Grapalat" w:hAnsi="GHEA Grapalat" w:cs="Sylfaen"/>
          <w:sz w:val="20"/>
          <w:lang w:val="af-ZA"/>
        </w:rPr>
        <w:t xml:space="preserve"> </w:t>
      </w:r>
      <w:r w:rsidRPr="005354AD">
        <w:rPr>
          <w:rFonts w:ascii="GHEA Grapalat" w:hAnsi="GHEA Grapalat" w:cs="Sylfaen"/>
          <w:sz w:val="20"/>
        </w:rPr>
        <w:t>և</w:t>
      </w:r>
      <w:r w:rsidRPr="005354AD">
        <w:rPr>
          <w:rFonts w:ascii="GHEA Grapalat" w:hAnsi="GHEA Grapalat" w:cs="Sylfaen"/>
          <w:sz w:val="20"/>
          <w:lang w:val="af-ZA"/>
        </w:rPr>
        <w:t xml:space="preserve"> </w:t>
      </w:r>
      <w:proofErr w:type="spellStart"/>
      <w:r w:rsidRPr="005354AD">
        <w:rPr>
          <w:rFonts w:ascii="GHEA Grapalat" w:hAnsi="GHEA Grapalat" w:cs="Sylfaen"/>
          <w:sz w:val="20"/>
        </w:rPr>
        <w:t>մերժվում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Ընդ</w:t>
      </w:r>
      <w:proofErr w:type="spellEnd"/>
      <w:r w:rsidRPr="005354AD">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5354AD">
        <w:rPr>
          <w:rFonts w:ascii="GHEA Grapalat" w:hAnsi="GHEA Grapalat" w:cs="Sylfaen"/>
          <w:sz w:val="20"/>
        </w:rPr>
        <w:t>որոնցում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բացակայում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hy-AM"/>
        </w:rPr>
        <w:t>են</w:t>
      </w:r>
      <w:r w:rsidRPr="005354AD">
        <w:rPr>
          <w:rFonts w:ascii="GHEA Grapalat" w:hAnsi="GHEA Grapalat" w:cs="Sylfaen"/>
          <w:sz w:val="20"/>
          <w:lang w:val="af-ZA"/>
        </w:rPr>
        <w:t xml:space="preserve"> </w:t>
      </w:r>
      <w:proofErr w:type="spellStart"/>
      <w:r w:rsidRPr="005354AD">
        <w:rPr>
          <w:rFonts w:ascii="GHEA Grapalat" w:hAnsi="GHEA Grapalat" w:cs="Sylfaen"/>
          <w:sz w:val="20"/>
        </w:rPr>
        <w:t>գնային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առաջարկները</w:t>
      </w:r>
      <w:proofErr w:type="spellEnd"/>
      <w:r w:rsidRPr="005354AD">
        <w:rPr>
          <w:rFonts w:ascii="GHEA Grapalat" w:hAnsi="GHEA Grapalat" w:cs="Sylfaen"/>
          <w:sz w:val="20"/>
          <w:lang w:val="hy-AM"/>
        </w:rPr>
        <w:t xml:space="preserve"> և/կամ հայտի ապահովումը</w:t>
      </w:r>
      <w:r w:rsidRPr="005354AD">
        <w:rPr>
          <w:rFonts w:ascii="GHEA Grapalat" w:hAnsi="GHEA Grapalat" w:cs="Sylfaen"/>
          <w:sz w:val="20"/>
          <w:lang w:val="af-ZA"/>
        </w:rPr>
        <w:t xml:space="preserve"> </w:t>
      </w:r>
      <w:proofErr w:type="spellStart"/>
      <w:r w:rsidRPr="005354AD">
        <w:rPr>
          <w:rFonts w:ascii="GHEA Grapalat" w:hAnsi="GHEA Grapalat" w:cs="Sylfaen"/>
          <w:sz w:val="20"/>
        </w:rPr>
        <w:t>կամ</w:t>
      </w:r>
      <w:proofErr w:type="spellEnd"/>
      <w:r w:rsidRPr="005354AD">
        <w:rPr>
          <w:rFonts w:ascii="GHEA Grapalat" w:hAnsi="GHEA Grapalat" w:cs="Sylfaen"/>
          <w:sz w:val="20"/>
          <w:lang w:val="af-ZA"/>
        </w:rPr>
        <w:t xml:space="preserve"> դրանք </w:t>
      </w:r>
      <w:proofErr w:type="spellStart"/>
      <w:r w:rsidRPr="005354AD">
        <w:rPr>
          <w:rFonts w:ascii="GHEA Grapalat" w:hAnsi="GHEA Grapalat" w:cs="Sylfaen"/>
          <w:sz w:val="20"/>
        </w:rPr>
        <w:t>ներկայացված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հրավերի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պահանջներին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անհամապատասխան</w:t>
      </w:r>
      <w:proofErr w:type="spellEnd"/>
      <w:r w:rsidRPr="005354AD">
        <w:rPr>
          <w:rFonts w:ascii="GHEA Grapalat" w:hAnsi="GHEA Grapalat" w:cs="Sylfaen"/>
          <w:sz w:val="20"/>
          <w:lang w:val="af-ZA"/>
        </w:rPr>
        <w:t>:</w:t>
      </w:r>
    </w:p>
    <w:p w14:paraId="727E75F8"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rPr>
        <w:t xml:space="preserve">8.3 </w:t>
      </w:r>
      <w:r w:rsidRPr="005354AD">
        <w:rPr>
          <w:rFonts w:ascii="GHEA Grapalat" w:hAnsi="GHEA Grapalat" w:cs="Sylfaen"/>
          <w:szCs w:val="24"/>
          <w:lang w:val="hy-AM"/>
        </w:rPr>
        <w:t>Ընտրված</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մասնակիցը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որոշվում</w:t>
      </w:r>
      <w:proofErr w:type="spellEnd"/>
      <w:r w:rsidRPr="005354AD">
        <w:rPr>
          <w:rFonts w:ascii="GHEA Grapalat" w:hAnsi="GHEA Grapalat" w:cs="Sylfaen"/>
          <w:szCs w:val="24"/>
        </w:rPr>
        <w:t xml:space="preserve"> </w:t>
      </w:r>
      <w:r w:rsidRPr="005354AD">
        <w:rPr>
          <w:rFonts w:ascii="GHEA Grapalat" w:hAnsi="GHEA Grapalat" w:cs="Sylfaen"/>
          <w:szCs w:val="24"/>
          <w:lang w:val="ru-RU"/>
        </w:rPr>
        <w:t>է</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բավարար</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գնահատված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հայտեր</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ներկայացրած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մասնակիցների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թվից</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նվազագույն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գնային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առաջարկ</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ներկայացրած</w:t>
      </w:r>
      <w:proofErr w:type="spellEnd"/>
      <w:r w:rsidRPr="005354AD">
        <w:rPr>
          <w:rFonts w:ascii="GHEA Grapalat" w:hAnsi="GHEA Grapalat" w:cs="Sylfaen"/>
          <w:szCs w:val="24"/>
        </w:rPr>
        <w:t xml:space="preserve"> </w:t>
      </w:r>
      <w:r w:rsidRPr="005354AD">
        <w:rPr>
          <w:rFonts w:ascii="GHEA Grapalat" w:hAnsi="GHEA Grapalat" w:cs="Sylfaen"/>
          <w:szCs w:val="24"/>
          <w:lang w:val="en-US"/>
        </w:rPr>
        <w:t>մ</w:t>
      </w:r>
      <w:proofErr w:type="spellStart"/>
      <w:r w:rsidRPr="005354AD">
        <w:rPr>
          <w:rFonts w:ascii="GHEA Grapalat" w:hAnsi="GHEA Grapalat" w:cs="Sylfaen"/>
          <w:szCs w:val="24"/>
          <w:lang w:val="ru-RU"/>
        </w:rPr>
        <w:t>ասնակցին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նախապատվություն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տալու</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սկզբունքով</w:t>
      </w:r>
      <w:proofErr w:type="spellEnd"/>
      <w:r w:rsidRPr="005354AD">
        <w:rPr>
          <w:rFonts w:ascii="GHEA Grapalat" w:hAnsi="GHEA Grapalat" w:cs="Sylfaen"/>
          <w:szCs w:val="24"/>
          <w:lang w:val="ru-RU"/>
        </w:rPr>
        <w:t>։</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Ընդ</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որում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հանձնաժողովի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կողմից</w:t>
      </w:r>
      <w:proofErr w:type="spellEnd"/>
      <w:r w:rsidRPr="005354AD">
        <w:rPr>
          <w:rFonts w:ascii="GHEA Grapalat" w:hAnsi="GHEA Grapalat" w:cs="Sylfaen"/>
          <w:szCs w:val="24"/>
        </w:rPr>
        <w:t xml:space="preserve"> </w:t>
      </w:r>
      <w:r w:rsidRPr="005354AD">
        <w:rPr>
          <w:rFonts w:ascii="GHEA Grapalat" w:hAnsi="GHEA Grapalat" w:cs="Sylfaen"/>
          <w:szCs w:val="24"/>
          <w:lang w:val="hy-AM"/>
        </w:rPr>
        <w:t>ընտրված</w:t>
      </w:r>
      <w:r w:rsidRPr="005354AD">
        <w:rPr>
          <w:rFonts w:ascii="GHEA Grapalat" w:hAnsi="GHEA Grapalat" w:cs="Sylfaen"/>
          <w:szCs w:val="24"/>
        </w:rPr>
        <w:t xml:space="preserve"> </w:t>
      </w:r>
      <w:r w:rsidRPr="005354AD">
        <w:rPr>
          <w:rFonts w:ascii="GHEA Grapalat" w:hAnsi="GHEA Grapalat" w:cs="Sylfaen"/>
          <w:szCs w:val="24"/>
          <w:lang w:val="en-US"/>
        </w:rPr>
        <w:t>և</w:t>
      </w:r>
      <w:r w:rsidRPr="005354AD">
        <w:rPr>
          <w:rFonts w:ascii="GHEA Grapalat" w:hAnsi="GHEA Grapalat" w:cs="Sylfaen"/>
          <w:szCs w:val="24"/>
        </w:rPr>
        <w:t xml:space="preserve"> </w:t>
      </w:r>
      <w:r w:rsidRPr="005354AD">
        <w:rPr>
          <w:rFonts w:ascii="GHEA Grapalat" w:hAnsi="GHEA Grapalat" w:cs="Sylfaen"/>
          <w:szCs w:val="24"/>
          <w:lang w:val="hy-AM"/>
        </w:rPr>
        <w:t>այդպիսին չճանաչված</w:t>
      </w:r>
      <w:proofErr w:type="spellStart"/>
      <w:r w:rsidRPr="005354AD">
        <w:rPr>
          <w:rFonts w:ascii="GHEA Grapalat" w:hAnsi="GHEA Grapalat" w:cs="Sylfaen"/>
          <w:szCs w:val="24"/>
          <w:lang w:val="ru-RU"/>
        </w:rPr>
        <w:t>մասնակիցներին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որոշելիս</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գնային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առաջարկների</w:t>
      </w:r>
      <w:proofErr w:type="spellEnd"/>
      <w:r w:rsidRPr="005354AD">
        <w:rPr>
          <w:rFonts w:ascii="GHEA Grapalat" w:hAnsi="GHEA Grapalat" w:cs="Sylfaen"/>
          <w:szCs w:val="24"/>
        </w:rPr>
        <w:t xml:space="preserve"> գնահատումը և </w:t>
      </w:r>
      <w:proofErr w:type="spellStart"/>
      <w:r w:rsidRPr="005354AD">
        <w:rPr>
          <w:rFonts w:ascii="GHEA Grapalat" w:hAnsi="GHEA Grapalat" w:cs="Sylfaen"/>
          <w:szCs w:val="24"/>
          <w:lang w:val="ru-RU"/>
        </w:rPr>
        <w:t>համեմատումն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իրականացվում</w:t>
      </w:r>
      <w:proofErr w:type="spellEnd"/>
      <w:r w:rsidRPr="005354AD">
        <w:rPr>
          <w:rFonts w:ascii="GHEA Grapalat" w:hAnsi="GHEA Grapalat" w:cs="Sylfaen"/>
          <w:szCs w:val="24"/>
        </w:rPr>
        <w:t xml:space="preserve"> </w:t>
      </w:r>
      <w:r w:rsidRPr="005354AD">
        <w:rPr>
          <w:rFonts w:ascii="GHEA Grapalat" w:hAnsi="GHEA Grapalat" w:cs="Sylfaen"/>
          <w:szCs w:val="24"/>
          <w:lang w:val="ru-RU"/>
        </w:rPr>
        <w:t>է</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առանց</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սույն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հրավերի</w:t>
      </w:r>
      <w:proofErr w:type="spellEnd"/>
      <w:r w:rsidRPr="005354AD">
        <w:rPr>
          <w:rFonts w:ascii="GHEA Grapalat" w:hAnsi="GHEA Grapalat" w:cs="Sylfaen"/>
          <w:szCs w:val="24"/>
        </w:rPr>
        <w:t xml:space="preserve"> 1-ին </w:t>
      </w:r>
      <w:proofErr w:type="spellStart"/>
      <w:r w:rsidRPr="005354AD">
        <w:rPr>
          <w:rFonts w:ascii="GHEA Grapalat" w:hAnsi="GHEA Grapalat" w:cs="Sylfaen"/>
          <w:szCs w:val="24"/>
          <w:lang w:val="ru-RU"/>
        </w:rPr>
        <w:t>մասի</w:t>
      </w:r>
      <w:proofErr w:type="spellEnd"/>
      <w:r w:rsidRPr="005354AD">
        <w:rPr>
          <w:rFonts w:ascii="GHEA Grapalat" w:hAnsi="GHEA Grapalat" w:cs="Sylfaen"/>
          <w:szCs w:val="24"/>
        </w:rPr>
        <w:t xml:space="preserve"> 5.2-րդ </w:t>
      </w:r>
      <w:proofErr w:type="spellStart"/>
      <w:r w:rsidRPr="005354AD">
        <w:rPr>
          <w:rFonts w:ascii="GHEA Grapalat" w:hAnsi="GHEA Grapalat" w:cs="Sylfaen"/>
          <w:szCs w:val="24"/>
          <w:lang w:val="ru-RU"/>
        </w:rPr>
        <w:t>կետում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նշված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հարկի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գումարի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հաշվարկման</w:t>
      </w:r>
      <w:proofErr w:type="spellEnd"/>
      <w:r w:rsidRPr="005354AD">
        <w:rPr>
          <w:rFonts w:ascii="GHEA Grapalat" w:hAnsi="GHEA Grapalat" w:cs="Sylfaen"/>
          <w:lang w:val="hy-AM"/>
        </w:rPr>
        <w:t>:</w:t>
      </w:r>
    </w:p>
    <w:p w14:paraId="78809E68" w14:textId="77777777" w:rsidR="00034160" w:rsidRPr="005354AD" w:rsidRDefault="00FB0689">
      <w:pPr>
        <w:pStyle w:val="af8"/>
        <w:spacing w:line="240" w:lineRule="auto"/>
        <w:ind w:firstLine="567"/>
        <w:rPr>
          <w:rFonts w:ascii="GHEA Grapalat" w:hAnsi="GHEA Grapalat" w:cs="Sylfaen"/>
          <w:i w:val="0"/>
          <w:szCs w:val="24"/>
          <w:lang w:val="af-ZA"/>
        </w:rPr>
      </w:pPr>
      <w:r w:rsidRPr="005354AD">
        <w:rPr>
          <w:rFonts w:ascii="GHEA Grapalat" w:hAnsi="GHEA Grapalat" w:cs="Sylfaen"/>
          <w:i w:val="0"/>
          <w:szCs w:val="24"/>
          <w:lang w:val="af-ZA"/>
        </w:rPr>
        <w:t xml:space="preserve">8.4 </w:t>
      </w:r>
      <w:r w:rsidRPr="005354AD">
        <w:rPr>
          <w:rFonts w:ascii="GHEA Grapalat" w:hAnsi="GHEA Grapalat" w:cs="Sylfaen"/>
          <w:i w:val="0"/>
          <w:szCs w:val="24"/>
          <w:lang w:val="hy-AM"/>
        </w:rPr>
        <w:t>Եթե</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հայտում</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անհամապատասխանություն</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է</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տեղ</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գտել</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տառերով</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և</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թվերով</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գրված</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գումարների</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միջև</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ապա</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հիմք</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է</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ընդունվում</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տառերով</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գրված</w:t>
      </w:r>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գումարը։</w:t>
      </w:r>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Եթե</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առաջարկվող</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գները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ներկայացված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երկու</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ավելի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արժույթներով</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ապա</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դրանք</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համեմատվում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Հայաստանի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Հանրապետության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դրամով</w:t>
      </w:r>
      <w:proofErr w:type="spellEnd"/>
      <w:r w:rsidRPr="005354AD">
        <w:rPr>
          <w:rFonts w:ascii="GHEA Grapalat" w:hAnsi="GHEA Grapalat" w:cs="Sylfaen"/>
          <w:i w:val="0"/>
          <w:szCs w:val="24"/>
          <w:lang w:val="af-ZA"/>
        </w:rPr>
        <w:t xml:space="preserve">` ՀՀ ԿԲ </w:t>
      </w:r>
      <w:proofErr w:type="spellStart"/>
      <w:r w:rsidRPr="005354AD">
        <w:rPr>
          <w:rFonts w:ascii="GHEA Grapalat" w:hAnsi="GHEA Grapalat" w:cs="Sylfaen"/>
          <w:i w:val="0"/>
          <w:szCs w:val="24"/>
          <w:lang w:val="ru-RU"/>
        </w:rPr>
        <w:t>փոխարժեքով</w:t>
      </w:r>
      <w:proofErr w:type="spellEnd"/>
      <w:r w:rsidRPr="005354AD">
        <w:rPr>
          <w:rFonts w:ascii="GHEA Grapalat" w:hAnsi="GHEA Grapalat" w:cs="Sylfaen"/>
          <w:i w:val="0"/>
          <w:szCs w:val="24"/>
          <w:lang w:val="ru-RU"/>
        </w:rPr>
        <w:t>։</w:t>
      </w:r>
      <w:r w:rsidRPr="005354AD">
        <w:rPr>
          <w:rFonts w:ascii="GHEA Grapalat" w:hAnsi="GHEA Grapalat" w:cs="Sylfaen"/>
          <w:i w:val="0"/>
          <w:szCs w:val="24"/>
          <w:lang w:val="af-ZA"/>
        </w:rPr>
        <w:t xml:space="preserve"> </w:t>
      </w:r>
    </w:p>
    <w:p w14:paraId="7949EA99" w14:textId="77777777" w:rsidR="00034160" w:rsidRPr="005354AD" w:rsidRDefault="00FB0689">
      <w:pPr>
        <w:pStyle w:val="af8"/>
        <w:spacing w:line="240" w:lineRule="auto"/>
        <w:ind w:firstLine="567"/>
        <w:rPr>
          <w:rFonts w:ascii="GHEA Grapalat" w:hAnsi="GHEA Grapalat" w:cs="Sylfaen"/>
          <w:i w:val="0"/>
          <w:szCs w:val="24"/>
          <w:lang w:val="af-ZA"/>
        </w:rPr>
      </w:pPr>
      <w:r w:rsidRPr="005354AD">
        <w:rPr>
          <w:rFonts w:ascii="GHEA Grapalat" w:hAnsi="GHEA Grapalat" w:cs="Sylfaen"/>
          <w:i w:val="0"/>
          <w:szCs w:val="24"/>
          <w:lang w:val="af-ZA"/>
        </w:rPr>
        <w:t>8.5 Հ</w:t>
      </w:r>
      <w:proofErr w:type="spellStart"/>
      <w:r w:rsidRPr="005354AD">
        <w:rPr>
          <w:rFonts w:ascii="GHEA Grapalat" w:hAnsi="GHEA Grapalat" w:cs="Sylfaen"/>
          <w:i w:val="0"/>
          <w:szCs w:val="24"/>
          <w:lang w:val="ru-RU"/>
        </w:rPr>
        <w:t>անձնաժողովի</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en-US"/>
        </w:rPr>
        <w:t>պ</w:t>
      </w:r>
      <w:proofErr w:type="spellStart"/>
      <w:r w:rsidRPr="005354AD">
        <w:rPr>
          <w:rFonts w:ascii="GHEA Grapalat" w:hAnsi="GHEA Grapalat" w:cs="Sylfaen"/>
          <w:i w:val="0"/>
          <w:szCs w:val="24"/>
          <w:lang w:val="ru-RU"/>
        </w:rPr>
        <w:t>ատվիրատուի</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ru-RU"/>
        </w:rPr>
        <w:t>և</w:t>
      </w:r>
      <w:r w:rsidRPr="005354AD">
        <w:rPr>
          <w:rFonts w:ascii="GHEA Grapalat" w:hAnsi="GHEA Grapalat" w:cs="Sylfaen"/>
          <w:i w:val="0"/>
          <w:szCs w:val="24"/>
          <w:lang w:val="af-ZA"/>
        </w:rPr>
        <w:t xml:space="preserve"> </w:t>
      </w:r>
      <w:r w:rsidRPr="005354AD">
        <w:rPr>
          <w:rFonts w:ascii="GHEA Grapalat" w:hAnsi="GHEA Grapalat" w:cs="Sylfaen"/>
          <w:i w:val="0"/>
          <w:szCs w:val="24"/>
          <w:lang w:val="en-US"/>
        </w:rPr>
        <w:t>մ</w:t>
      </w:r>
      <w:proofErr w:type="spellStart"/>
      <w:r w:rsidRPr="005354AD">
        <w:rPr>
          <w:rFonts w:ascii="GHEA Grapalat" w:hAnsi="GHEA Grapalat" w:cs="Sylfaen"/>
          <w:i w:val="0"/>
          <w:szCs w:val="24"/>
          <w:lang w:val="ru-RU"/>
        </w:rPr>
        <w:t>ասնակիցների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միջև</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բանակցություններն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արգելվում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բացառությամբ</w:t>
      </w:r>
      <w:proofErr w:type="spellEnd"/>
      <w:r w:rsidRPr="005354AD">
        <w:rPr>
          <w:rFonts w:ascii="GHEA Grapalat" w:hAnsi="GHEA Grapalat" w:cs="Sylfaen"/>
          <w:i w:val="0"/>
          <w:szCs w:val="24"/>
          <w:lang w:val="af-ZA"/>
        </w:rPr>
        <w:t>`</w:t>
      </w:r>
    </w:p>
    <w:p w14:paraId="23B9E24D" w14:textId="77777777" w:rsidR="00034160" w:rsidRPr="005354AD" w:rsidRDefault="00FB0689">
      <w:pPr>
        <w:pStyle w:val="af8"/>
        <w:spacing w:line="240" w:lineRule="auto"/>
        <w:rPr>
          <w:rFonts w:ascii="GHEA Grapalat" w:hAnsi="GHEA Grapalat" w:cs="Sylfaen"/>
          <w:i w:val="0"/>
          <w:szCs w:val="24"/>
          <w:lang w:val="af-ZA"/>
        </w:rPr>
      </w:pPr>
      <w:r w:rsidRPr="005354AD">
        <w:rPr>
          <w:rFonts w:ascii="GHEA Grapalat" w:hAnsi="GHEA Grapalat" w:cs="Sylfaen"/>
          <w:i w:val="0"/>
          <w:szCs w:val="24"/>
          <w:lang w:val="af-ZA"/>
        </w:rPr>
        <w:t xml:space="preserve">1) </w:t>
      </w:r>
      <w:proofErr w:type="spellStart"/>
      <w:r w:rsidRPr="005354AD">
        <w:rPr>
          <w:rFonts w:ascii="GHEA Grapalat" w:hAnsi="GHEA Grapalat" w:cs="Sylfaen"/>
          <w:i w:val="0"/>
          <w:szCs w:val="24"/>
          <w:lang w:val="ru-RU"/>
        </w:rPr>
        <w:t>երբ</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ընթացակարգին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մասնակցել</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ru-RU"/>
        </w:rPr>
        <w:t>է</w:t>
      </w:r>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մեկ</w:t>
      </w:r>
      <w:proofErr w:type="spellEnd"/>
      <w:r w:rsidRPr="005354AD">
        <w:rPr>
          <w:rFonts w:ascii="GHEA Grapalat" w:hAnsi="GHEA Grapalat" w:cs="Sylfaen"/>
          <w:i w:val="0"/>
          <w:szCs w:val="24"/>
          <w:lang w:val="af-ZA"/>
        </w:rPr>
        <w:t xml:space="preserve"> մ</w:t>
      </w:r>
      <w:proofErr w:type="spellStart"/>
      <w:r w:rsidRPr="005354AD">
        <w:rPr>
          <w:rFonts w:ascii="GHEA Grapalat" w:hAnsi="GHEA Grapalat" w:cs="Sylfaen"/>
          <w:i w:val="0"/>
          <w:szCs w:val="24"/>
          <w:lang w:val="ru-RU"/>
        </w:rPr>
        <w:t>ասնակից</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որի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ներկայացրած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համապատասխանում</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ru-RU"/>
        </w:rPr>
        <w:t>է</w:t>
      </w:r>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հրավերի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պահանջներին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գնահատման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արդյունքում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հրավերի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պահանջներին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համապատասխան</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ru-RU"/>
        </w:rPr>
        <w:t>է</w:t>
      </w:r>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գնահատվել</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միայն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մեկ</w:t>
      </w:r>
      <w:proofErr w:type="spellEnd"/>
      <w:r w:rsidRPr="005354AD">
        <w:rPr>
          <w:rFonts w:ascii="GHEA Grapalat" w:hAnsi="GHEA Grapalat" w:cs="Sylfaen"/>
          <w:i w:val="0"/>
          <w:szCs w:val="24"/>
          <w:lang w:val="af-ZA"/>
        </w:rPr>
        <w:t xml:space="preserve"> մ</w:t>
      </w:r>
      <w:proofErr w:type="spellStart"/>
      <w:r w:rsidRPr="005354AD">
        <w:rPr>
          <w:rFonts w:ascii="GHEA Grapalat" w:hAnsi="GHEA Grapalat" w:cs="Sylfaen"/>
          <w:i w:val="0"/>
          <w:szCs w:val="24"/>
          <w:lang w:val="ru-RU"/>
        </w:rPr>
        <w:t>ասնակցի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առաջարկված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նվազագույն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հավասարության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դեպքում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եթե</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ոչ</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գնային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պայմանները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բավարարող</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գնահատված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հայտեր</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ներկայացրած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բոլոր</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մասնակիցների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ներկայացրած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գնային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առաջարկները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գերազանցում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այդ</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գնումը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կատարելու</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համար</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նախատեսված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en-US"/>
        </w:rPr>
        <w:t>սույն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en-US"/>
        </w:rPr>
        <w:t>հրավերի</w:t>
      </w:r>
      <w:proofErr w:type="spellEnd"/>
      <w:r w:rsidRPr="005354AD">
        <w:rPr>
          <w:rFonts w:ascii="GHEA Grapalat" w:hAnsi="GHEA Grapalat" w:cs="Sylfaen"/>
          <w:i w:val="0"/>
          <w:szCs w:val="24"/>
          <w:lang w:val="af-ZA"/>
        </w:rPr>
        <w:t xml:space="preserve"> 1-</w:t>
      </w:r>
      <w:proofErr w:type="spellStart"/>
      <w:r w:rsidRPr="005354AD">
        <w:rPr>
          <w:rFonts w:ascii="GHEA Grapalat" w:hAnsi="GHEA Grapalat" w:cs="Sylfaen"/>
          <w:i w:val="0"/>
          <w:szCs w:val="24"/>
          <w:lang w:val="en-US"/>
        </w:rPr>
        <w:t>ին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en-US"/>
        </w:rPr>
        <w:t>մասի</w:t>
      </w:r>
      <w:proofErr w:type="spellEnd"/>
      <w:r w:rsidRPr="005354AD">
        <w:rPr>
          <w:rFonts w:ascii="GHEA Grapalat" w:hAnsi="GHEA Grapalat" w:cs="Sylfaen"/>
          <w:i w:val="0"/>
          <w:szCs w:val="24"/>
          <w:lang w:val="af-ZA"/>
        </w:rPr>
        <w:t xml:space="preserve"> 8.1 </w:t>
      </w:r>
      <w:proofErr w:type="spellStart"/>
      <w:r w:rsidRPr="005354AD">
        <w:rPr>
          <w:rFonts w:ascii="GHEA Grapalat" w:hAnsi="GHEA Grapalat" w:cs="Sylfaen"/>
          <w:i w:val="0"/>
          <w:szCs w:val="24"/>
          <w:lang w:val="en-US"/>
        </w:rPr>
        <w:t>կետի</w:t>
      </w:r>
      <w:proofErr w:type="spellEnd"/>
      <w:r w:rsidRPr="005354AD">
        <w:rPr>
          <w:rFonts w:ascii="GHEA Grapalat" w:hAnsi="GHEA Grapalat" w:cs="Sylfaen"/>
          <w:i w:val="0"/>
          <w:szCs w:val="24"/>
          <w:lang w:val="af-ZA"/>
        </w:rPr>
        <w:t xml:space="preserve"> 2-</w:t>
      </w:r>
      <w:proofErr w:type="spellStart"/>
      <w:r w:rsidRPr="005354AD">
        <w:rPr>
          <w:rFonts w:ascii="GHEA Grapalat" w:hAnsi="GHEA Grapalat" w:cs="Sylfaen"/>
          <w:i w:val="0"/>
          <w:szCs w:val="24"/>
          <w:lang w:val="en-US"/>
        </w:rPr>
        <w:t>րդ</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en-US"/>
        </w:rPr>
        <w:t>պարբերությամբ</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en-US"/>
        </w:rPr>
        <w:t>նախատեսված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ֆինանսական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միջոցները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գնումն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իրականացվում</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ru-RU"/>
        </w:rPr>
        <w:t>է</w:t>
      </w:r>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Օրենքի</w:t>
      </w:r>
      <w:proofErr w:type="spellEnd"/>
      <w:r w:rsidRPr="005354AD">
        <w:rPr>
          <w:rFonts w:ascii="GHEA Grapalat" w:hAnsi="GHEA Grapalat" w:cs="Sylfaen"/>
          <w:i w:val="0"/>
          <w:szCs w:val="24"/>
          <w:lang w:val="af-ZA"/>
        </w:rPr>
        <w:t xml:space="preserve"> 15-</w:t>
      </w:r>
      <w:proofErr w:type="spellStart"/>
      <w:r w:rsidRPr="005354AD">
        <w:rPr>
          <w:rFonts w:ascii="GHEA Grapalat" w:hAnsi="GHEA Grapalat" w:cs="Sylfaen"/>
          <w:i w:val="0"/>
          <w:szCs w:val="24"/>
          <w:lang w:val="ru-RU"/>
        </w:rPr>
        <w:t>րդ</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հոդվածի</w:t>
      </w:r>
      <w:proofErr w:type="spellEnd"/>
      <w:r w:rsidRPr="005354AD">
        <w:rPr>
          <w:rFonts w:ascii="GHEA Grapalat" w:hAnsi="GHEA Grapalat" w:cs="Sylfaen"/>
          <w:i w:val="0"/>
          <w:szCs w:val="24"/>
          <w:lang w:val="af-ZA"/>
        </w:rPr>
        <w:t xml:space="preserve"> 6-</w:t>
      </w:r>
      <w:proofErr w:type="spellStart"/>
      <w:r w:rsidRPr="005354AD">
        <w:rPr>
          <w:rFonts w:ascii="GHEA Grapalat" w:hAnsi="GHEA Grapalat" w:cs="Sylfaen"/>
          <w:i w:val="0"/>
          <w:szCs w:val="24"/>
          <w:lang w:val="ru-RU"/>
        </w:rPr>
        <w:t>րդ</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մասի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հիման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վրա</w:t>
      </w:r>
      <w:proofErr w:type="spellEnd"/>
      <w:r w:rsidRPr="005354AD">
        <w:rPr>
          <w:rFonts w:ascii="GHEA Grapalat" w:hAnsi="GHEA Grapalat" w:cs="Sylfaen"/>
          <w:i w:val="0"/>
          <w:szCs w:val="24"/>
          <w:lang w:val="ru-RU"/>
        </w:rPr>
        <w:t>։</w:t>
      </w:r>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Սույն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կետի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համաձայն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վարվող</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բանակցությունները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կարող</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հանգեցնել</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միայն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առաջարկված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նվազեցմանը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վճարման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պայմանների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փոփոխությանը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իսկ</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բանակցությունները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վարվում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միաժամանակյա</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բոլոր</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մասնակիցների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հետ</w:t>
      </w:r>
      <w:proofErr w:type="spellEnd"/>
      <w:r w:rsidRPr="005354AD">
        <w:rPr>
          <w:rFonts w:ascii="GHEA Grapalat" w:hAnsi="GHEA Grapalat" w:cs="Sylfaen"/>
          <w:i w:val="0"/>
          <w:szCs w:val="24"/>
          <w:lang w:val="af-ZA"/>
        </w:rPr>
        <w:t>.</w:t>
      </w:r>
    </w:p>
    <w:p w14:paraId="2D2B5B0C" w14:textId="77777777" w:rsidR="00034160" w:rsidRPr="005354AD" w:rsidRDefault="00FB0689">
      <w:pPr>
        <w:pStyle w:val="23"/>
        <w:spacing w:line="240" w:lineRule="auto"/>
        <w:ind w:firstLine="567"/>
        <w:rPr>
          <w:rFonts w:ascii="GHEA Grapalat" w:hAnsi="GHEA Grapalat" w:cs="Sylfaen"/>
          <w:szCs w:val="24"/>
        </w:rPr>
      </w:pPr>
      <w:r w:rsidRPr="005354AD">
        <w:rPr>
          <w:rFonts w:ascii="GHEA Grapalat" w:hAnsi="GHEA Grapalat" w:cs="Sylfaen"/>
          <w:szCs w:val="24"/>
        </w:rPr>
        <w:t xml:space="preserve">2)  </w:t>
      </w:r>
      <w:proofErr w:type="spellStart"/>
      <w:r w:rsidRPr="005354AD">
        <w:rPr>
          <w:rFonts w:ascii="GHEA Grapalat" w:hAnsi="GHEA Grapalat" w:cs="Sylfaen"/>
          <w:szCs w:val="24"/>
          <w:lang w:val="ru-RU"/>
        </w:rPr>
        <w:t>Օրենքով</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նախատեսված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այլ</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դեպքերի</w:t>
      </w:r>
      <w:proofErr w:type="spellEnd"/>
      <w:r w:rsidRPr="005354AD">
        <w:rPr>
          <w:rFonts w:ascii="GHEA Grapalat" w:hAnsi="GHEA Grapalat" w:cs="Sylfaen"/>
          <w:szCs w:val="24"/>
          <w:lang w:val="ru-RU"/>
        </w:rPr>
        <w:t>։</w:t>
      </w:r>
    </w:p>
    <w:p w14:paraId="7350A23D" w14:textId="77777777" w:rsidR="00034160" w:rsidRPr="005354AD" w:rsidRDefault="00FB0689">
      <w:pPr>
        <w:pStyle w:val="norm"/>
        <w:spacing w:line="240" w:lineRule="auto"/>
        <w:rPr>
          <w:rFonts w:ascii="GHEA Grapalat" w:hAnsi="GHEA Grapalat" w:cs="Sylfaen"/>
          <w:sz w:val="20"/>
          <w:szCs w:val="24"/>
          <w:lang w:val="af-ZA" w:eastAsia="en-US"/>
        </w:rPr>
      </w:pPr>
      <w:r w:rsidRPr="005354AD">
        <w:rPr>
          <w:rFonts w:ascii="GHEA Grapalat" w:hAnsi="GHEA Grapalat"/>
          <w:sz w:val="20"/>
          <w:lang w:val="af-ZA" w:eastAsia="zh-CN"/>
        </w:rPr>
        <w:t>8.6 Հ</w:t>
      </w:r>
      <w:proofErr w:type="spellStart"/>
      <w:r w:rsidRPr="005354AD">
        <w:rPr>
          <w:rFonts w:ascii="GHEA Grapalat" w:hAnsi="GHEA Grapalat" w:cs="Sylfaen"/>
          <w:sz w:val="20"/>
          <w:szCs w:val="24"/>
          <w:lang w:val="ru-RU" w:eastAsia="en-US"/>
        </w:rPr>
        <w:t>անձնաժողովը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հրավերի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պահանջների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նկատմամբ</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բավարար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գնահատված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հայտեր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ներկայացրած</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eastAsia="en-US"/>
        </w:rPr>
        <w:t>մ</w:t>
      </w:r>
      <w:proofErr w:type="spellStart"/>
      <w:r w:rsidRPr="005354AD">
        <w:rPr>
          <w:rFonts w:ascii="GHEA Grapalat" w:hAnsi="GHEA Grapalat" w:cs="Sylfaen"/>
          <w:sz w:val="20"/>
          <w:szCs w:val="24"/>
          <w:lang w:val="ru-RU" w:eastAsia="en-US"/>
        </w:rPr>
        <w:t>ասնակիցներից</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որոշում</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և</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հայտարարում</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է</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ընտրված</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և</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այդպիսին չճանաչված</w:t>
      </w:r>
      <w:proofErr w:type="spellStart"/>
      <w:r w:rsidRPr="005354AD">
        <w:rPr>
          <w:rFonts w:ascii="GHEA Grapalat" w:hAnsi="GHEA Grapalat" w:cs="Sylfaen"/>
          <w:sz w:val="20"/>
          <w:szCs w:val="24"/>
          <w:lang w:val="ru-RU" w:eastAsia="en-US"/>
        </w:rPr>
        <w:t>մասնակիցներին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Ապրանքների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գնման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դեպքում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հանձնաժողովը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գնահատում</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է</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նաև</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ներկայացված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ապրանքի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ամբողջական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նկարագրերի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համապատասխանությունը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հրավերի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պահանջներին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Առաջարկված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նվազագույն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հավասարության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դեպքում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կամ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եթե</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ոչ</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պայմաններին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բավարարող</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գնահատված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հայտեր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ներկայացրած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բոլոր</w:t>
      </w:r>
      <w:proofErr w:type="spellEnd"/>
      <w:r w:rsidRPr="005354AD">
        <w:rPr>
          <w:rFonts w:ascii="GHEA Grapalat" w:hAnsi="GHEA Grapalat" w:cs="Sylfaen"/>
          <w:sz w:val="20"/>
          <w:szCs w:val="24"/>
          <w:lang w:val="af-ZA" w:eastAsia="en-US"/>
        </w:rPr>
        <w:t xml:space="preserve"> մ</w:t>
      </w:r>
      <w:proofErr w:type="spellStart"/>
      <w:r w:rsidRPr="005354AD">
        <w:rPr>
          <w:rFonts w:ascii="GHEA Grapalat" w:hAnsi="GHEA Grapalat" w:cs="Sylfaen"/>
          <w:sz w:val="20"/>
          <w:szCs w:val="24"/>
          <w:lang w:val="ru-RU" w:eastAsia="en-US"/>
        </w:rPr>
        <w:t>ասնակիցների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ներկայացրած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առաջարկները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գերազանցում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են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սույն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ընթացակարգի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շրջանակում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գնվելիք</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ապրանքների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գնման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գինը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կամ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գնումն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իրականացվում</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է</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Օրենքի</w:t>
      </w:r>
      <w:proofErr w:type="spellEnd"/>
      <w:r w:rsidRPr="005354AD">
        <w:rPr>
          <w:rFonts w:ascii="GHEA Grapalat" w:hAnsi="GHEA Grapalat" w:cs="Sylfaen"/>
          <w:sz w:val="20"/>
          <w:szCs w:val="24"/>
          <w:lang w:val="af-ZA" w:eastAsia="en-US"/>
        </w:rPr>
        <w:t xml:space="preserve"> 15-</w:t>
      </w:r>
      <w:proofErr w:type="spellStart"/>
      <w:r w:rsidRPr="005354AD">
        <w:rPr>
          <w:rFonts w:ascii="GHEA Grapalat" w:hAnsi="GHEA Grapalat" w:cs="Sylfaen"/>
          <w:sz w:val="20"/>
          <w:szCs w:val="24"/>
          <w:lang w:val="ru-RU" w:eastAsia="en-US"/>
        </w:rPr>
        <w:t>րդ</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հոդվածի</w:t>
      </w:r>
      <w:proofErr w:type="spellEnd"/>
      <w:r w:rsidRPr="005354AD">
        <w:rPr>
          <w:rFonts w:ascii="GHEA Grapalat" w:hAnsi="GHEA Grapalat" w:cs="Sylfaen"/>
          <w:sz w:val="20"/>
          <w:szCs w:val="24"/>
          <w:lang w:val="af-ZA" w:eastAsia="en-US"/>
        </w:rPr>
        <w:t xml:space="preserve"> 6-</w:t>
      </w:r>
      <w:proofErr w:type="spellStart"/>
      <w:r w:rsidRPr="005354AD">
        <w:rPr>
          <w:rFonts w:ascii="GHEA Grapalat" w:hAnsi="GHEA Grapalat" w:cs="Sylfaen"/>
          <w:sz w:val="20"/>
          <w:szCs w:val="24"/>
          <w:lang w:val="ru-RU" w:eastAsia="en-US"/>
        </w:rPr>
        <w:t>րդ</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մասի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հիման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վրա</w:t>
      </w:r>
      <w:proofErr w:type="spellEnd"/>
      <w:r w:rsidRPr="005354AD">
        <w:rPr>
          <w:rFonts w:ascii="GHEA Grapalat" w:hAnsi="GHEA Grapalat" w:cs="Sylfaen"/>
          <w:sz w:val="20"/>
          <w:szCs w:val="24"/>
          <w:lang w:val="ru-RU" w:eastAsia="en-US"/>
        </w:rPr>
        <w:t>՝</w:t>
      </w:r>
      <w:r w:rsidRPr="005354AD">
        <w:rPr>
          <w:rFonts w:ascii="GHEA Grapalat" w:hAnsi="GHEA Grapalat" w:cs="Sylfaen"/>
          <w:sz w:val="20"/>
          <w:szCs w:val="24"/>
          <w:lang w:val="af-ZA" w:eastAsia="en-US"/>
        </w:rPr>
        <w:t xml:space="preserve"> </w:t>
      </w:r>
    </w:p>
    <w:p w14:paraId="776CF7EA" w14:textId="77777777" w:rsidR="00034160" w:rsidRPr="005354AD" w:rsidRDefault="00FB0689">
      <w:pPr>
        <w:pStyle w:val="norm"/>
        <w:spacing w:line="240" w:lineRule="auto"/>
        <w:rPr>
          <w:rFonts w:ascii="GHEA Grapalat" w:hAnsi="GHEA Grapalat" w:cs="Sylfaen"/>
          <w:sz w:val="20"/>
          <w:szCs w:val="24"/>
          <w:lang w:val="af-ZA" w:eastAsia="en-US"/>
        </w:rPr>
      </w:pPr>
      <w:r w:rsidRPr="005354AD">
        <w:rPr>
          <w:rFonts w:ascii="GHEA Grapalat" w:hAnsi="GHEA Grapalat" w:cs="Sylfaen"/>
          <w:sz w:val="20"/>
          <w:szCs w:val="24"/>
          <w:lang w:val="ru-RU" w:eastAsia="en-US"/>
        </w:rPr>
        <w:t>ա</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ընտրված</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և</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այդպիսին չճանաչված</w:t>
      </w:r>
      <w:r w:rsidRPr="005354AD">
        <w:rPr>
          <w:rFonts w:ascii="GHEA Grapalat" w:hAnsi="GHEA Grapalat" w:cs="Sylfaen"/>
          <w:sz w:val="20"/>
          <w:szCs w:val="24"/>
          <w:lang w:val="af-ZA" w:eastAsia="en-US"/>
        </w:rPr>
        <w:t>մ</w:t>
      </w:r>
      <w:proofErr w:type="spellStart"/>
      <w:r w:rsidRPr="005354AD">
        <w:rPr>
          <w:rFonts w:ascii="GHEA Grapalat" w:hAnsi="GHEA Grapalat" w:cs="Sylfaen"/>
          <w:sz w:val="20"/>
          <w:szCs w:val="24"/>
          <w:lang w:val="ru-RU" w:eastAsia="en-US"/>
        </w:rPr>
        <w:t>ասնակիցներին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որոշելու</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նպատակով</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հանձնաժողովի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նիստում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առաջարկված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նվազեցման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նպատակով</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ոչ</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պայման</w:t>
      </w:r>
      <w:proofErr w:type="spellEnd"/>
      <w:r w:rsidRPr="005354AD">
        <w:rPr>
          <w:rFonts w:ascii="GHEA Grapalat" w:hAnsi="GHEA Grapalat" w:cs="Sylfaen"/>
          <w:sz w:val="20"/>
          <w:szCs w:val="24"/>
          <w:lang w:val="af-ZA" w:eastAsia="en-US"/>
        </w:rPr>
        <w:softHyphen/>
      </w:r>
      <w:proofErr w:type="spellStart"/>
      <w:r w:rsidRPr="005354AD">
        <w:rPr>
          <w:rFonts w:ascii="GHEA Grapalat" w:hAnsi="GHEA Grapalat" w:cs="Sylfaen"/>
          <w:sz w:val="20"/>
          <w:szCs w:val="24"/>
          <w:lang w:val="ru-RU" w:eastAsia="en-US"/>
        </w:rPr>
        <w:t>ները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բավարարող</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գնահատված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բոլոր</w:t>
      </w:r>
      <w:proofErr w:type="spellEnd"/>
      <w:r w:rsidRPr="005354AD">
        <w:rPr>
          <w:rFonts w:ascii="GHEA Grapalat" w:hAnsi="GHEA Grapalat" w:cs="Sylfaen"/>
          <w:sz w:val="20"/>
          <w:szCs w:val="24"/>
          <w:lang w:val="af-ZA" w:eastAsia="en-US"/>
        </w:rPr>
        <w:t xml:space="preserve"> մ</w:t>
      </w:r>
      <w:proofErr w:type="spellStart"/>
      <w:r w:rsidRPr="005354AD">
        <w:rPr>
          <w:rFonts w:ascii="GHEA Grapalat" w:hAnsi="GHEA Grapalat" w:cs="Sylfaen"/>
          <w:sz w:val="20"/>
          <w:szCs w:val="24"/>
          <w:lang w:val="ru-RU" w:eastAsia="en-US"/>
        </w:rPr>
        <w:t>ասնակիցների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հետ</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վարվում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են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միաժամանակյա</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բանակցություններ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եթե</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նիստին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են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բոլոր</w:t>
      </w:r>
      <w:proofErr w:type="spellEnd"/>
      <w:r w:rsidRPr="005354AD">
        <w:rPr>
          <w:rFonts w:ascii="GHEA Grapalat" w:hAnsi="GHEA Grapalat" w:cs="Sylfaen"/>
          <w:sz w:val="20"/>
          <w:szCs w:val="24"/>
          <w:lang w:val="af-ZA" w:eastAsia="en-US"/>
        </w:rPr>
        <w:t xml:space="preserve"> մ</w:t>
      </w:r>
      <w:proofErr w:type="spellStart"/>
      <w:r w:rsidRPr="005354AD">
        <w:rPr>
          <w:rFonts w:ascii="GHEA Grapalat" w:hAnsi="GHEA Grapalat" w:cs="Sylfaen"/>
          <w:sz w:val="20"/>
          <w:szCs w:val="24"/>
          <w:lang w:val="ru-RU" w:eastAsia="en-US"/>
        </w:rPr>
        <w:t>ասնակիցները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համապատասխան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լիազորություն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ունեցող</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ներկայացուցիչները</w:t>
      </w:r>
      <w:proofErr w:type="spellEnd"/>
      <w:r w:rsidRPr="005354AD">
        <w:rPr>
          <w:rFonts w:ascii="GHEA Grapalat" w:hAnsi="GHEA Grapalat" w:cs="Sylfaen"/>
          <w:sz w:val="20"/>
          <w:szCs w:val="24"/>
          <w:lang w:val="af-ZA" w:eastAsia="en-US"/>
        </w:rPr>
        <w:t>),</w:t>
      </w:r>
    </w:p>
    <w:p w14:paraId="2A6FD2A8" w14:textId="77777777" w:rsidR="00034160" w:rsidRPr="005354AD" w:rsidRDefault="00FB0689">
      <w:pPr>
        <w:pStyle w:val="norm"/>
        <w:spacing w:line="240" w:lineRule="auto"/>
        <w:rPr>
          <w:rFonts w:ascii="GHEA Grapalat" w:hAnsi="GHEA Grapalat" w:cs="Sylfaen"/>
          <w:sz w:val="20"/>
          <w:szCs w:val="24"/>
          <w:lang w:val="af-ZA" w:eastAsia="en-US"/>
        </w:rPr>
      </w:pPr>
      <w:r w:rsidRPr="005354AD">
        <w:rPr>
          <w:rFonts w:ascii="GHEA Grapalat" w:hAnsi="GHEA Grapalat" w:cs="Sylfaen"/>
          <w:sz w:val="20"/>
          <w:szCs w:val="24"/>
          <w:lang w:val="ru-RU" w:eastAsia="en-US"/>
        </w:rPr>
        <w:t>բ</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հակառակ</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դեպքում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հանձնաժողովի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նիստը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կասեցվում</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է</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և</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մեկ</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աշխատանքային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օրվա</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ընթացքում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հանձնաժողովի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քարտուղարը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բավարար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գնահատված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հայտեր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ներկայացրած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բոլոր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մասնակիցներին</w:t>
      </w:r>
      <w:proofErr w:type="spellEnd"/>
      <w:r w:rsidRPr="005354AD">
        <w:rPr>
          <w:rFonts w:ascii="GHEA Grapalat" w:hAnsi="GHEA Grapalat" w:cs="Sylfaen"/>
          <w:sz w:val="20"/>
          <w:szCs w:val="24"/>
          <w:lang w:val="af-ZA" w:eastAsia="en-US"/>
        </w:rPr>
        <w:t xml:space="preserve"> էլեկտրոնային եղանակով </w:t>
      </w:r>
      <w:proofErr w:type="spellStart"/>
      <w:r w:rsidRPr="005354AD">
        <w:rPr>
          <w:rFonts w:ascii="GHEA Grapalat" w:hAnsi="GHEA Grapalat" w:cs="Sylfaen"/>
          <w:sz w:val="20"/>
          <w:szCs w:val="24"/>
          <w:lang w:val="ru-RU" w:eastAsia="en-US"/>
        </w:rPr>
        <w:t>միաժամանակ</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ծանուցում</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է</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նվազեցման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շուրջ</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միաժամանակյա</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բանակցությունների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վարման</w:t>
      </w:r>
      <w:proofErr w:type="spellEnd"/>
      <w:r w:rsidRPr="005354AD">
        <w:rPr>
          <w:rFonts w:ascii="GHEA Grapalat" w:hAnsi="GHEA Grapalat" w:cs="Sylfaen"/>
          <w:sz w:val="20"/>
          <w:szCs w:val="24"/>
          <w:lang w:val="hy-AM" w:eastAsia="en-US"/>
        </w:rPr>
        <w:t xml:space="preserve"> պայմանների, տևողության</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օրվա</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ժամի</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և</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վայրի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մասին</w:t>
      </w:r>
      <w:proofErr w:type="spellEnd"/>
      <w:r w:rsidRPr="005354AD">
        <w:rPr>
          <w:rFonts w:ascii="GHEA Grapalat" w:hAnsi="GHEA Grapalat" w:cs="Sylfaen"/>
          <w:sz w:val="20"/>
          <w:szCs w:val="24"/>
          <w:lang w:val="af-ZA" w:eastAsia="en-US"/>
        </w:rPr>
        <w:t>,</w:t>
      </w:r>
    </w:p>
    <w:p w14:paraId="1EF13A3F" w14:textId="77777777" w:rsidR="00034160" w:rsidRPr="005354AD" w:rsidRDefault="00FB0689">
      <w:pPr>
        <w:pStyle w:val="norm"/>
        <w:spacing w:line="240" w:lineRule="auto"/>
        <w:rPr>
          <w:rFonts w:ascii="GHEA Grapalat" w:hAnsi="GHEA Grapalat" w:cs="Sylfaen"/>
          <w:color w:val="FF0000"/>
          <w:sz w:val="20"/>
          <w:szCs w:val="24"/>
          <w:lang w:val="af-ZA" w:eastAsia="en-US"/>
        </w:rPr>
      </w:pPr>
      <w:r w:rsidRPr="005354AD">
        <w:rPr>
          <w:rFonts w:ascii="GHEA Grapalat" w:hAnsi="GHEA Grapalat" w:cs="Sylfaen"/>
          <w:sz w:val="20"/>
          <w:szCs w:val="24"/>
          <w:lang w:val="ru-RU" w:eastAsia="en-US"/>
        </w:rPr>
        <w:t>գ</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բանակցությունները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վարվում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են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ոչ</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շուտ</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քան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ծանուցումն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ուղարկվելու</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օրվան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հաջորդող</w:t>
      </w:r>
      <w:proofErr w:type="spellEnd"/>
      <w:r w:rsidRPr="005354AD">
        <w:rPr>
          <w:rFonts w:ascii="GHEA Grapalat" w:hAnsi="GHEA Grapalat" w:cs="Sylfaen"/>
          <w:sz w:val="20"/>
          <w:szCs w:val="24"/>
          <w:lang w:val="af-ZA" w:eastAsia="en-US"/>
        </w:rPr>
        <w:t xml:space="preserve"> </w:t>
      </w:r>
      <w:proofErr w:type="spellStart"/>
      <w:proofErr w:type="gramStart"/>
      <w:r w:rsidRPr="005354AD">
        <w:rPr>
          <w:rFonts w:ascii="GHEA Grapalat" w:hAnsi="GHEA Grapalat" w:cs="Sylfaen"/>
          <w:sz w:val="20"/>
          <w:szCs w:val="24"/>
          <w:lang w:val="ru-RU" w:eastAsia="en-US"/>
        </w:rPr>
        <w:t>օրվանից</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երկրորդ</w:t>
      </w:r>
      <w:proofErr w:type="spellEnd"/>
      <w:proofErr w:type="gramEnd"/>
      <w:r w:rsidRPr="005354AD">
        <w:rPr>
          <w:rFonts w:ascii="GHEA Grapalat" w:hAnsi="GHEA Grapalat" w:cs="Sylfaen"/>
          <w:sz w:val="20"/>
          <w:szCs w:val="24"/>
          <w:lang w:val="af-ZA" w:eastAsia="en-US"/>
        </w:rPr>
        <w:t xml:space="preserve"> և ոչ ուշ, քան </w:t>
      </w:r>
      <w:r w:rsidRPr="005354AD">
        <w:rPr>
          <w:rFonts w:ascii="GHEA Grapalat" w:hAnsi="GHEA Grapalat" w:cs="Sylfaen"/>
          <w:sz w:val="20"/>
          <w:szCs w:val="24"/>
          <w:lang w:val="hy-AM" w:eastAsia="en-US"/>
        </w:rPr>
        <w:t>հինգերորդ</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աշխատանքային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օրը</w:t>
      </w:r>
      <w:proofErr w:type="spellEnd"/>
      <w:r w:rsidRPr="005354AD">
        <w:rPr>
          <w:rFonts w:ascii="GHEA Grapalat" w:hAnsi="GHEA Grapalat" w:cs="Sylfaen"/>
          <w:sz w:val="20"/>
          <w:szCs w:val="24"/>
          <w:lang w:val="af-ZA" w:eastAsia="en-US"/>
        </w:rPr>
        <w:t xml:space="preserve">, </w:t>
      </w:r>
    </w:p>
    <w:p w14:paraId="275433BE" w14:textId="77777777" w:rsidR="00034160" w:rsidRPr="005354AD" w:rsidRDefault="00FB0689">
      <w:pPr>
        <w:pStyle w:val="norm"/>
        <w:spacing w:line="240" w:lineRule="auto"/>
        <w:rPr>
          <w:rFonts w:ascii="GHEA Grapalat" w:hAnsi="GHEA Grapalat" w:cs="Sylfaen"/>
          <w:sz w:val="20"/>
          <w:szCs w:val="24"/>
          <w:lang w:val="af-ZA" w:eastAsia="en-US"/>
        </w:rPr>
      </w:pPr>
      <w:r w:rsidRPr="005354AD">
        <w:rPr>
          <w:rFonts w:ascii="GHEA Grapalat" w:hAnsi="GHEA Grapalat" w:cs="Sylfaen"/>
          <w:sz w:val="20"/>
          <w:szCs w:val="24"/>
          <w:lang w:val="ru-RU" w:eastAsia="en-US"/>
        </w:rPr>
        <w:t>դ</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յուրաքանչյուր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մա</w:t>
      </w:r>
      <w:r w:rsidRPr="005354AD">
        <w:rPr>
          <w:rFonts w:ascii="GHEA Grapalat" w:hAnsi="GHEA Grapalat" w:cs="Sylfaen"/>
          <w:sz w:val="20"/>
          <w:szCs w:val="24"/>
          <w:lang w:val="ru-RU" w:eastAsia="en-US"/>
        </w:rPr>
        <w:t>սնակցի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տվյալ</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պահին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ներկայացրած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առաջարկը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հրապարակվում</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է</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մյուս</w:t>
      </w:r>
      <w:proofErr w:type="spellEnd"/>
      <w:r w:rsidRPr="005354AD">
        <w:rPr>
          <w:rFonts w:ascii="GHEA Grapalat" w:hAnsi="GHEA Grapalat" w:cs="Sylfaen"/>
          <w:sz w:val="20"/>
          <w:szCs w:val="24"/>
          <w:lang w:val="af-ZA" w:eastAsia="en-US"/>
        </w:rPr>
        <w:t xml:space="preserve"> մ</w:t>
      </w:r>
      <w:proofErr w:type="spellStart"/>
      <w:r w:rsidRPr="005354AD">
        <w:rPr>
          <w:rFonts w:ascii="GHEA Grapalat" w:hAnsi="GHEA Grapalat" w:cs="Sylfaen"/>
          <w:sz w:val="20"/>
          <w:szCs w:val="24"/>
          <w:lang w:val="ru-RU" w:eastAsia="en-US"/>
        </w:rPr>
        <w:t>ասնակիցների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համար</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և</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մինչև</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բանակցությունների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համար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նախատեսված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վերջնաժամկետի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ավարտը</w:t>
      </w:r>
      <w:proofErr w:type="spellEnd"/>
      <w:r w:rsidRPr="005354AD">
        <w:rPr>
          <w:rFonts w:ascii="GHEA Grapalat" w:hAnsi="GHEA Grapalat" w:cs="Sylfaen"/>
          <w:sz w:val="20"/>
          <w:szCs w:val="24"/>
          <w:lang w:val="af-ZA" w:eastAsia="en-US"/>
        </w:rPr>
        <w:t xml:space="preserve"> մ</w:t>
      </w:r>
      <w:proofErr w:type="spellStart"/>
      <w:r w:rsidRPr="005354AD">
        <w:rPr>
          <w:rFonts w:ascii="GHEA Grapalat" w:hAnsi="GHEA Grapalat" w:cs="Sylfaen"/>
          <w:sz w:val="20"/>
          <w:szCs w:val="24"/>
          <w:lang w:val="ru-RU" w:eastAsia="en-US"/>
        </w:rPr>
        <w:t>ասնակիցը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կարող</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է</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վերանայել</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իր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առաջարկը</w:t>
      </w:r>
      <w:proofErr w:type="spellEnd"/>
      <w:r w:rsidRPr="005354AD">
        <w:rPr>
          <w:rFonts w:ascii="GHEA Grapalat" w:hAnsi="GHEA Grapalat" w:cs="Sylfaen"/>
          <w:sz w:val="20"/>
          <w:szCs w:val="24"/>
          <w:lang w:val="af-ZA" w:eastAsia="en-US"/>
        </w:rPr>
        <w:t>,</w:t>
      </w:r>
    </w:p>
    <w:p w14:paraId="6451C3FB" w14:textId="77777777" w:rsidR="00034160" w:rsidRPr="005354AD" w:rsidRDefault="00FB0689">
      <w:pPr>
        <w:pStyle w:val="norm"/>
        <w:spacing w:line="240" w:lineRule="auto"/>
        <w:rPr>
          <w:rFonts w:ascii="GHEA Grapalat" w:hAnsi="GHEA Grapalat" w:cs="Sylfaen"/>
          <w:sz w:val="20"/>
          <w:szCs w:val="24"/>
          <w:lang w:val="af-ZA" w:eastAsia="en-US"/>
        </w:rPr>
      </w:pPr>
      <w:r w:rsidRPr="005354AD">
        <w:rPr>
          <w:rFonts w:ascii="GHEA Grapalat" w:hAnsi="GHEA Grapalat" w:cs="Sylfaen"/>
          <w:sz w:val="20"/>
          <w:szCs w:val="24"/>
          <w:lang w:val="ru-RU" w:eastAsia="en-US"/>
        </w:rPr>
        <w:t>ե</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բանակցությունների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համար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սահմանված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վերջնաժամկետը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լրանալու</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պահին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ըստ</w:t>
      </w:r>
      <w:proofErr w:type="spellEnd"/>
      <w:r w:rsidRPr="005354AD">
        <w:rPr>
          <w:rFonts w:ascii="GHEA Grapalat" w:hAnsi="GHEA Grapalat" w:cs="Sylfaen"/>
          <w:sz w:val="20"/>
          <w:szCs w:val="24"/>
          <w:lang w:val="hy-AM" w:eastAsia="en-US"/>
        </w:rPr>
        <w:t xml:space="preserve"> դրան ներկա</w:t>
      </w:r>
      <w:r w:rsidRPr="005354AD">
        <w:rPr>
          <w:rFonts w:ascii="GHEA Grapalat" w:hAnsi="GHEA Grapalat" w:cs="Sylfaen"/>
          <w:sz w:val="20"/>
          <w:szCs w:val="24"/>
          <w:lang w:val="af-ZA" w:eastAsia="en-US"/>
        </w:rPr>
        <w:t xml:space="preserve"> մ</w:t>
      </w:r>
      <w:proofErr w:type="spellStart"/>
      <w:r w:rsidRPr="005354AD">
        <w:rPr>
          <w:rFonts w:ascii="GHEA Grapalat" w:hAnsi="GHEA Grapalat" w:cs="Sylfaen"/>
          <w:sz w:val="20"/>
          <w:szCs w:val="24"/>
          <w:lang w:val="ru-RU" w:eastAsia="en-US"/>
        </w:rPr>
        <w:t>ասնակիցների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ներկայացրած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գների</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որոնք չեն</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գերազանցում</w:t>
      </w:r>
      <w:proofErr w:type="spellEnd"/>
      <w:r w:rsidRPr="005354AD">
        <w:rPr>
          <w:rFonts w:ascii="GHEA Grapalat" w:hAnsi="GHEA Grapalat" w:cs="Sylfaen"/>
          <w:sz w:val="20"/>
          <w:szCs w:val="24"/>
          <w:lang w:val="hy-AM" w:eastAsia="en-US"/>
        </w:rPr>
        <w:t xml:space="preserve"> գնման գինը</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որոշվում</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և</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հայտարարվում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են</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ընտրված</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և</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այդպիսին չճանաչված</w:t>
      </w:r>
      <w:r w:rsidRPr="005354AD">
        <w:rPr>
          <w:rFonts w:ascii="GHEA Grapalat" w:hAnsi="GHEA Grapalat" w:cs="Sylfaen"/>
          <w:sz w:val="20"/>
          <w:szCs w:val="24"/>
          <w:lang w:val="af-ZA" w:eastAsia="en-US"/>
        </w:rPr>
        <w:t>մ</w:t>
      </w:r>
      <w:proofErr w:type="spellStart"/>
      <w:r w:rsidRPr="005354AD">
        <w:rPr>
          <w:rFonts w:ascii="GHEA Grapalat" w:hAnsi="GHEA Grapalat" w:cs="Sylfaen"/>
          <w:sz w:val="20"/>
          <w:szCs w:val="24"/>
          <w:lang w:val="ru-RU" w:eastAsia="en-US"/>
        </w:rPr>
        <w:t>ասնակիցները</w:t>
      </w:r>
      <w:proofErr w:type="spellEnd"/>
      <w:r w:rsidRPr="005354AD">
        <w:rPr>
          <w:rFonts w:ascii="GHEA Grapalat" w:hAnsi="GHEA Grapalat" w:cs="Sylfaen"/>
          <w:sz w:val="20"/>
          <w:szCs w:val="24"/>
          <w:lang w:val="af-ZA" w:eastAsia="en-US"/>
        </w:rPr>
        <w:t>,</w:t>
      </w:r>
    </w:p>
    <w:p w14:paraId="2FD86AB9" w14:textId="77777777" w:rsidR="00034160" w:rsidRPr="005354AD" w:rsidRDefault="00FB0689">
      <w:pPr>
        <w:shd w:val="clear" w:color="auto" w:fill="FFFFFF"/>
        <w:ind w:firstLine="375"/>
        <w:jc w:val="both"/>
        <w:rPr>
          <w:rFonts w:ascii="GHEA Grapalat" w:hAnsi="GHEA Grapalat" w:cs="Sylfaen"/>
          <w:sz w:val="20"/>
          <w:lang w:val="hy-AM"/>
        </w:rPr>
      </w:pPr>
      <w:r w:rsidRPr="005354AD">
        <w:rPr>
          <w:rFonts w:ascii="GHEA Grapalat" w:hAnsi="GHEA Grapalat" w:cs="Sylfaen"/>
          <w:sz w:val="20"/>
          <w:lang w:val="ru-RU"/>
        </w:rPr>
        <w:t>զ</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բանակցությունների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սահմանված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վերջնաժամկետը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լրանալու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պահին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եթե</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դրան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մասնակիցների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ներկայացրած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գները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գերազանցում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գինը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ապա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գնահատող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հանձնաժողովը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կարող</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բանակցությունների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արդյունքում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ցածր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առաջարկ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ներկայացրած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հայտարարել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ընտրված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մասնակից</w:t>
      </w:r>
      <w:proofErr w:type="spellEnd"/>
      <w:r w:rsidRPr="005354AD">
        <w:rPr>
          <w:rFonts w:ascii="GHEA Grapalat" w:hAnsi="GHEA Grapalat" w:cs="Sylfaen"/>
          <w:sz w:val="20"/>
          <w:lang w:val="ru-RU"/>
        </w:rPr>
        <w:t>՝</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վերջինիս</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հետ</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կնքվող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պայմանագրով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նախատեսված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կողմերի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իրավունքներն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պարտականություններն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ուժի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մեջ</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մտնում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գինը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գերազանցող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չափով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լրացուցիչ</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ֆինանսական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միջոցներ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նախատեսվելու</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և</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դրա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հիման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վրա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կողմերի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միջև</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համաձայնագիր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դեպքում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համաձայնագիրը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կնքվում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լրացուցիչ</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ֆինանսական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միջոցները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նախատեսվելուն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տասնհինգ</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աշխատանքային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ընթացքում</w:t>
      </w:r>
      <w:proofErr w:type="spellEnd"/>
      <w:r w:rsidRPr="005354AD">
        <w:rPr>
          <w:rFonts w:ascii="GHEA Grapalat" w:hAnsi="GHEA Grapalat" w:cs="Sylfaen"/>
          <w:sz w:val="20"/>
          <w:lang w:val="ru-RU"/>
        </w:rPr>
        <w:t>՝</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ապրանքի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մատակարարման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ժամկետները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երկարաձգելով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օրվանից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մինչև</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համաձայնագրի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ընկած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ժամանակահատվածով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պարբերության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համաձայն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պայմանագիրը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լուծվում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եթե</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կնքելուն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վաթսուն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օրացուցային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ընթացքում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լրացուցիչ</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ֆինանսական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միջոցներ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նախատեսվում</w:t>
      </w:r>
      <w:proofErr w:type="spellEnd"/>
      <w:r w:rsidRPr="005354AD">
        <w:rPr>
          <w:rFonts w:ascii="Cambria Math" w:hAnsi="Cambria Math" w:cs="Sylfaen"/>
          <w:sz w:val="20"/>
          <w:lang w:val="hy-AM"/>
        </w:rPr>
        <w:t>:</w:t>
      </w:r>
      <w:r w:rsidRPr="005354AD">
        <w:rPr>
          <w:rFonts w:ascii="GHEA Grapalat" w:hAnsi="GHEA Grapalat" w:cs="Sylfaen"/>
          <w:sz w:val="20"/>
          <w:lang w:val="af-ZA"/>
        </w:rPr>
        <w:t xml:space="preserve"> </w:t>
      </w:r>
    </w:p>
    <w:p w14:paraId="1C82FC52" w14:textId="77777777" w:rsidR="00034160" w:rsidRPr="005354AD" w:rsidRDefault="00FB0689">
      <w:pPr>
        <w:shd w:val="clear" w:color="auto" w:fill="FFFFFF"/>
        <w:ind w:firstLine="375"/>
        <w:jc w:val="both"/>
        <w:rPr>
          <w:rFonts w:ascii="GHEA Grapalat" w:hAnsi="GHEA Grapalat" w:cs="Sylfaen"/>
          <w:sz w:val="20"/>
          <w:lang w:val="hy-AM"/>
        </w:rPr>
      </w:pPr>
      <w:r w:rsidRPr="005354AD">
        <w:rPr>
          <w:rFonts w:ascii="GHEA Grapalat" w:hAnsi="GHEA Grapalat" w:cs="Sylfaen"/>
          <w:sz w:val="20"/>
          <w:lang w:val="hy-AM"/>
        </w:rPr>
        <w:t>Սույն</w:t>
      </w:r>
      <w:r w:rsidRPr="005354AD">
        <w:rPr>
          <w:rFonts w:ascii="GHEA Grapalat" w:hAnsi="GHEA Grapalat" w:cs="Sylfaen"/>
          <w:sz w:val="20"/>
          <w:lang w:val="af-ZA"/>
        </w:rPr>
        <w:t xml:space="preserve"> </w:t>
      </w:r>
      <w:r w:rsidRPr="005354AD">
        <w:rPr>
          <w:rFonts w:ascii="GHEA Grapalat" w:hAnsi="GHEA Grapalat" w:cs="Sylfaen"/>
          <w:sz w:val="20"/>
          <w:lang w:val="hy-AM"/>
        </w:rPr>
        <w:t>պարբերության</w:t>
      </w:r>
      <w:r w:rsidRPr="005354AD">
        <w:rPr>
          <w:rFonts w:ascii="GHEA Grapalat" w:hAnsi="GHEA Grapalat" w:cs="Sylfaen"/>
          <w:sz w:val="20"/>
          <w:lang w:val="af-ZA"/>
        </w:rPr>
        <w:t xml:space="preserve"> </w:t>
      </w:r>
      <w:r w:rsidRPr="005354AD">
        <w:rPr>
          <w:rFonts w:ascii="GHEA Grapalat" w:hAnsi="GHEA Grapalat" w:cs="Sylfaen"/>
          <w:sz w:val="20"/>
          <w:lang w:val="hy-AM"/>
        </w:rPr>
        <w:t>պահանջները</w:t>
      </w:r>
      <w:r w:rsidRPr="005354AD">
        <w:rPr>
          <w:rFonts w:ascii="GHEA Grapalat" w:hAnsi="GHEA Grapalat" w:cs="Sylfaen"/>
          <w:sz w:val="20"/>
          <w:lang w:val="af-ZA"/>
        </w:rPr>
        <w:t xml:space="preserve"> </w:t>
      </w:r>
      <w:r w:rsidRPr="005354AD">
        <w:rPr>
          <w:rFonts w:ascii="GHEA Grapalat" w:hAnsi="GHEA Grapalat" w:cs="Sylfaen"/>
          <w:sz w:val="20"/>
          <w:lang w:val="hy-AM"/>
        </w:rPr>
        <w:t>չեն</w:t>
      </w:r>
      <w:r w:rsidRPr="005354AD">
        <w:rPr>
          <w:rFonts w:ascii="GHEA Grapalat" w:hAnsi="GHEA Grapalat" w:cs="Sylfaen"/>
          <w:sz w:val="20"/>
          <w:lang w:val="af-ZA"/>
        </w:rPr>
        <w:t xml:space="preserve"> </w:t>
      </w:r>
      <w:r w:rsidRPr="005354AD">
        <w:rPr>
          <w:rFonts w:ascii="GHEA Grapalat" w:hAnsi="GHEA Grapalat" w:cs="Sylfaen"/>
          <w:sz w:val="20"/>
          <w:lang w:val="hy-AM"/>
        </w:rPr>
        <w:t>կիրառվում</w:t>
      </w:r>
      <w:r w:rsidRPr="005354AD">
        <w:rPr>
          <w:rFonts w:ascii="GHEA Grapalat" w:hAnsi="GHEA Grapalat" w:cs="Sylfaen"/>
          <w:sz w:val="20"/>
          <w:lang w:val="af-ZA"/>
        </w:rPr>
        <w:t xml:space="preserve"> </w:t>
      </w:r>
      <w:r w:rsidRPr="005354AD">
        <w:rPr>
          <w:rFonts w:ascii="GHEA Grapalat" w:hAnsi="GHEA Grapalat" w:cs="Sylfaen"/>
          <w:sz w:val="20"/>
          <w:lang w:val="hy-AM"/>
        </w:rPr>
        <w:t>այն</w:t>
      </w:r>
      <w:r w:rsidRPr="005354AD">
        <w:rPr>
          <w:rFonts w:ascii="GHEA Grapalat" w:hAnsi="GHEA Grapalat" w:cs="Sylfaen"/>
          <w:sz w:val="20"/>
          <w:lang w:val="af-ZA"/>
        </w:rPr>
        <w:t xml:space="preserve"> </w:t>
      </w:r>
      <w:r w:rsidRPr="005354AD">
        <w:rPr>
          <w:rFonts w:ascii="GHEA Grapalat" w:hAnsi="GHEA Grapalat" w:cs="Sylfaen"/>
          <w:sz w:val="20"/>
          <w:lang w:val="hy-AM"/>
        </w:rPr>
        <w:t>դեպքում</w:t>
      </w:r>
      <w:r w:rsidRPr="005354AD">
        <w:rPr>
          <w:rFonts w:ascii="GHEA Grapalat" w:hAnsi="GHEA Grapalat" w:cs="Sylfaen"/>
          <w:sz w:val="20"/>
          <w:lang w:val="af-ZA"/>
        </w:rPr>
        <w:t xml:space="preserve">, </w:t>
      </w:r>
      <w:r w:rsidRPr="005354AD">
        <w:rPr>
          <w:rFonts w:ascii="GHEA Grapalat" w:hAnsi="GHEA Grapalat" w:cs="Sylfaen"/>
          <w:sz w:val="20"/>
          <w:lang w:val="hy-AM"/>
        </w:rPr>
        <w:t>երբ</w:t>
      </w:r>
      <w:r w:rsidRPr="005354AD">
        <w:rPr>
          <w:rFonts w:ascii="GHEA Grapalat" w:hAnsi="GHEA Grapalat" w:cs="Sylfaen"/>
          <w:sz w:val="20"/>
          <w:lang w:val="af-ZA"/>
        </w:rPr>
        <w:t xml:space="preserve"> </w:t>
      </w:r>
      <w:r w:rsidRPr="005354AD">
        <w:rPr>
          <w:rFonts w:ascii="GHEA Grapalat" w:hAnsi="GHEA Grapalat" w:cs="Sylfaen"/>
          <w:sz w:val="20"/>
          <w:lang w:val="hy-AM"/>
        </w:rPr>
        <w:t>հայտ</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ներկայացել</w:t>
      </w:r>
      <w:r w:rsidRPr="005354AD">
        <w:rPr>
          <w:rFonts w:ascii="GHEA Grapalat" w:hAnsi="GHEA Grapalat" w:cs="Sylfaen"/>
          <w:sz w:val="20"/>
          <w:lang w:val="af-ZA"/>
        </w:rPr>
        <w:t xml:space="preserve"> </w:t>
      </w:r>
      <w:r w:rsidRPr="005354AD">
        <w:rPr>
          <w:rFonts w:ascii="GHEA Grapalat" w:hAnsi="GHEA Grapalat" w:cs="Sylfaen"/>
          <w:sz w:val="20"/>
          <w:lang w:val="hy-AM"/>
        </w:rPr>
        <w:t>մեկ</w:t>
      </w:r>
      <w:r w:rsidRPr="005354AD">
        <w:rPr>
          <w:rFonts w:ascii="GHEA Grapalat" w:hAnsi="GHEA Grapalat" w:cs="Sylfaen"/>
          <w:sz w:val="20"/>
          <w:lang w:val="af-ZA"/>
        </w:rPr>
        <w:t xml:space="preserve"> </w:t>
      </w:r>
      <w:r w:rsidRPr="005354AD">
        <w:rPr>
          <w:rFonts w:ascii="GHEA Grapalat" w:hAnsi="GHEA Grapalat" w:cs="Sylfaen"/>
          <w:sz w:val="20"/>
          <w:lang w:val="hy-AM"/>
        </w:rPr>
        <w:t>մասնակից</w:t>
      </w:r>
      <w:r w:rsidRPr="005354AD">
        <w:rPr>
          <w:rFonts w:ascii="GHEA Grapalat" w:hAnsi="GHEA Grapalat" w:cs="Sylfaen"/>
          <w:sz w:val="20"/>
          <w:lang w:val="af-ZA"/>
        </w:rPr>
        <w:t xml:space="preserve"> </w:t>
      </w:r>
      <w:r w:rsidRPr="005354AD">
        <w:rPr>
          <w:rFonts w:ascii="GHEA Grapalat" w:hAnsi="GHEA Grapalat" w:cs="Sylfaen"/>
          <w:sz w:val="20"/>
          <w:lang w:val="hy-AM"/>
        </w:rPr>
        <w:t>կամ</w:t>
      </w:r>
      <w:r w:rsidRPr="005354AD">
        <w:rPr>
          <w:rFonts w:ascii="GHEA Grapalat" w:hAnsi="GHEA Grapalat" w:cs="Sylfaen"/>
          <w:sz w:val="20"/>
          <w:lang w:val="af-ZA"/>
        </w:rPr>
        <w:t xml:space="preserve"> </w:t>
      </w:r>
      <w:r w:rsidRPr="005354AD">
        <w:rPr>
          <w:rFonts w:ascii="GHEA Grapalat" w:hAnsi="GHEA Grapalat" w:cs="Sylfaen"/>
          <w:sz w:val="20"/>
          <w:lang w:val="hy-AM"/>
        </w:rPr>
        <w:t>հրավերի</w:t>
      </w:r>
      <w:r w:rsidRPr="005354AD">
        <w:rPr>
          <w:rFonts w:ascii="GHEA Grapalat" w:hAnsi="GHEA Grapalat" w:cs="Sylfaen"/>
          <w:sz w:val="20"/>
          <w:lang w:val="af-ZA"/>
        </w:rPr>
        <w:t xml:space="preserve"> </w:t>
      </w:r>
      <w:r w:rsidRPr="005354AD">
        <w:rPr>
          <w:rFonts w:ascii="GHEA Grapalat" w:hAnsi="GHEA Grapalat" w:cs="Sylfaen"/>
          <w:sz w:val="20"/>
          <w:lang w:val="hy-AM"/>
        </w:rPr>
        <w:t>պահանջներին</w:t>
      </w:r>
      <w:r w:rsidRPr="005354AD">
        <w:rPr>
          <w:rFonts w:ascii="GHEA Grapalat" w:hAnsi="GHEA Grapalat" w:cs="Sylfaen"/>
          <w:sz w:val="20"/>
          <w:lang w:val="af-ZA"/>
        </w:rPr>
        <w:t xml:space="preserve"> </w:t>
      </w:r>
      <w:r w:rsidRPr="005354AD">
        <w:rPr>
          <w:rFonts w:ascii="GHEA Grapalat" w:hAnsi="GHEA Grapalat" w:cs="Sylfaen"/>
          <w:sz w:val="20"/>
          <w:lang w:val="hy-AM"/>
        </w:rPr>
        <w:t>բավարար</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գնահատվել</w:t>
      </w:r>
      <w:r w:rsidRPr="005354AD">
        <w:rPr>
          <w:rFonts w:ascii="GHEA Grapalat" w:hAnsi="GHEA Grapalat" w:cs="Sylfaen"/>
          <w:sz w:val="20"/>
          <w:lang w:val="af-ZA"/>
        </w:rPr>
        <w:t xml:space="preserve"> </w:t>
      </w:r>
      <w:r w:rsidRPr="005354AD">
        <w:rPr>
          <w:rFonts w:ascii="GHEA Grapalat" w:hAnsi="GHEA Grapalat" w:cs="Sylfaen"/>
          <w:sz w:val="20"/>
          <w:lang w:val="hy-AM"/>
        </w:rPr>
        <w:t>միայն</w:t>
      </w:r>
      <w:r w:rsidRPr="005354AD">
        <w:rPr>
          <w:rFonts w:ascii="GHEA Grapalat" w:hAnsi="GHEA Grapalat" w:cs="Sylfaen"/>
          <w:sz w:val="20"/>
          <w:lang w:val="af-ZA"/>
        </w:rPr>
        <w:t xml:space="preserve"> </w:t>
      </w:r>
      <w:r w:rsidRPr="005354AD">
        <w:rPr>
          <w:rFonts w:ascii="GHEA Grapalat" w:hAnsi="GHEA Grapalat" w:cs="Sylfaen"/>
          <w:sz w:val="20"/>
          <w:lang w:val="hy-AM"/>
        </w:rPr>
        <w:t>մեկ</w:t>
      </w:r>
      <w:r w:rsidRPr="005354AD">
        <w:rPr>
          <w:rFonts w:ascii="GHEA Grapalat" w:hAnsi="GHEA Grapalat" w:cs="Sylfaen"/>
          <w:sz w:val="20"/>
          <w:lang w:val="af-ZA"/>
        </w:rPr>
        <w:t xml:space="preserve"> </w:t>
      </w:r>
      <w:r w:rsidRPr="005354AD">
        <w:rPr>
          <w:rFonts w:ascii="GHEA Grapalat" w:hAnsi="GHEA Grapalat" w:cs="Sylfaen"/>
          <w:sz w:val="20"/>
          <w:lang w:val="hy-AM"/>
        </w:rPr>
        <w:t>մասնակցի</w:t>
      </w:r>
      <w:r w:rsidRPr="005354AD">
        <w:rPr>
          <w:rFonts w:ascii="GHEA Grapalat" w:hAnsi="GHEA Grapalat" w:cs="Sylfaen"/>
          <w:sz w:val="20"/>
          <w:lang w:val="af-ZA"/>
        </w:rPr>
        <w:t xml:space="preserve"> </w:t>
      </w:r>
      <w:r w:rsidRPr="005354AD">
        <w:rPr>
          <w:rFonts w:ascii="GHEA Grapalat" w:hAnsi="GHEA Grapalat" w:cs="Sylfaen"/>
          <w:sz w:val="20"/>
          <w:lang w:val="hy-AM"/>
        </w:rPr>
        <w:t>հայտ,</w:t>
      </w:r>
    </w:p>
    <w:p w14:paraId="6816A9B5" w14:textId="77777777" w:rsidR="00034160" w:rsidRPr="005354AD" w:rsidRDefault="00FB0689">
      <w:pPr>
        <w:ind w:firstLine="708"/>
        <w:jc w:val="both"/>
        <w:rPr>
          <w:rFonts w:ascii="GHEA Grapalat" w:hAnsi="GHEA Grapalat" w:cs="Sylfaen"/>
          <w:sz w:val="20"/>
          <w:lang w:val="hy-AM"/>
        </w:rPr>
      </w:pPr>
      <w:r w:rsidRPr="005354AD">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գինը, կամ</w:t>
      </w:r>
      <w:r w:rsidRPr="005354AD">
        <w:rPr>
          <w:rFonts w:ascii="GHEA Grapalat" w:hAnsi="GHEA Grapalat" w:cs="Sylfaen"/>
          <w:sz w:val="20"/>
          <w:lang w:val="af-ZA"/>
        </w:rPr>
        <w:t xml:space="preserve"> </w:t>
      </w:r>
      <w:r w:rsidRPr="005354AD">
        <w:rPr>
          <w:rFonts w:ascii="GHEA Grapalat" w:hAnsi="GHEA Grapalat" w:cs="Sylfaen"/>
          <w:sz w:val="20"/>
          <w:lang w:val="hy-AM"/>
        </w:rPr>
        <w:t>նվազագույն</w:t>
      </w:r>
      <w:r w:rsidRPr="005354AD">
        <w:rPr>
          <w:rFonts w:ascii="GHEA Grapalat" w:hAnsi="GHEA Grapalat" w:cs="Sylfaen"/>
          <w:sz w:val="20"/>
          <w:lang w:val="af-ZA"/>
        </w:rPr>
        <w:t xml:space="preserve"> </w:t>
      </w:r>
      <w:r w:rsidRPr="005354AD">
        <w:rPr>
          <w:rFonts w:ascii="GHEA Grapalat" w:hAnsi="GHEA Grapalat" w:cs="Sylfaen"/>
          <w:sz w:val="20"/>
          <w:lang w:val="hy-AM"/>
        </w:rPr>
        <w:t>գները</w:t>
      </w:r>
      <w:r w:rsidRPr="005354AD">
        <w:rPr>
          <w:rFonts w:ascii="GHEA Grapalat" w:hAnsi="GHEA Grapalat" w:cs="Sylfaen"/>
          <w:sz w:val="20"/>
          <w:lang w:val="af-ZA"/>
        </w:rPr>
        <w:t xml:space="preserve"> </w:t>
      </w:r>
      <w:r w:rsidRPr="005354AD">
        <w:rPr>
          <w:rFonts w:ascii="GHEA Grapalat" w:hAnsi="GHEA Grapalat" w:cs="Sylfaen"/>
          <w:sz w:val="20"/>
          <w:lang w:val="hy-AM"/>
        </w:rPr>
        <w:t>հավասար</w:t>
      </w:r>
      <w:r w:rsidRPr="005354AD">
        <w:rPr>
          <w:rFonts w:ascii="GHEA Grapalat" w:hAnsi="GHEA Grapalat" w:cs="Sylfaen"/>
          <w:sz w:val="20"/>
          <w:lang w:val="af-ZA"/>
        </w:rPr>
        <w:t xml:space="preserve"> </w:t>
      </w:r>
      <w:r w:rsidRPr="005354AD">
        <w:rPr>
          <w:rFonts w:ascii="GHEA Grapalat" w:hAnsi="GHEA Grapalat" w:cs="Sylfaen"/>
          <w:sz w:val="20"/>
          <w:lang w:val="hy-AM"/>
        </w:rPr>
        <w:t>են</w:t>
      </w:r>
      <w:r w:rsidRPr="005354AD">
        <w:rPr>
          <w:rFonts w:ascii="GHEA Grapalat" w:hAnsi="GHEA Grapalat" w:cs="Sylfaen"/>
          <w:sz w:val="20"/>
          <w:lang w:val="af-ZA"/>
        </w:rPr>
        <w:t xml:space="preserve">, </w:t>
      </w:r>
      <w:r w:rsidRPr="005354AD">
        <w:rPr>
          <w:rFonts w:ascii="GHEA Grapalat" w:hAnsi="GHEA Grapalat" w:cs="Sylfaen"/>
          <w:sz w:val="20"/>
          <w:lang w:val="hy-AM"/>
        </w:rPr>
        <w:t>գնման</w:t>
      </w:r>
      <w:r w:rsidRPr="005354AD">
        <w:rPr>
          <w:rFonts w:ascii="GHEA Grapalat" w:hAnsi="GHEA Grapalat" w:cs="Sylfaen"/>
          <w:sz w:val="20"/>
          <w:lang w:val="af-ZA"/>
        </w:rPr>
        <w:t xml:space="preserve"> </w:t>
      </w:r>
      <w:r w:rsidRPr="005354AD">
        <w:rPr>
          <w:rFonts w:ascii="GHEA Grapalat" w:hAnsi="GHEA Grapalat" w:cs="Sylfaen"/>
          <w:sz w:val="20"/>
          <w:lang w:val="hy-AM"/>
        </w:rPr>
        <w:t>ընթացակարգը</w:t>
      </w:r>
      <w:r w:rsidRPr="005354AD">
        <w:rPr>
          <w:rFonts w:ascii="GHEA Grapalat" w:hAnsi="GHEA Grapalat" w:cs="Sylfaen"/>
          <w:sz w:val="20"/>
          <w:lang w:val="af-ZA"/>
        </w:rPr>
        <w:t xml:space="preserve"> </w:t>
      </w:r>
      <w:r w:rsidRPr="005354AD">
        <w:rPr>
          <w:rFonts w:ascii="GHEA Grapalat" w:hAnsi="GHEA Grapalat" w:cs="Sylfaen"/>
          <w:sz w:val="20"/>
          <w:lang w:val="hy-AM"/>
        </w:rPr>
        <w:t>Օրենքի</w:t>
      </w:r>
      <w:r w:rsidRPr="005354AD">
        <w:rPr>
          <w:rFonts w:ascii="GHEA Grapalat" w:hAnsi="GHEA Grapalat" w:cs="Sylfaen"/>
          <w:sz w:val="20"/>
          <w:lang w:val="af-ZA"/>
        </w:rPr>
        <w:t xml:space="preserve"> 37-</w:t>
      </w:r>
      <w:r w:rsidRPr="005354AD">
        <w:rPr>
          <w:rFonts w:ascii="GHEA Grapalat" w:hAnsi="GHEA Grapalat" w:cs="Sylfaen"/>
          <w:sz w:val="20"/>
          <w:lang w:val="hy-AM"/>
        </w:rPr>
        <w:t>րդ</w:t>
      </w:r>
      <w:r w:rsidRPr="005354AD">
        <w:rPr>
          <w:rFonts w:ascii="GHEA Grapalat" w:hAnsi="GHEA Grapalat" w:cs="Sylfaen"/>
          <w:sz w:val="20"/>
          <w:lang w:val="af-ZA"/>
        </w:rPr>
        <w:t xml:space="preserve"> </w:t>
      </w:r>
      <w:r w:rsidRPr="005354AD">
        <w:rPr>
          <w:rFonts w:ascii="GHEA Grapalat" w:hAnsi="GHEA Grapalat" w:cs="Sylfaen"/>
          <w:sz w:val="20"/>
          <w:lang w:val="hy-AM"/>
        </w:rPr>
        <w:t>հոդվածի</w:t>
      </w:r>
      <w:r w:rsidRPr="005354AD">
        <w:rPr>
          <w:rFonts w:ascii="GHEA Grapalat" w:hAnsi="GHEA Grapalat" w:cs="Sylfaen"/>
          <w:sz w:val="20"/>
          <w:lang w:val="af-ZA"/>
        </w:rPr>
        <w:t xml:space="preserve"> 1-</w:t>
      </w:r>
      <w:r w:rsidRPr="005354AD">
        <w:rPr>
          <w:rFonts w:ascii="GHEA Grapalat" w:hAnsi="GHEA Grapalat" w:cs="Sylfaen"/>
          <w:sz w:val="20"/>
          <w:lang w:val="hy-AM"/>
        </w:rPr>
        <w:t>ին</w:t>
      </w:r>
      <w:r w:rsidRPr="005354AD">
        <w:rPr>
          <w:rFonts w:ascii="GHEA Grapalat" w:hAnsi="GHEA Grapalat" w:cs="Sylfaen"/>
          <w:sz w:val="20"/>
          <w:lang w:val="af-ZA"/>
        </w:rPr>
        <w:t xml:space="preserve"> </w:t>
      </w:r>
      <w:r w:rsidRPr="005354AD">
        <w:rPr>
          <w:rFonts w:ascii="GHEA Grapalat" w:hAnsi="GHEA Grapalat" w:cs="Sylfaen"/>
          <w:sz w:val="20"/>
          <w:lang w:val="hy-AM"/>
        </w:rPr>
        <w:t>մասի</w:t>
      </w:r>
      <w:r w:rsidRPr="005354AD">
        <w:rPr>
          <w:rFonts w:ascii="GHEA Grapalat" w:hAnsi="GHEA Grapalat" w:cs="Sylfaen"/>
          <w:sz w:val="20"/>
          <w:lang w:val="af-ZA"/>
        </w:rPr>
        <w:t xml:space="preserve"> 1-</w:t>
      </w:r>
      <w:r w:rsidRPr="005354AD">
        <w:rPr>
          <w:rFonts w:ascii="GHEA Grapalat" w:hAnsi="GHEA Grapalat" w:cs="Sylfaen"/>
          <w:sz w:val="20"/>
          <w:lang w:val="hy-AM"/>
        </w:rPr>
        <w:t>ին</w:t>
      </w:r>
      <w:r w:rsidRPr="005354AD">
        <w:rPr>
          <w:rFonts w:ascii="GHEA Grapalat" w:hAnsi="GHEA Grapalat" w:cs="Sylfaen"/>
          <w:sz w:val="20"/>
          <w:lang w:val="af-ZA"/>
        </w:rPr>
        <w:t xml:space="preserve"> </w:t>
      </w:r>
      <w:r w:rsidRPr="005354AD">
        <w:rPr>
          <w:rFonts w:ascii="GHEA Grapalat" w:hAnsi="GHEA Grapalat" w:cs="Sylfaen"/>
          <w:sz w:val="20"/>
          <w:lang w:val="hy-AM"/>
        </w:rPr>
        <w:t>կետի</w:t>
      </w:r>
      <w:r w:rsidRPr="005354AD">
        <w:rPr>
          <w:rFonts w:ascii="GHEA Grapalat" w:hAnsi="GHEA Grapalat" w:cs="Sylfaen"/>
          <w:sz w:val="20"/>
          <w:lang w:val="af-ZA"/>
        </w:rPr>
        <w:t xml:space="preserve"> </w:t>
      </w:r>
      <w:r w:rsidRPr="005354AD">
        <w:rPr>
          <w:rFonts w:ascii="GHEA Grapalat" w:hAnsi="GHEA Grapalat" w:cs="Sylfaen"/>
          <w:sz w:val="20"/>
          <w:lang w:val="hy-AM"/>
        </w:rPr>
        <w:t>հիման</w:t>
      </w:r>
      <w:r w:rsidRPr="005354AD">
        <w:rPr>
          <w:rFonts w:ascii="GHEA Grapalat" w:hAnsi="GHEA Grapalat" w:cs="Sylfaen"/>
          <w:sz w:val="20"/>
          <w:lang w:val="af-ZA"/>
        </w:rPr>
        <w:t xml:space="preserve"> </w:t>
      </w:r>
      <w:r w:rsidRPr="005354AD">
        <w:rPr>
          <w:rFonts w:ascii="GHEA Grapalat" w:hAnsi="GHEA Grapalat" w:cs="Sylfaen"/>
          <w:sz w:val="20"/>
          <w:lang w:val="hy-AM"/>
        </w:rPr>
        <w:t>վրա</w:t>
      </w:r>
      <w:r w:rsidRPr="005354AD">
        <w:rPr>
          <w:rFonts w:ascii="GHEA Grapalat" w:hAnsi="GHEA Grapalat" w:cs="Sylfaen"/>
          <w:sz w:val="20"/>
          <w:lang w:val="af-ZA"/>
        </w:rPr>
        <w:t xml:space="preserve"> </w:t>
      </w:r>
      <w:r w:rsidRPr="005354AD">
        <w:rPr>
          <w:rFonts w:ascii="GHEA Grapalat" w:hAnsi="GHEA Grapalat" w:cs="Sylfaen"/>
          <w:sz w:val="20"/>
          <w:lang w:val="hy-AM"/>
        </w:rPr>
        <w:t>հայտարարվում</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չկայացած, բացառությամբ սույն ենթակետի «զ» պարբերությամբ նախատեսված դեպքի:</w:t>
      </w:r>
    </w:p>
    <w:p w14:paraId="48796F60" w14:textId="77777777" w:rsidR="00034160" w:rsidRPr="005354AD" w:rsidRDefault="00FB0689">
      <w:pPr>
        <w:ind w:firstLine="708"/>
        <w:jc w:val="both"/>
        <w:rPr>
          <w:rFonts w:ascii="GHEA Grapalat" w:hAnsi="GHEA Grapalat"/>
          <w:sz w:val="20"/>
          <w:szCs w:val="20"/>
          <w:lang w:val="hy-AM" w:eastAsia="zh-CN"/>
        </w:rPr>
      </w:pPr>
      <w:r w:rsidRPr="005354AD">
        <w:rPr>
          <w:rFonts w:ascii="GHEA Grapalat" w:hAnsi="GHEA Grapalat"/>
          <w:sz w:val="20"/>
          <w:szCs w:val="20"/>
          <w:lang w:val="af-ZA" w:eastAsia="zh-CN"/>
        </w:rPr>
        <w:t>8.7 Պահանջի դեպքում որևէ մասնակցի հայտի պատճենները հանձնաժողովի քարտուղարն անհապաղ տրամադրում է նման պահանջ ներկայացրած այլ մասնակցին:</w:t>
      </w:r>
      <w:r w:rsidRPr="005354AD">
        <w:rPr>
          <w:rFonts w:ascii="GHEA Grapalat" w:hAnsi="GHEA Grapalat"/>
          <w:sz w:val="20"/>
          <w:szCs w:val="20"/>
          <w:lang w:val="hy-AM" w:eastAsia="zh-CN"/>
        </w:rPr>
        <w:t xml:space="preserve"> </w:t>
      </w:r>
      <w:r w:rsidRPr="005354AD">
        <w:rPr>
          <w:rFonts w:ascii="GHEA Grapalat" w:hAnsi="GHEA Grapalat"/>
          <w:sz w:val="20"/>
          <w:szCs w:val="20"/>
          <w:lang w:val="af-ZA" w:eastAsia="zh-CN"/>
        </w:rPr>
        <w:t xml:space="preserve">Պահանջի կատարման անհնարինության դեպքում պահանջ ներկայացրած անձին անհապաղ տրամադրվում է </w:t>
      </w:r>
      <w:r w:rsidRPr="005354AD">
        <w:rPr>
          <w:rFonts w:ascii="GHEA Grapalat" w:hAnsi="GHEA Grapalat"/>
          <w:sz w:val="20"/>
          <w:szCs w:val="20"/>
          <w:lang w:val="hy-AM" w:eastAsia="zh-CN"/>
        </w:rPr>
        <w:t xml:space="preserve">հայտում ներառված </w:t>
      </w:r>
      <w:r w:rsidRPr="005354AD">
        <w:rPr>
          <w:rFonts w:ascii="GHEA Grapalat" w:hAnsi="GHEA Grapalat"/>
          <w:sz w:val="20"/>
          <w:szCs w:val="20"/>
          <w:lang w:val="af-ZA" w:eastAsia="zh-CN"/>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5354AD">
        <w:rPr>
          <w:rFonts w:ascii="GHEA Grapalat" w:hAnsi="GHEA Grapalat"/>
          <w:sz w:val="20"/>
          <w:szCs w:val="20"/>
          <w:lang w:val="hy-AM" w:eastAsia="zh-CN"/>
        </w:rPr>
        <w:t>:</w:t>
      </w:r>
    </w:p>
    <w:p w14:paraId="75B2A1EB" w14:textId="77777777" w:rsidR="00034160" w:rsidRPr="005354AD" w:rsidRDefault="00FB0689">
      <w:pPr>
        <w:pStyle w:val="norm"/>
        <w:spacing w:line="240" w:lineRule="auto"/>
        <w:rPr>
          <w:rFonts w:ascii="GHEA Grapalat" w:hAnsi="GHEA Grapalat" w:cs="Sylfaen"/>
          <w:sz w:val="20"/>
          <w:szCs w:val="24"/>
          <w:lang w:val="af-ZA" w:eastAsia="en-US"/>
        </w:rPr>
      </w:pPr>
      <w:r w:rsidRPr="005354AD">
        <w:rPr>
          <w:rFonts w:ascii="GHEA Grapalat" w:hAnsi="GHEA Grapalat"/>
          <w:sz w:val="20"/>
          <w:lang w:val="af-ZA" w:eastAsia="zh-CN"/>
        </w:rPr>
        <w:t>8.8 Եթե հայտերի բացման</w:t>
      </w:r>
      <w:r w:rsidRPr="005354AD">
        <w:rPr>
          <w:rFonts w:ascii="GHEA Grapalat" w:hAnsi="GHEA Grapalat"/>
          <w:sz w:val="20"/>
          <w:lang w:val="hy-AM" w:eastAsia="zh-CN"/>
        </w:rPr>
        <w:t xml:space="preserve"> և գնահատման</w:t>
      </w:r>
      <w:r w:rsidRPr="005354AD">
        <w:rPr>
          <w:rFonts w:ascii="GHEA Grapalat" w:hAnsi="GHEA Grapalat"/>
          <w:sz w:val="20"/>
          <w:lang w:val="af-ZA" w:eastAsia="zh-CN"/>
        </w:rPr>
        <w:t xml:space="preserve"> նիստի ընթացքում</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իրականացված</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գնահատման</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արդյուն</w:t>
      </w:r>
      <w:r w:rsidRPr="005354AD">
        <w:rPr>
          <w:rFonts w:ascii="GHEA Grapalat" w:hAnsi="GHEA Grapalat" w:cs="Sylfaen"/>
          <w:sz w:val="20"/>
          <w:szCs w:val="24"/>
          <w:lang w:val="af-ZA" w:eastAsia="en-US"/>
        </w:rPr>
        <w:softHyphen/>
      </w:r>
      <w:r w:rsidRPr="005354AD">
        <w:rPr>
          <w:rFonts w:ascii="GHEA Grapalat" w:hAnsi="GHEA Grapalat" w:cs="Sylfaen"/>
          <w:sz w:val="20"/>
          <w:szCs w:val="24"/>
          <w:lang w:val="hy-AM" w:eastAsia="en-US"/>
        </w:rPr>
        <w:t>քում</w:t>
      </w:r>
      <w:r w:rsidRPr="005354AD">
        <w:rPr>
          <w:rFonts w:ascii="GHEA Grapalat" w:hAnsi="GHEA Grapalat" w:cs="Sylfaen"/>
          <w:sz w:val="20"/>
          <w:szCs w:val="24"/>
          <w:lang w:val="af-ZA" w:eastAsia="en-US"/>
        </w:rPr>
        <w:t xml:space="preserve"> մասնակցի </w:t>
      </w:r>
      <w:r w:rsidRPr="005354AD">
        <w:rPr>
          <w:rFonts w:ascii="GHEA Grapalat" w:hAnsi="GHEA Grapalat" w:cs="Sylfaen"/>
          <w:sz w:val="20"/>
          <w:szCs w:val="24"/>
          <w:lang w:val="hy-AM" w:eastAsia="en-US"/>
        </w:rPr>
        <w:t>հայտում</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արձանագրվում</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են</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անհամապատասխանություններ՝</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հրավերի</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պահանջների</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նկատմամբ,ապա</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հանձնաժողովը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մեկ</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աշխատանքային</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օրով</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կասեցնում</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է</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նիստը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իսկ</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հանձնաժողովի</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քարտուղարը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նույն</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օրը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դրա</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մասին</w:t>
      </w:r>
      <w:r w:rsidRPr="005354AD">
        <w:rPr>
          <w:rFonts w:ascii="GHEA Grapalat" w:hAnsi="GHEA Grapalat" w:cs="Sylfaen"/>
          <w:sz w:val="20"/>
          <w:szCs w:val="24"/>
          <w:lang w:val="af-ZA" w:eastAsia="en-US"/>
        </w:rPr>
        <w:t xml:space="preserve"> էլեկտրոնային եղանակով </w:t>
      </w:r>
      <w:r w:rsidRPr="005354AD">
        <w:rPr>
          <w:rFonts w:ascii="GHEA Grapalat" w:hAnsi="GHEA Grapalat" w:cs="Sylfaen"/>
          <w:sz w:val="20"/>
          <w:szCs w:val="24"/>
          <w:lang w:val="hy-AM" w:eastAsia="en-US"/>
        </w:rPr>
        <w:t>տեղեկացնում</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է</w:t>
      </w:r>
      <w:r w:rsidRPr="005354AD">
        <w:rPr>
          <w:rFonts w:ascii="GHEA Grapalat" w:hAnsi="GHEA Grapalat" w:cs="Sylfaen"/>
          <w:sz w:val="20"/>
          <w:szCs w:val="24"/>
          <w:lang w:val="af-ZA" w:eastAsia="en-US"/>
        </w:rPr>
        <w:t xml:space="preserve"> մ</w:t>
      </w:r>
      <w:r w:rsidRPr="005354AD">
        <w:rPr>
          <w:rFonts w:ascii="GHEA Grapalat" w:hAnsi="GHEA Grapalat" w:cs="Sylfaen"/>
          <w:sz w:val="20"/>
          <w:szCs w:val="24"/>
          <w:lang w:val="hy-AM" w:eastAsia="en-US"/>
        </w:rPr>
        <w:t>ասնակցին՝</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առաջարկելով</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մինչև</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կասեցման</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ժամկետի</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ավարտը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շտկել</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անհամապատասխանությունը</w:t>
      </w:r>
      <w:r w:rsidRPr="005354AD">
        <w:rPr>
          <w:rFonts w:ascii="GHEA Grapalat" w:hAnsi="GHEA Grapalat" w:cs="Sylfaen"/>
          <w:sz w:val="20"/>
          <w:szCs w:val="24"/>
          <w:lang w:val="af-ZA" w:eastAsia="en-US"/>
        </w:rPr>
        <w:t>:</w:t>
      </w:r>
    </w:p>
    <w:p w14:paraId="60FAB1B9" w14:textId="77777777" w:rsidR="00034160" w:rsidRPr="005354AD" w:rsidRDefault="00FB0689">
      <w:pPr>
        <w:pStyle w:val="norm"/>
        <w:spacing w:line="240" w:lineRule="auto"/>
        <w:rPr>
          <w:rFonts w:ascii="GHEA Grapalat" w:hAnsi="GHEA Grapalat" w:cs="Sylfaen"/>
          <w:sz w:val="20"/>
          <w:szCs w:val="24"/>
          <w:lang w:val="hy-AM" w:eastAsia="en-US"/>
        </w:rPr>
      </w:pPr>
      <w:r w:rsidRPr="005354AD">
        <w:rPr>
          <w:rFonts w:ascii="GHEA Grapalat" w:hAnsi="GHEA Grapalat" w:cs="Sylfaen"/>
          <w:sz w:val="20"/>
          <w:szCs w:val="24"/>
          <w:lang w:val="hy-AM" w:eastAsia="en-US"/>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0C810211" w14:textId="77777777" w:rsidR="00034160" w:rsidRPr="005354AD" w:rsidRDefault="00FB0689">
      <w:pPr>
        <w:pStyle w:val="norm"/>
        <w:spacing w:line="240" w:lineRule="auto"/>
        <w:ind w:firstLine="567"/>
        <w:rPr>
          <w:rFonts w:ascii="GHEA Grapalat" w:hAnsi="GHEA Grapalat" w:cs="Sylfaen"/>
          <w:sz w:val="20"/>
          <w:szCs w:val="24"/>
          <w:lang w:val="hy-AM" w:eastAsia="en-US"/>
        </w:rPr>
      </w:pPr>
      <w:r w:rsidRPr="005354AD">
        <w:rPr>
          <w:rFonts w:ascii="GHEA Grapalat" w:hAnsi="GHEA Grapalat" w:cs="Sylfaen"/>
          <w:sz w:val="20"/>
          <w:szCs w:val="24"/>
          <w:lang w:val="af-ZA" w:eastAsia="en-US"/>
        </w:rPr>
        <w:t xml:space="preserve">8.9 </w:t>
      </w:r>
      <w:r w:rsidRPr="005354AD">
        <w:rPr>
          <w:rFonts w:ascii="GHEA Grapalat" w:hAnsi="GHEA Grapalat" w:cs="Sylfaen"/>
          <w:sz w:val="20"/>
          <w:szCs w:val="24"/>
          <w:lang w:val="hy-AM" w:eastAsia="en-US"/>
        </w:rPr>
        <w:t>Եթե</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սույն</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հրավերի</w:t>
      </w:r>
      <w:r w:rsidRPr="005354AD">
        <w:rPr>
          <w:rFonts w:ascii="GHEA Grapalat" w:hAnsi="GHEA Grapalat" w:cs="Sylfaen"/>
          <w:sz w:val="20"/>
          <w:szCs w:val="24"/>
          <w:lang w:val="af-ZA" w:eastAsia="en-US"/>
        </w:rPr>
        <w:t xml:space="preserve"> 8.8-</w:t>
      </w:r>
      <w:r w:rsidRPr="005354AD">
        <w:rPr>
          <w:rFonts w:ascii="GHEA Grapalat" w:hAnsi="GHEA Grapalat" w:cs="Sylfaen"/>
          <w:sz w:val="20"/>
          <w:szCs w:val="24"/>
          <w:lang w:val="hy-AM" w:eastAsia="en-US"/>
        </w:rPr>
        <w:t>րդ</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կետով</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սահմանված</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ժամկետում</w:t>
      </w:r>
      <w:r w:rsidRPr="005354AD">
        <w:rPr>
          <w:rFonts w:ascii="GHEA Grapalat" w:hAnsi="GHEA Grapalat" w:cs="Sylfaen"/>
          <w:sz w:val="20"/>
          <w:szCs w:val="24"/>
          <w:lang w:val="af-ZA" w:eastAsia="en-US"/>
        </w:rPr>
        <w:t xml:space="preserve"> մ</w:t>
      </w:r>
      <w:r w:rsidRPr="005354AD">
        <w:rPr>
          <w:rFonts w:ascii="GHEA Grapalat" w:hAnsi="GHEA Grapalat" w:cs="Sylfaen"/>
          <w:sz w:val="20"/>
          <w:szCs w:val="24"/>
          <w:lang w:val="hy-AM" w:eastAsia="en-US"/>
        </w:rPr>
        <w:t>ասնակիցը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շտկում</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է</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արձանագրված</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անհամապատասխանությունը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ապա</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վերջինիս</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հայտը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գնահատվում</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է</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բավարար</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Հակառակ</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դեպքում տվյալ մասնակցի</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հայտը</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գնահատվում</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է</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անբավարար</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և</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մերժվում</w:t>
      </w:r>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hy-AM" w:eastAsia="en-US"/>
        </w:rPr>
        <w:t>է, իսկ ընտրված մասնակից է ճանաչվում հաջորդող տեղ զբաղեցրած մասնակիցը:</w:t>
      </w:r>
    </w:p>
    <w:p w14:paraId="4C390351"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rPr>
        <w:t>8.</w:t>
      </w:r>
      <w:r w:rsidRPr="005354AD">
        <w:rPr>
          <w:rFonts w:ascii="GHEA Grapalat" w:hAnsi="GHEA Grapalat" w:cs="Sylfaen"/>
          <w:szCs w:val="24"/>
          <w:lang w:val="hy-AM"/>
        </w:rPr>
        <w:t>10</w:t>
      </w:r>
      <w:r w:rsidRPr="005354AD">
        <w:rPr>
          <w:rFonts w:ascii="GHEA Grapalat" w:hAnsi="GHEA Grapalat" w:cs="Sylfaen"/>
          <w:szCs w:val="24"/>
        </w:rPr>
        <w:t xml:space="preserve"> </w:t>
      </w:r>
      <w:r w:rsidRPr="005354AD">
        <w:rPr>
          <w:rFonts w:ascii="GHEA Grapalat" w:hAnsi="GHEA Grapalat" w:cs="Sylfaen"/>
          <w:szCs w:val="24"/>
          <w:lang w:val="hy-AM"/>
        </w:rPr>
        <w:t>Հանձնաժողովի</w:t>
      </w:r>
      <w:r w:rsidRPr="005354AD">
        <w:rPr>
          <w:rFonts w:ascii="GHEA Grapalat" w:hAnsi="GHEA Grapalat" w:cs="Sylfaen"/>
          <w:szCs w:val="24"/>
        </w:rPr>
        <w:t xml:space="preserve"> </w:t>
      </w:r>
      <w:r w:rsidRPr="005354AD">
        <w:rPr>
          <w:rFonts w:ascii="GHEA Grapalat" w:hAnsi="GHEA Grapalat" w:cs="Sylfaen"/>
          <w:szCs w:val="24"/>
          <w:lang w:val="hy-AM"/>
        </w:rPr>
        <w:t>անդամը</w:t>
      </w:r>
      <w:r w:rsidRPr="005354AD">
        <w:rPr>
          <w:rFonts w:ascii="GHEA Grapalat" w:hAnsi="GHEA Grapalat" w:cs="Sylfaen"/>
          <w:szCs w:val="24"/>
        </w:rPr>
        <w:t xml:space="preserve"> </w:t>
      </w:r>
      <w:r w:rsidRPr="005354AD">
        <w:rPr>
          <w:rFonts w:ascii="GHEA Grapalat" w:hAnsi="GHEA Grapalat" w:cs="Sylfaen"/>
          <w:szCs w:val="24"/>
          <w:lang w:val="hy-AM"/>
        </w:rPr>
        <w:t>կամ</w:t>
      </w:r>
      <w:r w:rsidRPr="005354AD">
        <w:rPr>
          <w:rFonts w:ascii="GHEA Grapalat" w:hAnsi="GHEA Grapalat" w:cs="Sylfaen"/>
          <w:szCs w:val="24"/>
        </w:rPr>
        <w:t xml:space="preserve"> </w:t>
      </w:r>
      <w:r w:rsidRPr="005354AD">
        <w:rPr>
          <w:rFonts w:ascii="GHEA Grapalat" w:hAnsi="GHEA Grapalat" w:cs="Sylfaen"/>
          <w:szCs w:val="24"/>
          <w:lang w:val="hy-AM"/>
        </w:rPr>
        <w:t>քարտուղարը</w:t>
      </w:r>
      <w:r w:rsidRPr="005354AD">
        <w:rPr>
          <w:rFonts w:ascii="GHEA Grapalat" w:hAnsi="GHEA Grapalat" w:cs="Sylfaen"/>
          <w:szCs w:val="24"/>
        </w:rPr>
        <w:t xml:space="preserve"> </w:t>
      </w:r>
      <w:r w:rsidRPr="005354AD">
        <w:rPr>
          <w:rFonts w:ascii="GHEA Grapalat" w:hAnsi="GHEA Grapalat" w:cs="Sylfaen"/>
          <w:szCs w:val="24"/>
          <w:lang w:val="hy-AM"/>
        </w:rPr>
        <w:t>չի</w:t>
      </w:r>
      <w:r w:rsidRPr="005354AD">
        <w:rPr>
          <w:rFonts w:ascii="GHEA Grapalat" w:hAnsi="GHEA Grapalat" w:cs="Sylfaen"/>
          <w:szCs w:val="24"/>
        </w:rPr>
        <w:t xml:space="preserve"> </w:t>
      </w:r>
      <w:r w:rsidRPr="005354AD">
        <w:rPr>
          <w:rFonts w:ascii="GHEA Grapalat" w:hAnsi="GHEA Grapalat" w:cs="Sylfaen"/>
          <w:szCs w:val="24"/>
          <w:lang w:val="hy-AM"/>
        </w:rPr>
        <w:t>կարող</w:t>
      </w:r>
      <w:r w:rsidRPr="005354AD">
        <w:rPr>
          <w:rFonts w:ascii="GHEA Grapalat" w:hAnsi="GHEA Grapalat" w:cs="Sylfaen"/>
          <w:szCs w:val="24"/>
        </w:rPr>
        <w:t xml:space="preserve"> </w:t>
      </w:r>
      <w:r w:rsidRPr="005354AD">
        <w:rPr>
          <w:rFonts w:ascii="GHEA Grapalat" w:hAnsi="GHEA Grapalat" w:cs="Sylfaen"/>
          <w:szCs w:val="24"/>
          <w:lang w:val="hy-AM"/>
        </w:rPr>
        <w:t>մասնակցել</w:t>
      </w:r>
      <w:r w:rsidRPr="005354AD">
        <w:rPr>
          <w:rFonts w:ascii="GHEA Grapalat" w:hAnsi="GHEA Grapalat" w:cs="Sylfaen"/>
          <w:szCs w:val="24"/>
        </w:rPr>
        <w:t xml:space="preserve"> </w:t>
      </w:r>
      <w:r w:rsidRPr="005354AD">
        <w:rPr>
          <w:rFonts w:ascii="GHEA Grapalat" w:hAnsi="GHEA Grapalat" w:cs="Sylfaen"/>
          <w:szCs w:val="24"/>
          <w:lang w:val="hy-AM"/>
        </w:rPr>
        <w:t>հանձնաժողովի</w:t>
      </w:r>
      <w:r w:rsidRPr="005354AD">
        <w:rPr>
          <w:rFonts w:ascii="GHEA Grapalat" w:hAnsi="GHEA Grapalat" w:cs="Sylfaen"/>
          <w:szCs w:val="24"/>
        </w:rPr>
        <w:t xml:space="preserve"> </w:t>
      </w:r>
      <w:r w:rsidRPr="005354AD">
        <w:rPr>
          <w:rFonts w:ascii="GHEA Grapalat" w:hAnsi="GHEA Grapalat" w:cs="Sylfaen"/>
          <w:szCs w:val="24"/>
          <w:lang w:val="hy-AM"/>
        </w:rPr>
        <w:t>աշխատանքներին</w:t>
      </w:r>
      <w:r w:rsidRPr="005354AD">
        <w:rPr>
          <w:rFonts w:ascii="GHEA Grapalat" w:hAnsi="GHEA Grapalat" w:cs="Sylfaen"/>
          <w:szCs w:val="24"/>
        </w:rPr>
        <w:t xml:space="preserve">, </w:t>
      </w:r>
      <w:r w:rsidRPr="005354AD">
        <w:rPr>
          <w:rFonts w:ascii="GHEA Grapalat" w:hAnsi="GHEA Grapalat" w:cs="Sylfaen"/>
          <w:szCs w:val="24"/>
          <w:lang w:val="hy-AM"/>
        </w:rPr>
        <w:t>եթե հանձնաժողովի գործունեության ընթացքում պարզվում</w:t>
      </w:r>
      <w:r w:rsidRPr="005354AD">
        <w:rPr>
          <w:rFonts w:ascii="GHEA Grapalat" w:hAnsi="GHEA Grapalat" w:cs="Sylfaen"/>
          <w:szCs w:val="24"/>
        </w:rPr>
        <w:t xml:space="preserve"> </w:t>
      </w:r>
      <w:r w:rsidRPr="005354AD">
        <w:rPr>
          <w:rFonts w:ascii="GHEA Grapalat" w:hAnsi="GHEA Grapalat" w:cs="Sylfaen"/>
          <w:szCs w:val="24"/>
          <w:lang w:val="hy-AM"/>
        </w:rPr>
        <w:t>է</w:t>
      </w:r>
      <w:r w:rsidRPr="005354AD">
        <w:rPr>
          <w:rFonts w:ascii="GHEA Grapalat" w:hAnsi="GHEA Grapalat" w:cs="Sylfaen"/>
          <w:szCs w:val="24"/>
        </w:rPr>
        <w:t xml:space="preserve">, </w:t>
      </w:r>
      <w:r w:rsidRPr="005354AD">
        <w:rPr>
          <w:rFonts w:ascii="GHEA Grapalat" w:hAnsi="GHEA Grapalat" w:cs="Sylfaen"/>
          <w:szCs w:val="24"/>
          <w:lang w:val="hy-AM"/>
        </w:rPr>
        <w:t>որ</w:t>
      </w:r>
      <w:r w:rsidRPr="005354AD">
        <w:rPr>
          <w:rFonts w:ascii="GHEA Grapalat" w:hAnsi="GHEA Grapalat" w:cs="Sylfaen"/>
          <w:szCs w:val="24"/>
        </w:rPr>
        <w:t xml:space="preserve"> </w:t>
      </w:r>
      <w:r w:rsidRPr="005354AD">
        <w:rPr>
          <w:rFonts w:ascii="GHEA Grapalat" w:hAnsi="GHEA Grapalat" w:cs="Sylfaen"/>
          <w:szCs w:val="24"/>
          <w:lang w:val="hy-AM"/>
        </w:rPr>
        <w:t>վերջիններիս</w:t>
      </w:r>
      <w:r w:rsidRPr="005354AD">
        <w:rPr>
          <w:rFonts w:ascii="GHEA Grapalat" w:hAnsi="GHEA Grapalat" w:cs="Sylfaen"/>
          <w:szCs w:val="24"/>
        </w:rPr>
        <w:t xml:space="preserve"> </w:t>
      </w:r>
      <w:r w:rsidRPr="005354AD">
        <w:rPr>
          <w:rFonts w:ascii="GHEA Grapalat" w:hAnsi="GHEA Grapalat" w:cs="Sylfaen"/>
          <w:szCs w:val="24"/>
          <w:lang w:val="hy-AM"/>
        </w:rPr>
        <w:t>կողմից</w:t>
      </w:r>
      <w:r w:rsidRPr="005354AD">
        <w:rPr>
          <w:rFonts w:ascii="GHEA Grapalat" w:hAnsi="GHEA Grapalat" w:cs="Sylfaen"/>
          <w:szCs w:val="24"/>
        </w:rPr>
        <w:t xml:space="preserve"> </w:t>
      </w:r>
      <w:r w:rsidRPr="005354AD">
        <w:rPr>
          <w:rFonts w:ascii="GHEA Grapalat" w:hAnsi="GHEA Grapalat" w:cs="Sylfaen"/>
          <w:szCs w:val="24"/>
          <w:lang w:val="hy-AM"/>
        </w:rPr>
        <w:t>հիմնադրված</w:t>
      </w:r>
      <w:r w:rsidRPr="005354AD">
        <w:rPr>
          <w:rFonts w:ascii="GHEA Grapalat" w:hAnsi="GHEA Grapalat" w:cs="Sylfaen"/>
          <w:szCs w:val="24"/>
        </w:rPr>
        <w:t xml:space="preserve"> </w:t>
      </w:r>
      <w:r w:rsidRPr="005354AD">
        <w:rPr>
          <w:rFonts w:ascii="GHEA Grapalat" w:hAnsi="GHEA Grapalat" w:cs="Sylfaen"/>
          <w:szCs w:val="24"/>
          <w:lang w:val="hy-AM"/>
        </w:rPr>
        <w:t>կամ</w:t>
      </w:r>
      <w:r w:rsidRPr="005354AD">
        <w:rPr>
          <w:rFonts w:ascii="GHEA Grapalat" w:hAnsi="GHEA Grapalat" w:cs="Sylfaen"/>
          <w:szCs w:val="24"/>
        </w:rPr>
        <w:t xml:space="preserve"> </w:t>
      </w:r>
      <w:r w:rsidRPr="005354AD">
        <w:rPr>
          <w:rFonts w:ascii="GHEA Grapalat" w:hAnsi="GHEA Grapalat" w:cs="Sylfaen"/>
          <w:szCs w:val="24"/>
          <w:lang w:val="hy-AM"/>
        </w:rPr>
        <w:t>բաժնեմաս</w:t>
      </w:r>
      <w:r w:rsidRPr="005354AD">
        <w:rPr>
          <w:rFonts w:ascii="GHEA Grapalat" w:hAnsi="GHEA Grapalat" w:cs="Sylfaen"/>
          <w:szCs w:val="24"/>
        </w:rPr>
        <w:t xml:space="preserve"> (</w:t>
      </w:r>
      <w:r w:rsidRPr="005354AD">
        <w:rPr>
          <w:rFonts w:ascii="GHEA Grapalat" w:hAnsi="GHEA Grapalat" w:cs="Sylfaen"/>
          <w:szCs w:val="24"/>
          <w:lang w:val="hy-AM"/>
        </w:rPr>
        <w:t>փայաբաժին</w:t>
      </w:r>
      <w:r w:rsidRPr="005354AD">
        <w:rPr>
          <w:rFonts w:ascii="GHEA Grapalat" w:hAnsi="GHEA Grapalat" w:cs="Sylfaen"/>
          <w:szCs w:val="24"/>
        </w:rPr>
        <w:t xml:space="preserve">) </w:t>
      </w:r>
      <w:r w:rsidRPr="005354AD">
        <w:rPr>
          <w:rFonts w:ascii="GHEA Grapalat" w:hAnsi="GHEA Grapalat" w:cs="Sylfaen"/>
          <w:szCs w:val="24"/>
          <w:lang w:val="hy-AM"/>
        </w:rPr>
        <w:t>ունեցող</w:t>
      </w:r>
      <w:r w:rsidRPr="005354AD">
        <w:rPr>
          <w:rFonts w:ascii="GHEA Grapalat" w:hAnsi="GHEA Grapalat" w:cs="Sylfaen"/>
          <w:szCs w:val="24"/>
        </w:rPr>
        <w:t xml:space="preserve"> </w:t>
      </w:r>
      <w:r w:rsidRPr="005354AD">
        <w:rPr>
          <w:rFonts w:ascii="GHEA Grapalat" w:hAnsi="GHEA Grapalat" w:cs="Sylfaen"/>
          <w:szCs w:val="24"/>
          <w:lang w:val="hy-AM"/>
        </w:rPr>
        <w:t>կազմակերպությունը</w:t>
      </w:r>
      <w:r w:rsidRPr="005354AD">
        <w:rPr>
          <w:rFonts w:ascii="GHEA Grapalat" w:hAnsi="GHEA Grapalat" w:cs="Sylfaen"/>
          <w:szCs w:val="24"/>
        </w:rPr>
        <w:t xml:space="preserve">, </w:t>
      </w:r>
      <w:r w:rsidRPr="005354AD">
        <w:rPr>
          <w:rFonts w:ascii="GHEA Grapalat" w:hAnsi="GHEA Grapalat" w:cs="Sylfaen"/>
          <w:szCs w:val="24"/>
          <w:lang w:val="hy-AM"/>
        </w:rPr>
        <w:t>կամ</w:t>
      </w:r>
      <w:r w:rsidRPr="005354AD">
        <w:rPr>
          <w:rFonts w:ascii="GHEA Grapalat" w:hAnsi="GHEA Grapalat" w:cs="Sylfaen"/>
          <w:szCs w:val="24"/>
        </w:rPr>
        <w:t xml:space="preserve"> </w:t>
      </w:r>
      <w:r w:rsidRPr="005354AD">
        <w:rPr>
          <w:rFonts w:ascii="GHEA Grapalat" w:hAnsi="GHEA Grapalat" w:cs="Sylfaen"/>
          <w:szCs w:val="24"/>
          <w:lang w:val="hy-AM"/>
        </w:rPr>
        <w:t>իրենց</w:t>
      </w:r>
      <w:r w:rsidRPr="005354AD">
        <w:rPr>
          <w:rFonts w:ascii="GHEA Grapalat" w:hAnsi="GHEA Grapalat" w:cs="Sylfaen"/>
          <w:szCs w:val="24"/>
        </w:rPr>
        <w:t xml:space="preserve"> </w:t>
      </w:r>
      <w:r w:rsidRPr="005354AD">
        <w:rPr>
          <w:rFonts w:ascii="GHEA Grapalat" w:hAnsi="GHEA Grapalat" w:cs="Sylfaen"/>
          <w:szCs w:val="24"/>
          <w:lang w:val="hy-AM"/>
        </w:rPr>
        <w:t>մերձավոր</w:t>
      </w:r>
      <w:r w:rsidRPr="005354AD">
        <w:rPr>
          <w:rFonts w:ascii="GHEA Grapalat" w:hAnsi="GHEA Grapalat" w:cs="Sylfaen"/>
          <w:szCs w:val="24"/>
        </w:rPr>
        <w:t xml:space="preserve"> </w:t>
      </w:r>
      <w:r w:rsidRPr="005354AD">
        <w:rPr>
          <w:rFonts w:ascii="GHEA Grapalat" w:hAnsi="GHEA Grapalat" w:cs="Sylfaen"/>
          <w:szCs w:val="24"/>
          <w:lang w:val="hy-AM"/>
        </w:rPr>
        <w:t>ազգակցությամբ</w:t>
      </w:r>
      <w:r w:rsidRPr="005354AD">
        <w:rPr>
          <w:rFonts w:ascii="GHEA Grapalat" w:hAnsi="GHEA Grapalat" w:cs="Sylfaen"/>
          <w:szCs w:val="24"/>
        </w:rPr>
        <w:t xml:space="preserve"> </w:t>
      </w:r>
      <w:r w:rsidRPr="005354AD">
        <w:rPr>
          <w:rFonts w:ascii="GHEA Grapalat" w:hAnsi="GHEA Grapalat" w:cs="Sylfaen"/>
          <w:szCs w:val="24"/>
          <w:lang w:val="hy-AM"/>
        </w:rPr>
        <w:t>կամ</w:t>
      </w:r>
      <w:r w:rsidRPr="005354AD">
        <w:rPr>
          <w:rFonts w:ascii="GHEA Grapalat" w:hAnsi="GHEA Grapalat" w:cs="Sylfaen"/>
          <w:szCs w:val="24"/>
        </w:rPr>
        <w:t xml:space="preserve"> </w:t>
      </w:r>
      <w:r w:rsidRPr="005354AD">
        <w:rPr>
          <w:rFonts w:ascii="GHEA Grapalat" w:hAnsi="GHEA Grapalat" w:cs="Sylfaen"/>
          <w:szCs w:val="24"/>
          <w:lang w:val="hy-AM"/>
        </w:rPr>
        <w:t>խնամիությամբ</w:t>
      </w:r>
      <w:r w:rsidRPr="005354AD">
        <w:rPr>
          <w:rFonts w:ascii="GHEA Grapalat" w:hAnsi="GHEA Grapalat" w:cs="Sylfaen"/>
          <w:szCs w:val="24"/>
        </w:rPr>
        <w:t xml:space="preserve"> </w:t>
      </w:r>
      <w:r w:rsidRPr="005354AD">
        <w:rPr>
          <w:rFonts w:ascii="GHEA Grapalat" w:hAnsi="GHEA Grapalat" w:cs="Sylfaen"/>
          <w:szCs w:val="24"/>
          <w:lang w:val="hy-AM"/>
        </w:rPr>
        <w:t>կապված</w:t>
      </w:r>
      <w:r w:rsidRPr="005354AD">
        <w:rPr>
          <w:rFonts w:ascii="GHEA Grapalat" w:hAnsi="GHEA Grapalat" w:cs="Sylfaen"/>
          <w:szCs w:val="24"/>
        </w:rPr>
        <w:t xml:space="preserve"> </w:t>
      </w:r>
      <w:r w:rsidRPr="005354AD">
        <w:rPr>
          <w:rFonts w:ascii="GHEA Grapalat" w:hAnsi="GHEA Grapalat" w:cs="Sylfaen"/>
          <w:szCs w:val="24"/>
          <w:lang w:val="hy-AM"/>
        </w:rPr>
        <w:t>անձը</w:t>
      </w:r>
      <w:r w:rsidRPr="005354AD">
        <w:rPr>
          <w:rFonts w:ascii="GHEA Grapalat" w:hAnsi="GHEA Grapalat" w:cs="Sylfaen"/>
          <w:szCs w:val="24"/>
        </w:rPr>
        <w:t xml:space="preserve"> (</w:t>
      </w:r>
      <w:r w:rsidRPr="005354AD">
        <w:rPr>
          <w:rFonts w:ascii="GHEA Grapalat" w:hAnsi="GHEA Grapalat" w:cs="Sylfaen"/>
          <w:szCs w:val="24"/>
          <w:lang w:val="hy-AM"/>
        </w:rPr>
        <w:t>ծնող</w:t>
      </w:r>
      <w:r w:rsidRPr="005354AD">
        <w:rPr>
          <w:rFonts w:ascii="GHEA Grapalat" w:hAnsi="GHEA Grapalat" w:cs="Sylfaen"/>
          <w:szCs w:val="24"/>
        </w:rPr>
        <w:t xml:space="preserve">, </w:t>
      </w:r>
      <w:r w:rsidRPr="005354AD">
        <w:rPr>
          <w:rFonts w:ascii="GHEA Grapalat" w:hAnsi="GHEA Grapalat" w:cs="Sylfaen"/>
          <w:szCs w:val="24"/>
          <w:lang w:val="hy-AM"/>
        </w:rPr>
        <w:t>ամուսին</w:t>
      </w:r>
      <w:r w:rsidRPr="005354AD">
        <w:rPr>
          <w:rFonts w:ascii="GHEA Grapalat" w:hAnsi="GHEA Grapalat" w:cs="Sylfaen"/>
          <w:szCs w:val="24"/>
        </w:rPr>
        <w:t xml:space="preserve">, </w:t>
      </w:r>
      <w:r w:rsidRPr="005354AD">
        <w:rPr>
          <w:rFonts w:ascii="GHEA Grapalat" w:hAnsi="GHEA Grapalat" w:cs="Sylfaen"/>
          <w:szCs w:val="24"/>
          <w:lang w:val="hy-AM"/>
        </w:rPr>
        <w:t>երեխա</w:t>
      </w:r>
      <w:r w:rsidRPr="005354AD">
        <w:rPr>
          <w:rFonts w:ascii="GHEA Grapalat" w:hAnsi="GHEA Grapalat" w:cs="Sylfaen"/>
          <w:szCs w:val="24"/>
        </w:rPr>
        <w:t xml:space="preserve">, </w:t>
      </w:r>
      <w:r w:rsidRPr="005354AD">
        <w:rPr>
          <w:rFonts w:ascii="GHEA Grapalat" w:hAnsi="GHEA Grapalat" w:cs="Sylfaen"/>
          <w:szCs w:val="24"/>
          <w:lang w:val="hy-AM"/>
        </w:rPr>
        <w:t>եղբայր</w:t>
      </w:r>
      <w:r w:rsidRPr="005354AD">
        <w:rPr>
          <w:rFonts w:ascii="GHEA Grapalat" w:hAnsi="GHEA Grapalat" w:cs="Sylfaen"/>
          <w:szCs w:val="24"/>
        </w:rPr>
        <w:t xml:space="preserve">, </w:t>
      </w:r>
      <w:r w:rsidRPr="005354AD">
        <w:rPr>
          <w:rFonts w:ascii="GHEA Grapalat" w:hAnsi="GHEA Grapalat" w:cs="Sylfaen"/>
          <w:szCs w:val="24"/>
          <w:lang w:val="hy-AM"/>
        </w:rPr>
        <w:t>քույր</w:t>
      </w:r>
      <w:r w:rsidRPr="005354AD">
        <w:rPr>
          <w:rFonts w:ascii="GHEA Grapalat" w:hAnsi="GHEA Grapalat" w:cs="Sylfaen"/>
          <w:szCs w:val="24"/>
        </w:rPr>
        <w:t>,</w:t>
      </w:r>
      <w:r w:rsidRPr="005354AD">
        <w:rPr>
          <w:rFonts w:ascii="GHEA Grapalat" w:hAnsi="GHEA Grapalat" w:cs="Sylfaen"/>
          <w:szCs w:val="24"/>
          <w:lang w:val="hy-AM"/>
        </w:rPr>
        <w:t>տատ, պապ, թոռ,</w:t>
      </w:r>
      <w:r w:rsidRPr="005354AD">
        <w:rPr>
          <w:rFonts w:ascii="GHEA Grapalat" w:hAnsi="GHEA Grapalat" w:cs="Sylfaen"/>
          <w:szCs w:val="24"/>
        </w:rPr>
        <w:t xml:space="preserve"> </w:t>
      </w:r>
      <w:r w:rsidRPr="005354AD">
        <w:rPr>
          <w:rFonts w:ascii="GHEA Grapalat" w:hAnsi="GHEA Grapalat" w:cs="Sylfaen"/>
          <w:szCs w:val="24"/>
          <w:lang w:val="hy-AM"/>
        </w:rPr>
        <w:t>ինչպես</w:t>
      </w:r>
      <w:r w:rsidRPr="005354AD">
        <w:rPr>
          <w:rFonts w:ascii="GHEA Grapalat" w:hAnsi="GHEA Grapalat" w:cs="Sylfaen"/>
          <w:szCs w:val="24"/>
        </w:rPr>
        <w:t xml:space="preserve"> </w:t>
      </w:r>
      <w:r w:rsidRPr="005354AD">
        <w:rPr>
          <w:rFonts w:ascii="GHEA Grapalat" w:hAnsi="GHEA Grapalat" w:cs="Sylfaen"/>
          <w:szCs w:val="24"/>
          <w:lang w:val="hy-AM"/>
        </w:rPr>
        <w:t>նաև</w:t>
      </w:r>
      <w:r w:rsidRPr="005354AD">
        <w:rPr>
          <w:rFonts w:ascii="GHEA Grapalat" w:hAnsi="GHEA Grapalat" w:cs="Sylfaen"/>
          <w:szCs w:val="24"/>
        </w:rPr>
        <w:t xml:space="preserve"> </w:t>
      </w:r>
      <w:r w:rsidRPr="005354AD">
        <w:rPr>
          <w:rFonts w:ascii="GHEA Grapalat" w:hAnsi="GHEA Grapalat" w:cs="Sylfaen"/>
          <w:szCs w:val="24"/>
          <w:lang w:val="hy-AM"/>
        </w:rPr>
        <w:t>ամուսնու</w:t>
      </w:r>
      <w:r w:rsidRPr="005354AD">
        <w:rPr>
          <w:rFonts w:ascii="GHEA Grapalat" w:hAnsi="GHEA Grapalat" w:cs="Sylfaen"/>
          <w:szCs w:val="24"/>
        </w:rPr>
        <w:t xml:space="preserve"> </w:t>
      </w:r>
      <w:r w:rsidRPr="005354AD">
        <w:rPr>
          <w:rFonts w:ascii="GHEA Grapalat" w:hAnsi="GHEA Grapalat" w:cs="Sylfaen"/>
          <w:szCs w:val="24"/>
          <w:lang w:val="hy-AM"/>
        </w:rPr>
        <w:t>ծնող</w:t>
      </w:r>
      <w:r w:rsidRPr="005354AD">
        <w:rPr>
          <w:rFonts w:ascii="GHEA Grapalat" w:hAnsi="GHEA Grapalat" w:cs="Sylfaen"/>
          <w:szCs w:val="24"/>
        </w:rPr>
        <w:t xml:space="preserve">, </w:t>
      </w:r>
      <w:r w:rsidRPr="005354AD">
        <w:rPr>
          <w:rFonts w:ascii="GHEA Grapalat" w:hAnsi="GHEA Grapalat" w:cs="Sylfaen"/>
          <w:szCs w:val="24"/>
          <w:lang w:val="hy-AM"/>
        </w:rPr>
        <w:t>երեխա</w:t>
      </w:r>
      <w:r w:rsidRPr="005354AD">
        <w:rPr>
          <w:rFonts w:ascii="GHEA Grapalat" w:hAnsi="GHEA Grapalat" w:cs="Sylfaen"/>
          <w:szCs w:val="24"/>
        </w:rPr>
        <w:t xml:space="preserve">, </w:t>
      </w:r>
      <w:r w:rsidRPr="005354AD">
        <w:rPr>
          <w:rFonts w:ascii="GHEA Grapalat" w:hAnsi="GHEA Grapalat" w:cs="Sylfaen"/>
          <w:szCs w:val="24"/>
          <w:lang w:val="hy-AM"/>
        </w:rPr>
        <w:t>եղբայր,</w:t>
      </w:r>
      <w:r w:rsidRPr="005354AD">
        <w:rPr>
          <w:rFonts w:ascii="GHEA Grapalat" w:hAnsi="GHEA Grapalat" w:cs="Sylfaen"/>
          <w:szCs w:val="24"/>
        </w:rPr>
        <w:t xml:space="preserve"> </w:t>
      </w:r>
      <w:r w:rsidRPr="005354AD">
        <w:rPr>
          <w:rFonts w:ascii="GHEA Grapalat" w:hAnsi="GHEA Grapalat" w:cs="Sylfaen"/>
          <w:szCs w:val="24"/>
          <w:lang w:val="hy-AM"/>
        </w:rPr>
        <w:t>քույր, տատ, պապ, թոռ</w:t>
      </w:r>
      <w:r w:rsidRPr="005354AD">
        <w:rPr>
          <w:rFonts w:ascii="GHEA Grapalat" w:hAnsi="GHEA Grapalat" w:cs="Sylfaen"/>
          <w:szCs w:val="24"/>
        </w:rPr>
        <w:t xml:space="preserve">) </w:t>
      </w:r>
      <w:r w:rsidRPr="005354AD">
        <w:rPr>
          <w:rFonts w:ascii="GHEA Grapalat" w:hAnsi="GHEA Grapalat" w:cs="Sylfaen"/>
          <w:szCs w:val="24"/>
          <w:lang w:val="hy-AM"/>
        </w:rPr>
        <w:t>կամ</w:t>
      </w:r>
      <w:r w:rsidRPr="005354AD">
        <w:rPr>
          <w:rFonts w:ascii="GHEA Grapalat" w:hAnsi="GHEA Grapalat" w:cs="Sylfaen"/>
          <w:szCs w:val="24"/>
        </w:rPr>
        <w:t xml:space="preserve"> </w:t>
      </w:r>
      <w:r w:rsidRPr="005354AD">
        <w:rPr>
          <w:rFonts w:ascii="GHEA Grapalat" w:hAnsi="GHEA Grapalat" w:cs="Sylfaen"/>
          <w:szCs w:val="24"/>
          <w:lang w:val="hy-AM"/>
        </w:rPr>
        <w:t>այդ</w:t>
      </w:r>
      <w:r w:rsidRPr="005354AD">
        <w:rPr>
          <w:rFonts w:ascii="GHEA Grapalat" w:hAnsi="GHEA Grapalat" w:cs="Sylfaen"/>
          <w:szCs w:val="24"/>
        </w:rPr>
        <w:t xml:space="preserve"> </w:t>
      </w:r>
      <w:r w:rsidRPr="005354AD">
        <w:rPr>
          <w:rFonts w:ascii="GHEA Grapalat" w:hAnsi="GHEA Grapalat" w:cs="Sylfaen"/>
          <w:szCs w:val="24"/>
          <w:lang w:val="hy-AM"/>
        </w:rPr>
        <w:t>անձի</w:t>
      </w:r>
      <w:r w:rsidRPr="005354AD">
        <w:rPr>
          <w:rFonts w:ascii="GHEA Grapalat" w:hAnsi="GHEA Grapalat" w:cs="Sylfaen"/>
          <w:szCs w:val="24"/>
        </w:rPr>
        <w:t xml:space="preserve"> </w:t>
      </w:r>
      <w:r w:rsidRPr="005354AD">
        <w:rPr>
          <w:rFonts w:ascii="GHEA Grapalat" w:hAnsi="GHEA Grapalat" w:cs="Sylfaen"/>
          <w:szCs w:val="24"/>
          <w:lang w:val="hy-AM"/>
        </w:rPr>
        <w:t>կողմից</w:t>
      </w:r>
      <w:r w:rsidRPr="005354AD">
        <w:rPr>
          <w:rFonts w:ascii="GHEA Grapalat" w:hAnsi="GHEA Grapalat" w:cs="Sylfaen"/>
          <w:szCs w:val="24"/>
        </w:rPr>
        <w:t xml:space="preserve"> </w:t>
      </w:r>
      <w:r w:rsidRPr="005354AD">
        <w:rPr>
          <w:rFonts w:ascii="GHEA Grapalat" w:hAnsi="GHEA Grapalat" w:cs="Sylfaen"/>
          <w:szCs w:val="24"/>
          <w:lang w:val="hy-AM"/>
        </w:rPr>
        <w:t>հիմնադրված</w:t>
      </w:r>
      <w:r w:rsidRPr="005354AD">
        <w:rPr>
          <w:rFonts w:ascii="GHEA Grapalat" w:hAnsi="GHEA Grapalat" w:cs="Sylfaen"/>
          <w:szCs w:val="24"/>
        </w:rPr>
        <w:t xml:space="preserve"> </w:t>
      </w:r>
      <w:r w:rsidRPr="005354AD">
        <w:rPr>
          <w:rFonts w:ascii="GHEA Grapalat" w:hAnsi="GHEA Grapalat" w:cs="Sylfaen"/>
          <w:szCs w:val="24"/>
          <w:lang w:val="hy-AM"/>
        </w:rPr>
        <w:t>կամ</w:t>
      </w:r>
      <w:r w:rsidRPr="005354AD">
        <w:rPr>
          <w:rFonts w:ascii="GHEA Grapalat" w:hAnsi="GHEA Grapalat" w:cs="Sylfaen"/>
          <w:szCs w:val="24"/>
        </w:rPr>
        <w:t xml:space="preserve"> </w:t>
      </w:r>
      <w:r w:rsidRPr="005354AD">
        <w:rPr>
          <w:rFonts w:ascii="GHEA Grapalat" w:hAnsi="GHEA Grapalat" w:cs="Sylfaen"/>
          <w:szCs w:val="24"/>
          <w:lang w:val="hy-AM"/>
        </w:rPr>
        <w:t>բաժնեմաս</w:t>
      </w:r>
      <w:r w:rsidRPr="005354AD">
        <w:rPr>
          <w:rFonts w:ascii="GHEA Grapalat" w:hAnsi="GHEA Grapalat" w:cs="Sylfaen"/>
          <w:szCs w:val="24"/>
        </w:rPr>
        <w:t xml:space="preserve"> (</w:t>
      </w:r>
      <w:r w:rsidRPr="005354AD">
        <w:rPr>
          <w:rFonts w:ascii="GHEA Grapalat" w:hAnsi="GHEA Grapalat" w:cs="Sylfaen"/>
          <w:szCs w:val="24"/>
          <w:lang w:val="hy-AM"/>
        </w:rPr>
        <w:t>փայաբաժին</w:t>
      </w:r>
      <w:r w:rsidRPr="005354AD">
        <w:rPr>
          <w:rFonts w:ascii="GHEA Grapalat" w:hAnsi="GHEA Grapalat" w:cs="Sylfaen"/>
          <w:szCs w:val="24"/>
        </w:rPr>
        <w:t xml:space="preserve">) </w:t>
      </w:r>
      <w:r w:rsidRPr="005354AD">
        <w:rPr>
          <w:rFonts w:ascii="GHEA Grapalat" w:hAnsi="GHEA Grapalat" w:cs="Sylfaen"/>
          <w:szCs w:val="24"/>
          <w:lang w:val="hy-AM"/>
        </w:rPr>
        <w:t>ունեցող</w:t>
      </w:r>
      <w:r w:rsidRPr="005354AD">
        <w:rPr>
          <w:rFonts w:ascii="GHEA Grapalat" w:hAnsi="GHEA Grapalat" w:cs="Sylfaen"/>
          <w:szCs w:val="24"/>
        </w:rPr>
        <w:t xml:space="preserve"> </w:t>
      </w:r>
      <w:r w:rsidRPr="005354AD">
        <w:rPr>
          <w:rFonts w:ascii="GHEA Grapalat" w:hAnsi="GHEA Grapalat" w:cs="Sylfaen"/>
          <w:szCs w:val="24"/>
          <w:lang w:val="hy-AM"/>
        </w:rPr>
        <w:t>կազմակերպությունը</w:t>
      </w:r>
      <w:r w:rsidRPr="005354AD">
        <w:rPr>
          <w:rFonts w:ascii="GHEA Grapalat" w:hAnsi="GHEA Grapalat" w:cs="Sylfaen"/>
          <w:szCs w:val="24"/>
        </w:rPr>
        <w:t xml:space="preserve"> </w:t>
      </w:r>
      <w:r w:rsidRPr="005354AD">
        <w:rPr>
          <w:rFonts w:ascii="GHEA Grapalat" w:hAnsi="GHEA Grapalat" w:cs="Sylfaen"/>
          <w:szCs w:val="24"/>
          <w:lang w:val="hy-AM"/>
        </w:rPr>
        <w:t>սույն</w:t>
      </w:r>
      <w:r w:rsidRPr="005354AD">
        <w:rPr>
          <w:rFonts w:ascii="GHEA Grapalat" w:hAnsi="GHEA Grapalat" w:cs="Sylfaen"/>
          <w:szCs w:val="24"/>
        </w:rPr>
        <w:t xml:space="preserve"> </w:t>
      </w:r>
      <w:r w:rsidRPr="005354AD">
        <w:rPr>
          <w:rFonts w:ascii="GHEA Grapalat" w:hAnsi="GHEA Grapalat" w:cs="Sylfaen"/>
          <w:szCs w:val="24"/>
          <w:lang w:val="hy-AM"/>
        </w:rPr>
        <w:t>ընթացակարգին</w:t>
      </w:r>
      <w:r w:rsidRPr="005354AD">
        <w:rPr>
          <w:rFonts w:ascii="GHEA Grapalat" w:hAnsi="GHEA Grapalat" w:cs="Sylfaen"/>
          <w:szCs w:val="24"/>
        </w:rPr>
        <w:t xml:space="preserve"> </w:t>
      </w:r>
      <w:r w:rsidRPr="005354AD">
        <w:rPr>
          <w:rFonts w:ascii="GHEA Grapalat" w:hAnsi="GHEA Grapalat" w:cs="Sylfaen"/>
          <w:szCs w:val="24"/>
          <w:lang w:val="hy-AM"/>
        </w:rPr>
        <w:t>մասնակցելու</w:t>
      </w:r>
      <w:r w:rsidRPr="005354AD">
        <w:rPr>
          <w:rFonts w:ascii="GHEA Grapalat" w:hAnsi="GHEA Grapalat" w:cs="Sylfaen"/>
          <w:szCs w:val="24"/>
        </w:rPr>
        <w:t xml:space="preserve"> </w:t>
      </w:r>
      <w:r w:rsidRPr="005354AD">
        <w:rPr>
          <w:rFonts w:ascii="GHEA Grapalat" w:hAnsi="GHEA Grapalat" w:cs="Sylfaen"/>
          <w:szCs w:val="24"/>
          <w:lang w:val="hy-AM"/>
        </w:rPr>
        <w:t>համար</w:t>
      </w:r>
      <w:r w:rsidRPr="005354AD">
        <w:rPr>
          <w:rFonts w:ascii="GHEA Grapalat" w:hAnsi="GHEA Grapalat" w:cs="Sylfaen"/>
          <w:szCs w:val="24"/>
        </w:rPr>
        <w:t xml:space="preserve"> </w:t>
      </w:r>
      <w:r w:rsidRPr="005354AD">
        <w:rPr>
          <w:rFonts w:ascii="GHEA Grapalat" w:hAnsi="GHEA Grapalat" w:cs="Sylfaen"/>
          <w:szCs w:val="24"/>
          <w:lang w:val="hy-AM"/>
        </w:rPr>
        <w:t>ներկայացրել</w:t>
      </w:r>
      <w:r w:rsidRPr="005354AD">
        <w:rPr>
          <w:rFonts w:ascii="GHEA Grapalat" w:hAnsi="GHEA Grapalat" w:cs="Sylfaen"/>
          <w:szCs w:val="24"/>
        </w:rPr>
        <w:t xml:space="preserve"> </w:t>
      </w:r>
      <w:r w:rsidRPr="005354AD">
        <w:rPr>
          <w:rFonts w:ascii="GHEA Grapalat" w:hAnsi="GHEA Grapalat" w:cs="Sylfaen"/>
          <w:szCs w:val="24"/>
          <w:lang w:val="hy-AM"/>
        </w:rPr>
        <w:t>է</w:t>
      </w:r>
      <w:r w:rsidRPr="005354AD">
        <w:rPr>
          <w:rFonts w:ascii="GHEA Grapalat" w:hAnsi="GHEA Grapalat" w:cs="Sylfaen"/>
          <w:szCs w:val="24"/>
        </w:rPr>
        <w:t xml:space="preserve"> </w:t>
      </w:r>
      <w:r w:rsidRPr="005354AD">
        <w:rPr>
          <w:rFonts w:ascii="GHEA Grapalat" w:hAnsi="GHEA Grapalat" w:cs="Sylfaen"/>
          <w:szCs w:val="24"/>
          <w:lang w:val="hy-AM"/>
        </w:rPr>
        <w:t>հայտ</w:t>
      </w:r>
      <w:r w:rsidRPr="005354AD">
        <w:rPr>
          <w:rFonts w:ascii="GHEA Grapalat" w:hAnsi="GHEA Grapalat" w:cs="Sylfaen"/>
          <w:szCs w:val="24"/>
        </w:rPr>
        <w:t>:</w:t>
      </w:r>
      <w:r w:rsidRPr="005354AD">
        <w:rPr>
          <w:rFonts w:ascii="GHEA Grapalat" w:hAnsi="GHEA Grapalat" w:cs="Sylfaen"/>
          <w:szCs w:val="24"/>
          <w:lang w:val="hy-AM"/>
        </w:rPr>
        <w:t xml:space="preserve"> Եթե</w:t>
      </w:r>
      <w:r w:rsidRPr="005354AD">
        <w:rPr>
          <w:rFonts w:ascii="GHEA Grapalat" w:hAnsi="GHEA Grapalat" w:cs="Sylfaen"/>
          <w:szCs w:val="24"/>
        </w:rPr>
        <w:t xml:space="preserve"> </w:t>
      </w:r>
      <w:r w:rsidRPr="005354AD">
        <w:rPr>
          <w:rFonts w:ascii="GHEA Grapalat" w:hAnsi="GHEA Grapalat" w:cs="Sylfaen"/>
          <w:szCs w:val="24"/>
          <w:lang w:val="hy-AM"/>
        </w:rPr>
        <w:t>առկա</w:t>
      </w:r>
      <w:r w:rsidRPr="005354AD">
        <w:rPr>
          <w:rFonts w:ascii="GHEA Grapalat" w:hAnsi="GHEA Grapalat" w:cs="Sylfaen"/>
          <w:szCs w:val="24"/>
        </w:rPr>
        <w:t xml:space="preserve"> </w:t>
      </w:r>
      <w:r w:rsidRPr="005354AD">
        <w:rPr>
          <w:rFonts w:ascii="GHEA Grapalat" w:hAnsi="GHEA Grapalat" w:cs="Sylfaen"/>
          <w:szCs w:val="24"/>
          <w:lang w:val="hy-AM"/>
        </w:rPr>
        <w:t>է</w:t>
      </w:r>
      <w:r w:rsidRPr="005354AD">
        <w:rPr>
          <w:rFonts w:ascii="GHEA Grapalat" w:hAnsi="GHEA Grapalat" w:cs="Sylfaen"/>
          <w:szCs w:val="24"/>
        </w:rPr>
        <w:t xml:space="preserve"> </w:t>
      </w:r>
      <w:r w:rsidRPr="005354AD">
        <w:rPr>
          <w:rFonts w:ascii="GHEA Grapalat" w:hAnsi="GHEA Grapalat" w:cs="Sylfaen"/>
          <w:szCs w:val="24"/>
          <w:lang w:val="hy-AM"/>
        </w:rPr>
        <w:t>սույն</w:t>
      </w:r>
      <w:r w:rsidRPr="005354AD">
        <w:rPr>
          <w:rFonts w:ascii="GHEA Grapalat" w:hAnsi="GHEA Grapalat" w:cs="Sylfaen"/>
          <w:szCs w:val="24"/>
        </w:rPr>
        <w:t xml:space="preserve"> </w:t>
      </w:r>
      <w:r w:rsidRPr="005354AD">
        <w:rPr>
          <w:rFonts w:ascii="GHEA Grapalat" w:hAnsi="GHEA Grapalat" w:cs="Sylfaen"/>
          <w:szCs w:val="24"/>
          <w:lang w:val="hy-AM"/>
        </w:rPr>
        <w:t>կետով</w:t>
      </w:r>
      <w:r w:rsidRPr="005354AD">
        <w:rPr>
          <w:rFonts w:ascii="GHEA Grapalat" w:hAnsi="GHEA Grapalat" w:cs="Sylfaen"/>
          <w:szCs w:val="24"/>
        </w:rPr>
        <w:t xml:space="preserve"> </w:t>
      </w:r>
      <w:r w:rsidRPr="005354AD">
        <w:rPr>
          <w:rFonts w:ascii="GHEA Grapalat" w:hAnsi="GHEA Grapalat" w:cs="Sylfaen"/>
          <w:szCs w:val="24"/>
          <w:lang w:val="hy-AM"/>
        </w:rPr>
        <w:t>նախատեսված</w:t>
      </w:r>
      <w:r w:rsidRPr="005354AD">
        <w:rPr>
          <w:rFonts w:ascii="GHEA Grapalat" w:hAnsi="GHEA Grapalat" w:cs="Sylfaen"/>
          <w:szCs w:val="24"/>
        </w:rPr>
        <w:t xml:space="preserve"> </w:t>
      </w:r>
      <w:r w:rsidRPr="005354AD">
        <w:rPr>
          <w:rFonts w:ascii="GHEA Grapalat" w:hAnsi="GHEA Grapalat" w:cs="Sylfaen"/>
          <w:szCs w:val="24"/>
          <w:lang w:val="hy-AM"/>
        </w:rPr>
        <w:t>պայմանը</w:t>
      </w:r>
      <w:r w:rsidRPr="005354AD">
        <w:rPr>
          <w:rFonts w:ascii="GHEA Grapalat" w:hAnsi="GHEA Grapalat" w:cs="Sylfaen"/>
          <w:szCs w:val="24"/>
        </w:rPr>
        <w:t xml:space="preserve">, </w:t>
      </w:r>
      <w:r w:rsidRPr="005354AD">
        <w:rPr>
          <w:rFonts w:ascii="GHEA Grapalat" w:hAnsi="GHEA Grapalat" w:cs="Sylfaen"/>
          <w:szCs w:val="24"/>
          <w:lang w:val="hy-AM"/>
        </w:rPr>
        <w:t>ապա</w:t>
      </w:r>
      <w:r w:rsidRPr="005354AD">
        <w:rPr>
          <w:rFonts w:ascii="GHEA Grapalat" w:hAnsi="GHEA Grapalat" w:cs="Sylfaen"/>
          <w:szCs w:val="24"/>
        </w:rPr>
        <w:t xml:space="preserve"> </w:t>
      </w:r>
      <w:r w:rsidRPr="005354AD">
        <w:rPr>
          <w:rFonts w:ascii="GHEA Grapalat" w:hAnsi="GHEA Grapalat" w:cs="Sylfaen"/>
          <w:szCs w:val="24"/>
          <w:lang w:val="hy-AM"/>
        </w:rPr>
        <w:t xml:space="preserve"> սույն ընթացակարգի</w:t>
      </w:r>
      <w:r w:rsidRPr="005354AD">
        <w:rPr>
          <w:rFonts w:ascii="GHEA Grapalat" w:hAnsi="GHEA Grapalat" w:cs="Sylfaen"/>
          <w:szCs w:val="24"/>
        </w:rPr>
        <w:t xml:space="preserve"> </w:t>
      </w:r>
      <w:r w:rsidRPr="005354AD">
        <w:rPr>
          <w:rFonts w:ascii="GHEA Grapalat" w:hAnsi="GHEA Grapalat" w:cs="Sylfaen"/>
          <w:szCs w:val="24"/>
          <w:lang w:val="hy-AM"/>
        </w:rPr>
        <w:t>առնչությամբ</w:t>
      </w:r>
      <w:r w:rsidRPr="005354AD">
        <w:rPr>
          <w:rFonts w:ascii="GHEA Grapalat" w:hAnsi="GHEA Grapalat" w:cs="Sylfaen"/>
          <w:szCs w:val="24"/>
        </w:rPr>
        <w:t xml:space="preserve"> </w:t>
      </w:r>
      <w:r w:rsidRPr="005354AD">
        <w:rPr>
          <w:rFonts w:ascii="GHEA Grapalat" w:hAnsi="GHEA Grapalat" w:cs="Sylfaen"/>
          <w:szCs w:val="24"/>
          <w:lang w:val="hy-AM"/>
        </w:rPr>
        <w:t>շահերի</w:t>
      </w:r>
      <w:r w:rsidRPr="005354AD">
        <w:rPr>
          <w:rFonts w:ascii="GHEA Grapalat" w:hAnsi="GHEA Grapalat" w:cs="Sylfaen"/>
          <w:szCs w:val="24"/>
        </w:rPr>
        <w:t xml:space="preserve"> </w:t>
      </w:r>
      <w:r w:rsidRPr="005354AD">
        <w:rPr>
          <w:rFonts w:ascii="GHEA Grapalat" w:hAnsi="GHEA Grapalat" w:cs="Sylfaen"/>
          <w:szCs w:val="24"/>
          <w:lang w:val="hy-AM"/>
        </w:rPr>
        <w:t>բախում</w:t>
      </w:r>
      <w:r w:rsidRPr="005354AD">
        <w:rPr>
          <w:rFonts w:ascii="GHEA Grapalat" w:hAnsi="GHEA Grapalat" w:cs="Sylfaen"/>
          <w:szCs w:val="24"/>
        </w:rPr>
        <w:t xml:space="preserve"> </w:t>
      </w:r>
      <w:r w:rsidRPr="005354AD">
        <w:rPr>
          <w:rFonts w:ascii="GHEA Grapalat" w:hAnsi="GHEA Grapalat" w:cs="Sylfaen"/>
          <w:szCs w:val="24"/>
          <w:lang w:val="hy-AM"/>
        </w:rPr>
        <w:t>ունեցող</w:t>
      </w:r>
      <w:r w:rsidRPr="005354AD">
        <w:rPr>
          <w:rFonts w:ascii="GHEA Grapalat" w:hAnsi="GHEA Grapalat" w:cs="Sylfaen"/>
          <w:szCs w:val="24"/>
        </w:rPr>
        <w:t xml:space="preserve"> </w:t>
      </w:r>
      <w:r w:rsidRPr="005354AD">
        <w:rPr>
          <w:rFonts w:ascii="GHEA Grapalat" w:hAnsi="GHEA Grapalat" w:cs="Sylfaen"/>
          <w:szCs w:val="24"/>
          <w:lang w:val="hy-AM"/>
        </w:rPr>
        <w:t>հանձնաժողովի</w:t>
      </w:r>
      <w:r w:rsidRPr="005354AD">
        <w:rPr>
          <w:rFonts w:ascii="GHEA Grapalat" w:hAnsi="GHEA Grapalat" w:cs="Sylfaen"/>
          <w:szCs w:val="24"/>
        </w:rPr>
        <w:t xml:space="preserve"> </w:t>
      </w:r>
      <w:r w:rsidRPr="005354AD">
        <w:rPr>
          <w:rFonts w:ascii="GHEA Grapalat" w:hAnsi="GHEA Grapalat" w:cs="Sylfaen"/>
          <w:szCs w:val="24"/>
          <w:lang w:val="hy-AM"/>
        </w:rPr>
        <w:t>անդամը</w:t>
      </w:r>
      <w:r w:rsidRPr="005354AD">
        <w:rPr>
          <w:rFonts w:ascii="GHEA Grapalat" w:hAnsi="GHEA Grapalat" w:cs="Sylfaen"/>
          <w:szCs w:val="24"/>
        </w:rPr>
        <w:t xml:space="preserve"> </w:t>
      </w:r>
      <w:r w:rsidRPr="005354AD">
        <w:rPr>
          <w:rFonts w:ascii="GHEA Grapalat" w:hAnsi="GHEA Grapalat" w:cs="Sylfaen"/>
          <w:szCs w:val="24"/>
          <w:lang w:val="hy-AM"/>
        </w:rPr>
        <w:t>կամ</w:t>
      </w:r>
      <w:r w:rsidRPr="005354AD">
        <w:rPr>
          <w:rFonts w:ascii="GHEA Grapalat" w:hAnsi="GHEA Grapalat" w:cs="Sylfaen"/>
          <w:szCs w:val="24"/>
        </w:rPr>
        <w:t xml:space="preserve"> </w:t>
      </w:r>
      <w:r w:rsidRPr="005354AD">
        <w:rPr>
          <w:rFonts w:ascii="GHEA Grapalat" w:hAnsi="GHEA Grapalat" w:cs="Sylfaen"/>
          <w:szCs w:val="24"/>
          <w:lang w:val="hy-AM"/>
        </w:rPr>
        <w:t>քարտուղարը անհապաղ</w:t>
      </w:r>
      <w:r w:rsidRPr="005354AD">
        <w:rPr>
          <w:rFonts w:ascii="GHEA Grapalat" w:hAnsi="GHEA Grapalat" w:cs="Sylfaen"/>
          <w:szCs w:val="24"/>
        </w:rPr>
        <w:t xml:space="preserve"> </w:t>
      </w:r>
      <w:r w:rsidRPr="005354AD">
        <w:rPr>
          <w:rFonts w:ascii="GHEA Grapalat" w:hAnsi="GHEA Grapalat" w:cs="Sylfaen"/>
          <w:szCs w:val="24"/>
          <w:lang w:val="hy-AM"/>
        </w:rPr>
        <w:t>ինքնաբացարկ</w:t>
      </w:r>
      <w:r w:rsidRPr="005354AD">
        <w:rPr>
          <w:rFonts w:ascii="GHEA Grapalat" w:hAnsi="GHEA Grapalat" w:cs="Sylfaen"/>
          <w:szCs w:val="24"/>
        </w:rPr>
        <w:t xml:space="preserve"> </w:t>
      </w:r>
      <w:r w:rsidRPr="005354AD">
        <w:rPr>
          <w:rFonts w:ascii="GHEA Grapalat" w:hAnsi="GHEA Grapalat" w:cs="Sylfaen"/>
          <w:szCs w:val="24"/>
          <w:lang w:val="hy-AM"/>
        </w:rPr>
        <w:t>է</w:t>
      </w:r>
      <w:r w:rsidRPr="005354AD">
        <w:rPr>
          <w:rFonts w:ascii="GHEA Grapalat" w:hAnsi="GHEA Grapalat" w:cs="Sylfaen"/>
          <w:szCs w:val="24"/>
        </w:rPr>
        <w:t xml:space="preserve"> </w:t>
      </w:r>
      <w:r w:rsidRPr="005354AD">
        <w:rPr>
          <w:rFonts w:ascii="GHEA Grapalat" w:hAnsi="GHEA Grapalat" w:cs="Sylfaen"/>
          <w:szCs w:val="24"/>
          <w:lang w:val="hy-AM"/>
        </w:rPr>
        <w:t>հայտնում</w:t>
      </w:r>
      <w:r w:rsidRPr="005354AD">
        <w:rPr>
          <w:rFonts w:ascii="GHEA Grapalat" w:hAnsi="GHEA Grapalat" w:cs="Sylfaen"/>
          <w:szCs w:val="24"/>
        </w:rPr>
        <w:t xml:space="preserve"> </w:t>
      </w:r>
      <w:r w:rsidRPr="005354AD">
        <w:rPr>
          <w:rFonts w:ascii="GHEA Grapalat" w:hAnsi="GHEA Grapalat" w:cs="Sylfaen"/>
          <w:szCs w:val="24"/>
          <w:lang w:val="hy-AM"/>
        </w:rPr>
        <w:t>սույնընթացակարգից</w:t>
      </w:r>
      <w:r w:rsidRPr="005354AD">
        <w:rPr>
          <w:rFonts w:ascii="GHEA Grapalat" w:hAnsi="GHEA Grapalat" w:cs="Sylfaen"/>
          <w:szCs w:val="24"/>
        </w:rPr>
        <w:t xml:space="preserve">: </w:t>
      </w:r>
    </w:p>
    <w:p w14:paraId="42411CA8"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lang w:val="hy-AM"/>
        </w:rPr>
        <w:t xml:space="preserve">8.11 </w:t>
      </w:r>
      <w:r w:rsidRPr="005354AD">
        <w:rPr>
          <w:rFonts w:ascii="GHEA Grapalat" w:hAnsi="GHEA Grapalat" w:cs="Sylfaen"/>
          <w:szCs w:val="24"/>
          <w:lang w:val="es-ES"/>
        </w:rPr>
        <w:t>Հայտերը բացվելուց և գնահատվելուց  հետո կազմվում է արձանագրություն`</w:t>
      </w:r>
      <w:r w:rsidRPr="005354AD">
        <w:rPr>
          <w:rFonts w:ascii="GHEA Grapalat" w:hAnsi="GHEA Grapalat" w:cs="Sylfaen"/>
        </w:rPr>
        <w:t xml:space="preserve"> գնումների մասին ՀՀ օրենսդրությամբ սահմանված կարգով</w:t>
      </w:r>
      <w:r w:rsidRPr="005354AD">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5354AD">
        <w:rPr>
          <w:rFonts w:ascii="GHEA Grapalat" w:hAnsi="GHEA Grapalat" w:cs="Sylfaen"/>
          <w:szCs w:val="24"/>
          <w:lang w:val="hy-AM"/>
        </w:rPr>
        <w:t>Արձանագրությունն</w:t>
      </w:r>
      <w:r w:rsidRPr="005354AD">
        <w:rPr>
          <w:rFonts w:ascii="GHEA Grapalat" w:hAnsi="GHEA Grapalat" w:cs="Sylfaen"/>
          <w:szCs w:val="24"/>
        </w:rPr>
        <w:t xml:space="preserve"> </w:t>
      </w:r>
      <w:r w:rsidRPr="005354AD">
        <w:rPr>
          <w:rFonts w:ascii="GHEA Grapalat" w:hAnsi="GHEA Grapalat" w:cs="Sylfaen"/>
          <w:szCs w:val="24"/>
          <w:lang w:val="hy-AM"/>
        </w:rPr>
        <w:t>ստորագրում</w:t>
      </w:r>
      <w:r w:rsidRPr="005354AD">
        <w:rPr>
          <w:rFonts w:ascii="GHEA Grapalat" w:hAnsi="GHEA Grapalat" w:cs="Sylfaen"/>
          <w:szCs w:val="24"/>
        </w:rPr>
        <w:t xml:space="preserve"> </w:t>
      </w:r>
      <w:r w:rsidRPr="005354AD">
        <w:rPr>
          <w:rFonts w:ascii="GHEA Grapalat" w:hAnsi="GHEA Grapalat" w:cs="Sylfaen"/>
          <w:szCs w:val="24"/>
          <w:lang w:val="hy-AM"/>
        </w:rPr>
        <w:t>են</w:t>
      </w:r>
      <w:r w:rsidRPr="005354AD">
        <w:rPr>
          <w:rFonts w:ascii="GHEA Grapalat" w:hAnsi="GHEA Grapalat" w:cs="Sylfaen"/>
          <w:szCs w:val="24"/>
        </w:rPr>
        <w:t xml:space="preserve"> </w:t>
      </w:r>
      <w:r w:rsidRPr="005354AD">
        <w:rPr>
          <w:rFonts w:ascii="GHEA Grapalat" w:hAnsi="GHEA Grapalat" w:cs="Sylfaen"/>
          <w:szCs w:val="24"/>
          <w:lang w:val="hy-AM"/>
        </w:rPr>
        <w:t>հանձնաժողովի</w:t>
      </w:r>
      <w:r w:rsidRPr="005354AD">
        <w:rPr>
          <w:rFonts w:ascii="GHEA Grapalat" w:hAnsi="GHEA Grapalat" w:cs="Sylfaen"/>
          <w:szCs w:val="24"/>
        </w:rPr>
        <w:t xml:space="preserve"> </w:t>
      </w:r>
      <w:r w:rsidRPr="005354AD">
        <w:rPr>
          <w:rFonts w:ascii="GHEA Grapalat" w:hAnsi="GHEA Grapalat" w:cs="Sylfaen"/>
          <w:szCs w:val="24"/>
          <w:lang w:val="hy-AM"/>
        </w:rPr>
        <w:t>նիստին</w:t>
      </w:r>
      <w:r w:rsidRPr="005354AD">
        <w:rPr>
          <w:rFonts w:ascii="GHEA Grapalat" w:hAnsi="GHEA Grapalat" w:cs="Sylfaen"/>
          <w:szCs w:val="24"/>
        </w:rPr>
        <w:t xml:space="preserve"> </w:t>
      </w:r>
      <w:r w:rsidRPr="005354AD">
        <w:rPr>
          <w:rFonts w:ascii="GHEA Grapalat" w:hAnsi="GHEA Grapalat" w:cs="Sylfaen"/>
          <w:szCs w:val="24"/>
          <w:lang w:val="hy-AM"/>
        </w:rPr>
        <w:t>ներկա</w:t>
      </w:r>
      <w:r w:rsidRPr="005354AD">
        <w:rPr>
          <w:rFonts w:ascii="GHEA Grapalat" w:hAnsi="GHEA Grapalat" w:cs="Sylfaen"/>
          <w:szCs w:val="24"/>
        </w:rPr>
        <w:t xml:space="preserve"> </w:t>
      </w:r>
      <w:r w:rsidRPr="005354AD">
        <w:rPr>
          <w:rFonts w:ascii="GHEA Grapalat" w:hAnsi="GHEA Grapalat" w:cs="Sylfaen"/>
          <w:szCs w:val="24"/>
          <w:lang w:val="hy-AM"/>
        </w:rPr>
        <w:t>անդամները։</w:t>
      </w:r>
    </w:p>
    <w:p w14:paraId="56F537E4" w14:textId="77777777" w:rsidR="00034160" w:rsidRPr="005354AD" w:rsidRDefault="00FB0689">
      <w:pPr>
        <w:pStyle w:val="23"/>
        <w:spacing w:line="240" w:lineRule="auto"/>
        <w:ind w:firstLine="567"/>
        <w:rPr>
          <w:rFonts w:ascii="GHEA Grapalat" w:hAnsi="GHEA Grapalat" w:cs="Sylfaen"/>
          <w:szCs w:val="24"/>
          <w:lang w:val="hy-AM"/>
        </w:rPr>
      </w:pPr>
      <w:r w:rsidRPr="005354AD">
        <w:rPr>
          <w:rFonts w:ascii="GHEA Grapalat" w:hAnsi="GHEA Grapalat" w:cs="Sylfaen"/>
          <w:szCs w:val="24"/>
          <w:lang w:val="hy-AM"/>
        </w:rPr>
        <w:t xml:space="preserve">8.12 </w:t>
      </w:r>
      <w:r w:rsidRPr="005354AD">
        <w:rPr>
          <w:rFonts w:ascii="GHEA Grapalat" w:hAnsi="GHEA Grapalat" w:cs="Sylfaen"/>
          <w:szCs w:val="24"/>
        </w:rPr>
        <w:t xml:space="preserve"> Հանձնաժողովի քարտուղարը հայտերի բացման</w:t>
      </w:r>
      <w:r w:rsidRPr="005354AD">
        <w:rPr>
          <w:rFonts w:ascii="GHEA Grapalat" w:hAnsi="GHEA Grapalat" w:cs="Sylfaen"/>
          <w:szCs w:val="24"/>
          <w:lang w:val="hy-AM"/>
        </w:rPr>
        <w:t xml:space="preserve"> և գնահատման</w:t>
      </w:r>
      <w:r w:rsidRPr="005354AD">
        <w:rPr>
          <w:rFonts w:ascii="GHEA Grapalat" w:hAnsi="GHEA Grapalat" w:cs="Sylfaen"/>
          <w:szCs w:val="24"/>
        </w:rPr>
        <w:t xml:space="preserve"> նիստի ավարտից հետո ոչ ուշ քան</w:t>
      </w:r>
      <w:r w:rsidRPr="005354AD">
        <w:rPr>
          <w:rFonts w:ascii="GHEA Grapalat" w:hAnsi="GHEA Grapalat" w:cs="Arial"/>
          <w:spacing w:val="-8"/>
          <w:sz w:val="24"/>
          <w:szCs w:val="24"/>
        </w:rPr>
        <w:t xml:space="preserve"> </w:t>
      </w:r>
      <w:r w:rsidRPr="005354AD">
        <w:rPr>
          <w:rFonts w:ascii="GHEA Grapalat" w:hAnsi="GHEA Grapalat" w:cs="Sylfaen"/>
          <w:szCs w:val="24"/>
        </w:rPr>
        <w:t xml:space="preserve">հաջորդող աշխատանքային օրը` </w:t>
      </w:r>
    </w:p>
    <w:p w14:paraId="186DFE05" w14:textId="77777777" w:rsidR="00034160" w:rsidRPr="005354AD" w:rsidRDefault="00FB0689">
      <w:pPr>
        <w:pStyle w:val="23"/>
        <w:spacing w:line="240" w:lineRule="auto"/>
        <w:ind w:firstLine="567"/>
        <w:rPr>
          <w:rFonts w:ascii="GHEA Grapalat" w:hAnsi="GHEA Grapalat" w:cs="Sylfaen"/>
          <w:lang w:val="hy-AM"/>
        </w:rPr>
      </w:pPr>
      <w:r w:rsidRPr="005354AD">
        <w:rPr>
          <w:rFonts w:ascii="GHEA Grapalat" w:hAnsi="GHEA Grapalat" w:cs="Sylfaen"/>
        </w:rPr>
        <w:t>1)</w:t>
      </w:r>
      <w:r w:rsidRPr="005354AD">
        <w:rPr>
          <w:rFonts w:ascii="GHEA Grapalat" w:hAnsi="GHEA Grapalat" w:cs="Sylfaen"/>
          <w:lang w:val="hy-AM"/>
        </w:rPr>
        <w:t xml:space="preserve"> հայտերի բացման</w:t>
      </w:r>
      <w:r w:rsidRPr="005354AD">
        <w:rPr>
          <w:rFonts w:ascii="GHEA Grapalat" w:hAnsi="GHEA Grapalat" w:cs="Sylfaen"/>
        </w:rPr>
        <w:t xml:space="preserve"> և գնահատման</w:t>
      </w:r>
      <w:r w:rsidRPr="005354AD">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4EB6D7A3" w14:textId="77777777" w:rsidR="00034160" w:rsidRPr="005354AD" w:rsidRDefault="00FB0689">
      <w:pPr>
        <w:pStyle w:val="23"/>
        <w:spacing w:line="240" w:lineRule="auto"/>
        <w:ind w:firstLine="567"/>
        <w:rPr>
          <w:rFonts w:ascii="GHEA Grapalat" w:hAnsi="GHEA Grapalat" w:cs="Sylfaen"/>
          <w:szCs w:val="24"/>
        </w:rPr>
      </w:pPr>
      <w:r w:rsidRPr="005354AD">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577B6F8A" w14:textId="77777777" w:rsidR="00034160" w:rsidRPr="005354AD" w:rsidRDefault="00FB0689">
      <w:pPr>
        <w:ind w:firstLine="375"/>
        <w:jc w:val="both"/>
        <w:rPr>
          <w:rFonts w:ascii="GHEA Grapalat" w:hAnsi="GHEA Grapalat" w:cs="Sylfaen"/>
          <w:sz w:val="20"/>
          <w:lang w:val="hy-AM"/>
        </w:rPr>
      </w:pPr>
      <w:r w:rsidRPr="005354AD">
        <w:rPr>
          <w:rFonts w:ascii="GHEA Grapalat" w:hAnsi="GHEA Grapalat"/>
          <w:lang w:val="af-ZA"/>
        </w:rPr>
        <w:tab/>
      </w:r>
      <w:r w:rsidRPr="005354AD">
        <w:rPr>
          <w:rFonts w:ascii="GHEA Grapalat" w:hAnsi="GHEA Grapalat" w:cs="Sylfaen"/>
          <w:sz w:val="20"/>
          <w:lang w:val="af-ZA"/>
        </w:rPr>
        <w:t xml:space="preserve">8.13 </w:t>
      </w:r>
      <w:proofErr w:type="spellStart"/>
      <w:r w:rsidRPr="005354AD">
        <w:rPr>
          <w:rFonts w:ascii="GHEA Grapalat" w:hAnsi="GHEA Grapalat" w:cs="Sylfaen"/>
          <w:sz w:val="20"/>
        </w:rPr>
        <w:t>Օրենքի</w:t>
      </w:r>
      <w:proofErr w:type="spellEnd"/>
      <w:r w:rsidRPr="005354AD">
        <w:rPr>
          <w:rFonts w:ascii="GHEA Grapalat" w:hAnsi="GHEA Grapalat" w:cs="Sylfaen"/>
          <w:sz w:val="20"/>
          <w:lang w:val="af-ZA"/>
        </w:rPr>
        <w:t xml:space="preserve"> 6-</w:t>
      </w:r>
      <w:proofErr w:type="spellStart"/>
      <w:r w:rsidRPr="005354AD">
        <w:rPr>
          <w:rFonts w:ascii="GHEA Grapalat" w:hAnsi="GHEA Grapalat" w:cs="Sylfaen"/>
          <w:sz w:val="20"/>
        </w:rPr>
        <w:t>րդ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հոդվածի</w:t>
      </w:r>
      <w:proofErr w:type="spellEnd"/>
      <w:r w:rsidRPr="005354AD">
        <w:rPr>
          <w:rFonts w:ascii="GHEA Grapalat" w:hAnsi="GHEA Grapalat" w:cs="Sylfaen"/>
          <w:sz w:val="20"/>
          <w:lang w:val="af-ZA"/>
        </w:rPr>
        <w:t xml:space="preserve"> 1-</w:t>
      </w:r>
      <w:proofErr w:type="spellStart"/>
      <w:r w:rsidRPr="005354AD">
        <w:rPr>
          <w:rFonts w:ascii="GHEA Grapalat" w:hAnsi="GHEA Grapalat" w:cs="Sylfaen"/>
          <w:sz w:val="20"/>
        </w:rPr>
        <w:t>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մասի</w:t>
      </w:r>
      <w:proofErr w:type="spellEnd"/>
      <w:r w:rsidRPr="005354AD">
        <w:rPr>
          <w:rFonts w:ascii="GHEA Grapalat" w:hAnsi="GHEA Grapalat" w:cs="Sylfaen"/>
          <w:sz w:val="20"/>
          <w:lang w:val="af-ZA"/>
        </w:rPr>
        <w:t xml:space="preserve"> 6-</w:t>
      </w:r>
      <w:proofErr w:type="spellStart"/>
      <w:r w:rsidRPr="005354AD">
        <w:rPr>
          <w:rFonts w:ascii="GHEA Grapalat" w:hAnsi="GHEA Grapalat" w:cs="Sylfaen"/>
          <w:sz w:val="20"/>
        </w:rPr>
        <w:t>րդ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կետով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նախատեսված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հիմքերն</w:t>
      </w:r>
      <w:proofErr w:type="spellEnd"/>
      <w:r w:rsidRPr="005354AD">
        <w:rPr>
          <w:rFonts w:ascii="GHEA Grapalat" w:hAnsi="GHEA Grapalat" w:cs="Sylfaen"/>
          <w:sz w:val="20"/>
          <w:lang w:val="af-ZA"/>
        </w:rPr>
        <w:t xml:space="preserve"> </w:t>
      </w:r>
      <w:r w:rsidRPr="005354AD">
        <w:rPr>
          <w:rFonts w:ascii="GHEA Grapalat" w:hAnsi="GHEA Grapalat" w:cs="Sylfaen"/>
          <w:sz w:val="20"/>
        </w:rPr>
        <w:t>ի</w:t>
      </w:r>
      <w:r w:rsidRPr="005354AD">
        <w:rPr>
          <w:rFonts w:ascii="GHEA Grapalat" w:hAnsi="GHEA Grapalat" w:cs="Sylfaen"/>
          <w:sz w:val="20"/>
          <w:lang w:val="af-ZA"/>
        </w:rPr>
        <w:t xml:space="preserve"> </w:t>
      </w:r>
      <w:proofErr w:type="spellStart"/>
      <w:r w:rsidRPr="005354AD">
        <w:rPr>
          <w:rFonts w:ascii="GHEA Grapalat" w:hAnsi="GHEA Grapalat" w:cs="Sylfaen"/>
          <w:sz w:val="20"/>
        </w:rPr>
        <w:t>հայտ</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գալու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դեպքում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պատվիրատուի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ղեկավարի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պատճառաբանված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որոշման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հիման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վրա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լիազորված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մարմինը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ներառում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գնումների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գործընթացին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իրավունք</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չունեցող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մասնակիցների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ցուցակում</w:t>
      </w:r>
      <w:proofErr w:type="spellEnd"/>
      <w:r w:rsidRPr="005354AD">
        <w:rPr>
          <w:rFonts w:ascii="GHEA Grapalat" w:hAnsi="GHEA Grapalat" w:cs="Sylfaen"/>
          <w:sz w:val="20"/>
          <w:lang w:val="ru-RU"/>
        </w:rPr>
        <w:t>։</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որում</w:t>
      </w:r>
      <w:proofErr w:type="spellEnd"/>
      <w:r w:rsidRPr="005354AD">
        <w:rPr>
          <w:rFonts w:ascii="GHEA Grapalat" w:hAnsi="GHEA Grapalat" w:cs="Sylfaen"/>
          <w:sz w:val="20"/>
          <w:lang w:val="af-ZA"/>
        </w:rPr>
        <w:t xml:space="preserve"> </w:t>
      </w:r>
      <w:r w:rsidRPr="005354AD">
        <w:rPr>
          <w:rFonts w:ascii="Calibri" w:hAnsi="Calibri" w:cs="Calibri"/>
          <w:sz w:val="20"/>
          <w:lang w:val="af-ZA"/>
        </w:rPr>
        <w:t> </w:t>
      </w:r>
      <w:proofErr w:type="spellStart"/>
      <w:r w:rsidRPr="005354AD">
        <w:rPr>
          <w:rFonts w:ascii="GHEA Grapalat" w:hAnsi="GHEA Grapalat" w:cs="Sylfaen"/>
          <w:sz w:val="20"/>
          <w:lang w:val="ru-RU"/>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կետում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նշված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որոշումը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պատվիրատուի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ղեկավարը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կայացնում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ընթացակարգը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չկայացած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հայտարարվելու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վերաբերյալ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հայտարարությունը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հրապարակելու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պայմանագիրը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միակողմանի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լուծելու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հայտարարությունը</w:t>
      </w:r>
      <w:proofErr w:type="spellEnd"/>
      <w:r w:rsidRPr="005354AD">
        <w:rPr>
          <w:rFonts w:ascii="GHEA Grapalat" w:hAnsi="GHEA Grapalat" w:cs="Sylfaen"/>
          <w:sz w:val="20"/>
          <w:lang w:val="hy-AM"/>
        </w:rPr>
        <w:t xml:space="preserve"> </w:t>
      </w:r>
      <w:r w:rsidRPr="005354AD">
        <w:rPr>
          <w:rFonts w:ascii="GHEA Grapalat" w:hAnsi="GHEA Grapalat" w:cs="Sylfaen"/>
          <w:sz w:val="20"/>
          <w:lang w:val="af-ZA"/>
        </w:rPr>
        <w:t>(</w:t>
      </w:r>
      <w:r w:rsidRPr="005354AD">
        <w:rPr>
          <w:rFonts w:ascii="GHEA Grapalat" w:hAnsi="GHEA Grapalat" w:cs="Sylfaen"/>
          <w:sz w:val="20"/>
          <w:lang w:val="hy-AM"/>
        </w:rPr>
        <w:t>ծանուցումը</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հրապարակելու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տասն</w:t>
      </w:r>
      <w:proofErr w:type="spellEnd"/>
      <w:r w:rsidRPr="005354AD">
        <w:rPr>
          <w:rFonts w:ascii="GHEA Grapalat" w:hAnsi="GHEA Grapalat" w:cs="Sylfaen"/>
          <w:sz w:val="20"/>
          <w:lang w:val="hy-AM"/>
        </w:rPr>
        <w:t>երորդ օրը</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Որոշումը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կայացվելուն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այն</w:t>
      </w:r>
      <w:proofErr w:type="spellEnd"/>
      <w:r w:rsidRPr="005354AD">
        <w:rPr>
          <w:rFonts w:ascii="GHEA Grapalat" w:hAnsi="GHEA Grapalat" w:cs="Sylfaen"/>
          <w:sz w:val="20"/>
          <w:lang w:val="af-ZA"/>
        </w:rPr>
        <w:t xml:space="preserve"> գրավոր </w:t>
      </w:r>
      <w:proofErr w:type="spellStart"/>
      <w:r w:rsidRPr="005354AD">
        <w:rPr>
          <w:rFonts w:ascii="GHEA Grapalat" w:hAnsi="GHEA Grapalat" w:cs="Sylfaen"/>
          <w:sz w:val="20"/>
          <w:lang w:val="ru-RU"/>
        </w:rPr>
        <w:t>տրամադրվում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լիազորված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մարմնին</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և</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Լիազորված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մարմինը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ներառում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գնումների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գործընթացին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իրավունք</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չունեցող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մասնակիցների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ցուցակում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որոշումն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ստանալուն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քառասուներորդ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հինգ</w:t>
      </w:r>
      <w:r w:rsidRPr="005354AD">
        <w:rPr>
          <w:rFonts w:ascii="GHEA Grapalat" w:hAnsi="GHEA Grapalat" w:cs="Sylfaen"/>
          <w:sz w:val="20"/>
        </w:rPr>
        <w:t>երորդ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w:t>
      </w:r>
      <w:proofErr w:type="spellEnd"/>
      <w:r w:rsidRPr="005354AD">
        <w:rPr>
          <w:rFonts w:ascii="GHEA Grapalat" w:hAnsi="GHEA Grapalat" w:cs="Sylfaen"/>
          <w:sz w:val="20"/>
        </w:rPr>
        <w:t>ը</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իսկ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որոշումն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ստանալուն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քառասուներորդ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դրությամբ</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կողմից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որոշման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բողոքարկման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վերաբերյալ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հարուցված</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և</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չավարտված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դատական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գործի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առկայության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դեպքում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տվյալ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դատական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գործով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եզրափակիչ</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դատական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ակտն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ուժի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մեջ</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մտնելու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հինգ</w:t>
      </w:r>
      <w:r w:rsidRPr="005354AD">
        <w:rPr>
          <w:rFonts w:ascii="GHEA Grapalat" w:hAnsi="GHEA Grapalat" w:cs="Sylfaen"/>
          <w:sz w:val="20"/>
        </w:rPr>
        <w:t>երորդ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w:t>
      </w:r>
      <w:proofErr w:type="spellEnd"/>
      <w:r w:rsidRPr="005354AD">
        <w:rPr>
          <w:rFonts w:ascii="GHEA Grapalat" w:hAnsi="GHEA Grapalat" w:cs="Sylfaen"/>
          <w:sz w:val="20"/>
        </w:rPr>
        <w:t>ը</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եթե</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դատական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քննության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արդյունքով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որոշման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կատարման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հնարավորությունը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վերացել</w:t>
      </w:r>
      <w:proofErr w:type="spellEnd"/>
      <w:r w:rsidRPr="005354AD">
        <w:rPr>
          <w:rFonts w:ascii="GHEA Grapalat" w:hAnsi="GHEA Grapalat" w:cs="Sylfaen"/>
          <w:sz w:val="20"/>
          <w:lang w:val="hy-AM"/>
        </w:rPr>
        <w:t>։</w:t>
      </w:r>
    </w:p>
    <w:p w14:paraId="3572ED7B" w14:textId="77777777" w:rsidR="00034160" w:rsidRPr="005354AD" w:rsidRDefault="00FB0689">
      <w:pPr>
        <w:shd w:val="clear" w:color="auto" w:fill="FFFFFF"/>
        <w:ind w:firstLine="375"/>
        <w:jc w:val="both"/>
        <w:rPr>
          <w:rFonts w:ascii="GHEA Grapalat" w:hAnsi="GHEA Grapalat" w:cs="Sylfaen"/>
          <w:sz w:val="20"/>
          <w:lang w:val="af-ZA"/>
        </w:rPr>
      </w:pPr>
      <w:r w:rsidRPr="005354AD">
        <w:rPr>
          <w:rFonts w:ascii="GHEA Grapalat" w:hAnsi="GHEA Grapalat" w:cs="Sylfaen"/>
          <w:sz w:val="20"/>
          <w:lang w:val="af-ZA"/>
        </w:rPr>
        <w:t>Ընդ որում, եթե՝</w:t>
      </w:r>
    </w:p>
    <w:p w14:paraId="150D5430" w14:textId="77777777" w:rsidR="00034160" w:rsidRPr="005354AD" w:rsidRDefault="00FB0689">
      <w:pPr>
        <w:pStyle w:val="aff1"/>
        <w:numPr>
          <w:ilvl w:val="0"/>
          <w:numId w:val="3"/>
        </w:numPr>
        <w:shd w:val="clear" w:color="auto" w:fill="FFFFFF"/>
        <w:ind w:left="0" w:firstLine="630"/>
        <w:jc w:val="both"/>
        <w:rPr>
          <w:rFonts w:ascii="GHEA Grapalat" w:hAnsi="GHEA Grapalat" w:cs="Sylfaen"/>
          <w:sz w:val="20"/>
          <w:lang w:val="af-ZA"/>
        </w:rPr>
      </w:pPr>
      <w:r w:rsidRPr="005354AD">
        <w:rPr>
          <w:rFonts w:ascii="GHEA Grapalat" w:hAnsi="GHEA Grapalat" w:cs="Sylfaen"/>
          <w:sz w:val="20"/>
          <w:lang w:val="af-ZA"/>
        </w:rPr>
        <w:t xml:space="preserve">սույն կետով նախատեսված՝ </w:t>
      </w:r>
      <w:proofErr w:type="spellStart"/>
      <w:r w:rsidRPr="005354AD">
        <w:rPr>
          <w:rFonts w:ascii="GHEA Grapalat" w:hAnsi="GHEA Grapalat" w:cs="Sylfaen"/>
          <w:sz w:val="20"/>
          <w:lang w:val="ru-RU"/>
        </w:rPr>
        <w:t>լիազորված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մարմ</w:t>
      </w:r>
      <w:proofErr w:type="spellEnd"/>
      <w:r w:rsidRPr="005354AD">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354AD">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B637A5F" w14:textId="77777777" w:rsidR="00034160" w:rsidRPr="005354AD" w:rsidRDefault="00FB0689">
      <w:pPr>
        <w:pStyle w:val="aff1"/>
        <w:numPr>
          <w:ilvl w:val="0"/>
          <w:numId w:val="3"/>
        </w:numPr>
        <w:shd w:val="clear" w:color="auto" w:fill="FFFFFF"/>
        <w:ind w:left="0" w:firstLine="375"/>
        <w:jc w:val="both"/>
        <w:rPr>
          <w:rFonts w:ascii="GHEA Grapalat" w:hAnsi="GHEA Grapalat" w:cs="Sylfaen"/>
          <w:sz w:val="20"/>
          <w:lang w:val="af-ZA"/>
        </w:rPr>
      </w:pPr>
      <w:r w:rsidRPr="005354A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5354AD">
        <w:rPr>
          <w:rFonts w:ascii="GHEA Grapalat" w:hAnsi="GHEA Grapalat" w:cs="Sylfaen"/>
          <w:sz w:val="20"/>
          <w:lang w:val="ru-RU"/>
        </w:rPr>
        <w:t>լիազորված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մարմ</w:t>
      </w:r>
      <w:proofErr w:type="spellEnd"/>
      <w:r w:rsidRPr="005354AD">
        <w:rPr>
          <w:rFonts w:ascii="GHEA Grapalat" w:hAnsi="GHEA Grapalat" w:cs="Sylfaen"/>
          <w:sz w:val="20"/>
        </w:rPr>
        <w:t>նին որոշումը ներկայացվելու վերջնաժամկետը լրանալու</w:t>
      </w:r>
      <w:r w:rsidRPr="005354AD">
        <w:rPr>
          <w:rFonts w:ascii="GHEA Grapalat" w:hAnsi="GHEA Grapalat" w:cs="Sylfaen"/>
          <w:sz w:val="20"/>
          <w:lang w:val="en-US"/>
        </w:rPr>
        <w:t>ց</w:t>
      </w:r>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հետո</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բայց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ոչ</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ուշ</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քան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մասնակցին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կամ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պայմանագիր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կնքած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անձին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ցուցակում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ներառելու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վերջնաժամկետը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լրանալու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օրը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ապա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պատվիրատուն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դրա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մասին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գրավոր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տեղեկացնում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en-US"/>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լիազորված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մարմին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որի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հիման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վրա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մասնակիցը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չի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ներառվում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en-US"/>
        </w:rPr>
        <w:t>ցուցակում</w:t>
      </w:r>
      <w:proofErr w:type="spellEnd"/>
      <w:r w:rsidRPr="005354AD">
        <w:rPr>
          <w:rFonts w:ascii="GHEA Grapalat" w:hAnsi="GHEA Grapalat" w:cs="Sylfaen"/>
          <w:sz w:val="20"/>
          <w:lang w:val="af-ZA"/>
        </w:rPr>
        <w:t>:</w:t>
      </w:r>
    </w:p>
    <w:p w14:paraId="725A6C8B" w14:textId="77777777" w:rsidR="00034160" w:rsidRPr="005354AD" w:rsidRDefault="00FB0689">
      <w:pPr>
        <w:ind w:firstLine="375"/>
        <w:jc w:val="both"/>
        <w:rPr>
          <w:rFonts w:ascii="GHEA Grapalat" w:hAnsi="GHEA Grapalat"/>
          <w:sz w:val="20"/>
          <w:szCs w:val="20"/>
          <w:lang w:val="af-ZA"/>
        </w:rPr>
      </w:pPr>
      <w:r w:rsidRPr="005354AD">
        <w:rPr>
          <w:rFonts w:ascii="GHEA Grapalat" w:hAnsi="GHEA Grapalat"/>
          <w:color w:val="000000"/>
          <w:sz w:val="20"/>
          <w:szCs w:val="20"/>
          <w:lang w:val="af-ZA"/>
        </w:rPr>
        <w:t xml:space="preserve">      8.14 </w:t>
      </w:r>
      <w:r w:rsidRPr="005354AD">
        <w:rPr>
          <w:rFonts w:ascii="GHEA Grapalat" w:hAnsi="GHEA Grapalat"/>
          <w:color w:val="000000"/>
          <w:sz w:val="20"/>
          <w:szCs w:val="20"/>
        </w:rPr>
        <w:t>Ե</w:t>
      </w:r>
      <w:r w:rsidRPr="005354AD">
        <w:rPr>
          <w:rFonts w:ascii="GHEA Grapalat" w:hAnsi="GHEA Grapalat"/>
          <w:color w:val="000000"/>
          <w:sz w:val="20"/>
          <w:szCs w:val="20"/>
          <w:lang w:val="hy-AM"/>
        </w:rPr>
        <w:t>թե մասնակից</w:t>
      </w:r>
      <w:r w:rsidRPr="005354AD">
        <w:rPr>
          <w:rFonts w:ascii="GHEA Grapalat" w:hAnsi="GHEA Grapalat"/>
          <w:color w:val="000000"/>
          <w:sz w:val="20"/>
          <w:szCs w:val="20"/>
        </w:rPr>
        <w:t>ն</w:t>
      </w:r>
      <w:r w:rsidRPr="005354AD">
        <w:rPr>
          <w:rFonts w:ascii="GHEA Grapalat" w:hAnsi="GHEA Grapalat"/>
          <w:color w:val="000000"/>
          <w:sz w:val="20"/>
          <w:szCs w:val="20"/>
          <w:lang w:val="hy-AM"/>
        </w:rPr>
        <w:t xml:space="preserve"> </w:t>
      </w:r>
      <w:r w:rsidRPr="005354AD">
        <w:rPr>
          <w:rFonts w:ascii="GHEA Grapalat" w:hAnsi="GHEA Grapalat"/>
          <w:color w:val="000000"/>
          <w:sz w:val="20"/>
          <w:szCs w:val="20"/>
        </w:rPr>
        <w:t>Օ</w:t>
      </w:r>
      <w:r w:rsidRPr="005354A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5354AD">
        <w:rPr>
          <w:rFonts w:ascii="GHEA Grapalat" w:hAnsi="GHEA Grapalat" w:cs="Sylfaen"/>
          <w:sz w:val="20"/>
          <w:szCs w:val="20"/>
          <w:lang w:val="af-ZA"/>
        </w:rPr>
        <w:t>:</w:t>
      </w:r>
    </w:p>
    <w:p w14:paraId="12030F21" w14:textId="77777777" w:rsidR="00034160" w:rsidRPr="005354AD" w:rsidRDefault="00FB0689">
      <w:pPr>
        <w:pStyle w:val="norm"/>
        <w:spacing w:line="240" w:lineRule="auto"/>
        <w:ind w:firstLine="706"/>
        <w:rPr>
          <w:rFonts w:ascii="GHEA Grapalat" w:hAnsi="GHEA Grapalat" w:cs="Sylfaen"/>
          <w:sz w:val="20"/>
          <w:szCs w:val="24"/>
          <w:lang w:val="af-ZA" w:eastAsia="en-US"/>
        </w:rPr>
      </w:pPr>
      <w:r w:rsidRPr="005354AD">
        <w:rPr>
          <w:rFonts w:ascii="GHEA Grapalat" w:hAnsi="GHEA Grapalat" w:cs="Sylfaen"/>
          <w:sz w:val="20"/>
          <w:szCs w:val="24"/>
          <w:lang w:val="af-ZA" w:eastAsia="en-US"/>
        </w:rPr>
        <w:t xml:space="preserve">8.15 </w:t>
      </w:r>
      <w:proofErr w:type="spellStart"/>
      <w:r w:rsidRPr="005354AD">
        <w:rPr>
          <w:rFonts w:ascii="GHEA Grapalat" w:hAnsi="GHEA Grapalat" w:cs="Sylfaen"/>
          <w:sz w:val="20"/>
          <w:szCs w:val="24"/>
          <w:lang w:val="ru-RU" w:eastAsia="en-US"/>
        </w:rPr>
        <w:t>Սույն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հրավերի</w:t>
      </w:r>
      <w:proofErr w:type="spellEnd"/>
      <w:r w:rsidRPr="005354AD">
        <w:rPr>
          <w:rFonts w:ascii="GHEA Grapalat" w:hAnsi="GHEA Grapalat" w:cs="Sylfaen"/>
          <w:sz w:val="20"/>
          <w:szCs w:val="24"/>
          <w:lang w:val="af-ZA" w:eastAsia="en-US"/>
        </w:rPr>
        <w:t xml:space="preserve"> 1-</w:t>
      </w:r>
      <w:proofErr w:type="spellStart"/>
      <w:r w:rsidRPr="005354AD">
        <w:rPr>
          <w:rFonts w:ascii="GHEA Grapalat" w:hAnsi="GHEA Grapalat" w:cs="Sylfaen"/>
          <w:sz w:val="20"/>
          <w:szCs w:val="24"/>
          <w:lang w:val="ru-RU" w:eastAsia="en-US"/>
        </w:rPr>
        <w:t>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մասի</w:t>
      </w:r>
      <w:proofErr w:type="spellEnd"/>
      <w:r w:rsidRPr="005354AD">
        <w:rPr>
          <w:rFonts w:ascii="GHEA Grapalat" w:hAnsi="GHEA Grapalat" w:cs="Sylfaen"/>
          <w:sz w:val="20"/>
          <w:szCs w:val="24"/>
          <w:lang w:val="af-ZA" w:eastAsia="en-US"/>
        </w:rPr>
        <w:t xml:space="preserve"> 8.8 </w:t>
      </w:r>
      <w:proofErr w:type="spellStart"/>
      <w:r w:rsidRPr="005354AD">
        <w:rPr>
          <w:rFonts w:ascii="GHEA Grapalat" w:hAnsi="GHEA Grapalat" w:cs="Sylfaen"/>
          <w:sz w:val="20"/>
          <w:szCs w:val="24"/>
          <w:lang w:val="ru-RU" w:eastAsia="en-US"/>
        </w:rPr>
        <w:t>կետում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նշված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փաստաթղթերը</w:t>
      </w:r>
      <w:proofErr w:type="spellEnd"/>
      <w:r w:rsidRPr="005354AD">
        <w:rPr>
          <w:rFonts w:ascii="GHEA Grapalat" w:hAnsi="GHEA Grapalat" w:cs="Sylfaen"/>
          <w:sz w:val="20"/>
          <w:szCs w:val="24"/>
          <w:lang w:val="af-ZA" w:eastAsia="en-US"/>
        </w:rPr>
        <w:t xml:space="preserve"> մասնակիցը </w:t>
      </w:r>
      <w:proofErr w:type="spellStart"/>
      <w:r w:rsidRPr="005354AD">
        <w:rPr>
          <w:rFonts w:ascii="GHEA Grapalat" w:hAnsi="GHEA Grapalat" w:cs="Sylfaen"/>
          <w:sz w:val="20"/>
          <w:szCs w:val="24"/>
          <w:lang w:eastAsia="en-US"/>
        </w:rPr>
        <w:t>սահմանված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ժամկետում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հանձնա</w:t>
      </w:r>
      <w:proofErr w:type="spellEnd"/>
      <w:r w:rsidRPr="005354AD">
        <w:rPr>
          <w:rFonts w:ascii="GHEA Grapalat" w:hAnsi="GHEA Grapalat" w:cs="Sylfaen"/>
          <w:sz w:val="20"/>
          <w:szCs w:val="24"/>
          <w:lang w:val="af-ZA" w:eastAsia="en-US"/>
        </w:rPr>
        <w:softHyphen/>
      </w:r>
      <w:proofErr w:type="spellStart"/>
      <w:r w:rsidRPr="005354AD">
        <w:rPr>
          <w:rFonts w:ascii="GHEA Grapalat" w:hAnsi="GHEA Grapalat" w:cs="Sylfaen"/>
          <w:sz w:val="20"/>
          <w:szCs w:val="24"/>
          <w:lang w:val="ru-RU" w:eastAsia="en-US"/>
        </w:rPr>
        <w:t>ժողովի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քարտուղարին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ներկայաց</w:t>
      </w:r>
      <w:proofErr w:type="spellEnd"/>
      <w:r w:rsidRPr="005354AD">
        <w:rPr>
          <w:rFonts w:ascii="GHEA Grapalat" w:hAnsi="GHEA Grapalat" w:cs="Sylfaen"/>
          <w:sz w:val="20"/>
          <w:szCs w:val="24"/>
          <w:lang w:eastAsia="en-US"/>
        </w:rPr>
        <w:t>ն</w:t>
      </w:r>
      <w:proofErr w:type="spellStart"/>
      <w:r w:rsidRPr="005354AD">
        <w:rPr>
          <w:rFonts w:ascii="GHEA Grapalat" w:hAnsi="GHEA Grapalat" w:cs="Sylfaen"/>
          <w:sz w:val="20"/>
          <w:szCs w:val="24"/>
          <w:lang w:val="ru-RU" w:eastAsia="en-US"/>
        </w:rPr>
        <w:t>ում</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eastAsia="en-US"/>
        </w:rPr>
        <w:t>է</w:t>
      </w:r>
      <w:r w:rsidRPr="005354AD">
        <w:rPr>
          <w:rFonts w:ascii="GHEA Grapalat" w:hAnsi="GHEA Grapalat" w:cs="Sylfaen"/>
          <w:sz w:val="20"/>
          <w:szCs w:val="24"/>
          <w:lang w:val="af-ZA" w:eastAsia="en-US"/>
        </w:rPr>
        <w:t xml:space="preserve"> վերջինիս՝ </w:t>
      </w:r>
      <w:proofErr w:type="spellStart"/>
      <w:r w:rsidRPr="005354AD">
        <w:rPr>
          <w:rFonts w:ascii="GHEA Grapalat" w:hAnsi="GHEA Grapalat" w:cs="Sylfaen"/>
          <w:sz w:val="20"/>
          <w:szCs w:val="24"/>
          <w:lang w:val="ru-RU" w:eastAsia="en-US"/>
        </w:rPr>
        <w:t>սույն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հրավերով</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նախատեսված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էլեկտրոնային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փոստին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ուղարկելու</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միջոցով</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Քարտուղարը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պարտավոր</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val="ru-RU" w:eastAsia="en-US"/>
        </w:rPr>
        <w:t>է</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փաստաթղթերն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ստանալու</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օրը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հաստատել</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դրանց</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ստանալու</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հանգամանքը</w:t>
      </w:r>
      <w:proofErr w:type="spellEnd"/>
      <w:r w:rsidRPr="005354AD">
        <w:rPr>
          <w:rFonts w:ascii="GHEA Grapalat" w:hAnsi="GHEA Grapalat" w:cs="Sylfaen"/>
          <w:sz w:val="20"/>
          <w:szCs w:val="24"/>
          <w:lang w:val="ru-RU" w:eastAsia="en-US"/>
        </w:rPr>
        <w:t>՝</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սույն</w:t>
      </w:r>
      <w:proofErr w:type="spellEnd"/>
      <w:r w:rsidRPr="005354AD">
        <w:rPr>
          <w:rFonts w:ascii="GHEA Grapalat" w:hAnsi="GHEA Grapalat" w:cs="Sylfaen"/>
          <w:sz w:val="20"/>
          <w:szCs w:val="24"/>
          <w:lang w:val="hy-AM" w:eastAsia="en-US"/>
        </w:rPr>
        <w:t xml:space="preserve"> </w:t>
      </w:r>
      <w:proofErr w:type="spellStart"/>
      <w:r w:rsidRPr="005354AD">
        <w:rPr>
          <w:rFonts w:ascii="GHEA Grapalat" w:hAnsi="GHEA Grapalat" w:cs="Sylfaen"/>
          <w:sz w:val="20"/>
          <w:szCs w:val="24"/>
          <w:lang w:val="ru-RU" w:eastAsia="en-US"/>
        </w:rPr>
        <w:t>հրավերում</w:t>
      </w:r>
      <w:proofErr w:type="spellEnd"/>
      <w:r w:rsidRPr="005354AD">
        <w:rPr>
          <w:rFonts w:ascii="GHEA Grapalat" w:hAnsi="GHEA Grapalat" w:cs="Sylfaen"/>
          <w:sz w:val="20"/>
          <w:szCs w:val="24"/>
          <w:lang w:val="hy-AM" w:eastAsia="en-US"/>
        </w:rPr>
        <w:t xml:space="preserve"> </w:t>
      </w:r>
      <w:proofErr w:type="spellStart"/>
      <w:r w:rsidRPr="005354AD">
        <w:rPr>
          <w:rFonts w:ascii="GHEA Grapalat" w:hAnsi="GHEA Grapalat" w:cs="Sylfaen"/>
          <w:sz w:val="20"/>
          <w:szCs w:val="24"/>
          <w:lang w:val="ru-RU" w:eastAsia="en-US"/>
        </w:rPr>
        <w:t>նշված</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իր</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էլեկտրոնային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փոստից</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մասնակցի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էլեկտրոնային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փոստին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հավաստում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ուղարկելու</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val="ru-RU" w:eastAsia="en-US"/>
        </w:rPr>
        <w:t>միջոցով</w:t>
      </w:r>
      <w:proofErr w:type="spellEnd"/>
      <w:r w:rsidRPr="005354AD">
        <w:rPr>
          <w:rFonts w:ascii="GHEA Grapalat" w:hAnsi="GHEA Grapalat" w:cs="Sylfaen"/>
          <w:sz w:val="20"/>
          <w:szCs w:val="24"/>
          <w:lang w:val="af-ZA" w:eastAsia="en-US"/>
        </w:rPr>
        <w:t>:</w:t>
      </w:r>
    </w:p>
    <w:p w14:paraId="1A681791" w14:textId="77777777" w:rsidR="00034160" w:rsidRPr="005354AD" w:rsidRDefault="00FB0689">
      <w:pPr>
        <w:pStyle w:val="23"/>
        <w:spacing w:line="240" w:lineRule="auto"/>
        <w:ind w:firstLine="567"/>
        <w:rPr>
          <w:rFonts w:ascii="GHEA Grapalat" w:hAnsi="GHEA Grapalat" w:cs="Sylfaen"/>
          <w:szCs w:val="24"/>
        </w:rPr>
      </w:pPr>
      <w:r w:rsidRPr="005354AD">
        <w:rPr>
          <w:rFonts w:ascii="GHEA Grapalat" w:hAnsi="GHEA Grapalat" w:cs="Sylfaen"/>
          <w:szCs w:val="24"/>
        </w:rPr>
        <w:t xml:space="preserve">8.16 </w:t>
      </w:r>
      <w:proofErr w:type="spellStart"/>
      <w:r w:rsidRPr="005354AD">
        <w:rPr>
          <w:rFonts w:ascii="GHEA Grapalat" w:hAnsi="GHEA Grapalat" w:cs="Sylfaen"/>
          <w:szCs w:val="24"/>
          <w:lang w:val="ru-RU"/>
        </w:rPr>
        <w:t>Մասնակիցները</w:t>
      </w:r>
      <w:proofErr w:type="spellEnd"/>
      <w:r w:rsidRPr="005354AD">
        <w:rPr>
          <w:rFonts w:ascii="GHEA Grapalat" w:hAnsi="GHEA Grapalat" w:cs="Sylfaen"/>
          <w:szCs w:val="24"/>
        </w:rPr>
        <w:t xml:space="preserve"> </w:t>
      </w:r>
      <w:r w:rsidRPr="005354AD">
        <w:rPr>
          <w:rFonts w:ascii="GHEA Grapalat" w:hAnsi="GHEA Grapalat" w:cs="Sylfaen"/>
          <w:szCs w:val="24"/>
          <w:lang w:val="ru-RU"/>
        </w:rPr>
        <w:t>և</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նրանց</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ներկայացուցիչները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կարող</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w:t>
      </w:r>
      <w:proofErr w:type="spellEnd"/>
      <w:r w:rsidRPr="005354AD">
        <w:rPr>
          <w:rFonts w:ascii="GHEA Grapalat" w:hAnsi="GHEA Grapalat" w:cs="Sylfaen"/>
          <w:szCs w:val="24"/>
        </w:rPr>
        <w:t xml:space="preserve"> լինել  </w:t>
      </w:r>
      <w:proofErr w:type="spellStart"/>
      <w:r w:rsidRPr="005354AD">
        <w:rPr>
          <w:rFonts w:ascii="GHEA Grapalat" w:hAnsi="GHEA Grapalat" w:cs="Sylfaen"/>
          <w:szCs w:val="24"/>
          <w:lang w:val="ru-RU"/>
        </w:rPr>
        <w:t>հանձնաժողովի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նիստերին</w:t>
      </w:r>
      <w:proofErr w:type="spellEnd"/>
      <w:r w:rsidRPr="005354AD">
        <w:rPr>
          <w:rFonts w:ascii="GHEA Grapalat" w:hAnsi="GHEA Grapalat" w:cs="Sylfaen"/>
          <w:szCs w:val="24"/>
          <w:lang w:val="ru-RU"/>
        </w:rPr>
        <w:t>։</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Մասնակիցները</w:t>
      </w:r>
      <w:proofErr w:type="spellEnd"/>
      <w:r w:rsidRPr="005354AD">
        <w:rPr>
          <w:rFonts w:ascii="GHEA Grapalat" w:hAnsi="GHEA Grapalat" w:cs="Sylfaen"/>
          <w:szCs w:val="24"/>
        </w:rPr>
        <w:t xml:space="preserve"> կամ </w:t>
      </w:r>
      <w:proofErr w:type="spellStart"/>
      <w:r w:rsidRPr="005354AD">
        <w:rPr>
          <w:rFonts w:ascii="GHEA Grapalat" w:hAnsi="GHEA Grapalat" w:cs="Sylfaen"/>
          <w:szCs w:val="24"/>
          <w:lang w:val="ru-RU"/>
        </w:rPr>
        <w:t>նրանց</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ներկայացուցիչները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կարող</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պահանջել</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հանձնաժողովի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նիստերի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արձանագրությունների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պատճենները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որոնք</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տրամադրվում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մեկ</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օրացուցային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օրվա</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ընթացքում</w:t>
      </w:r>
      <w:proofErr w:type="spellEnd"/>
      <w:r w:rsidRPr="005354AD">
        <w:rPr>
          <w:rFonts w:ascii="GHEA Grapalat" w:hAnsi="GHEA Grapalat" w:cs="Sylfaen"/>
          <w:szCs w:val="24"/>
          <w:lang w:val="ru-RU"/>
        </w:rPr>
        <w:t>։</w:t>
      </w:r>
    </w:p>
    <w:p w14:paraId="265CE075"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8.17 </w:t>
      </w:r>
      <w:proofErr w:type="spellStart"/>
      <w:r w:rsidRPr="005354AD">
        <w:rPr>
          <w:rFonts w:ascii="GHEA Grapalat" w:hAnsi="GHEA Grapalat" w:cs="Sylfaen"/>
          <w:sz w:val="20"/>
          <w:lang w:val="ru-RU"/>
        </w:rPr>
        <w:t>Հանձնաժողովի</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և</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պատվիրատուի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կողմից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էլեկտրոնային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ծանուցումներն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ուղարկվում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մասնակցի</w:t>
      </w:r>
      <w:proofErr w:type="spellEnd"/>
      <w:r w:rsidRPr="005354AD">
        <w:rPr>
          <w:rFonts w:ascii="GHEA Grapalat" w:hAnsi="GHEA Grapalat" w:cs="Sylfaen"/>
          <w:sz w:val="20"/>
          <w:lang w:val="af-ZA"/>
        </w:rPr>
        <w:t xml:space="preserve"> հայտում նշված էլեկտրոնային փոստին ուղարկելու միջոցով, </w:t>
      </w:r>
      <w:proofErr w:type="spellStart"/>
      <w:r w:rsidRPr="005354AD">
        <w:rPr>
          <w:rFonts w:ascii="GHEA Grapalat" w:hAnsi="GHEA Grapalat" w:cs="Sylfaen"/>
          <w:sz w:val="20"/>
          <w:lang w:val="ru-RU"/>
        </w:rPr>
        <w:t>իսկ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կողմից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իր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նշված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էլեկտրոնային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փոստից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հրավերում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նշված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հանձնաժողովի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քարտուղարի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էլեկտրոնային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փոստին</w:t>
      </w:r>
      <w:proofErr w:type="spellEnd"/>
      <w:r w:rsidRPr="005354AD">
        <w:rPr>
          <w:rFonts w:ascii="GHEA Grapalat" w:hAnsi="GHEA Grapalat" w:cs="Sylfaen"/>
          <w:sz w:val="20"/>
          <w:lang w:val="af-ZA"/>
        </w:rPr>
        <w:t xml:space="preserve"> </w:t>
      </w:r>
      <w:r w:rsidRPr="005354AD">
        <w:rPr>
          <w:rFonts w:ascii="GHEA Grapalat" w:hAnsi="GHEA Grapalat"/>
          <w:sz w:val="20"/>
          <w:szCs w:val="20"/>
          <w:lang w:val="af-ZA" w:eastAsia="zh-CN"/>
        </w:rPr>
        <w:t>ուղարկվելու միջոցով:</w:t>
      </w:r>
    </w:p>
    <w:p w14:paraId="541BA69E" w14:textId="77777777" w:rsidR="00034160" w:rsidRPr="005354AD" w:rsidRDefault="00FB0689">
      <w:pPr>
        <w:ind w:firstLine="567"/>
        <w:jc w:val="both"/>
        <w:rPr>
          <w:rFonts w:ascii="GHEA Grapalat" w:hAnsi="GHEA Grapalat"/>
          <w:sz w:val="20"/>
          <w:szCs w:val="20"/>
          <w:lang w:val="af-ZA" w:eastAsia="zh-CN"/>
        </w:rPr>
      </w:pPr>
      <w:r w:rsidRPr="005354AD">
        <w:rPr>
          <w:rFonts w:ascii="GHEA Grapalat" w:hAnsi="GHEA Grapalat"/>
          <w:sz w:val="20"/>
          <w:szCs w:val="20"/>
          <w:lang w:val="af-ZA" w:eastAsia="zh-CN"/>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3D3EB7E" w14:textId="77777777" w:rsidR="00034160" w:rsidRPr="005354AD" w:rsidRDefault="00FB0689">
      <w:pPr>
        <w:pStyle w:val="23"/>
        <w:spacing w:line="240" w:lineRule="auto"/>
        <w:ind w:firstLine="567"/>
        <w:rPr>
          <w:rFonts w:ascii="GHEA Grapalat" w:hAnsi="GHEA Grapalat"/>
          <w:lang w:eastAsia="zh-CN"/>
        </w:rPr>
      </w:pPr>
      <w:r w:rsidRPr="005354AD">
        <w:rPr>
          <w:rFonts w:ascii="GHEA Grapalat" w:hAnsi="GHEA Grapalat"/>
          <w:lang w:eastAsia="zh-CN"/>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5354AD">
        <w:rPr>
          <w:rFonts w:ascii="GHEA Grapalat" w:hAnsi="GHEA Grapalat"/>
          <w:lang w:val="hy-AM" w:eastAsia="zh-CN"/>
        </w:rPr>
        <w:t>հրավերի 1-ին մասի 8.12-ից 8.18-րդ կետերով սահմանված ընթացակարգի կիրառմամբ</w:t>
      </w:r>
      <w:r w:rsidRPr="005354AD">
        <w:rPr>
          <w:rFonts w:ascii="GHEA Grapalat" w:hAnsi="GHEA Grapalat"/>
          <w:lang w:eastAsia="zh-CN"/>
        </w:rPr>
        <w:t>:</w:t>
      </w:r>
    </w:p>
    <w:p w14:paraId="33FE106C" w14:textId="77777777" w:rsidR="00034160" w:rsidRPr="005354AD" w:rsidRDefault="00FB0689">
      <w:pPr>
        <w:pStyle w:val="23"/>
        <w:spacing w:line="240" w:lineRule="auto"/>
        <w:ind w:firstLine="567"/>
        <w:rPr>
          <w:rFonts w:ascii="GHEA Grapalat" w:hAnsi="GHEA Grapalat" w:cs="Sylfaen"/>
          <w:szCs w:val="24"/>
        </w:rPr>
      </w:pPr>
      <w:r w:rsidRPr="005354AD">
        <w:rPr>
          <w:rFonts w:ascii="GHEA Grapalat" w:hAnsi="GHEA Grapalat" w:cs="Sylfaen"/>
          <w:szCs w:val="24"/>
        </w:rPr>
        <w:t>8</w:t>
      </w:r>
      <w:r w:rsidRPr="005354AD">
        <w:rPr>
          <w:rFonts w:ascii="GHEA Grapalat" w:hAnsi="GHEA Grapalat" w:cs="Sylfaen"/>
          <w:szCs w:val="24"/>
          <w:lang w:val="hy-AM"/>
        </w:rPr>
        <w:t>.</w:t>
      </w:r>
      <w:r w:rsidRPr="005354AD">
        <w:rPr>
          <w:rFonts w:ascii="GHEA Grapalat" w:hAnsi="GHEA Grapalat" w:cs="Sylfaen"/>
          <w:szCs w:val="24"/>
        </w:rPr>
        <w:t xml:space="preserve">20 </w:t>
      </w:r>
      <w:proofErr w:type="spellStart"/>
      <w:r w:rsidRPr="005354AD">
        <w:rPr>
          <w:rFonts w:ascii="GHEA Grapalat" w:hAnsi="GHEA Grapalat" w:cs="Sylfaen"/>
          <w:szCs w:val="24"/>
          <w:lang w:val="ru-RU"/>
        </w:rPr>
        <w:t>Մասնակից</w:t>
      </w:r>
      <w:proofErr w:type="spellEnd"/>
      <w:r w:rsidRPr="005354AD">
        <w:rPr>
          <w:rFonts w:ascii="GHEA Grapalat" w:hAnsi="GHEA Grapalat" w:cs="Sylfaen"/>
          <w:szCs w:val="24"/>
          <w:lang w:val="en-US"/>
        </w:rPr>
        <w:t>ն</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իրեն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ներկայացված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պահանջների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համապատասխանության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հիմնավորման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նպատակով</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կարող</w:t>
      </w:r>
      <w:proofErr w:type="spellEnd"/>
      <w:r w:rsidRPr="005354AD">
        <w:rPr>
          <w:rFonts w:ascii="GHEA Grapalat" w:hAnsi="GHEA Grapalat" w:cs="Sylfaen"/>
          <w:szCs w:val="24"/>
        </w:rPr>
        <w:t xml:space="preserve"> </w:t>
      </w:r>
      <w:r w:rsidRPr="005354AD">
        <w:rPr>
          <w:rFonts w:ascii="GHEA Grapalat" w:hAnsi="GHEA Grapalat" w:cs="Sylfaen"/>
          <w:szCs w:val="24"/>
          <w:lang w:val="ru-RU"/>
        </w:rPr>
        <w:t>է</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ներկայացնել</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լրացուցիչ</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այլ</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փաստաթղթեր</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տեղեկություններ</w:t>
      </w:r>
      <w:proofErr w:type="spellEnd"/>
      <w:r w:rsidRPr="005354AD">
        <w:rPr>
          <w:rFonts w:ascii="GHEA Grapalat" w:hAnsi="GHEA Grapalat" w:cs="Sylfaen"/>
          <w:szCs w:val="24"/>
        </w:rPr>
        <w:t xml:space="preserve"> </w:t>
      </w:r>
      <w:r w:rsidRPr="005354AD">
        <w:rPr>
          <w:rFonts w:ascii="GHEA Grapalat" w:hAnsi="GHEA Grapalat" w:cs="Sylfaen"/>
          <w:szCs w:val="24"/>
          <w:lang w:val="ru-RU"/>
        </w:rPr>
        <w:t>և</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նյութեր</w:t>
      </w:r>
      <w:proofErr w:type="spellEnd"/>
      <w:r w:rsidRPr="005354AD">
        <w:rPr>
          <w:rFonts w:ascii="GHEA Grapalat" w:hAnsi="GHEA Grapalat" w:cs="Sylfaen"/>
          <w:szCs w:val="24"/>
          <w:lang w:val="ru-RU"/>
        </w:rPr>
        <w:t>։</w:t>
      </w:r>
    </w:p>
    <w:p w14:paraId="34C8DC4C" w14:textId="77777777" w:rsidR="00034160" w:rsidRPr="005354AD" w:rsidRDefault="00FB0689">
      <w:pPr>
        <w:pStyle w:val="23"/>
        <w:spacing w:line="240" w:lineRule="auto"/>
        <w:ind w:firstLine="567"/>
        <w:rPr>
          <w:rFonts w:ascii="GHEA Grapalat" w:hAnsi="GHEA Grapalat" w:cs="Sylfaen"/>
          <w:szCs w:val="24"/>
        </w:rPr>
      </w:pPr>
      <w:r w:rsidRPr="005354AD">
        <w:rPr>
          <w:rFonts w:ascii="GHEA Grapalat" w:hAnsi="GHEA Grapalat" w:cs="Sylfaen"/>
          <w:szCs w:val="24"/>
          <w:lang w:val="en-US"/>
        </w:rPr>
        <w:t>Հ</w:t>
      </w:r>
      <w:proofErr w:type="spellStart"/>
      <w:r w:rsidRPr="005354AD">
        <w:rPr>
          <w:rFonts w:ascii="GHEA Grapalat" w:hAnsi="GHEA Grapalat" w:cs="Sylfaen"/>
          <w:szCs w:val="24"/>
          <w:lang w:val="ru-RU"/>
        </w:rPr>
        <w:t>անձնաժողովը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կարող</w:t>
      </w:r>
      <w:proofErr w:type="spellEnd"/>
      <w:r w:rsidRPr="005354AD">
        <w:rPr>
          <w:rFonts w:ascii="GHEA Grapalat" w:hAnsi="GHEA Grapalat" w:cs="Sylfaen"/>
          <w:szCs w:val="24"/>
        </w:rPr>
        <w:t xml:space="preserve"> </w:t>
      </w:r>
      <w:r w:rsidRPr="005354AD">
        <w:rPr>
          <w:rFonts w:ascii="GHEA Grapalat" w:hAnsi="GHEA Grapalat" w:cs="Sylfaen"/>
          <w:szCs w:val="24"/>
          <w:lang w:val="ru-RU"/>
        </w:rPr>
        <w:t>է</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ստուգել</w:t>
      </w:r>
      <w:proofErr w:type="spellEnd"/>
      <w:r w:rsidRPr="005354AD">
        <w:rPr>
          <w:rFonts w:ascii="GHEA Grapalat" w:hAnsi="GHEA Grapalat" w:cs="Sylfaen"/>
          <w:szCs w:val="24"/>
        </w:rPr>
        <w:t xml:space="preserve"> </w:t>
      </w:r>
      <w:r w:rsidRPr="005354AD">
        <w:rPr>
          <w:rFonts w:ascii="GHEA Grapalat" w:hAnsi="GHEA Grapalat" w:cs="Sylfaen"/>
          <w:szCs w:val="24"/>
          <w:lang w:val="en-US"/>
        </w:rPr>
        <w:t>մ</w:t>
      </w:r>
      <w:proofErr w:type="spellStart"/>
      <w:r w:rsidRPr="005354AD">
        <w:rPr>
          <w:rFonts w:ascii="GHEA Grapalat" w:hAnsi="GHEA Grapalat" w:cs="Sylfaen"/>
          <w:szCs w:val="24"/>
          <w:lang w:val="ru-RU"/>
        </w:rPr>
        <w:t>ասնակցի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ներկայացրած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տվյալների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իսկությունը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օգտագործելով</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պաշտոնական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աղբյուրներից</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ստացված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տվյալներ</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կամ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դրա</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մասին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ստանալով</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իրավասու</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մարմինների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գրավոր</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եզրակացությունը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Նման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հարցում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ուղարկվելու</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դեպքում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համապատասխան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պետական</w:t>
      </w:r>
      <w:proofErr w:type="spellEnd"/>
      <w:r w:rsidRPr="005354AD">
        <w:rPr>
          <w:rFonts w:ascii="GHEA Grapalat" w:hAnsi="GHEA Grapalat" w:cs="Sylfaen"/>
          <w:szCs w:val="24"/>
        </w:rPr>
        <w:t xml:space="preserve"> </w:t>
      </w:r>
      <w:r w:rsidRPr="005354AD">
        <w:rPr>
          <w:rFonts w:ascii="GHEA Grapalat" w:hAnsi="GHEA Grapalat" w:cs="Sylfaen"/>
          <w:szCs w:val="24"/>
          <w:lang w:val="ru-RU"/>
        </w:rPr>
        <w:t>և</w:t>
      </w:r>
      <w:r w:rsidRPr="005354AD">
        <w:rPr>
          <w:rFonts w:ascii="GHEA Grapalat" w:hAnsi="GHEA Grapalat" w:cs="Sylfaen"/>
          <w:szCs w:val="24"/>
        </w:rPr>
        <w:t xml:space="preserve"> </w:t>
      </w:r>
      <w:proofErr w:type="spellStart"/>
      <w:r w:rsidRPr="005354AD">
        <w:rPr>
          <w:rFonts w:ascii="GHEA Grapalat" w:hAnsi="GHEA Grapalat" w:cs="Sylfaen"/>
          <w:szCs w:val="24"/>
          <w:lang w:val="ru-RU"/>
        </w:rPr>
        <w:t>տեղական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ինքնակառավարման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մարմինները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հարցումն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ստանալու</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օրվան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հաջորդող</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երկու</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աշխատանքային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օրվա</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ընթացքում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տրամադրում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գրավոր</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եզրակացություն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Եթե</w:t>
      </w:r>
      <w:proofErr w:type="spellEnd"/>
      <w:r w:rsidRPr="005354AD">
        <w:rPr>
          <w:rFonts w:ascii="GHEA Grapalat" w:hAnsi="GHEA Grapalat" w:cs="Sylfaen"/>
          <w:szCs w:val="24"/>
        </w:rPr>
        <w:t xml:space="preserve"> </w:t>
      </w:r>
      <w:r w:rsidRPr="005354AD">
        <w:rPr>
          <w:rFonts w:ascii="GHEA Grapalat" w:hAnsi="GHEA Grapalat" w:cs="Sylfaen"/>
          <w:szCs w:val="24"/>
          <w:lang w:val="en-US"/>
        </w:rPr>
        <w:t>մ</w:t>
      </w:r>
      <w:proofErr w:type="spellStart"/>
      <w:r w:rsidRPr="005354AD">
        <w:rPr>
          <w:rFonts w:ascii="GHEA Grapalat" w:hAnsi="GHEA Grapalat" w:cs="Sylfaen"/>
          <w:szCs w:val="24"/>
          <w:lang w:val="ru-RU"/>
        </w:rPr>
        <w:t>ասնակցի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ներկայացրած</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տվյալների</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իսկության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ստուգման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արդյունքում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տվյալները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որակվում</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են</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իրականությանը</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չհամապա</w:t>
      </w:r>
      <w:proofErr w:type="spellEnd"/>
      <w:r w:rsidRPr="005354AD">
        <w:rPr>
          <w:rFonts w:ascii="GHEA Grapalat" w:hAnsi="GHEA Grapalat" w:cs="Sylfaen"/>
          <w:szCs w:val="24"/>
        </w:rPr>
        <w:softHyphen/>
      </w:r>
      <w:proofErr w:type="spellStart"/>
      <w:r w:rsidRPr="005354AD">
        <w:rPr>
          <w:rFonts w:ascii="GHEA Grapalat" w:hAnsi="GHEA Grapalat" w:cs="Sylfaen"/>
          <w:szCs w:val="24"/>
          <w:lang w:val="ru-RU"/>
        </w:rPr>
        <w:t>տասխանող</w:t>
      </w:r>
      <w:proofErr w:type="spellEnd"/>
      <w:r w:rsidRPr="005354AD">
        <w:rPr>
          <w:rFonts w:ascii="GHEA Grapalat" w:hAnsi="GHEA Grapalat" w:cs="Sylfaen"/>
          <w:szCs w:val="24"/>
        </w:rPr>
        <w:t xml:space="preserve">, </w:t>
      </w:r>
      <w:proofErr w:type="spellStart"/>
      <w:r w:rsidRPr="005354AD">
        <w:rPr>
          <w:rFonts w:ascii="GHEA Grapalat" w:hAnsi="GHEA Grapalat" w:cs="Sylfaen"/>
          <w:szCs w:val="24"/>
          <w:lang w:val="ru-RU"/>
        </w:rPr>
        <w:t>ապա</w:t>
      </w:r>
      <w:proofErr w:type="spellEnd"/>
      <w:r w:rsidRPr="005354AD">
        <w:rPr>
          <w:rFonts w:ascii="GHEA Grapalat" w:hAnsi="GHEA Grapalat" w:cs="Sylfaen"/>
          <w:szCs w:val="24"/>
        </w:rPr>
        <w:t xml:space="preserve"> տվյալ մասնակցի հայտը մերժվում է:</w:t>
      </w:r>
    </w:p>
    <w:p w14:paraId="18B81A04" w14:textId="77777777" w:rsidR="00034160" w:rsidRPr="005354AD" w:rsidRDefault="00FB0689">
      <w:pPr>
        <w:pStyle w:val="23"/>
        <w:spacing w:line="240" w:lineRule="auto"/>
        <w:ind w:firstLine="567"/>
        <w:rPr>
          <w:rFonts w:ascii="GHEA Grapalat" w:hAnsi="GHEA Grapalat" w:cs="Sylfaen"/>
          <w:szCs w:val="24"/>
        </w:rPr>
      </w:pPr>
      <w:r w:rsidRPr="005354AD">
        <w:rPr>
          <w:rFonts w:ascii="GHEA Grapalat" w:hAnsi="GHEA Grapalat" w:cs="Sylfaen"/>
          <w:szCs w:val="24"/>
        </w:rPr>
        <w:t>8</w:t>
      </w:r>
      <w:r w:rsidRPr="005354AD">
        <w:rPr>
          <w:rFonts w:ascii="GHEA Grapalat" w:hAnsi="GHEA Grapalat" w:cs="Sylfaen"/>
          <w:szCs w:val="24"/>
          <w:lang w:val="hy-AM"/>
        </w:rPr>
        <w:t>.</w:t>
      </w:r>
      <w:r w:rsidRPr="005354AD">
        <w:rPr>
          <w:rFonts w:ascii="GHEA Grapalat" w:hAnsi="GHEA Grapalat" w:cs="Sylfaen"/>
          <w:szCs w:val="24"/>
        </w:rPr>
        <w:t xml:space="preserve">21 </w:t>
      </w:r>
      <w:r w:rsidRPr="005354AD">
        <w:rPr>
          <w:rFonts w:ascii="GHEA Grapalat" w:hAnsi="GHEA Grapalat" w:cs="Sylfaen"/>
          <w:szCs w:val="24"/>
          <w:lang w:val="hy-AM"/>
        </w:rPr>
        <w:t>Սույն</w:t>
      </w:r>
      <w:r w:rsidRPr="005354AD">
        <w:rPr>
          <w:rFonts w:ascii="GHEA Grapalat" w:hAnsi="GHEA Grapalat" w:cs="Sylfaen"/>
          <w:szCs w:val="24"/>
        </w:rPr>
        <w:t xml:space="preserve"> </w:t>
      </w:r>
      <w:r w:rsidRPr="005354AD">
        <w:rPr>
          <w:rFonts w:ascii="GHEA Grapalat" w:hAnsi="GHEA Grapalat" w:cs="Sylfaen"/>
          <w:szCs w:val="24"/>
          <w:lang w:val="hy-AM"/>
        </w:rPr>
        <w:t>հրավերի</w:t>
      </w:r>
      <w:r w:rsidRPr="005354AD">
        <w:rPr>
          <w:rFonts w:ascii="GHEA Grapalat" w:hAnsi="GHEA Grapalat" w:cs="Sylfaen"/>
          <w:szCs w:val="24"/>
        </w:rPr>
        <w:t xml:space="preserve"> 1-</w:t>
      </w:r>
      <w:r w:rsidRPr="005354AD">
        <w:rPr>
          <w:rFonts w:ascii="GHEA Grapalat" w:hAnsi="GHEA Grapalat" w:cs="Sylfaen"/>
          <w:szCs w:val="24"/>
          <w:lang w:val="hy-AM"/>
        </w:rPr>
        <w:t>ին</w:t>
      </w:r>
      <w:r w:rsidRPr="005354AD">
        <w:rPr>
          <w:rFonts w:ascii="GHEA Grapalat" w:hAnsi="GHEA Grapalat" w:cs="Sylfaen"/>
          <w:szCs w:val="24"/>
        </w:rPr>
        <w:t xml:space="preserve"> </w:t>
      </w:r>
      <w:r w:rsidRPr="005354AD">
        <w:rPr>
          <w:rFonts w:ascii="GHEA Grapalat" w:hAnsi="GHEA Grapalat" w:cs="Sylfaen"/>
          <w:szCs w:val="24"/>
          <w:lang w:val="hy-AM"/>
        </w:rPr>
        <w:t>մասի</w:t>
      </w:r>
      <w:r w:rsidRPr="005354AD">
        <w:rPr>
          <w:rFonts w:ascii="GHEA Grapalat" w:hAnsi="GHEA Grapalat" w:cs="Sylfaen"/>
          <w:szCs w:val="24"/>
        </w:rPr>
        <w:t xml:space="preserve"> 8.20 </w:t>
      </w:r>
      <w:r w:rsidRPr="005354AD">
        <w:rPr>
          <w:rFonts w:ascii="GHEA Grapalat" w:hAnsi="GHEA Grapalat" w:cs="Sylfaen"/>
          <w:szCs w:val="24"/>
          <w:lang w:val="hy-AM"/>
        </w:rPr>
        <w:t>կետի</w:t>
      </w:r>
      <w:r w:rsidRPr="005354AD">
        <w:rPr>
          <w:rFonts w:ascii="GHEA Grapalat" w:hAnsi="GHEA Grapalat" w:cs="Sylfaen"/>
          <w:szCs w:val="24"/>
        </w:rPr>
        <w:t xml:space="preserve"> </w:t>
      </w:r>
      <w:r w:rsidRPr="005354AD">
        <w:rPr>
          <w:rFonts w:ascii="GHEA Grapalat" w:hAnsi="GHEA Grapalat" w:cs="Sylfaen"/>
          <w:szCs w:val="24"/>
          <w:lang w:val="hy-AM"/>
        </w:rPr>
        <w:t>կիրառման</w:t>
      </w:r>
      <w:r w:rsidRPr="005354AD">
        <w:rPr>
          <w:rFonts w:ascii="GHEA Grapalat" w:hAnsi="GHEA Grapalat" w:cs="Sylfaen"/>
          <w:szCs w:val="24"/>
        </w:rPr>
        <w:t xml:space="preserve"> </w:t>
      </w:r>
      <w:r w:rsidRPr="005354AD">
        <w:rPr>
          <w:rFonts w:ascii="GHEA Grapalat" w:hAnsi="GHEA Grapalat" w:cs="Sylfaen"/>
          <w:szCs w:val="24"/>
          <w:lang w:val="hy-AM"/>
        </w:rPr>
        <w:t>նպատակով</w:t>
      </w:r>
      <w:r w:rsidRPr="005354AD">
        <w:rPr>
          <w:rFonts w:ascii="GHEA Grapalat" w:hAnsi="GHEA Grapalat" w:cs="Sylfaen"/>
          <w:szCs w:val="24"/>
        </w:rPr>
        <w:t xml:space="preserve"> կարող է </w:t>
      </w:r>
      <w:r w:rsidRPr="005354AD">
        <w:rPr>
          <w:rFonts w:ascii="GHEA Grapalat" w:hAnsi="GHEA Grapalat" w:cs="Sylfaen"/>
          <w:szCs w:val="24"/>
          <w:lang w:val="hy-AM"/>
        </w:rPr>
        <w:t>հրավիրվել հանձնաժողովի</w:t>
      </w:r>
      <w:r w:rsidRPr="005354AD">
        <w:rPr>
          <w:rFonts w:ascii="GHEA Grapalat" w:hAnsi="GHEA Grapalat" w:cs="Sylfaen"/>
          <w:szCs w:val="24"/>
        </w:rPr>
        <w:t xml:space="preserve"> </w:t>
      </w:r>
      <w:r w:rsidRPr="005354AD">
        <w:rPr>
          <w:rFonts w:ascii="GHEA Grapalat" w:hAnsi="GHEA Grapalat" w:cs="Sylfaen"/>
          <w:szCs w:val="24"/>
          <w:lang w:val="hy-AM"/>
        </w:rPr>
        <w:t>արտահերթ</w:t>
      </w:r>
      <w:r w:rsidRPr="005354AD">
        <w:rPr>
          <w:rFonts w:ascii="GHEA Grapalat" w:hAnsi="GHEA Grapalat" w:cs="Sylfaen"/>
          <w:szCs w:val="24"/>
        </w:rPr>
        <w:t xml:space="preserve"> </w:t>
      </w:r>
      <w:r w:rsidRPr="005354AD">
        <w:rPr>
          <w:rFonts w:ascii="GHEA Grapalat" w:hAnsi="GHEA Grapalat" w:cs="Sylfaen"/>
          <w:szCs w:val="24"/>
          <w:lang w:val="hy-AM"/>
        </w:rPr>
        <w:t>նիստ։</w:t>
      </w:r>
    </w:p>
    <w:p w14:paraId="69CACD17" w14:textId="77777777" w:rsidR="00034160" w:rsidRPr="005354AD" w:rsidRDefault="00FB0689">
      <w:pPr>
        <w:pStyle w:val="norm"/>
        <w:spacing w:line="240" w:lineRule="auto"/>
        <w:ind w:firstLine="567"/>
        <w:rPr>
          <w:rFonts w:ascii="GHEA Grapalat" w:hAnsi="GHEA Grapalat" w:cs="Tahoma"/>
          <w:sz w:val="20"/>
          <w:lang w:val="hy-AM"/>
        </w:rPr>
      </w:pPr>
      <w:r w:rsidRPr="005354AD">
        <w:rPr>
          <w:rFonts w:ascii="GHEA Grapalat" w:hAnsi="GHEA Grapalat"/>
          <w:spacing w:val="-6"/>
          <w:sz w:val="20"/>
          <w:lang w:val="hy-AM"/>
        </w:rPr>
        <w:t>8.</w:t>
      </w:r>
      <w:r w:rsidRPr="005354AD">
        <w:rPr>
          <w:rFonts w:ascii="GHEA Grapalat" w:hAnsi="GHEA Grapalat"/>
          <w:spacing w:val="-6"/>
          <w:sz w:val="20"/>
          <w:lang w:val="af-ZA"/>
        </w:rPr>
        <w:t xml:space="preserve">22 </w:t>
      </w:r>
      <w:r w:rsidRPr="005354A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5354AD">
        <w:rPr>
          <w:rFonts w:ascii="GHEA Grapalat" w:hAnsi="GHEA Grapalat" w:cs="Sylfaen"/>
          <w:lang w:val="hy-AM"/>
        </w:rPr>
        <w:t xml:space="preserve"> </w:t>
      </w:r>
      <w:r w:rsidRPr="005354A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42AC9B1" w14:textId="77777777" w:rsidR="00034160" w:rsidRPr="005354AD" w:rsidRDefault="00FB0689">
      <w:pPr>
        <w:pStyle w:val="23"/>
        <w:spacing w:line="240" w:lineRule="auto"/>
        <w:ind w:firstLine="567"/>
        <w:rPr>
          <w:rFonts w:ascii="GHEA Grapalat" w:hAnsi="GHEA Grapalat" w:cs="Sylfaen"/>
          <w:lang w:val="hy-AM"/>
        </w:rPr>
      </w:pPr>
      <w:r w:rsidRPr="005354AD">
        <w:rPr>
          <w:rFonts w:ascii="GHEA Grapalat" w:hAnsi="GHEA Grapalat" w:cs="Sylfaen"/>
          <w:szCs w:val="24"/>
          <w:lang w:val="hy-AM"/>
        </w:rPr>
        <w:t>8.23 Անգործության</w:t>
      </w:r>
      <w:r w:rsidRPr="005354AD">
        <w:rPr>
          <w:rFonts w:ascii="GHEA Grapalat" w:hAnsi="GHEA Grapalat" w:cs="Sylfaen"/>
          <w:szCs w:val="24"/>
        </w:rPr>
        <w:t xml:space="preserve"> </w:t>
      </w:r>
      <w:r w:rsidRPr="005354AD">
        <w:rPr>
          <w:rFonts w:ascii="GHEA Grapalat" w:hAnsi="GHEA Grapalat" w:cs="Sylfaen"/>
          <w:szCs w:val="24"/>
          <w:lang w:val="hy-AM"/>
        </w:rPr>
        <w:t>ժամկետը</w:t>
      </w:r>
      <w:r w:rsidRPr="005354AD">
        <w:rPr>
          <w:rFonts w:ascii="GHEA Grapalat" w:hAnsi="GHEA Grapalat" w:cs="Sylfaen"/>
          <w:szCs w:val="24"/>
        </w:rPr>
        <w:t xml:space="preserve"> </w:t>
      </w:r>
      <w:r w:rsidRPr="005354AD">
        <w:rPr>
          <w:rFonts w:ascii="GHEA Grapalat" w:hAnsi="GHEA Grapalat" w:cs="Sylfaen"/>
          <w:szCs w:val="24"/>
          <w:lang w:val="hy-AM"/>
        </w:rPr>
        <w:t>պայմանագիր</w:t>
      </w:r>
      <w:r w:rsidRPr="005354AD">
        <w:rPr>
          <w:rFonts w:ascii="GHEA Grapalat" w:hAnsi="GHEA Grapalat" w:cs="Sylfaen"/>
          <w:szCs w:val="24"/>
        </w:rPr>
        <w:t xml:space="preserve"> </w:t>
      </w:r>
      <w:r w:rsidRPr="005354AD">
        <w:rPr>
          <w:rFonts w:ascii="GHEA Grapalat" w:hAnsi="GHEA Grapalat" w:cs="Sylfaen"/>
          <w:szCs w:val="24"/>
          <w:lang w:val="hy-AM"/>
        </w:rPr>
        <w:t>կնքելու</w:t>
      </w:r>
      <w:r w:rsidRPr="005354AD">
        <w:rPr>
          <w:rFonts w:ascii="GHEA Grapalat" w:hAnsi="GHEA Grapalat" w:cs="Sylfaen"/>
          <w:szCs w:val="24"/>
        </w:rPr>
        <w:t xml:space="preserve"> </w:t>
      </w:r>
      <w:r w:rsidRPr="005354AD">
        <w:rPr>
          <w:rFonts w:ascii="GHEA Grapalat" w:hAnsi="GHEA Grapalat" w:cs="Sylfaen"/>
          <w:szCs w:val="24"/>
          <w:lang w:val="hy-AM"/>
        </w:rPr>
        <w:t>մասին</w:t>
      </w:r>
      <w:r w:rsidRPr="005354AD">
        <w:rPr>
          <w:rFonts w:ascii="GHEA Grapalat" w:hAnsi="GHEA Grapalat" w:cs="Sylfaen"/>
          <w:szCs w:val="24"/>
        </w:rPr>
        <w:t xml:space="preserve"> </w:t>
      </w:r>
      <w:r w:rsidRPr="005354AD">
        <w:rPr>
          <w:rFonts w:ascii="GHEA Grapalat" w:hAnsi="GHEA Grapalat" w:cs="Sylfaen"/>
          <w:szCs w:val="24"/>
          <w:lang w:val="hy-AM"/>
        </w:rPr>
        <w:t>որոշման</w:t>
      </w:r>
      <w:r w:rsidRPr="005354AD">
        <w:rPr>
          <w:rFonts w:ascii="GHEA Grapalat" w:hAnsi="GHEA Grapalat" w:cs="Sylfaen"/>
          <w:szCs w:val="24"/>
        </w:rPr>
        <w:t xml:space="preserve"> </w:t>
      </w:r>
      <w:r w:rsidRPr="005354AD">
        <w:rPr>
          <w:rFonts w:ascii="GHEA Grapalat" w:hAnsi="GHEA Grapalat" w:cs="Sylfaen"/>
          <w:szCs w:val="24"/>
          <w:lang w:val="hy-AM"/>
        </w:rPr>
        <w:t>հայտարարության</w:t>
      </w:r>
      <w:r w:rsidRPr="005354AD">
        <w:rPr>
          <w:rFonts w:ascii="GHEA Grapalat" w:hAnsi="GHEA Grapalat" w:cs="Sylfaen"/>
          <w:szCs w:val="24"/>
        </w:rPr>
        <w:t xml:space="preserve"> </w:t>
      </w:r>
      <w:r w:rsidRPr="005354AD">
        <w:rPr>
          <w:rFonts w:ascii="GHEA Grapalat" w:hAnsi="GHEA Grapalat" w:cs="Sylfaen"/>
          <w:szCs w:val="24"/>
          <w:lang w:val="hy-AM"/>
        </w:rPr>
        <w:t>հրապարակման</w:t>
      </w:r>
      <w:r w:rsidRPr="005354AD">
        <w:rPr>
          <w:rFonts w:ascii="GHEA Grapalat" w:hAnsi="GHEA Grapalat" w:cs="Sylfaen"/>
          <w:szCs w:val="24"/>
        </w:rPr>
        <w:t xml:space="preserve"> </w:t>
      </w:r>
      <w:r w:rsidRPr="005354AD">
        <w:rPr>
          <w:rFonts w:ascii="GHEA Grapalat" w:hAnsi="GHEA Grapalat" w:cs="Sylfaen"/>
          <w:szCs w:val="24"/>
          <w:lang w:val="hy-AM"/>
        </w:rPr>
        <w:t>օրվան</w:t>
      </w:r>
      <w:r w:rsidRPr="005354AD">
        <w:rPr>
          <w:rFonts w:ascii="GHEA Grapalat" w:hAnsi="GHEA Grapalat" w:cs="Sylfaen"/>
          <w:szCs w:val="24"/>
        </w:rPr>
        <w:t xml:space="preserve"> </w:t>
      </w:r>
      <w:r w:rsidRPr="005354AD">
        <w:rPr>
          <w:rFonts w:ascii="GHEA Grapalat" w:hAnsi="GHEA Grapalat" w:cs="Sylfaen"/>
          <w:szCs w:val="24"/>
          <w:lang w:val="hy-AM"/>
        </w:rPr>
        <w:t>հաջորդող</w:t>
      </w:r>
      <w:r w:rsidRPr="005354AD">
        <w:rPr>
          <w:rFonts w:ascii="GHEA Grapalat" w:hAnsi="GHEA Grapalat" w:cs="Sylfaen"/>
          <w:szCs w:val="24"/>
        </w:rPr>
        <w:t xml:space="preserve"> </w:t>
      </w:r>
      <w:r w:rsidRPr="005354AD">
        <w:rPr>
          <w:rFonts w:ascii="GHEA Grapalat" w:hAnsi="GHEA Grapalat" w:cs="Sylfaen"/>
          <w:szCs w:val="24"/>
          <w:lang w:val="hy-AM"/>
        </w:rPr>
        <w:t>օրվա</w:t>
      </w:r>
      <w:r w:rsidRPr="005354AD">
        <w:rPr>
          <w:rFonts w:ascii="GHEA Grapalat" w:hAnsi="GHEA Grapalat" w:cs="Sylfaen"/>
          <w:szCs w:val="24"/>
        </w:rPr>
        <w:t xml:space="preserve"> </w:t>
      </w:r>
      <w:r w:rsidRPr="005354AD">
        <w:rPr>
          <w:rFonts w:ascii="GHEA Grapalat" w:hAnsi="GHEA Grapalat" w:cs="Sylfaen"/>
          <w:szCs w:val="24"/>
          <w:lang w:val="hy-AM"/>
        </w:rPr>
        <w:t>և</w:t>
      </w:r>
      <w:r w:rsidRPr="005354AD">
        <w:rPr>
          <w:rFonts w:ascii="GHEA Grapalat" w:hAnsi="GHEA Grapalat" w:cs="Sylfaen"/>
          <w:szCs w:val="24"/>
        </w:rPr>
        <w:t xml:space="preserve"> պ</w:t>
      </w:r>
      <w:r w:rsidRPr="005354AD">
        <w:rPr>
          <w:rFonts w:ascii="GHEA Grapalat" w:hAnsi="GHEA Grapalat" w:cs="Sylfaen"/>
          <w:szCs w:val="24"/>
          <w:lang w:val="hy-AM"/>
        </w:rPr>
        <w:t>ատվիրատուի</w:t>
      </w:r>
      <w:r w:rsidRPr="005354AD">
        <w:rPr>
          <w:rFonts w:ascii="GHEA Grapalat" w:hAnsi="GHEA Grapalat" w:cs="Sylfaen"/>
          <w:szCs w:val="24"/>
        </w:rPr>
        <w:t xml:space="preserve"> </w:t>
      </w:r>
      <w:r w:rsidRPr="005354AD">
        <w:rPr>
          <w:rFonts w:ascii="GHEA Grapalat" w:hAnsi="GHEA Grapalat" w:cs="Sylfaen"/>
          <w:szCs w:val="24"/>
          <w:lang w:val="hy-AM"/>
        </w:rPr>
        <w:t>կողմից</w:t>
      </w:r>
      <w:r w:rsidRPr="005354AD">
        <w:rPr>
          <w:rFonts w:ascii="GHEA Grapalat" w:hAnsi="GHEA Grapalat" w:cs="Sylfaen"/>
          <w:szCs w:val="24"/>
        </w:rPr>
        <w:t xml:space="preserve"> </w:t>
      </w:r>
      <w:r w:rsidRPr="005354AD">
        <w:rPr>
          <w:rFonts w:ascii="GHEA Grapalat" w:hAnsi="GHEA Grapalat" w:cs="Sylfaen"/>
          <w:szCs w:val="24"/>
          <w:lang w:val="hy-AM"/>
        </w:rPr>
        <w:t>պայմանագիրը</w:t>
      </w:r>
      <w:r w:rsidRPr="005354AD">
        <w:rPr>
          <w:rFonts w:ascii="GHEA Grapalat" w:hAnsi="GHEA Grapalat" w:cs="Sylfaen"/>
          <w:szCs w:val="24"/>
        </w:rPr>
        <w:t xml:space="preserve"> </w:t>
      </w:r>
      <w:r w:rsidRPr="005354AD">
        <w:rPr>
          <w:rFonts w:ascii="GHEA Grapalat" w:hAnsi="GHEA Grapalat" w:cs="Sylfaen"/>
          <w:szCs w:val="24"/>
          <w:lang w:val="hy-AM"/>
        </w:rPr>
        <w:t>կնքելու</w:t>
      </w:r>
      <w:r w:rsidRPr="005354AD">
        <w:rPr>
          <w:rFonts w:ascii="GHEA Grapalat" w:hAnsi="GHEA Grapalat" w:cs="Sylfaen"/>
          <w:szCs w:val="24"/>
        </w:rPr>
        <w:t xml:space="preserve"> </w:t>
      </w:r>
      <w:r w:rsidRPr="005354AD">
        <w:rPr>
          <w:rFonts w:ascii="GHEA Grapalat" w:hAnsi="GHEA Grapalat" w:cs="Sylfaen"/>
          <w:szCs w:val="24"/>
          <w:lang w:val="hy-AM"/>
        </w:rPr>
        <w:t>իրավասության</w:t>
      </w:r>
      <w:r w:rsidRPr="005354AD">
        <w:rPr>
          <w:rFonts w:ascii="GHEA Grapalat" w:hAnsi="GHEA Grapalat" w:cs="Sylfaen"/>
          <w:szCs w:val="24"/>
        </w:rPr>
        <w:t xml:space="preserve"> </w:t>
      </w:r>
      <w:r w:rsidRPr="005354AD">
        <w:rPr>
          <w:rFonts w:ascii="GHEA Grapalat" w:hAnsi="GHEA Grapalat" w:cs="Sylfaen"/>
          <w:szCs w:val="24"/>
          <w:lang w:val="hy-AM"/>
        </w:rPr>
        <w:t>առաջացման</w:t>
      </w:r>
      <w:r w:rsidRPr="005354AD">
        <w:rPr>
          <w:rFonts w:ascii="GHEA Grapalat" w:hAnsi="GHEA Grapalat" w:cs="Sylfaen"/>
          <w:szCs w:val="24"/>
        </w:rPr>
        <w:t xml:space="preserve"> </w:t>
      </w:r>
      <w:r w:rsidRPr="005354AD">
        <w:rPr>
          <w:rFonts w:ascii="GHEA Grapalat" w:hAnsi="GHEA Grapalat" w:cs="Sylfaen"/>
          <w:szCs w:val="24"/>
          <w:lang w:val="hy-AM"/>
        </w:rPr>
        <w:t>օրվա</w:t>
      </w:r>
      <w:r w:rsidRPr="005354AD">
        <w:rPr>
          <w:rFonts w:ascii="GHEA Grapalat" w:hAnsi="GHEA Grapalat" w:cs="Sylfaen"/>
          <w:szCs w:val="24"/>
        </w:rPr>
        <w:t xml:space="preserve"> </w:t>
      </w:r>
      <w:r w:rsidRPr="005354AD">
        <w:rPr>
          <w:rFonts w:ascii="GHEA Grapalat" w:hAnsi="GHEA Grapalat" w:cs="Sylfaen"/>
          <w:szCs w:val="24"/>
          <w:lang w:val="hy-AM"/>
        </w:rPr>
        <w:t>միջև</w:t>
      </w:r>
      <w:r w:rsidRPr="005354AD">
        <w:rPr>
          <w:rFonts w:ascii="GHEA Grapalat" w:hAnsi="GHEA Grapalat" w:cs="Sylfaen"/>
          <w:szCs w:val="24"/>
        </w:rPr>
        <w:t xml:space="preserve"> </w:t>
      </w:r>
      <w:r w:rsidRPr="005354AD">
        <w:rPr>
          <w:rFonts w:ascii="GHEA Grapalat" w:hAnsi="GHEA Grapalat" w:cs="Sylfaen"/>
          <w:szCs w:val="24"/>
          <w:lang w:val="hy-AM"/>
        </w:rPr>
        <w:t>ընկած</w:t>
      </w:r>
      <w:r w:rsidRPr="005354AD">
        <w:rPr>
          <w:rFonts w:ascii="GHEA Grapalat" w:hAnsi="GHEA Grapalat" w:cs="Sylfaen"/>
          <w:szCs w:val="24"/>
        </w:rPr>
        <w:t xml:space="preserve"> </w:t>
      </w:r>
      <w:r w:rsidRPr="005354AD">
        <w:rPr>
          <w:rFonts w:ascii="GHEA Grapalat" w:hAnsi="GHEA Grapalat" w:cs="Sylfaen"/>
          <w:szCs w:val="24"/>
          <w:lang w:val="hy-AM"/>
        </w:rPr>
        <w:t>ժամանակահատվածն</w:t>
      </w:r>
      <w:r w:rsidRPr="005354AD">
        <w:rPr>
          <w:rFonts w:ascii="GHEA Grapalat" w:hAnsi="GHEA Grapalat" w:cs="Sylfaen"/>
          <w:szCs w:val="24"/>
        </w:rPr>
        <w:t xml:space="preserve"> </w:t>
      </w:r>
      <w:r w:rsidRPr="005354AD">
        <w:rPr>
          <w:rFonts w:ascii="GHEA Grapalat" w:hAnsi="GHEA Grapalat" w:cs="Sylfaen"/>
          <w:szCs w:val="24"/>
          <w:lang w:val="hy-AM"/>
        </w:rPr>
        <w:t>է։</w:t>
      </w:r>
      <w:r w:rsidRPr="005354AD">
        <w:rPr>
          <w:rFonts w:ascii="GHEA Grapalat" w:hAnsi="GHEA Grapalat" w:cs="Sylfaen"/>
          <w:lang w:val="es-ES"/>
        </w:rPr>
        <w:t xml:space="preserve"> </w:t>
      </w:r>
    </w:p>
    <w:p w14:paraId="18885914" w14:textId="77777777" w:rsidR="00034160" w:rsidRPr="005354AD" w:rsidRDefault="00FB0689">
      <w:pPr>
        <w:pStyle w:val="23"/>
        <w:spacing w:line="240" w:lineRule="auto"/>
        <w:ind w:firstLine="567"/>
        <w:rPr>
          <w:rFonts w:ascii="GHEA Grapalat" w:hAnsi="GHEA Grapalat" w:cs="Sylfaen"/>
          <w:lang w:val="hy-AM"/>
        </w:rPr>
      </w:pPr>
      <w:r w:rsidRPr="005354AD">
        <w:rPr>
          <w:rFonts w:ascii="GHEA Grapalat" w:hAnsi="GHEA Grapalat" w:cs="Sylfaen"/>
          <w:lang w:val="es-ES"/>
        </w:rPr>
        <w:t>Անգործության</w:t>
      </w:r>
      <w:r w:rsidRPr="005354AD">
        <w:rPr>
          <w:rFonts w:ascii="GHEA Grapalat" w:hAnsi="GHEA Grapalat" w:cs="Arial"/>
          <w:lang w:val="es-ES"/>
        </w:rPr>
        <w:t xml:space="preserve"> </w:t>
      </w:r>
      <w:r w:rsidRPr="005354AD">
        <w:rPr>
          <w:rFonts w:ascii="GHEA Grapalat" w:hAnsi="GHEA Grapalat" w:cs="Sylfaen"/>
          <w:lang w:val="es-ES"/>
        </w:rPr>
        <w:t>ժամկետը</w:t>
      </w:r>
      <w:r w:rsidRPr="005354AD">
        <w:rPr>
          <w:rFonts w:ascii="GHEA Grapalat" w:hAnsi="GHEA Grapalat" w:cs="Arial"/>
          <w:lang w:val="es-ES"/>
        </w:rPr>
        <w:t xml:space="preserve"> </w:t>
      </w:r>
      <w:r w:rsidRPr="005354AD">
        <w:rPr>
          <w:rFonts w:ascii="GHEA Grapalat" w:hAnsi="GHEA Grapalat" w:cs="Sylfaen"/>
          <w:lang w:val="es-ES"/>
        </w:rPr>
        <w:t>սույն</w:t>
      </w:r>
      <w:r w:rsidRPr="005354AD">
        <w:rPr>
          <w:rFonts w:ascii="GHEA Grapalat" w:hAnsi="GHEA Grapalat" w:cs="Arial"/>
          <w:lang w:val="es-ES"/>
        </w:rPr>
        <w:t xml:space="preserve"> </w:t>
      </w:r>
      <w:r w:rsidRPr="005354AD">
        <w:rPr>
          <w:rFonts w:ascii="GHEA Grapalat" w:hAnsi="GHEA Grapalat" w:cs="Sylfaen"/>
          <w:lang w:val="es-ES"/>
        </w:rPr>
        <w:t>ընթացակարգի</w:t>
      </w:r>
      <w:r w:rsidRPr="005354AD">
        <w:rPr>
          <w:rFonts w:ascii="GHEA Grapalat" w:hAnsi="GHEA Grapalat" w:cs="Arial"/>
          <w:lang w:val="es-ES"/>
        </w:rPr>
        <w:t xml:space="preserve"> </w:t>
      </w:r>
      <w:r w:rsidRPr="005354AD">
        <w:rPr>
          <w:rFonts w:ascii="GHEA Grapalat" w:hAnsi="GHEA Grapalat" w:cs="Sylfaen"/>
          <w:lang w:val="es-ES"/>
        </w:rPr>
        <w:t>դեպքում «10» օրացուցային</w:t>
      </w:r>
      <w:r w:rsidRPr="005354AD">
        <w:rPr>
          <w:rFonts w:ascii="GHEA Grapalat" w:hAnsi="GHEA Grapalat" w:cs="Arial"/>
          <w:lang w:val="es-ES"/>
        </w:rPr>
        <w:t xml:space="preserve"> </w:t>
      </w:r>
      <w:r w:rsidRPr="005354AD">
        <w:rPr>
          <w:rFonts w:ascii="GHEA Grapalat" w:hAnsi="GHEA Grapalat" w:cs="Sylfaen"/>
          <w:lang w:val="es-ES"/>
        </w:rPr>
        <w:t>օր</w:t>
      </w:r>
      <w:r w:rsidRPr="005354AD">
        <w:rPr>
          <w:rFonts w:ascii="GHEA Grapalat" w:hAnsi="GHEA Grapalat" w:cs="Arial"/>
          <w:lang w:val="es-ES"/>
        </w:rPr>
        <w:t xml:space="preserve"> </w:t>
      </w:r>
      <w:r w:rsidRPr="005354AD">
        <w:rPr>
          <w:rFonts w:ascii="GHEA Grapalat" w:hAnsi="GHEA Grapalat" w:cs="Sylfaen"/>
          <w:lang w:val="es-ES"/>
        </w:rPr>
        <w:t>է</w:t>
      </w:r>
      <w:r w:rsidRPr="005354AD">
        <w:rPr>
          <w:rFonts w:ascii="GHEA Grapalat" w:hAnsi="GHEA Grapalat" w:cs="Tahoma"/>
          <w:lang w:val="es-ES"/>
        </w:rPr>
        <w:t>։</w:t>
      </w:r>
      <w:r w:rsidRPr="005354AD">
        <w:rPr>
          <w:rFonts w:ascii="GHEA Grapalat" w:hAnsi="GHEA Grapalat"/>
          <w:lang w:val="es-ES"/>
        </w:rPr>
        <w:t xml:space="preserve"> </w:t>
      </w:r>
      <w:r w:rsidRPr="005354AD">
        <w:rPr>
          <w:rFonts w:ascii="GHEA Grapalat" w:hAnsi="GHEA Grapalat" w:cs="Sylfaen"/>
          <w:lang w:val="es-ES"/>
        </w:rPr>
        <w:t>Անգործության</w:t>
      </w:r>
      <w:r w:rsidRPr="005354AD">
        <w:rPr>
          <w:rFonts w:ascii="GHEA Grapalat" w:hAnsi="GHEA Grapalat" w:cs="Arial"/>
          <w:lang w:val="es-ES"/>
        </w:rPr>
        <w:t xml:space="preserve"> </w:t>
      </w:r>
      <w:r w:rsidRPr="005354AD">
        <w:rPr>
          <w:rFonts w:ascii="GHEA Grapalat" w:hAnsi="GHEA Grapalat" w:cs="Sylfaen"/>
          <w:lang w:val="es-ES"/>
        </w:rPr>
        <w:t>ժամկետը</w:t>
      </w:r>
      <w:r w:rsidRPr="005354AD">
        <w:rPr>
          <w:rFonts w:ascii="GHEA Grapalat" w:hAnsi="GHEA Grapalat" w:cs="Arial"/>
          <w:lang w:val="es-ES"/>
        </w:rPr>
        <w:t xml:space="preserve"> </w:t>
      </w:r>
      <w:r w:rsidRPr="005354AD">
        <w:rPr>
          <w:rFonts w:ascii="GHEA Grapalat" w:hAnsi="GHEA Grapalat" w:cs="Sylfaen"/>
          <w:lang w:val="es-ES"/>
        </w:rPr>
        <w:t>կիրառելի</w:t>
      </w:r>
      <w:r w:rsidRPr="005354AD">
        <w:rPr>
          <w:rFonts w:ascii="GHEA Grapalat" w:hAnsi="GHEA Grapalat" w:cs="Sylfaen"/>
          <w:lang w:val="hy-AM"/>
        </w:rPr>
        <w:t>.</w:t>
      </w:r>
    </w:p>
    <w:p w14:paraId="41CE1C92" w14:textId="77777777" w:rsidR="00034160" w:rsidRPr="005354AD" w:rsidRDefault="00FB0689">
      <w:pPr>
        <w:ind w:firstLine="567"/>
        <w:jc w:val="both"/>
        <w:rPr>
          <w:rFonts w:ascii="GHEA Grapalat" w:hAnsi="GHEA Grapalat" w:cs="Arial"/>
          <w:sz w:val="20"/>
          <w:szCs w:val="20"/>
          <w:lang w:val="hy-AM"/>
        </w:rPr>
      </w:pPr>
      <w:r w:rsidRPr="005354AD">
        <w:rPr>
          <w:rFonts w:ascii="GHEA Grapalat" w:hAnsi="GHEA Grapalat" w:cs="Sylfaen"/>
          <w:sz w:val="20"/>
          <w:szCs w:val="20"/>
          <w:lang w:val="hy-AM"/>
        </w:rPr>
        <w:t>-</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չէ</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եթե</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միայն</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մեկ</w:t>
      </w:r>
      <w:r w:rsidRPr="005354AD">
        <w:rPr>
          <w:rFonts w:ascii="GHEA Grapalat" w:hAnsi="GHEA Grapalat" w:cs="Arial"/>
          <w:sz w:val="20"/>
          <w:szCs w:val="20"/>
          <w:lang w:val="es-ES"/>
        </w:rPr>
        <w:t xml:space="preserve"> մ</w:t>
      </w:r>
      <w:r w:rsidRPr="005354AD">
        <w:rPr>
          <w:rFonts w:ascii="GHEA Grapalat" w:hAnsi="GHEA Grapalat" w:cs="Sylfaen"/>
          <w:sz w:val="20"/>
          <w:szCs w:val="20"/>
          <w:lang w:val="es-ES"/>
        </w:rPr>
        <w:t>ասնակից է հայտ ներկայացրել</w:t>
      </w:r>
      <w:r w:rsidRPr="005354AD">
        <w:rPr>
          <w:rFonts w:ascii="GHEA Grapalat" w:hAnsi="GHEA Grapalat"/>
          <w:i/>
          <w:sz w:val="20"/>
          <w:szCs w:val="20"/>
          <w:lang w:val="es-ES"/>
        </w:rPr>
        <w:t>,</w:t>
      </w:r>
      <w:r w:rsidRPr="005354AD">
        <w:rPr>
          <w:rFonts w:ascii="GHEA Grapalat" w:hAnsi="GHEA Grapalat"/>
          <w:sz w:val="20"/>
          <w:szCs w:val="20"/>
          <w:lang w:val="es-ES"/>
        </w:rPr>
        <w:t xml:space="preserve"> </w:t>
      </w:r>
      <w:r w:rsidRPr="005354AD">
        <w:rPr>
          <w:rFonts w:ascii="GHEA Grapalat" w:hAnsi="GHEA Grapalat" w:cs="Sylfaen"/>
          <w:sz w:val="20"/>
          <w:szCs w:val="20"/>
          <w:lang w:val="es-ES"/>
        </w:rPr>
        <w:t>որի</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հետ</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կնքվում</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է</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պայմանագիր</w:t>
      </w:r>
      <w:r w:rsidRPr="005354AD">
        <w:rPr>
          <w:rFonts w:ascii="GHEA Grapalat" w:hAnsi="GHEA Grapalat" w:cs="Arial"/>
          <w:sz w:val="20"/>
          <w:szCs w:val="20"/>
          <w:lang w:val="hy-AM"/>
        </w:rPr>
        <w:t>,</w:t>
      </w:r>
    </w:p>
    <w:p w14:paraId="1B2AF1BF" w14:textId="77777777" w:rsidR="00034160" w:rsidRPr="005354AD" w:rsidRDefault="00FB0689">
      <w:pPr>
        <w:ind w:firstLine="567"/>
        <w:jc w:val="both"/>
        <w:rPr>
          <w:rFonts w:ascii="GHEA Grapalat" w:hAnsi="GHEA Grapalat" w:cs="Sylfaen"/>
          <w:sz w:val="20"/>
          <w:szCs w:val="20"/>
          <w:lang w:val="es-ES"/>
        </w:rPr>
      </w:pPr>
      <w:r w:rsidRPr="005354A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988E4A8" w14:textId="77777777" w:rsidR="00034160" w:rsidRPr="005354AD" w:rsidRDefault="00FB0689">
      <w:pPr>
        <w:ind w:firstLine="567"/>
        <w:jc w:val="both"/>
        <w:rPr>
          <w:rFonts w:ascii="GHEA Grapalat" w:hAnsi="GHEA Grapalat" w:cs="Sylfaen"/>
          <w:sz w:val="20"/>
          <w:lang w:val="es-ES"/>
        </w:rPr>
      </w:pPr>
      <w:r w:rsidRPr="005354AD">
        <w:rPr>
          <w:rFonts w:ascii="GHEA Grapalat" w:hAnsi="GHEA Grapalat" w:cs="Sylfaen"/>
          <w:sz w:val="20"/>
          <w:lang w:val="hy-AM"/>
        </w:rPr>
        <w:t>Պատվիրատուն</w:t>
      </w:r>
      <w:r w:rsidRPr="005354AD">
        <w:rPr>
          <w:rFonts w:ascii="GHEA Grapalat" w:hAnsi="GHEA Grapalat" w:cs="Sylfaen"/>
          <w:sz w:val="20"/>
          <w:lang w:val="es-ES"/>
        </w:rPr>
        <w:t xml:space="preserve"> </w:t>
      </w:r>
      <w:r w:rsidRPr="005354AD">
        <w:rPr>
          <w:rFonts w:ascii="GHEA Grapalat" w:hAnsi="GHEA Grapalat" w:cs="Sylfaen"/>
          <w:sz w:val="20"/>
          <w:lang w:val="hy-AM"/>
        </w:rPr>
        <w:t>պայմանագիրը</w:t>
      </w:r>
      <w:r w:rsidRPr="005354AD">
        <w:rPr>
          <w:rFonts w:ascii="GHEA Grapalat" w:hAnsi="GHEA Grapalat" w:cs="Sylfaen"/>
          <w:sz w:val="20"/>
          <w:lang w:val="es-ES"/>
        </w:rPr>
        <w:t xml:space="preserve"> </w:t>
      </w:r>
      <w:r w:rsidRPr="005354AD">
        <w:rPr>
          <w:rFonts w:ascii="GHEA Grapalat" w:hAnsi="GHEA Grapalat" w:cs="Sylfaen"/>
          <w:sz w:val="20"/>
          <w:lang w:val="hy-AM"/>
        </w:rPr>
        <w:t>կնքում</w:t>
      </w:r>
      <w:r w:rsidRPr="005354AD">
        <w:rPr>
          <w:rFonts w:ascii="GHEA Grapalat" w:hAnsi="GHEA Grapalat" w:cs="Sylfaen"/>
          <w:sz w:val="20"/>
          <w:lang w:val="es-ES"/>
        </w:rPr>
        <w:t xml:space="preserve"> </w:t>
      </w:r>
      <w:r w:rsidRPr="005354AD">
        <w:rPr>
          <w:rFonts w:ascii="GHEA Grapalat" w:hAnsi="GHEA Grapalat" w:cs="Sylfaen"/>
          <w:sz w:val="20"/>
          <w:lang w:val="hy-AM"/>
        </w:rPr>
        <w:t>է</w:t>
      </w:r>
      <w:r w:rsidRPr="005354AD">
        <w:rPr>
          <w:rFonts w:ascii="GHEA Grapalat" w:hAnsi="GHEA Grapalat" w:cs="Sylfaen"/>
          <w:sz w:val="20"/>
          <w:lang w:val="es-ES"/>
        </w:rPr>
        <w:t xml:space="preserve">, </w:t>
      </w:r>
      <w:r w:rsidRPr="005354AD">
        <w:rPr>
          <w:rFonts w:ascii="GHEA Grapalat" w:hAnsi="GHEA Grapalat" w:cs="Sylfaen"/>
          <w:sz w:val="20"/>
          <w:lang w:val="hy-AM"/>
        </w:rPr>
        <w:t>եթե</w:t>
      </w:r>
      <w:r w:rsidRPr="005354AD">
        <w:rPr>
          <w:rFonts w:ascii="GHEA Grapalat" w:hAnsi="GHEA Grapalat" w:cs="Sylfaen"/>
          <w:sz w:val="20"/>
          <w:lang w:val="es-ES"/>
        </w:rPr>
        <w:t xml:space="preserve"> </w:t>
      </w:r>
      <w:r w:rsidRPr="005354AD">
        <w:rPr>
          <w:rFonts w:ascii="GHEA Grapalat" w:hAnsi="GHEA Grapalat" w:cs="Sylfaen"/>
          <w:sz w:val="20"/>
          <w:lang w:val="hy-AM"/>
        </w:rPr>
        <w:t>սույն</w:t>
      </w:r>
      <w:r w:rsidRPr="005354AD">
        <w:rPr>
          <w:rFonts w:ascii="GHEA Grapalat" w:hAnsi="GHEA Grapalat" w:cs="Sylfaen"/>
          <w:sz w:val="20"/>
          <w:lang w:val="es-ES"/>
        </w:rPr>
        <w:t xml:space="preserve"> </w:t>
      </w:r>
      <w:r w:rsidRPr="005354AD">
        <w:rPr>
          <w:rFonts w:ascii="GHEA Grapalat" w:hAnsi="GHEA Grapalat" w:cs="Sylfaen"/>
          <w:sz w:val="20"/>
          <w:lang w:val="hy-AM"/>
        </w:rPr>
        <w:t>կետով</w:t>
      </w:r>
      <w:r w:rsidRPr="005354AD">
        <w:rPr>
          <w:rFonts w:ascii="GHEA Grapalat" w:hAnsi="GHEA Grapalat" w:cs="Sylfaen"/>
          <w:sz w:val="20"/>
          <w:lang w:val="es-ES"/>
        </w:rPr>
        <w:t xml:space="preserve"> </w:t>
      </w:r>
      <w:r w:rsidRPr="005354AD">
        <w:rPr>
          <w:rFonts w:ascii="GHEA Grapalat" w:hAnsi="GHEA Grapalat" w:cs="Sylfaen"/>
          <w:sz w:val="20"/>
          <w:lang w:val="hy-AM"/>
        </w:rPr>
        <w:t>նախատեսված</w:t>
      </w:r>
      <w:r w:rsidRPr="005354AD">
        <w:rPr>
          <w:rFonts w:ascii="GHEA Grapalat" w:hAnsi="GHEA Grapalat" w:cs="Sylfaen"/>
          <w:sz w:val="20"/>
          <w:lang w:val="es-ES"/>
        </w:rPr>
        <w:t xml:space="preserve"> </w:t>
      </w:r>
      <w:r w:rsidRPr="005354AD">
        <w:rPr>
          <w:rFonts w:ascii="GHEA Grapalat" w:hAnsi="GHEA Grapalat" w:cs="Sylfaen"/>
          <w:sz w:val="20"/>
          <w:lang w:val="hy-AM"/>
        </w:rPr>
        <w:t>անգործության</w:t>
      </w:r>
      <w:r w:rsidRPr="005354AD">
        <w:rPr>
          <w:rFonts w:ascii="GHEA Grapalat" w:hAnsi="GHEA Grapalat" w:cs="Sylfaen"/>
          <w:sz w:val="20"/>
          <w:lang w:val="es-ES"/>
        </w:rPr>
        <w:t xml:space="preserve"> </w:t>
      </w:r>
      <w:r w:rsidRPr="005354AD">
        <w:rPr>
          <w:rFonts w:ascii="GHEA Grapalat" w:hAnsi="GHEA Grapalat" w:cs="Sylfaen"/>
          <w:sz w:val="20"/>
          <w:lang w:val="hy-AM"/>
        </w:rPr>
        <w:t>ժամկետում</w:t>
      </w:r>
      <w:r w:rsidRPr="005354AD">
        <w:rPr>
          <w:rFonts w:ascii="GHEA Grapalat" w:hAnsi="GHEA Grapalat" w:cs="Sylfaen"/>
          <w:sz w:val="20"/>
          <w:lang w:val="es-ES"/>
        </w:rPr>
        <w:t xml:space="preserve"> </w:t>
      </w:r>
      <w:r w:rsidRPr="005354AD">
        <w:rPr>
          <w:rFonts w:ascii="GHEA Grapalat" w:hAnsi="GHEA Grapalat" w:cs="Sylfaen"/>
          <w:sz w:val="20"/>
          <w:lang w:val="hy-AM"/>
        </w:rPr>
        <w:t>որևէ</w:t>
      </w:r>
      <w:r w:rsidRPr="005354AD">
        <w:rPr>
          <w:rFonts w:ascii="GHEA Grapalat" w:hAnsi="GHEA Grapalat" w:cs="Sylfaen"/>
          <w:sz w:val="20"/>
          <w:lang w:val="es-ES"/>
        </w:rPr>
        <w:t xml:space="preserve"> մ</w:t>
      </w:r>
      <w:r w:rsidRPr="005354AD">
        <w:rPr>
          <w:rFonts w:ascii="GHEA Grapalat" w:hAnsi="GHEA Grapalat" w:cs="Sylfaen"/>
          <w:sz w:val="20"/>
          <w:lang w:val="hy-AM"/>
        </w:rPr>
        <w:t>ասնակից</w:t>
      </w:r>
      <w:r w:rsidRPr="005354AD">
        <w:rPr>
          <w:rFonts w:ascii="GHEA Grapalat" w:hAnsi="GHEA Grapalat" w:cs="Sylfaen"/>
          <w:sz w:val="20"/>
          <w:lang w:val="es-ES"/>
        </w:rPr>
        <w:t xml:space="preserve"> </w:t>
      </w:r>
      <w:r w:rsidRPr="005354AD">
        <w:rPr>
          <w:rFonts w:ascii="GHEA Grapalat" w:hAnsi="GHEA Grapalat" w:cs="Sylfaen"/>
          <w:sz w:val="20"/>
          <w:lang w:val="hy-AM"/>
        </w:rPr>
        <w:t>չի</w:t>
      </w:r>
      <w:r w:rsidRPr="005354AD">
        <w:rPr>
          <w:rFonts w:ascii="GHEA Grapalat" w:hAnsi="GHEA Grapalat" w:cs="Sylfaen"/>
          <w:sz w:val="20"/>
          <w:lang w:val="es-ES"/>
        </w:rPr>
        <w:t xml:space="preserve"> </w:t>
      </w:r>
      <w:r w:rsidRPr="005354AD">
        <w:rPr>
          <w:rFonts w:ascii="GHEA Grapalat" w:hAnsi="GHEA Grapalat" w:cs="Sylfaen"/>
          <w:sz w:val="20"/>
          <w:lang w:val="hy-AM"/>
        </w:rPr>
        <w:t>բողոքարկում</w:t>
      </w:r>
      <w:r w:rsidRPr="005354AD">
        <w:rPr>
          <w:rFonts w:ascii="GHEA Grapalat" w:hAnsi="GHEA Grapalat" w:cs="Sylfaen"/>
          <w:sz w:val="20"/>
          <w:lang w:val="es-ES"/>
        </w:rPr>
        <w:t xml:space="preserve"> </w:t>
      </w:r>
      <w:r w:rsidRPr="005354AD">
        <w:rPr>
          <w:rFonts w:ascii="GHEA Grapalat" w:hAnsi="GHEA Grapalat" w:cs="Sylfaen"/>
          <w:sz w:val="20"/>
          <w:lang w:val="hy-AM"/>
        </w:rPr>
        <w:t>պայմանագիր</w:t>
      </w:r>
      <w:r w:rsidRPr="005354AD">
        <w:rPr>
          <w:rFonts w:ascii="GHEA Grapalat" w:hAnsi="GHEA Grapalat" w:cs="Sylfaen"/>
          <w:sz w:val="20"/>
          <w:lang w:val="es-ES"/>
        </w:rPr>
        <w:t xml:space="preserve"> </w:t>
      </w:r>
      <w:r w:rsidRPr="005354AD">
        <w:rPr>
          <w:rFonts w:ascii="GHEA Grapalat" w:hAnsi="GHEA Grapalat" w:cs="Sylfaen"/>
          <w:sz w:val="20"/>
          <w:lang w:val="hy-AM"/>
        </w:rPr>
        <w:t>կնքելու</w:t>
      </w:r>
      <w:r w:rsidRPr="005354AD">
        <w:rPr>
          <w:rFonts w:ascii="GHEA Grapalat" w:hAnsi="GHEA Grapalat" w:cs="Sylfaen"/>
          <w:sz w:val="20"/>
          <w:lang w:val="es-ES"/>
        </w:rPr>
        <w:t xml:space="preserve"> </w:t>
      </w:r>
      <w:r w:rsidRPr="005354AD">
        <w:rPr>
          <w:rFonts w:ascii="GHEA Grapalat" w:hAnsi="GHEA Grapalat" w:cs="Sylfaen"/>
          <w:sz w:val="20"/>
          <w:lang w:val="hy-AM"/>
        </w:rPr>
        <w:t>մասին</w:t>
      </w:r>
      <w:r w:rsidRPr="005354AD">
        <w:rPr>
          <w:rFonts w:ascii="GHEA Grapalat" w:hAnsi="GHEA Grapalat" w:cs="Sylfaen"/>
          <w:sz w:val="20"/>
          <w:lang w:val="es-ES"/>
        </w:rPr>
        <w:t xml:space="preserve"> </w:t>
      </w:r>
      <w:r w:rsidRPr="005354AD">
        <w:rPr>
          <w:rFonts w:ascii="GHEA Grapalat" w:hAnsi="GHEA Grapalat" w:cs="Sylfaen"/>
          <w:sz w:val="20"/>
          <w:lang w:val="hy-AM"/>
        </w:rPr>
        <w:t>որոշումը։</w:t>
      </w:r>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Մինչև</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անգործության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ժամկետը</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լրանալը</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կամ</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առանց</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պայմանագիր</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կնքելու</w:t>
      </w:r>
      <w:proofErr w:type="spellEnd"/>
      <w:r w:rsidRPr="005354AD">
        <w:rPr>
          <w:rFonts w:ascii="GHEA Grapalat" w:hAnsi="GHEA Grapalat" w:cs="Sylfaen"/>
          <w:sz w:val="20"/>
          <w:lang w:val="es-ES"/>
        </w:rPr>
        <w:t xml:space="preserve"> </w:t>
      </w:r>
      <w:r w:rsidRPr="005354AD">
        <w:rPr>
          <w:rFonts w:ascii="GHEA Grapalat" w:hAnsi="GHEA Grapalat" w:cs="Sylfaen"/>
          <w:sz w:val="20"/>
          <w:lang w:val="hy-AM"/>
        </w:rPr>
        <w:t xml:space="preserve"> կամ գնման ընթացակարգը չկայացած հայտարարելու </w:t>
      </w:r>
      <w:proofErr w:type="spellStart"/>
      <w:r w:rsidRPr="005354AD">
        <w:rPr>
          <w:rFonts w:ascii="GHEA Grapalat" w:hAnsi="GHEA Grapalat" w:cs="Sylfaen"/>
          <w:sz w:val="20"/>
          <w:lang w:val="ru-RU"/>
        </w:rPr>
        <w:t>մասին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հայտարարության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հրապարակման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կնք</w:t>
      </w:r>
      <w:proofErr w:type="spellEnd"/>
      <w:r w:rsidRPr="005354AD">
        <w:rPr>
          <w:rFonts w:ascii="GHEA Grapalat" w:hAnsi="GHEA Grapalat" w:cs="Sylfaen"/>
          <w:sz w:val="20"/>
        </w:rPr>
        <w:t>վ</w:t>
      </w:r>
      <w:proofErr w:type="spellStart"/>
      <w:r w:rsidRPr="005354AD">
        <w:rPr>
          <w:rFonts w:ascii="GHEA Grapalat" w:hAnsi="GHEA Grapalat" w:cs="Sylfaen"/>
          <w:sz w:val="20"/>
          <w:lang w:val="ru-RU"/>
        </w:rPr>
        <w:t>ած</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պայմանագիրն</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առ</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lang w:val="ru-RU"/>
        </w:rPr>
        <w:t>ոչինչ</w:t>
      </w:r>
      <w:proofErr w:type="spellEnd"/>
      <w:r w:rsidRPr="005354AD">
        <w:rPr>
          <w:rFonts w:ascii="GHEA Grapalat" w:hAnsi="GHEA Grapalat" w:cs="Sylfaen"/>
          <w:sz w:val="20"/>
          <w:lang w:val="es-ES"/>
        </w:rPr>
        <w:t xml:space="preserve"> </w:t>
      </w:r>
      <w:r w:rsidRPr="005354AD">
        <w:rPr>
          <w:rFonts w:ascii="GHEA Grapalat" w:hAnsi="GHEA Grapalat" w:cs="Sylfaen"/>
          <w:sz w:val="20"/>
          <w:lang w:val="ru-RU"/>
        </w:rPr>
        <w:t>է։</w:t>
      </w:r>
    </w:p>
    <w:p w14:paraId="73B8EAAD" w14:textId="77777777" w:rsidR="00034160" w:rsidRPr="005354AD" w:rsidRDefault="00034160">
      <w:pPr>
        <w:pStyle w:val="23"/>
        <w:spacing w:line="240" w:lineRule="auto"/>
        <w:ind w:firstLine="567"/>
        <w:rPr>
          <w:rFonts w:ascii="GHEA Grapalat" w:hAnsi="GHEA Grapalat" w:cs="Sylfaen"/>
          <w:szCs w:val="24"/>
          <w:lang w:val="es-ES"/>
        </w:rPr>
      </w:pPr>
    </w:p>
    <w:p w14:paraId="180FF366" w14:textId="77777777" w:rsidR="00034160" w:rsidRPr="005354AD" w:rsidRDefault="00034160">
      <w:pPr>
        <w:ind w:firstLine="567"/>
        <w:jc w:val="center"/>
        <w:rPr>
          <w:rFonts w:ascii="GHEA Grapalat" w:hAnsi="GHEA Grapalat"/>
          <w:b/>
          <w:sz w:val="20"/>
          <w:lang w:val="es-ES"/>
        </w:rPr>
      </w:pPr>
    </w:p>
    <w:p w14:paraId="36F94FF8" w14:textId="77777777" w:rsidR="00034160" w:rsidRPr="005354AD" w:rsidRDefault="00FB0689">
      <w:pPr>
        <w:jc w:val="center"/>
        <w:rPr>
          <w:rFonts w:ascii="GHEA Grapalat" w:hAnsi="GHEA Grapalat" w:cs="Arial"/>
          <w:b/>
          <w:iCs/>
          <w:sz w:val="20"/>
          <w:lang w:val="af-ZA"/>
        </w:rPr>
      </w:pPr>
      <w:r w:rsidRPr="005354AD">
        <w:rPr>
          <w:rFonts w:ascii="GHEA Grapalat" w:hAnsi="GHEA Grapalat"/>
          <w:b/>
          <w:iCs/>
          <w:sz w:val="20"/>
          <w:lang w:val="es-ES"/>
        </w:rPr>
        <w:t>9</w:t>
      </w:r>
      <w:r w:rsidRPr="005354AD">
        <w:rPr>
          <w:rFonts w:ascii="GHEA Grapalat" w:hAnsi="GHEA Grapalat"/>
          <w:b/>
          <w:iCs/>
          <w:sz w:val="20"/>
          <w:lang w:val="af-ZA"/>
        </w:rPr>
        <w:t xml:space="preserve">. </w:t>
      </w:r>
      <w:r w:rsidRPr="005354AD">
        <w:rPr>
          <w:rFonts w:ascii="GHEA Grapalat" w:hAnsi="GHEA Grapalat" w:cs="Sylfaen"/>
          <w:b/>
          <w:iCs/>
          <w:sz w:val="20"/>
          <w:lang w:val="af-ZA"/>
        </w:rPr>
        <w:t>ՊԱՅՄԱՆԱԳՐԻ</w:t>
      </w:r>
      <w:r w:rsidRPr="005354AD">
        <w:rPr>
          <w:rFonts w:ascii="GHEA Grapalat" w:hAnsi="GHEA Grapalat" w:cs="Arial"/>
          <w:b/>
          <w:iCs/>
          <w:sz w:val="20"/>
          <w:lang w:val="af-ZA"/>
        </w:rPr>
        <w:t xml:space="preserve"> </w:t>
      </w:r>
      <w:r w:rsidRPr="005354AD">
        <w:rPr>
          <w:rFonts w:ascii="GHEA Grapalat" w:hAnsi="GHEA Grapalat" w:cs="Sylfaen"/>
          <w:b/>
          <w:iCs/>
          <w:sz w:val="20"/>
          <w:lang w:val="af-ZA"/>
        </w:rPr>
        <w:t>ԿՆՔՈՒՄԸ</w:t>
      </w:r>
      <w:r w:rsidRPr="005354AD">
        <w:rPr>
          <w:rFonts w:ascii="GHEA Grapalat" w:hAnsi="GHEA Grapalat" w:cs="Arial"/>
          <w:b/>
          <w:iCs/>
          <w:sz w:val="20"/>
          <w:lang w:val="af-ZA"/>
        </w:rPr>
        <w:t xml:space="preserve"> </w:t>
      </w:r>
    </w:p>
    <w:p w14:paraId="157DB49D" w14:textId="77777777" w:rsidR="00034160" w:rsidRPr="005354AD" w:rsidRDefault="00034160">
      <w:pPr>
        <w:jc w:val="center"/>
        <w:rPr>
          <w:rFonts w:ascii="GHEA Grapalat" w:hAnsi="GHEA Grapalat"/>
          <w:b/>
          <w:iCs/>
          <w:sz w:val="20"/>
          <w:lang w:val="af-ZA"/>
        </w:rPr>
      </w:pPr>
    </w:p>
    <w:p w14:paraId="1286A482"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iCs/>
          <w:sz w:val="20"/>
          <w:lang w:val="es-ES"/>
        </w:rPr>
        <w:t>9</w:t>
      </w:r>
      <w:r w:rsidRPr="005354AD">
        <w:rPr>
          <w:rFonts w:ascii="GHEA Grapalat" w:hAnsi="GHEA Grapalat"/>
          <w:iCs/>
          <w:sz w:val="20"/>
          <w:lang w:val="af-ZA"/>
        </w:rPr>
        <w:t xml:space="preserve">.1 </w:t>
      </w:r>
      <w:proofErr w:type="spellStart"/>
      <w:r w:rsidRPr="005354AD">
        <w:rPr>
          <w:rFonts w:ascii="GHEA Grapalat" w:hAnsi="GHEA Grapalat" w:cs="Sylfaen"/>
          <w:sz w:val="20"/>
          <w:lang w:val="ru-RU"/>
        </w:rPr>
        <w:t>Պայմանագիր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կնքվում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հանձնաժողովի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որոշման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հիման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վրա</w:t>
      </w:r>
      <w:proofErr w:type="spellEnd"/>
      <w:r w:rsidRPr="005354AD">
        <w:rPr>
          <w:rFonts w:ascii="GHEA Grapalat" w:hAnsi="GHEA Grapalat" w:cs="Sylfaen"/>
          <w:sz w:val="20"/>
          <w:lang w:val="af-ZA"/>
        </w:rPr>
        <w:t xml:space="preserve">` </w:t>
      </w:r>
      <w:r w:rsidRPr="005354AD">
        <w:rPr>
          <w:rFonts w:ascii="GHEA Grapalat" w:hAnsi="GHEA Grapalat" w:cs="Sylfaen"/>
          <w:sz w:val="20"/>
        </w:rPr>
        <w:t>պ</w:t>
      </w:r>
      <w:proofErr w:type="spellStart"/>
      <w:r w:rsidRPr="005354AD">
        <w:rPr>
          <w:rFonts w:ascii="GHEA Grapalat" w:hAnsi="GHEA Grapalat" w:cs="Sylfaen"/>
          <w:sz w:val="20"/>
          <w:lang w:val="ru-RU"/>
        </w:rPr>
        <w:t>ատվիրատուի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կողմից</w:t>
      </w:r>
      <w:proofErr w:type="spellEnd"/>
      <w:r w:rsidRPr="005354AD">
        <w:rPr>
          <w:rFonts w:ascii="GHEA Grapalat" w:hAnsi="GHEA Grapalat" w:cs="Sylfaen"/>
          <w:sz w:val="20"/>
          <w:lang w:val="ru-RU"/>
        </w:rPr>
        <w:t>։</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Պայմանագիրը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կնքվում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գրավոր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մեկ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փաստաթուղթ</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կազմելու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միջոցով</w:t>
      </w:r>
      <w:proofErr w:type="spellEnd"/>
      <w:r w:rsidRPr="005354AD">
        <w:rPr>
          <w:rFonts w:ascii="GHEA Grapalat" w:hAnsi="GHEA Grapalat" w:cs="Sylfaen"/>
          <w:sz w:val="20"/>
          <w:lang w:val="ru-RU"/>
        </w:rPr>
        <w:t>։</w:t>
      </w:r>
    </w:p>
    <w:p w14:paraId="5261CEEA"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9.2 </w:t>
      </w:r>
      <w:proofErr w:type="spellStart"/>
      <w:r w:rsidRPr="005354AD">
        <w:rPr>
          <w:rFonts w:ascii="GHEA Grapalat" w:hAnsi="GHEA Grapalat" w:cs="Sylfaen"/>
          <w:sz w:val="20"/>
          <w:lang w:val="ru-RU"/>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հրավերի</w:t>
      </w:r>
      <w:proofErr w:type="spellEnd"/>
      <w:r w:rsidRPr="005354AD">
        <w:rPr>
          <w:rFonts w:ascii="GHEA Grapalat" w:hAnsi="GHEA Grapalat" w:cs="Sylfaen"/>
          <w:sz w:val="20"/>
          <w:lang w:val="af-ZA"/>
        </w:rPr>
        <w:t xml:space="preserve"> 1-</w:t>
      </w:r>
      <w:proofErr w:type="spellStart"/>
      <w:r w:rsidRPr="005354AD">
        <w:rPr>
          <w:rFonts w:ascii="GHEA Grapalat" w:hAnsi="GHEA Grapalat" w:cs="Sylfaen"/>
          <w:sz w:val="20"/>
        </w:rPr>
        <w:t>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մասի</w:t>
      </w:r>
      <w:proofErr w:type="spellEnd"/>
      <w:r w:rsidRPr="005354AD">
        <w:rPr>
          <w:rFonts w:ascii="GHEA Grapalat" w:hAnsi="GHEA Grapalat" w:cs="Sylfaen"/>
          <w:sz w:val="20"/>
          <w:lang w:val="af-ZA"/>
        </w:rPr>
        <w:t xml:space="preserve"> 8</w:t>
      </w:r>
      <w:r w:rsidRPr="005354AD">
        <w:rPr>
          <w:rFonts w:ascii="GHEA Grapalat" w:hAnsi="GHEA Grapalat" w:cs="Sylfaen"/>
          <w:sz w:val="20"/>
          <w:lang w:val="hy-AM"/>
        </w:rPr>
        <w:t>.</w:t>
      </w:r>
      <w:r w:rsidRPr="005354AD">
        <w:rPr>
          <w:rFonts w:ascii="GHEA Grapalat" w:hAnsi="GHEA Grapalat" w:cs="Sylfaen"/>
          <w:sz w:val="20"/>
          <w:lang w:val="af-ZA"/>
        </w:rPr>
        <w:t xml:space="preserve">23 </w:t>
      </w:r>
      <w:proofErr w:type="spellStart"/>
      <w:r w:rsidRPr="005354AD">
        <w:rPr>
          <w:rFonts w:ascii="GHEA Grapalat" w:hAnsi="GHEA Grapalat" w:cs="Sylfaen"/>
          <w:sz w:val="20"/>
          <w:lang w:val="ru-RU"/>
        </w:rPr>
        <w:t>կետով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սահմանված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անգործության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ժամկետը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լրանալուն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չոր</w:t>
      </w:r>
      <w:proofErr w:type="spellEnd"/>
      <w:r w:rsidRPr="005354AD">
        <w:rPr>
          <w:rFonts w:ascii="GHEA Grapalat" w:hAnsi="GHEA Grapalat" w:cs="Sylfaen"/>
          <w:sz w:val="20"/>
          <w:lang w:val="hy-AM"/>
        </w:rPr>
        <w:t>րորդ</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աշխատանքային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w:t>
      </w:r>
      <w:proofErr w:type="spellEnd"/>
      <w:r w:rsidRPr="005354AD">
        <w:rPr>
          <w:rFonts w:ascii="GHEA Grapalat" w:hAnsi="GHEA Grapalat" w:cs="Sylfaen"/>
          <w:sz w:val="20"/>
          <w:lang w:val="hy-AM"/>
        </w:rPr>
        <w:t>ը</w:t>
      </w:r>
      <w:r w:rsidRPr="005354AD">
        <w:rPr>
          <w:rFonts w:ascii="GHEA Grapalat" w:hAnsi="GHEA Grapalat" w:cs="Sylfaen"/>
          <w:sz w:val="20"/>
          <w:lang w:val="af-ZA"/>
        </w:rPr>
        <w:t xml:space="preserve"> </w:t>
      </w:r>
      <w:r w:rsidRPr="005354AD">
        <w:rPr>
          <w:rFonts w:ascii="GHEA Grapalat" w:hAnsi="GHEA Grapalat" w:cs="Sylfaen"/>
          <w:sz w:val="20"/>
        </w:rPr>
        <w:t>պ</w:t>
      </w:r>
      <w:proofErr w:type="spellStart"/>
      <w:r w:rsidRPr="005354AD">
        <w:rPr>
          <w:rFonts w:ascii="GHEA Grapalat" w:hAnsi="GHEA Grapalat" w:cs="Sylfaen"/>
          <w:sz w:val="20"/>
          <w:lang w:val="ru-RU"/>
        </w:rPr>
        <w:t>ատվիրատուն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ծանուցում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ընտրված</w:t>
      </w:r>
      <w:proofErr w:type="spellEnd"/>
      <w:r w:rsidRPr="005354AD">
        <w:rPr>
          <w:rFonts w:ascii="GHEA Grapalat" w:hAnsi="GHEA Grapalat" w:cs="Sylfaen"/>
          <w:sz w:val="20"/>
          <w:lang w:val="af-ZA"/>
        </w:rPr>
        <w:t xml:space="preserve"> </w:t>
      </w:r>
      <w:r w:rsidRPr="005354AD">
        <w:rPr>
          <w:rFonts w:ascii="GHEA Grapalat" w:hAnsi="GHEA Grapalat" w:cs="Sylfaen"/>
          <w:sz w:val="20"/>
        </w:rPr>
        <w:t>մ</w:t>
      </w:r>
      <w:proofErr w:type="spellStart"/>
      <w:r w:rsidRPr="005354AD">
        <w:rPr>
          <w:rFonts w:ascii="GHEA Grapalat" w:hAnsi="GHEA Grapalat" w:cs="Sylfaen"/>
          <w:sz w:val="20"/>
          <w:lang w:val="ru-RU"/>
        </w:rPr>
        <w:t>ասնակցին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ներկայացնելով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պայմանագիր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առաջարկը</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և</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նախագիծը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պայմանագիրը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կարող</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կնքվել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ոչ</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շուտ</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քան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հրավերի</w:t>
      </w:r>
      <w:proofErr w:type="spellEnd"/>
      <w:r w:rsidRPr="005354AD">
        <w:rPr>
          <w:rFonts w:ascii="GHEA Grapalat" w:hAnsi="GHEA Grapalat" w:cs="Sylfaen"/>
          <w:sz w:val="20"/>
          <w:lang w:val="af-ZA"/>
        </w:rPr>
        <w:t xml:space="preserve"> 1-</w:t>
      </w:r>
      <w:proofErr w:type="spellStart"/>
      <w:r w:rsidRPr="005354AD">
        <w:rPr>
          <w:rFonts w:ascii="GHEA Grapalat" w:hAnsi="GHEA Grapalat" w:cs="Sylfaen"/>
          <w:sz w:val="20"/>
        </w:rPr>
        <w:t>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մասի</w:t>
      </w:r>
      <w:proofErr w:type="spellEnd"/>
      <w:r w:rsidRPr="005354AD">
        <w:rPr>
          <w:rFonts w:ascii="GHEA Grapalat" w:hAnsi="GHEA Grapalat" w:cs="Sylfaen"/>
          <w:sz w:val="20"/>
          <w:lang w:val="af-ZA"/>
        </w:rPr>
        <w:t xml:space="preserve"> 8</w:t>
      </w:r>
      <w:r w:rsidRPr="005354AD">
        <w:rPr>
          <w:rFonts w:ascii="GHEA Grapalat" w:hAnsi="GHEA Grapalat" w:cs="Sylfaen"/>
          <w:sz w:val="20"/>
          <w:lang w:val="hy-AM"/>
        </w:rPr>
        <w:t>.</w:t>
      </w:r>
      <w:r w:rsidRPr="005354AD">
        <w:rPr>
          <w:rFonts w:ascii="GHEA Grapalat" w:hAnsi="GHEA Grapalat" w:cs="Sylfaen"/>
          <w:sz w:val="20"/>
          <w:lang w:val="af-ZA"/>
        </w:rPr>
        <w:t xml:space="preserve">23 </w:t>
      </w:r>
      <w:proofErr w:type="spellStart"/>
      <w:r w:rsidRPr="005354AD">
        <w:rPr>
          <w:rFonts w:ascii="GHEA Grapalat" w:hAnsi="GHEA Grapalat" w:cs="Sylfaen"/>
          <w:sz w:val="20"/>
          <w:lang w:val="ru-RU"/>
        </w:rPr>
        <w:t>կետով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սահմանված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անգործության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ժամկետը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լրանալու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հաջորդող</w:t>
      </w:r>
      <w:proofErr w:type="spellEnd"/>
      <w:r w:rsidRPr="005354AD">
        <w:rPr>
          <w:rFonts w:ascii="GHEA Grapalat" w:hAnsi="GHEA Grapalat" w:cs="Sylfaen"/>
          <w:sz w:val="20"/>
          <w:lang w:val="af-ZA"/>
        </w:rPr>
        <w:t xml:space="preserve"> </w:t>
      </w:r>
      <w:r w:rsidRPr="005354AD">
        <w:rPr>
          <w:rFonts w:ascii="GHEA Grapalat" w:hAnsi="GHEA Grapalat" w:cs="Sylfaen"/>
          <w:sz w:val="20"/>
          <w:lang w:val="hy-AM"/>
        </w:rPr>
        <w:t>չորրորդ</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աշխատանքային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օրը</w:t>
      </w:r>
      <w:proofErr w:type="spellEnd"/>
      <w:r w:rsidRPr="005354AD">
        <w:rPr>
          <w:rFonts w:ascii="GHEA Grapalat" w:hAnsi="GHEA Grapalat" w:cs="Sylfaen"/>
          <w:sz w:val="20"/>
          <w:lang w:val="af-ZA"/>
        </w:rPr>
        <w:t>:</w:t>
      </w:r>
    </w:p>
    <w:p w14:paraId="0D4BCFFC"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9</w:t>
      </w:r>
      <w:r w:rsidRPr="005354AD">
        <w:rPr>
          <w:rFonts w:ascii="GHEA Grapalat" w:hAnsi="GHEA Grapalat" w:cs="Sylfaen"/>
          <w:sz w:val="20"/>
          <w:lang w:val="hy-AM"/>
        </w:rPr>
        <w:t>.3</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Ընտրված</w:t>
      </w:r>
      <w:proofErr w:type="spellEnd"/>
      <w:r w:rsidRPr="005354AD">
        <w:rPr>
          <w:rFonts w:ascii="GHEA Grapalat" w:hAnsi="GHEA Grapalat" w:cs="Sylfaen"/>
          <w:sz w:val="20"/>
          <w:lang w:val="af-ZA"/>
        </w:rPr>
        <w:t xml:space="preserve"> </w:t>
      </w:r>
      <w:r w:rsidRPr="005354AD">
        <w:rPr>
          <w:rFonts w:ascii="GHEA Grapalat" w:hAnsi="GHEA Grapalat" w:cs="Sylfaen"/>
          <w:sz w:val="20"/>
        </w:rPr>
        <w:t>մ</w:t>
      </w:r>
      <w:proofErr w:type="spellStart"/>
      <w:r w:rsidRPr="005354AD">
        <w:rPr>
          <w:rFonts w:ascii="GHEA Grapalat" w:hAnsi="GHEA Grapalat" w:cs="Sylfaen"/>
          <w:sz w:val="20"/>
          <w:lang w:val="ru-RU"/>
        </w:rPr>
        <w:t>ասնակցին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պայմանագիր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առաջարկը</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և</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կնքվելիք</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նախագիծը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հանձնաժողովի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քարտուղարը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տրամադրում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էլեկտրոնային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եղանակով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պայմանագրում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ներառվում</w:t>
      </w:r>
      <w:proofErr w:type="spellEnd"/>
      <w:r w:rsidRPr="005354AD">
        <w:rPr>
          <w:rFonts w:ascii="GHEA Grapalat" w:hAnsi="GHEA Grapalat" w:cs="Sylfaen"/>
          <w:sz w:val="20"/>
          <w:lang w:val="af-ZA"/>
        </w:rPr>
        <w:t xml:space="preserve"> </w:t>
      </w:r>
      <w:r w:rsidRPr="005354AD">
        <w:rPr>
          <w:rFonts w:ascii="GHEA Grapalat" w:hAnsi="GHEA Grapalat" w:cs="Sylfaen"/>
          <w:sz w:val="20"/>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ընտրված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կողմից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ապրանքի</w:t>
      </w:r>
      <w:proofErr w:type="spellEnd"/>
      <w:r w:rsidRPr="005354AD">
        <w:rPr>
          <w:rFonts w:ascii="GHEA Grapalat" w:hAnsi="GHEA Grapalat" w:cs="Sylfaen"/>
          <w:sz w:val="20"/>
          <w:lang w:val="af-ZA"/>
        </w:rPr>
        <w:t xml:space="preserve"> </w:t>
      </w:r>
      <w:r w:rsidRPr="005354AD">
        <w:rPr>
          <w:rFonts w:ascii="GHEA Grapalat" w:hAnsi="GHEA Grapalat"/>
          <w:sz w:val="20"/>
          <w:szCs w:val="20"/>
          <w:lang w:val="hy-AM" w:eastAsia="zh-CN"/>
        </w:rPr>
        <w:t>ամբողջական նկարագիրը</w:t>
      </w:r>
      <w:r w:rsidRPr="005354AD">
        <w:rPr>
          <w:rFonts w:ascii="GHEA Grapalat" w:hAnsi="GHEA Grapalat" w:cs="Sylfaen"/>
          <w:sz w:val="20"/>
          <w:lang w:val="af-ZA"/>
        </w:rPr>
        <w:t xml:space="preserve">: </w:t>
      </w:r>
    </w:p>
    <w:p w14:paraId="3076BC62" w14:textId="77777777" w:rsidR="00034160" w:rsidRPr="005354AD" w:rsidRDefault="00FB0689">
      <w:pPr>
        <w:ind w:firstLine="567"/>
        <w:jc w:val="both"/>
        <w:rPr>
          <w:rFonts w:ascii="GHEA Grapalat" w:hAnsi="GHEA Grapalat" w:cs="Sylfaen"/>
          <w:sz w:val="20"/>
          <w:lang w:val="hy-AM"/>
        </w:rPr>
      </w:pPr>
      <w:r w:rsidRPr="005354AD">
        <w:rPr>
          <w:rFonts w:ascii="GHEA Grapalat" w:hAnsi="GHEA Grapalat" w:cs="Sylfaen"/>
          <w:sz w:val="20"/>
          <w:lang w:val="af-ZA"/>
        </w:rPr>
        <w:t>9</w:t>
      </w:r>
      <w:r w:rsidRPr="005354AD">
        <w:rPr>
          <w:rFonts w:ascii="GHEA Grapalat" w:hAnsi="GHEA Grapalat" w:cs="Sylfaen"/>
          <w:sz w:val="20"/>
          <w:lang w:val="hy-AM"/>
        </w:rPr>
        <w:t>.</w:t>
      </w:r>
      <w:r w:rsidRPr="005354AD">
        <w:rPr>
          <w:rFonts w:ascii="GHEA Grapalat" w:hAnsi="GHEA Grapalat" w:cs="Sylfaen"/>
          <w:sz w:val="20"/>
          <w:lang w:val="af-ZA"/>
        </w:rPr>
        <w:t xml:space="preserve">4 </w:t>
      </w:r>
      <w:r w:rsidRPr="005354AD">
        <w:rPr>
          <w:rFonts w:ascii="GHEA Grapalat" w:hAnsi="GHEA Grapalat" w:cs="Sylfaen"/>
          <w:sz w:val="20"/>
          <w:lang w:val="hy-AM"/>
        </w:rPr>
        <w:t>Եթե</w:t>
      </w:r>
      <w:r w:rsidRPr="005354AD">
        <w:rPr>
          <w:rFonts w:ascii="GHEA Grapalat" w:hAnsi="GHEA Grapalat" w:cs="Sylfaen"/>
          <w:sz w:val="20"/>
          <w:lang w:val="af-ZA"/>
        </w:rPr>
        <w:t xml:space="preserve"> </w:t>
      </w:r>
      <w:r w:rsidRPr="005354AD">
        <w:rPr>
          <w:rFonts w:ascii="GHEA Grapalat" w:hAnsi="GHEA Grapalat" w:cs="Sylfaen"/>
          <w:sz w:val="20"/>
          <w:lang w:val="hy-AM"/>
        </w:rPr>
        <w:t>ընտրված</w:t>
      </w:r>
      <w:r w:rsidRPr="005354AD">
        <w:rPr>
          <w:rFonts w:ascii="GHEA Grapalat" w:hAnsi="GHEA Grapalat" w:cs="Sylfaen"/>
          <w:sz w:val="20"/>
          <w:lang w:val="af-ZA"/>
        </w:rPr>
        <w:t xml:space="preserve"> </w:t>
      </w:r>
      <w:r w:rsidRPr="005354AD">
        <w:rPr>
          <w:rFonts w:ascii="GHEA Grapalat" w:hAnsi="GHEA Grapalat" w:cs="Sylfaen"/>
          <w:sz w:val="20"/>
          <w:lang w:val="hy-AM"/>
        </w:rPr>
        <w:t>մասնակիցը</w:t>
      </w:r>
      <w:r w:rsidRPr="005354AD">
        <w:rPr>
          <w:rFonts w:ascii="GHEA Grapalat" w:hAnsi="GHEA Grapalat" w:cs="Sylfaen"/>
          <w:sz w:val="20"/>
          <w:lang w:val="af-ZA"/>
        </w:rPr>
        <w:t xml:space="preserve"> </w:t>
      </w:r>
      <w:r w:rsidRPr="005354AD">
        <w:rPr>
          <w:rFonts w:ascii="GHEA Grapalat" w:hAnsi="GHEA Grapalat" w:cs="Sylfaen"/>
          <w:sz w:val="20"/>
          <w:lang w:val="hy-AM"/>
        </w:rPr>
        <w:t>պայմանագիր</w:t>
      </w:r>
      <w:r w:rsidRPr="005354AD">
        <w:rPr>
          <w:rFonts w:ascii="GHEA Grapalat" w:hAnsi="GHEA Grapalat" w:cs="Sylfaen"/>
          <w:sz w:val="20"/>
          <w:lang w:val="af-ZA"/>
        </w:rPr>
        <w:t xml:space="preserve"> </w:t>
      </w:r>
      <w:r w:rsidRPr="005354AD">
        <w:rPr>
          <w:rFonts w:ascii="GHEA Grapalat" w:hAnsi="GHEA Grapalat" w:cs="Sylfaen"/>
          <w:sz w:val="20"/>
          <w:lang w:val="hy-AM"/>
        </w:rPr>
        <w:t>կնքելու</w:t>
      </w:r>
      <w:r w:rsidRPr="005354AD">
        <w:rPr>
          <w:rFonts w:ascii="GHEA Grapalat" w:hAnsi="GHEA Grapalat" w:cs="Sylfaen"/>
          <w:sz w:val="20"/>
          <w:lang w:val="af-ZA"/>
        </w:rPr>
        <w:t xml:space="preserve"> </w:t>
      </w:r>
      <w:r w:rsidRPr="005354AD">
        <w:rPr>
          <w:rFonts w:ascii="GHEA Grapalat" w:hAnsi="GHEA Grapalat" w:cs="Sylfaen"/>
          <w:sz w:val="20"/>
          <w:lang w:val="hy-AM"/>
        </w:rPr>
        <w:t>մասին</w:t>
      </w:r>
      <w:r w:rsidRPr="005354AD">
        <w:rPr>
          <w:rFonts w:ascii="GHEA Grapalat" w:hAnsi="GHEA Grapalat" w:cs="Sylfaen"/>
          <w:sz w:val="20"/>
          <w:lang w:val="af-ZA"/>
        </w:rPr>
        <w:t xml:space="preserve"> </w:t>
      </w:r>
      <w:r w:rsidRPr="005354AD">
        <w:rPr>
          <w:rFonts w:ascii="GHEA Grapalat" w:hAnsi="GHEA Grapalat" w:cs="Sylfaen"/>
          <w:sz w:val="20"/>
          <w:lang w:val="hy-AM"/>
        </w:rPr>
        <w:t>ծանուցումը</w:t>
      </w:r>
      <w:r w:rsidRPr="005354AD">
        <w:rPr>
          <w:rFonts w:ascii="GHEA Grapalat" w:hAnsi="GHEA Grapalat" w:cs="Sylfaen"/>
          <w:sz w:val="20"/>
          <w:lang w:val="af-ZA"/>
        </w:rPr>
        <w:t xml:space="preserve"> </w:t>
      </w:r>
      <w:r w:rsidRPr="005354AD">
        <w:rPr>
          <w:rFonts w:ascii="GHEA Grapalat" w:hAnsi="GHEA Grapalat" w:cs="Sylfaen"/>
          <w:sz w:val="20"/>
          <w:lang w:val="hy-AM"/>
        </w:rPr>
        <w:t>և</w:t>
      </w:r>
      <w:r w:rsidRPr="005354AD">
        <w:rPr>
          <w:rFonts w:ascii="GHEA Grapalat" w:hAnsi="GHEA Grapalat" w:cs="Sylfaen"/>
          <w:sz w:val="20"/>
          <w:lang w:val="af-ZA"/>
        </w:rPr>
        <w:t xml:space="preserve"> </w:t>
      </w:r>
      <w:r w:rsidRPr="005354AD">
        <w:rPr>
          <w:rFonts w:ascii="GHEA Grapalat" w:hAnsi="GHEA Grapalat" w:cs="Sylfaen"/>
          <w:sz w:val="20"/>
          <w:lang w:val="hy-AM"/>
        </w:rPr>
        <w:t>պայմանագրի</w:t>
      </w:r>
      <w:r w:rsidRPr="005354AD">
        <w:rPr>
          <w:rFonts w:ascii="GHEA Grapalat" w:hAnsi="GHEA Grapalat" w:cs="Sylfaen"/>
          <w:sz w:val="20"/>
          <w:lang w:val="af-ZA"/>
        </w:rPr>
        <w:t xml:space="preserve"> </w:t>
      </w:r>
      <w:r w:rsidRPr="005354AD">
        <w:rPr>
          <w:rFonts w:ascii="GHEA Grapalat" w:hAnsi="GHEA Grapalat" w:cs="Sylfaen"/>
          <w:sz w:val="20"/>
          <w:lang w:val="hy-AM"/>
        </w:rPr>
        <w:t>նախագիծն</w:t>
      </w:r>
      <w:r w:rsidRPr="005354AD">
        <w:rPr>
          <w:rFonts w:ascii="GHEA Grapalat" w:hAnsi="GHEA Grapalat" w:cs="Sylfaen"/>
          <w:sz w:val="20"/>
          <w:lang w:val="af-ZA"/>
        </w:rPr>
        <w:t xml:space="preserve"> </w:t>
      </w:r>
      <w:r w:rsidRPr="005354AD">
        <w:rPr>
          <w:rFonts w:ascii="GHEA Grapalat" w:hAnsi="GHEA Grapalat" w:cs="Sylfaen"/>
          <w:sz w:val="20"/>
          <w:lang w:val="hy-AM"/>
        </w:rPr>
        <w:t>ստանալուց</w:t>
      </w:r>
      <w:r w:rsidRPr="005354AD">
        <w:rPr>
          <w:rFonts w:ascii="GHEA Grapalat" w:hAnsi="GHEA Grapalat" w:cs="Sylfaen"/>
          <w:sz w:val="20"/>
          <w:lang w:val="af-ZA"/>
        </w:rPr>
        <w:t xml:space="preserve"> </w:t>
      </w:r>
      <w:r w:rsidRPr="005354AD">
        <w:rPr>
          <w:rFonts w:ascii="GHEA Grapalat" w:hAnsi="GHEA Grapalat" w:cs="Sylfaen"/>
          <w:sz w:val="20"/>
          <w:lang w:val="hy-AM"/>
        </w:rPr>
        <w:t xml:space="preserve">հետո </w:t>
      </w:r>
      <w:r w:rsidRPr="005354AD">
        <w:rPr>
          <w:rFonts w:ascii="GHEA Grapalat" w:hAnsi="GHEA Grapalat" w:cs="Sylfaen"/>
          <w:sz w:val="20"/>
          <w:lang w:val="af-ZA"/>
        </w:rPr>
        <w:t xml:space="preserve">` </w:t>
      </w:r>
      <w:r w:rsidRPr="005354AD">
        <w:rPr>
          <w:rFonts w:ascii="GHEA Grapalat" w:hAnsi="GHEA Grapalat" w:cs="Sylfaen"/>
          <w:sz w:val="20"/>
          <w:lang w:val="hy-AM"/>
        </w:rPr>
        <w:t>սույն հրավերի 10</w:t>
      </w:r>
      <w:r w:rsidRPr="005354AD">
        <w:rPr>
          <w:rFonts w:ascii="Cambria Math" w:hAnsi="Cambria Math" w:cs="Cambria Math"/>
          <w:sz w:val="20"/>
          <w:lang w:val="hy-AM"/>
        </w:rPr>
        <w:t>․</w:t>
      </w:r>
      <w:r w:rsidRPr="005354AD">
        <w:rPr>
          <w:rFonts w:ascii="GHEA Grapalat" w:hAnsi="GHEA Grapalat" w:cs="Sylfaen"/>
          <w:sz w:val="20"/>
          <w:lang w:val="hy-AM"/>
        </w:rPr>
        <w:t xml:space="preserve">1 </w:t>
      </w:r>
      <w:r w:rsidRPr="005354AD">
        <w:rPr>
          <w:rFonts w:ascii="GHEA Grapalat" w:hAnsi="GHEA Grapalat" w:cs="GHEA Grapalat"/>
          <w:sz w:val="20"/>
          <w:lang w:val="hy-AM"/>
        </w:rPr>
        <w:t>կետով</w:t>
      </w:r>
      <w:r w:rsidRPr="005354AD">
        <w:rPr>
          <w:rFonts w:ascii="GHEA Grapalat" w:hAnsi="GHEA Grapalat" w:cs="Sylfaen"/>
          <w:sz w:val="20"/>
          <w:lang w:val="hy-AM"/>
        </w:rPr>
        <w:t xml:space="preserve"> նախատեսված ժամկետում, իսկ կնքվելիք պայմանագրի նախագծով</w:t>
      </w:r>
      <w:r w:rsidRPr="005354AD">
        <w:rPr>
          <w:rFonts w:ascii="Courier New" w:hAnsi="Courier New" w:cs="Courier New"/>
          <w:sz w:val="20"/>
          <w:lang w:val="hy-AM"/>
        </w:rPr>
        <w:t> </w:t>
      </w:r>
      <w:r w:rsidRPr="005354AD">
        <w:rPr>
          <w:rFonts w:ascii="GHEA Grapalat" w:hAnsi="GHEA Grapalat" w:cs="Sylfaen"/>
          <w:sz w:val="20"/>
          <w:lang w:val="hy-AM"/>
        </w:rPr>
        <w:t>կանխավճար նախատեսված լինելու դեպքում՝ 10 աշխատանքային օրվա ընթացքում չի</w:t>
      </w:r>
      <w:r w:rsidRPr="005354AD">
        <w:rPr>
          <w:rFonts w:ascii="GHEA Grapalat" w:hAnsi="GHEA Grapalat" w:cs="Sylfaen"/>
          <w:sz w:val="20"/>
          <w:lang w:val="af-ZA"/>
        </w:rPr>
        <w:t xml:space="preserve"> </w:t>
      </w:r>
      <w:r w:rsidRPr="005354AD">
        <w:rPr>
          <w:rFonts w:ascii="GHEA Grapalat" w:hAnsi="GHEA Grapalat" w:cs="Sylfaen"/>
          <w:sz w:val="20"/>
          <w:lang w:val="hy-AM"/>
        </w:rPr>
        <w:t>ստորագրում</w:t>
      </w:r>
      <w:r w:rsidRPr="005354AD">
        <w:rPr>
          <w:rFonts w:ascii="GHEA Grapalat" w:hAnsi="GHEA Grapalat" w:cs="Sylfaen"/>
          <w:sz w:val="20"/>
          <w:lang w:val="af-ZA"/>
        </w:rPr>
        <w:t xml:space="preserve"> </w:t>
      </w:r>
      <w:r w:rsidRPr="005354AD">
        <w:rPr>
          <w:rFonts w:ascii="GHEA Grapalat" w:hAnsi="GHEA Grapalat" w:cs="Sylfaen"/>
          <w:sz w:val="20"/>
          <w:lang w:val="hy-AM"/>
        </w:rPr>
        <w:t>պայմանագիրը</w:t>
      </w:r>
      <w:r w:rsidRPr="005354AD">
        <w:rPr>
          <w:rFonts w:ascii="GHEA Grapalat" w:hAnsi="GHEA Grapalat" w:cs="Sylfaen"/>
          <w:sz w:val="20"/>
          <w:lang w:val="af-ZA"/>
        </w:rPr>
        <w:t xml:space="preserve"> </w:t>
      </w:r>
      <w:r w:rsidRPr="005354AD">
        <w:rPr>
          <w:rFonts w:ascii="GHEA Grapalat" w:hAnsi="GHEA Grapalat" w:cs="Sylfaen"/>
          <w:sz w:val="20"/>
          <w:lang w:val="hy-AM"/>
        </w:rPr>
        <w:t>և</w:t>
      </w:r>
      <w:r w:rsidRPr="005354AD">
        <w:rPr>
          <w:rFonts w:ascii="GHEA Grapalat" w:hAnsi="GHEA Grapalat" w:cs="Sylfaen"/>
          <w:sz w:val="20"/>
          <w:lang w:val="af-ZA"/>
        </w:rPr>
        <w:t xml:space="preserve"> պ</w:t>
      </w:r>
      <w:r w:rsidRPr="005354AD">
        <w:rPr>
          <w:rFonts w:ascii="GHEA Grapalat" w:hAnsi="GHEA Grapalat" w:cs="Sylfaen"/>
          <w:sz w:val="20"/>
          <w:lang w:val="hy-AM"/>
        </w:rPr>
        <w:t>ատվիրատուին</w:t>
      </w:r>
      <w:r w:rsidRPr="005354AD">
        <w:rPr>
          <w:rFonts w:ascii="GHEA Grapalat" w:hAnsi="GHEA Grapalat" w:cs="Sylfaen"/>
          <w:sz w:val="20"/>
          <w:lang w:val="af-ZA"/>
        </w:rPr>
        <w:t xml:space="preserve"> </w:t>
      </w:r>
      <w:r w:rsidRPr="005354AD">
        <w:rPr>
          <w:rFonts w:ascii="GHEA Grapalat" w:hAnsi="GHEA Grapalat" w:cs="Sylfaen"/>
          <w:sz w:val="20"/>
          <w:lang w:val="hy-AM"/>
        </w:rPr>
        <w:t>ներկայացնում</w:t>
      </w:r>
      <w:r w:rsidRPr="005354AD">
        <w:rPr>
          <w:rFonts w:ascii="GHEA Grapalat" w:hAnsi="GHEA Grapalat" w:cs="Sylfaen"/>
          <w:sz w:val="20"/>
          <w:lang w:val="af-ZA"/>
        </w:rPr>
        <w:t xml:space="preserve"> որակավորման և </w:t>
      </w:r>
      <w:r w:rsidRPr="005354AD">
        <w:rPr>
          <w:rFonts w:ascii="GHEA Grapalat" w:hAnsi="GHEA Grapalat" w:cs="Sylfaen"/>
          <w:sz w:val="20"/>
          <w:lang w:val="hy-AM"/>
        </w:rPr>
        <w:t>պայմանագրի</w:t>
      </w:r>
      <w:r w:rsidRPr="005354AD">
        <w:rPr>
          <w:rFonts w:ascii="GHEA Grapalat" w:hAnsi="GHEA Grapalat" w:cs="Sylfaen"/>
          <w:sz w:val="20"/>
          <w:lang w:val="af-ZA"/>
        </w:rPr>
        <w:t xml:space="preserve"> </w:t>
      </w:r>
      <w:r w:rsidRPr="005354AD">
        <w:rPr>
          <w:rFonts w:ascii="GHEA Grapalat" w:hAnsi="GHEA Grapalat" w:cs="Sylfaen"/>
          <w:sz w:val="20"/>
          <w:lang w:val="hy-AM"/>
        </w:rPr>
        <w:t>ապահովումները</w:t>
      </w:r>
      <w:r w:rsidRPr="005354AD">
        <w:rPr>
          <w:rFonts w:ascii="GHEA Grapalat" w:hAnsi="GHEA Grapalat" w:cs="Sylfaen"/>
          <w:sz w:val="20"/>
          <w:lang w:val="af-ZA"/>
        </w:rPr>
        <w:t>,</w:t>
      </w:r>
      <w:r w:rsidRPr="005354A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5354AD">
        <w:rPr>
          <w:rFonts w:ascii="GHEA Grapalat" w:hAnsi="GHEA Grapalat" w:cs="Sylfaen"/>
          <w:i/>
          <w:sz w:val="20"/>
          <w:lang w:val="af-ZA"/>
        </w:rPr>
        <w:t xml:space="preserve"> </w:t>
      </w:r>
      <w:r w:rsidRPr="005354AD">
        <w:rPr>
          <w:rFonts w:ascii="GHEA Grapalat" w:hAnsi="GHEA Grapalat" w:cs="Sylfaen"/>
          <w:sz w:val="20"/>
          <w:lang w:val="hy-AM"/>
        </w:rPr>
        <w:t>ապա նա զրկվում է պայմանագիրը ստորագրելու իրավունքից։</w:t>
      </w:r>
      <w:r w:rsidRPr="005354AD">
        <w:rPr>
          <w:rFonts w:ascii="GHEA Grapalat" w:hAnsi="GHEA Grapalat" w:cs="Sylfaen"/>
          <w:sz w:val="20"/>
          <w:lang w:val="af-ZA"/>
        </w:rPr>
        <w:t xml:space="preserve"> </w:t>
      </w:r>
    </w:p>
    <w:p w14:paraId="5625BA2A"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hy-AM"/>
        </w:rPr>
        <w:t>Ընդ</w:t>
      </w:r>
      <w:r w:rsidRPr="005354AD">
        <w:rPr>
          <w:rFonts w:ascii="GHEA Grapalat" w:hAnsi="GHEA Grapalat" w:cs="Sylfaen"/>
          <w:sz w:val="20"/>
          <w:lang w:val="af-ZA"/>
        </w:rPr>
        <w:t xml:space="preserve"> </w:t>
      </w:r>
      <w:r w:rsidRPr="005354AD">
        <w:rPr>
          <w:rFonts w:ascii="GHEA Grapalat" w:hAnsi="GHEA Grapalat" w:cs="Sylfaen"/>
          <w:sz w:val="20"/>
          <w:lang w:val="hy-AM"/>
        </w:rPr>
        <w:t>որում</w:t>
      </w:r>
      <w:r w:rsidRPr="005354AD">
        <w:rPr>
          <w:rFonts w:ascii="GHEA Grapalat" w:hAnsi="GHEA Grapalat" w:cs="Sylfaen"/>
          <w:sz w:val="20"/>
          <w:lang w:val="af-ZA"/>
        </w:rPr>
        <w:t xml:space="preserve"> </w:t>
      </w:r>
      <w:r w:rsidRPr="005354AD">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5354AD">
        <w:rPr>
          <w:rFonts w:ascii="GHEA Grapalat" w:hAnsi="GHEA Grapalat" w:cs="Sylfaen"/>
          <w:sz w:val="20"/>
          <w:lang w:val="af-ZA"/>
        </w:rPr>
        <w:t xml:space="preserve"> </w:t>
      </w:r>
      <w:r w:rsidRPr="005354AD">
        <w:rPr>
          <w:rFonts w:ascii="GHEA Grapalat" w:hAnsi="GHEA Grapalat" w:cs="Sylfaen"/>
          <w:sz w:val="20"/>
          <w:lang w:val="hy-AM"/>
        </w:rPr>
        <w:t>և</w:t>
      </w:r>
      <w:r w:rsidRPr="005354AD">
        <w:rPr>
          <w:rFonts w:ascii="GHEA Grapalat" w:hAnsi="GHEA Grapalat" w:cs="Sylfaen"/>
          <w:sz w:val="20"/>
          <w:lang w:val="af-ZA"/>
        </w:rPr>
        <w:t xml:space="preserve"> </w:t>
      </w:r>
      <w:r w:rsidRPr="005354AD">
        <w:rPr>
          <w:rFonts w:ascii="GHEA Grapalat" w:hAnsi="GHEA Grapalat" w:cs="Sylfaen"/>
          <w:sz w:val="20"/>
          <w:lang w:val="hy-AM"/>
        </w:rPr>
        <w:t>հաստատմանը</w:t>
      </w:r>
      <w:r w:rsidRPr="005354AD">
        <w:rPr>
          <w:rFonts w:ascii="GHEA Grapalat" w:hAnsi="GHEA Grapalat" w:cs="Sylfaen"/>
          <w:sz w:val="20"/>
          <w:lang w:val="af-ZA"/>
        </w:rPr>
        <w:t xml:space="preserve"> </w:t>
      </w:r>
      <w:r w:rsidRPr="005354AD">
        <w:rPr>
          <w:rFonts w:ascii="GHEA Grapalat" w:hAnsi="GHEA Grapalat" w:cs="Sylfaen"/>
          <w:sz w:val="20"/>
          <w:lang w:val="hy-AM"/>
        </w:rPr>
        <w:t>հաջորդող</w:t>
      </w:r>
      <w:r w:rsidRPr="005354AD">
        <w:rPr>
          <w:rFonts w:ascii="GHEA Grapalat" w:hAnsi="GHEA Grapalat" w:cs="Sylfaen"/>
          <w:sz w:val="20"/>
          <w:lang w:val="af-ZA"/>
        </w:rPr>
        <w:t xml:space="preserve"> </w:t>
      </w:r>
      <w:r w:rsidRPr="005354AD">
        <w:rPr>
          <w:rFonts w:ascii="GHEA Grapalat" w:hAnsi="GHEA Grapalat" w:cs="Sylfaen"/>
          <w:sz w:val="20"/>
          <w:lang w:val="hy-AM"/>
        </w:rPr>
        <w:t>աշխատանքային</w:t>
      </w:r>
      <w:r w:rsidRPr="005354AD">
        <w:rPr>
          <w:rFonts w:ascii="GHEA Grapalat" w:hAnsi="GHEA Grapalat" w:cs="Sylfaen"/>
          <w:sz w:val="20"/>
          <w:lang w:val="af-ZA"/>
        </w:rPr>
        <w:t xml:space="preserve"> </w:t>
      </w:r>
      <w:r w:rsidRPr="005354AD">
        <w:rPr>
          <w:rFonts w:ascii="GHEA Grapalat" w:hAnsi="GHEA Grapalat" w:cs="Sylfaen"/>
          <w:sz w:val="20"/>
          <w:lang w:val="hy-AM"/>
        </w:rPr>
        <w:t>օրը</w:t>
      </w:r>
      <w:r w:rsidRPr="005354AD">
        <w:rPr>
          <w:rFonts w:ascii="GHEA Grapalat" w:hAnsi="GHEA Grapalat" w:cs="Sylfaen"/>
          <w:sz w:val="20"/>
          <w:lang w:val="af-ZA"/>
        </w:rPr>
        <w:t xml:space="preserve"> </w:t>
      </w:r>
      <w:r w:rsidRPr="005354AD">
        <w:rPr>
          <w:rFonts w:ascii="GHEA Grapalat" w:hAnsi="GHEA Grapalat" w:cs="Sylfaen"/>
          <w:sz w:val="20"/>
          <w:lang w:val="hy-AM"/>
        </w:rPr>
        <w:t>ուղեկցող</w:t>
      </w:r>
      <w:r w:rsidRPr="005354AD">
        <w:rPr>
          <w:rFonts w:ascii="GHEA Grapalat" w:hAnsi="GHEA Grapalat" w:cs="Sylfaen"/>
          <w:sz w:val="20"/>
          <w:lang w:val="af-ZA"/>
        </w:rPr>
        <w:t xml:space="preserve"> </w:t>
      </w:r>
      <w:r w:rsidRPr="005354AD">
        <w:rPr>
          <w:rFonts w:ascii="GHEA Grapalat" w:hAnsi="GHEA Grapalat" w:cs="Sylfaen"/>
          <w:sz w:val="20"/>
          <w:lang w:val="hy-AM"/>
        </w:rPr>
        <w:t>գրությամբ</w:t>
      </w:r>
      <w:r w:rsidRPr="005354AD">
        <w:rPr>
          <w:rFonts w:ascii="GHEA Grapalat" w:hAnsi="GHEA Grapalat" w:cs="Sylfaen"/>
          <w:sz w:val="20"/>
          <w:lang w:val="af-ZA"/>
        </w:rPr>
        <w:t xml:space="preserve"> </w:t>
      </w:r>
      <w:r w:rsidRPr="005354AD">
        <w:rPr>
          <w:rFonts w:ascii="GHEA Grapalat" w:hAnsi="GHEA Grapalat" w:cs="Sylfaen"/>
          <w:sz w:val="20"/>
          <w:lang w:val="hy-AM"/>
        </w:rPr>
        <w:t>տրամադրվում</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ընտրված</w:t>
      </w:r>
      <w:r w:rsidRPr="005354AD">
        <w:rPr>
          <w:rFonts w:ascii="GHEA Grapalat" w:hAnsi="GHEA Grapalat" w:cs="Sylfaen"/>
          <w:sz w:val="20"/>
          <w:lang w:val="af-ZA"/>
        </w:rPr>
        <w:t xml:space="preserve"> </w:t>
      </w:r>
      <w:r w:rsidRPr="005354AD">
        <w:rPr>
          <w:rFonts w:ascii="GHEA Grapalat" w:hAnsi="GHEA Grapalat" w:cs="Sylfaen"/>
          <w:sz w:val="20"/>
          <w:lang w:val="hy-AM"/>
        </w:rPr>
        <w:t>մասնակցին:</w:t>
      </w:r>
    </w:p>
    <w:p w14:paraId="0063D0CD" w14:textId="77777777" w:rsidR="00034160" w:rsidRPr="005354AD" w:rsidRDefault="00FB0689">
      <w:pPr>
        <w:pStyle w:val="af8"/>
        <w:spacing w:line="240" w:lineRule="auto"/>
        <w:ind w:firstLine="567"/>
        <w:rPr>
          <w:rFonts w:ascii="GHEA Grapalat" w:hAnsi="GHEA Grapalat" w:cs="Sylfaen"/>
          <w:i w:val="0"/>
          <w:szCs w:val="24"/>
          <w:lang w:val="af-ZA"/>
        </w:rPr>
      </w:pPr>
      <w:r w:rsidRPr="005354AD">
        <w:rPr>
          <w:rFonts w:ascii="GHEA Grapalat" w:hAnsi="GHEA Grapalat" w:cs="Sylfaen"/>
          <w:i w:val="0"/>
          <w:szCs w:val="24"/>
          <w:lang w:val="af-ZA"/>
        </w:rPr>
        <w:t xml:space="preserve">9.5 </w:t>
      </w:r>
      <w:proofErr w:type="spellStart"/>
      <w:r w:rsidRPr="005354AD">
        <w:rPr>
          <w:rFonts w:ascii="GHEA Grapalat" w:hAnsi="GHEA Grapalat" w:cs="Sylfaen"/>
          <w:i w:val="0"/>
          <w:szCs w:val="24"/>
          <w:lang w:val="ru-RU"/>
        </w:rPr>
        <w:t>Մինչև</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սույն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հրավերի</w:t>
      </w:r>
      <w:proofErr w:type="spellEnd"/>
      <w:r w:rsidRPr="005354AD">
        <w:rPr>
          <w:rFonts w:ascii="GHEA Grapalat" w:hAnsi="GHEA Grapalat" w:cs="Sylfaen"/>
          <w:i w:val="0"/>
          <w:szCs w:val="24"/>
          <w:lang w:val="af-ZA"/>
        </w:rPr>
        <w:t xml:space="preserve"> 1-ին մասի 9</w:t>
      </w:r>
      <w:r w:rsidRPr="005354AD">
        <w:rPr>
          <w:rFonts w:ascii="GHEA Grapalat" w:hAnsi="GHEA Grapalat" w:cs="Sylfaen"/>
          <w:i w:val="0"/>
          <w:szCs w:val="24"/>
          <w:lang w:val="hy-AM"/>
        </w:rPr>
        <w:t>.</w:t>
      </w:r>
      <w:r w:rsidRPr="005354AD">
        <w:rPr>
          <w:rFonts w:ascii="GHEA Grapalat" w:hAnsi="GHEA Grapalat" w:cs="Sylfaen"/>
          <w:i w:val="0"/>
          <w:szCs w:val="24"/>
          <w:lang w:val="af-ZA"/>
        </w:rPr>
        <w:t xml:space="preserve">4 </w:t>
      </w:r>
      <w:proofErr w:type="spellStart"/>
      <w:r w:rsidRPr="005354AD">
        <w:rPr>
          <w:rFonts w:ascii="GHEA Grapalat" w:hAnsi="GHEA Grapalat" w:cs="Sylfaen"/>
          <w:i w:val="0"/>
          <w:szCs w:val="24"/>
          <w:lang w:val="ru-RU"/>
        </w:rPr>
        <w:t>կետով</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նախատեսված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ժամկետի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ավարտը</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կողմերի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համաձայնությամբ</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կարող</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են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պայմանագրի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նախագծում</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կատարվել</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փոփոխություններ</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սակայն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դրանք</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չեն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կարող</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հանգեցնել</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գնման</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առարկայի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բնութագրերի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փոփոխմանը</w:t>
      </w:r>
      <w:proofErr w:type="spellEnd"/>
      <w:r w:rsidRPr="005354AD">
        <w:rPr>
          <w:rFonts w:ascii="GHEA Grapalat" w:hAnsi="GHEA Grapalat" w:cs="Sylfaen"/>
          <w:i w:val="0"/>
          <w:szCs w:val="24"/>
          <w:lang w:val="af-ZA"/>
        </w:rPr>
        <w:t xml:space="preserve">, </w:t>
      </w:r>
      <w:r w:rsidRPr="005354AD">
        <w:rPr>
          <w:rFonts w:ascii="GHEA Grapalat" w:hAnsi="GHEA Grapalat" w:cs="Sylfaen"/>
          <w:i w:val="0"/>
          <w:szCs w:val="24"/>
          <w:lang w:val="hy-AM"/>
        </w:rPr>
        <w:t>կանխավճարի չափի կամ</w:t>
      </w:r>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ընտրված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մասնակցի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առաջարկած</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գնի</w:t>
      </w:r>
      <w:proofErr w:type="spellEnd"/>
      <w:r w:rsidRPr="005354AD">
        <w:rPr>
          <w:rFonts w:ascii="GHEA Grapalat" w:hAnsi="GHEA Grapalat" w:cs="Sylfaen"/>
          <w:i w:val="0"/>
          <w:szCs w:val="24"/>
          <w:lang w:val="af-ZA"/>
        </w:rPr>
        <w:t xml:space="preserve"> </w:t>
      </w:r>
      <w:proofErr w:type="spellStart"/>
      <w:r w:rsidRPr="005354AD">
        <w:rPr>
          <w:rFonts w:ascii="GHEA Grapalat" w:hAnsi="GHEA Grapalat" w:cs="Sylfaen"/>
          <w:i w:val="0"/>
          <w:szCs w:val="24"/>
          <w:lang w:val="ru-RU"/>
        </w:rPr>
        <w:t>ավելացմանը</w:t>
      </w:r>
      <w:proofErr w:type="spellEnd"/>
      <w:r w:rsidRPr="005354AD">
        <w:rPr>
          <w:rFonts w:ascii="GHEA Grapalat" w:hAnsi="GHEA Grapalat" w:cs="Sylfaen"/>
          <w:i w:val="0"/>
          <w:szCs w:val="24"/>
          <w:lang w:val="ru-RU"/>
        </w:rPr>
        <w:t>։</w:t>
      </w:r>
      <w:r w:rsidRPr="005354AD">
        <w:rPr>
          <w:rFonts w:ascii="GHEA Mariam" w:hAnsi="GHEA Mariam"/>
          <w:spacing w:val="-8"/>
          <w:lang w:val="af-ZA"/>
        </w:rPr>
        <w:t xml:space="preserve"> </w:t>
      </w:r>
    </w:p>
    <w:p w14:paraId="104DFF66" w14:textId="77777777" w:rsidR="00034160" w:rsidRPr="005354AD" w:rsidRDefault="00034160">
      <w:pPr>
        <w:jc w:val="center"/>
        <w:rPr>
          <w:rFonts w:ascii="GHEA Grapalat" w:hAnsi="GHEA Grapalat"/>
          <w:b/>
          <w:iCs/>
          <w:sz w:val="20"/>
          <w:lang w:val="af-ZA"/>
        </w:rPr>
      </w:pPr>
    </w:p>
    <w:p w14:paraId="1B4BA501" w14:textId="77777777" w:rsidR="00034160" w:rsidRPr="005354AD" w:rsidRDefault="00FB0689">
      <w:pPr>
        <w:jc w:val="center"/>
        <w:rPr>
          <w:rFonts w:ascii="GHEA Grapalat" w:hAnsi="GHEA Grapalat" w:cs="Arial"/>
          <w:b/>
          <w:iCs/>
          <w:sz w:val="20"/>
          <w:lang w:val="af-ZA"/>
        </w:rPr>
      </w:pPr>
      <w:r w:rsidRPr="005354AD">
        <w:rPr>
          <w:rFonts w:ascii="GHEA Grapalat" w:hAnsi="GHEA Grapalat"/>
          <w:b/>
          <w:iCs/>
          <w:sz w:val="20"/>
          <w:lang w:val="af-ZA"/>
        </w:rPr>
        <w:t xml:space="preserve">10. </w:t>
      </w:r>
      <w:r w:rsidRPr="005354AD">
        <w:rPr>
          <w:rFonts w:ascii="GHEA Grapalat" w:hAnsi="GHEA Grapalat" w:cs="Sylfaen"/>
          <w:b/>
          <w:iCs/>
          <w:sz w:val="20"/>
          <w:lang w:val="hy-AM"/>
        </w:rPr>
        <w:t>ՈՐԱԿԱՎՈՐՄԱՆ</w:t>
      </w:r>
      <w:r w:rsidRPr="005354AD">
        <w:rPr>
          <w:rFonts w:ascii="GHEA Grapalat" w:hAnsi="GHEA Grapalat" w:cs="Arial"/>
          <w:b/>
          <w:iCs/>
          <w:sz w:val="20"/>
          <w:lang w:val="af-ZA"/>
        </w:rPr>
        <w:t xml:space="preserve"> </w:t>
      </w:r>
      <w:r w:rsidRPr="005354AD">
        <w:rPr>
          <w:rFonts w:ascii="GHEA Grapalat" w:hAnsi="GHEA Grapalat" w:cs="Sylfaen"/>
          <w:b/>
          <w:iCs/>
          <w:sz w:val="20"/>
          <w:lang w:val="hy-AM"/>
        </w:rPr>
        <w:t>ԵՎ</w:t>
      </w:r>
      <w:r w:rsidRPr="005354AD">
        <w:rPr>
          <w:rFonts w:ascii="GHEA Grapalat" w:hAnsi="GHEA Grapalat" w:cs="Sylfaen"/>
          <w:b/>
          <w:iCs/>
          <w:sz w:val="20"/>
          <w:lang w:val="af-ZA"/>
        </w:rPr>
        <w:t xml:space="preserve"> ՊԱՅՄԱՆԱԳՐԻ</w:t>
      </w:r>
      <w:r w:rsidRPr="005354AD">
        <w:rPr>
          <w:rFonts w:ascii="GHEA Grapalat" w:hAnsi="GHEA Grapalat" w:cs="Sylfaen"/>
          <w:b/>
          <w:iCs/>
          <w:sz w:val="20"/>
          <w:lang w:val="hy-AM"/>
        </w:rPr>
        <w:t xml:space="preserve"> </w:t>
      </w:r>
      <w:r w:rsidRPr="005354AD">
        <w:rPr>
          <w:rFonts w:ascii="GHEA Grapalat" w:hAnsi="GHEA Grapalat" w:cs="Sylfaen"/>
          <w:b/>
          <w:iCs/>
          <w:sz w:val="20"/>
          <w:lang w:val="af-ZA"/>
        </w:rPr>
        <w:t>ԱՊԱՀՈՎՈՒՄ</w:t>
      </w:r>
      <w:r w:rsidRPr="005354AD">
        <w:rPr>
          <w:rFonts w:ascii="GHEA Grapalat" w:hAnsi="GHEA Grapalat" w:cs="Sylfaen"/>
          <w:b/>
          <w:iCs/>
          <w:sz w:val="20"/>
          <w:lang w:val="hy-AM"/>
        </w:rPr>
        <w:t>ՆԵՐ</w:t>
      </w:r>
      <w:r w:rsidRPr="005354AD">
        <w:rPr>
          <w:rFonts w:ascii="GHEA Grapalat" w:hAnsi="GHEA Grapalat" w:cs="Sylfaen"/>
          <w:b/>
          <w:iCs/>
          <w:sz w:val="20"/>
          <w:lang w:val="af-ZA"/>
        </w:rPr>
        <w:t>Ը</w:t>
      </w:r>
      <w:r w:rsidRPr="005354AD">
        <w:rPr>
          <w:rFonts w:ascii="GHEA Grapalat" w:hAnsi="GHEA Grapalat" w:cs="Arial"/>
          <w:b/>
          <w:iCs/>
          <w:sz w:val="20"/>
          <w:lang w:val="af-ZA"/>
        </w:rPr>
        <w:t xml:space="preserve"> </w:t>
      </w:r>
    </w:p>
    <w:p w14:paraId="4005DB01" w14:textId="77777777" w:rsidR="00034160" w:rsidRPr="005354AD" w:rsidRDefault="00034160">
      <w:pPr>
        <w:jc w:val="center"/>
        <w:rPr>
          <w:rFonts w:ascii="GHEA Grapalat" w:hAnsi="GHEA Grapalat"/>
          <w:b/>
          <w:iCs/>
          <w:sz w:val="20"/>
          <w:lang w:val="af-ZA"/>
        </w:rPr>
      </w:pPr>
    </w:p>
    <w:p w14:paraId="3BAF97E5"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iCs/>
          <w:sz w:val="20"/>
          <w:lang w:val="af-ZA"/>
        </w:rPr>
        <w:t>10.</w:t>
      </w:r>
      <w:r w:rsidRPr="005354AD">
        <w:rPr>
          <w:rFonts w:ascii="GHEA Grapalat" w:hAnsi="GHEA Grapalat" w:cs="Sylfaen"/>
          <w:sz w:val="20"/>
          <w:lang w:val="af-ZA"/>
        </w:rPr>
        <w:t xml:space="preserve">1 </w:t>
      </w:r>
      <w:r w:rsidRPr="005354AD">
        <w:rPr>
          <w:rFonts w:ascii="GHEA Grapalat" w:hAnsi="GHEA Grapalat" w:cs="Sylfaen"/>
          <w:sz w:val="20"/>
          <w:lang w:val="hy-AM"/>
        </w:rPr>
        <w:t>Որակավորման</w:t>
      </w:r>
      <w:r w:rsidRPr="005354AD">
        <w:rPr>
          <w:rFonts w:ascii="GHEA Grapalat" w:hAnsi="GHEA Grapalat" w:cs="Sylfaen"/>
          <w:sz w:val="20"/>
          <w:lang w:val="af-ZA"/>
        </w:rPr>
        <w:t xml:space="preserve"> </w:t>
      </w:r>
      <w:r w:rsidRPr="005354AD">
        <w:rPr>
          <w:rFonts w:ascii="GHEA Grapalat" w:hAnsi="GHEA Grapalat" w:cs="Sylfaen"/>
          <w:sz w:val="20"/>
          <w:lang w:val="hy-AM"/>
        </w:rPr>
        <w:t>և</w:t>
      </w:r>
      <w:r w:rsidRPr="005354AD">
        <w:rPr>
          <w:rFonts w:ascii="GHEA Grapalat" w:hAnsi="GHEA Grapalat" w:cs="Sylfaen"/>
          <w:sz w:val="20"/>
          <w:lang w:val="af-ZA"/>
        </w:rPr>
        <w:t xml:space="preserve"> </w:t>
      </w:r>
      <w:r w:rsidRPr="005354AD">
        <w:rPr>
          <w:rFonts w:ascii="GHEA Grapalat" w:hAnsi="GHEA Grapalat" w:cs="Sylfaen"/>
          <w:sz w:val="20"/>
          <w:lang w:val="hy-AM"/>
        </w:rPr>
        <w:t>պ</w:t>
      </w:r>
      <w:proofErr w:type="spellStart"/>
      <w:r w:rsidRPr="005354AD">
        <w:rPr>
          <w:rFonts w:ascii="GHEA Grapalat" w:hAnsi="GHEA Grapalat" w:cs="Sylfaen"/>
          <w:sz w:val="20"/>
          <w:lang w:val="ru-RU"/>
        </w:rPr>
        <w:t>այմանագրի</w:t>
      </w:r>
      <w:proofErr w:type="spellEnd"/>
      <w:r w:rsidRPr="005354AD">
        <w:rPr>
          <w:rFonts w:ascii="GHEA Grapalat" w:hAnsi="GHEA Grapalat" w:cs="Sylfaen"/>
          <w:sz w:val="20"/>
          <w:lang w:val="hy-AM"/>
        </w:rPr>
        <w:t xml:space="preserve"> </w:t>
      </w:r>
      <w:proofErr w:type="spellStart"/>
      <w:r w:rsidRPr="005354AD">
        <w:rPr>
          <w:rFonts w:ascii="GHEA Grapalat" w:hAnsi="GHEA Grapalat" w:cs="Sylfaen"/>
          <w:sz w:val="20"/>
          <w:lang w:val="ru-RU"/>
        </w:rPr>
        <w:t>ապահովում</w:t>
      </w:r>
      <w:proofErr w:type="spellEnd"/>
      <w:r w:rsidRPr="005354AD">
        <w:rPr>
          <w:rFonts w:ascii="GHEA Grapalat" w:hAnsi="GHEA Grapalat" w:cs="Sylfaen"/>
          <w:sz w:val="20"/>
          <w:lang w:val="hy-AM"/>
        </w:rPr>
        <w:t>ները</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ներկայացնելու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պահանջի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հիման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վրա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ստանալու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օրվանից</w:t>
      </w:r>
      <w:proofErr w:type="spellEnd"/>
      <w:r w:rsidRPr="005354AD">
        <w:rPr>
          <w:rFonts w:ascii="GHEA Grapalat" w:hAnsi="GHEA Grapalat" w:cs="Sylfaen"/>
          <w:sz w:val="20"/>
          <w:lang w:val="af-ZA"/>
        </w:rPr>
        <w:t xml:space="preserve"> </w:t>
      </w:r>
      <w:r w:rsidRPr="005354AD">
        <w:rPr>
          <w:rFonts w:ascii="GHEA Grapalat" w:hAnsi="GHEA Grapalat" w:cs="Sylfaen"/>
          <w:sz w:val="20"/>
          <w:lang w:val="hy-AM"/>
        </w:rPr>
        <w:t xml:space="preserve">5 </w:t>
      </w:r>
      <w:r w:rsidRPr="005354AD">
        <w:rPr>
          <w:rFonts w:ascii="GHEA Grapalat" w:hAnsi="GHEA Grapalat" w:cs="Sylfaen"/>
          <w:sz w:val="20"/>
          <w:lang w:val="af-ZA"/>
        </w:rPr>
        <w:t xml:space="preserve">աշխատանքային </w:t>
      </w:r>
      <w:proofErr w:type="spellStart"/>
      <w:r w:rsidRPr="005354AD">
        <w:rPr>
          <w:rFonts w:ascii="GHEA Grapalat" w:hAnsi="GHEA Grapalat" w:cs="Sylfaen"/>
          <w:sz w:val="20"/>
          <w:lang w:val="ru-RU"/>
        </w:rPr>
        <w:t>օրվա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ընթացքում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ընտրված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մասնակիցը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պարտավոր</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ներկայացնել</w:t>
      </w:r>
      <w:proofErr w:type="spellEnd"/>
      <w:r w:rsidRPr="005354AD">
        <w:rPr>
          <w:rFonts w:ascii="GHEA Grapalat" w:hAnsi="GHEA Grapalat" w:cs="Sylfaen"/>
          <w:sz w:val="20"/>
          <w:lang w:val="af-ZA"/>
        </w:rPr>
        <w:t xml:space="preserve"> </w:t>
      </w:r>
      <w:r w:rsidRPr="005354AD">
        <w:rPr>
          <w:rFonts w:ascii="GHEA Grapalat" w:hAnsi="GHEA Grapalat" w:cs="Sylfaen"/>
          <w:sz w:val="20"/>
          <w:lang w:val="hy-AM"/>
        </w:rPr>
        <w:t>որակավորման</w:t>
      </w:r>
      <w:r w:rsidRPr="005354AD">
        <w:rPr>
          <w:rFonts w:ascii="GHEA Grapalat" w:hAnsi="GHEA Grapalat" w:cs="Sylfaen"/>
          <w:sz w:val="20"/>
          <w:lang w:val="af-ZA"/>
        </w:rPr>
        <w:t xml:space="preserve"> </w:t>
      </w:r>
      <w:r w:rsidRPr="005354AD">
        <w:rPr>
          <w:rFonts w:ascii="GHEA Grapalat" w:hAnsi="GHEA Grapalat" w:cs="Sylfaen"/>
          <w:sz w:val="20"/>
          <w:lang w:val="hy-AM"/>
        </w:rPr>
        <w:t>և</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պայմանագրի</w:t>
      </w:r>
      <w:proofErr w:type="spellEnd"/>
      <w:r w:rsidRPr="005354AD">
        <w:rPr>
          <w:rFonts w:ascii="GHEA Grapalat" w:hAnsi="GHEA Grapalat" w:cs="Sylfaen"/>
          <w:sz w:val="20"/>
          <w:lang w:val="hy-AM"/>
        </w:rPr>
        <w:t xml:space="preserve"> </w:t>
      </w:r>
      <w:proofErr w:type="spellStart"/>
      <w:r w:rsidRPr="005354AD">
        <w:rPr>
          <w:rFonts w:ascii="GHEA Grapalat" w:hAnsi="GHEA Grapalat" w:cs="Sylfaen"/>
          <w:sz w:val="20"/>
          <w:lang w:val="ru-RU"/>
        </w:rPr>
        <w:t>ապահովում</w:t>
      </w:r>
      <w:proofErr w:type="spellEnd"/>
      <w:r w:rsidRPr="005354AD">
        <w:rPr>
          <w:rFonts w:ascii="GHEA Grapalat" w:hAnsi="GHEA Grapalat" w:cs="Sylfaen"/>
          <w:sz w:val="20"/>
          <w:lang w:val="hy-AM"/>
        </w:rPr>
        <w:t>ներ</w:t>
      </w:r>
      <w:r w:rsidRPr="005354AD">
        <w:rPr>
          <w:rFonts w:ascii="GHEA Grapalat" w:hAnsi="GHEA Grapalat" w:cs="Sylfaen"/>
          <w:sz w:val="20"/>
          <w:lang w:val="ru-RU"/>
        </w:rPr>
        <w:t>։</w:t>
      </w:r>
      <w:r w:rsidRPr="005354AD">
        <w:rPr>
          <w:rFonts w:ascii="GHEA Grapalat" w:hAnsi="GHEA Grapalat" w:cs="Sylfaen"/>
          <w:sz w:val="20"/>
          <w:lang w:val="af-ZA"/>
        </w:rPr>
        <w:t xml:space="preserve"> </w:t>
      </w:r>
      <w:r w:rsidRPr="005354A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5354AD">
        <w:rPr>
          <w:rFonts w:ascii="GHEA Grapalat" w:hAnsi="GHEA Grapalat" w:cs="Sylfaen"/>
          <w:sz w:val="20"/>
          <w:lang w:val="af-ZA"/>
        </w:rPr>
        <w:t xml:space="preserve"> </w:t>
      </w:r>
      <w:r w:rsidRPr="005354AD">
        <w:rPr>
          <w:rFonts w:ascii="GHEA Grapalat" w:hAnsi="GHEA Grapalat" w:cs="Sylfaen"/>
          <w:sz w:val="20"/>
          <w:lang w:val="hy-AM"/>
        </w:rPr>
        <w:t>մասնակցի</w:t>
      </w:r>
      <w:r w:rsidRPr="005354AD">
        <w:rPr>
          <w:rFonts w:ascii="GHEA Grapalat" w:hAnsi="GHEA Grapalat" w:cs="Sylfaen"/>
          <w:sz w:val="20"/>
          <w:lang w:val="af-ZA"/>
        </w:rPr>
        <w:t xml:space="preserve"> </w:t>
      </w:r>
      <w:r w:rsidRPr="005354AD">
        <w:rPr>
          <w:rFonts w:ascii="GHEA Grapalat" w:hAnsi="GHEA Grapalat" w:cs="Sylfaen"/>
          <w:sz w:val="20"/>
          <w:lang w:val="hy-AM"/>
        </w:rPr>
        <w:t>հետ</w:t>
      </w:r>
      <w:r w:rsidRPr="005354AD">
        <w:rPr>
          <w:rFonts w:ascii="GHEA Grapalat" w:hAnsi="GHEA Grapalat" w:cs="Sylfaen"/>
          <w:sz w:val="20"/>
          <w:lang w:val="af-ZA"/>
        </w:rPr>
        <w:t xml:space="preserve"> </w:t>
      </w:r>
      <w:r w:rsidRPr="005354AD">
        <w:rPr>
          <w:rFonts w:ascii="GHEA Grapalat" w:hAnsi="GHEA Grapalat" w:cs="Sylfaen"/>
          <w:sz w:val="20"/>
          <w:lang w:val="hy-AM"/>
        </w:rPr>
        <w:t>պայմանագիր</w:t>
      </w:r>
      <w:r w:rsidRPr="005354AD">
        <w:rPr>
          <w:rFonts w:ascii="GHEA Grapalat" w:hAnsi="GHEA Grapalat" w:cs="Sylfaen"/>
          <w:sz w:val="20"/>
          <w:lang w:val="af-ZA"/>
        </w:rPr>
        <w:t xml:space="preserve"> </w:t>
      </w:r>
      <w:r w:rsidRPr="005354AD">
        <w:rPr>
          <w:rFonts w:ascii="GHEA Grapalat" w:hAnsi="GHEA Grapalat" w:cs="Sylfaen"/>
          <w:sz w:val="20"/>
          <w:lang w:val="hy-AM"/>
        </w:rPr>
        <w:t>կնքվում</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եթե</w:t>
      </w:r>
      <w:r w:rsidRPr="005354AD">
        <w:rPr>
          <w:rFonts w:ascii="GHEA Grapalat" w:hAnsi="GHEA Grapalat" w:cs="Sylfaen"/>
          <w:sz w:val="20"/>
          <w:lang w:val="af-ZA"/>
        </w:rPr>
        <w:t xml:space="preserve"> </w:t>
      </w:r>
      <w:r w:rsidRPr="005354AD">
        <w:rPr>
          <w:rFonts w:ascii="GHEA Grapalat" w:hAnsi="GHEA Grapalat" w:cs="Sylfaen"/>
          <w:sz w:val="20"/>
          <w:lang w:val="hy-AM"/>
        </w:rPr>
        <w:t>վերջինս</w:t>
      </w:r>
      <w:r w:rsidRPr="005354AD">
        <w:rPr>
          <w:rFonts w:ascii="GHEA Grapalat" w:hAnsi="GHEA Grapalat" w:cs="Sylfaen"/>
          <w:sz w:val="20"/>
          <w:lang w:val="af-ZA"/>
        </w:rPr>
        <w:t xml:space="preserve"> </w:t>
      </w:r>
      <w:r w:rsidRPr="005354AD">
        <w:rPr>
          <w:rFonts w:ascii="GHEA Grapalat" w:hAnsi="GHEA Grapalat" w:cs="Sylfaen"/>
          <w:sz w:val="20"/>
          <w:lang w:val="hy-AM"/>
        </w:rPr>
        <w:t>ներկայացնում</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որակավորման և</w:t>
      </w:r>
      <w:r w:rsidRPr="005354AD">
        <w:rPr>
          <w:rFonts w:ascii="GHEA Grapalat" w:hAnsi="GHEA Grapalat" w:cs="Sylfaen"/>
          <w:sz w:val="20"/>
          <w:lang w:val="af-ZA"/>
        </w:rPr>
        <w:t xml:space="preserve"> </w:t>
      </w:r>
      <w:r w:rsidRPr="005354AD">
        <w:rPr>
          <w:rFonts w:ascii="GHEA Grapalat" w:hAnsi="GHEA Grapalat" w:cs="Sylfaen"/>
          <w:sz w:val="20"/>
          <w:lang w:val="hy-AM"/>
        </w:rPr>
        <w:t xml:space="preserve">պայմանագրի </w:t>
      </w:r>
      <w:r w:rsidRPr="005354AD">
        <w:rPr>
          <w:rFonts w:ascii="GHEA Grapalat" w:hAnsi="GHEA Grapalat" w:cs="Sylfaen"/>
          <w:sz w:val="20"/>
          <w:lang w:val="af-ZA"/>
        </w:rPr>
        <w:t>(</w:t>
      </w:r>
      <w:r w:rsidRPr="005354AD">
        <w:rPr>
          <w:rFonts w:ascii="GHEA Grapalat" w:hAnsi="GHEA Grapalat" w:cs="Sylfaen"/>
          <w:sz w:val="20"/>
          <w:lang w:val="hy-AM"/>
        </w:rPr>
        <w:t>կանխավճարի</w:t>
      </w:r>
      <w:r w:rsidRPr="005354AD">
        <w:rPr>
          <w:rFonts w:ascii="GHEA Grapalat" w:hAnsi="GHEA Grapalat" w:cs="Sylfaen"/>
          <w:sz w:val="20"/>
          <w:lang w:val="af-ZA"/>
        </w:rPr>
        <w:t xml:space="preserve">) </w:t>
      </w:r>
      <w:r w:rsidRPr="005354AD">
        <w:rPr>
          <w:rFonts w:ascii="GHEA Grapalat" w:hAnsi="GHEA Grapalat" w:cs="Sylfaen"/>
          <w:sz w:val="20"/>
          <w:lang w:val="hy-AM"/>
        </w:rPr>
        <w:t xml:space="preserve"> ապահովումները:</w:t>
      </w:r>
    </w:p>
    <w:p w14:paraId="5A63008F" w14:textId="77777777" w:rsidR="00034160" w:rsidRPr="005354AD" w:rsidRDefault="00FB0689">
      <w:pPr>
        <w:ind w:firstLine="567"/>
        <w:jc w:val="both"/>
        <w:rPr>
          <w:rFonts w:ascii="GHEA Grapalat" w:hAnsi="GHEA Grapalat" w:cs="Arial"/>
          <w:sz w:val="20"/>
          <w:lang w:val="hy-AM"/>
        </w:rPr>
      </w:pPr>
      <w:r w:rsidRPr="005354AD">
        <w:rPr>
          <w:rFonts w:ascii="GHEA Grapalat" w:hAnsi="GHEA Grapalat" w:cs="Sylfaen"/>
          <w:sz w:val="20"/>
          <w:lang w:val="hy-AM"/>
        </w:rPr>
        <w:t>10.2</w:t>
      </w:r>
      <w:r w:rsidRPr="005354AD">
        <w:rPr>
          <w:rFonts w:ascii="GHEA Grapalat" w:hAnsi="GHEA Grapalat" w:cs="Sylfaen"/>
          <w:sz w:val="20"/>
          <w:lang w:val="af-ZA"/>
        </w:rPr>
        <w:t xml:space="preserve"> </w:t>
      </w:r>
      <w:proofErr w:type="spellStart"/>
      <w:r w:rsidRPr="005354AD">
        <w:rPr>
          <w:rFonts w:ascii="GHEA Grapalat" w:hAnsi="GHEA Grapalat" w:cs="Sylfaen"/>
          <w:sz w:val="20"/>
        </w:rPr>
        <w:t>Որակավորման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ապահովման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չափը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հավասար</w:t>
      </w:r>
      <w:proofErr w:type="spellEnd"/>
      <w:r w:rsidRPr="005354AD">
        <w:rPr>
          <w:rFonts w:ascii="GHEA Grapalat" w:hAnsi="GHEA Grapalat" w:cs="Sylfaen"/>
          <w:sz w:val="20"/>
          <w:lang w:val="af-ZA"/>
        </w:rPr>
        <w:t xml:space="preserve"> </w:t>
      </w:r>
      <w:r w:rsidRPr="005354AD">
        <w:rPr>
          <w:rFonts w:ascii="GHEA Grapalat" w:hAnsi="GHEA Grapalat" w:cs="Sylfaen"/>
          <w:sz w:val="20"/>
        </w:rPr>
        <w:t>է</w:t>
      </w:r>
      <w:r w:rsidRPr="005354AD">
        <w:rPr>
          <w:rFonts w:ascii="GHEA Grapalat" w:hAnsi="GHEA Grapalat" w:cs="Sylfaen"/>
          <w:sz w:val="20"/>
          <w:lang w:val="af-ZA"/>
        </w:rPr>
        <w:t xml:space="preserve"> </w:t>
      </w:r>
      <w:r w:rsidRPr="005354AD">
        <w:rPr>
          <w:rFonts w:ascii="GHEA Grapalat" w:hAnsi="GHEA Grapalat" w:cs="Sylfaen"/>
          <w:sz w:val="20"/>
          <w:lang w:val="hy-AM"/>
        </w:rPr>
        <w:t xml:space="preserve"> սույն ընթացակարգի շրջանակում գնվելիք ապրանքի գնման գնի 15 տոկոսին</w:t>
      </w:r>
      <w:r w:rsidRPr="005354AD">
        <w:rPr>
          <w:rFonts w:ascii="GHEA Grapalat" w:hAnsi="GHEA Grapalat" w:cs="Sylfaen"/>
          <w:sz w:val="20"/>
          <w:lang w:val="af-ZA"/>
        </w:rPr>
        <w:t>:</w:t>
      </w:r>
      <w:r w:rsidRPr="005354AD">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sidRPr="005354AD">
        <w:rPr>
          <w:rFonts w:ascii="GHEA Grapalat" w:hAnsi="GHEA Grapalat" w:cs="Sylfaen"/>
          <w:sz w:val="20"/>
          <w:lang w:val="af-ZA"/>
        </w:rPr>
        <w:t xml:space="preserve"> </w:t>
      </w:r>
      <w:r w:rsidRPr="005354AD">
        <w:rPr>
          <w:rFonts w:ascii="GHEA Grapalat" w:hAnsi="GHEA Grapalat" w:cs="Sylfaen"/>
          <w:sz w:val="20"/>
          <w:lang w:val="hy-AM"/>
        </w:rPr>
        <w:t>ապահովումը</w:t>
      </w:r>
      <w:r w:rsidRPr="005354AD">
        <w:rPr>
          <w:rFonts w:ascii="GHEA Grapalat" w:hAnsi="GHEA Grapalat" w:cs="Sylfaen"/>
          <w:sz w:val="20"/>
          <w:lang w:val="af-ZA"/>
        </w:rPr>
        <w:t xml:space="preserve"> </w:t>
      </w:r>
      <w:r w:rsidRPr="005354AD">
        <w:rPr>
          <w:rFonts w:ascii="GHEA Grapalat" w:hAnsi="GHEA Grapalat" w:cs="Sylfaen"/>
          <w:sz w:val="20"/>
          <w:lang w:val="hy-AM"/>
        </w:rPr>
        <w:t>ներկայացվում</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 xml:space="preserve">տուժանքի </w:t>
      </w:r>
      <w:r w:rsidRPr="005354AD">
        <w:rPr>
          <w:rFonts w:ascii="GHEA Grapalat" w:hAnsi="GHEA Grapalat" w:cs="Sylfaen"/>
          <w:sz w:val="20"/>
          <w:lang w:val="af-ZA"/>
        </w:rPr>
        <w:t>(</w:t>
      </w:r>
      <w:r w:rsidRPr="005354AD">
        <w:rPr>
          <w:rFonts w:ascii="GHEA Grapalat" w:hAnsi="GHEA Grapalat" w:cs="Sylfaen"/>
          <w:sz w:val="20"/>
          <w:lang w:val="hy-AM"/>
        </w:rPr>
        <w:t>հավելված 4․2</w:t>
      </w:r>
      <w:r w:rsidRPr="005354AD">
        <w:rPr>
          <w:rFonts w:ascii="GHEA Grapalat" w:hAnsi="GHEA Grapalat" w:cs="Sylfaen"/>
          <w:sz w:val="20"/>
          <w:lang w:val="af-ZA"/>
        </w:rPr>
        <w:t>)</w:t>
      </w:r>
      <w:r w:rsidRPr="005354AD">
        <w:rPr>
          <w:rFonts w:ascii="GHEA Grapalat" w:hAnsi="GHEA Grapalat" w:cs="Sylfaen"/>
          <w:sz w:val="20"/>
          <w:lang w:val="hy-AM"/>
        </w:rPr>
        <w:t xml:space="preserve"> </w:t>
      </w:r>
      <w:r w:rsidRPr="005354AD">
        <w:rPr>
          <w:rFonts w:ascii="GHEA Grapalat" w:hAnsi="GHEA Grapalat" w:cs="Sylfaen"/>
          <w:sz w:val="20"/>
          <w:lang w:val="af-ZA"/>
        </w:rPr>
        <w:t xml:space="preserve"> </w:t>
      </w:r>
      <w:r w:rsidRPr="005354AD">
        <w:rPr>
          <w:rFonts w:ascii="GHEA Grapalat" w:hAnsi="GHEA Grapalat" w:cs="Sylfaen"/>
          <w:sz w:val="20"/>
          <w:lang w:val="hy-AM"/>
        </w:rPr>
        <w:t>կամ</w:t>
      </w:r>
      <w:r w:rsidRPr="005354AD">
        <w:rPr>
          <w:rFonts w:ascii="GHEA Grapalat" w:hAnsi="GHEA Grapalat" w:cs="Sylfaen"/>
          <w:sz w:val="20"/>
          <w:lang w:val="af-ZA"/>
        </w:rPr>
        <w:t xml:space="preserve"> </w:t>
      </w:r>
      <w:r w:rsidRPr="005354AD">
        <w:rPr>
          <w:rFonts w:ascii="GHEA Grapalat" w:hAnsi="GHEA Grapalat" w:cs="Sylfaen"/>
          <w:sz w:val="20"/>
          <w:lang w:val="hy-AM"/>
        </w:rPr>
        <w:t>կանխիկ</w:t>
      </w:r>
      <w:r w:rsidRPr="005354AD">
        <w:rPr>
          <w:rFonts w:ascii="GHEA Grapalat" w:hAnsi="GHEA Grapalat" w:cs="Sylfaen"/>
          <w:sz w:val="20"/>
          <w:lang w:val="af-ZA"/>
        </w:rPr>
        <w:t xml:space="preserve"> </w:t>
      </w:r>
      <w:r w:rsidRPr="005354AD">
        <w:rPr>
          <w:rFonts w:ascii="GHEA Grapalat" w:hAnsi="GHEA Grapalat" w:cs="Sylfaen"/>
          <w:sz w:val="20"/>
          <w:lang w:val="hy-AM"/>
        </w:rPr>
        <w:t>փողի</w:t>
      </w:r>
      <w:r w:rsidRPr="005354AD">
        <w:rPr>
          <w:rFonts w:ascii="GHEA Grapalat" w:hAnsi="GHEA Grapalat" w:cs="Sylfaen"/>
          <w:sz w:val="20"/>
          <w:lang w:val="af-ZA"/>
        </w:rPr>
        <w:t xml:space="preserve"> </w:t>
      </w:r>
      <w:r w:rsidRPr="005354AD">
        <w:rPr>
          <w:rFonts w:ascii="GHEA Grapalat" w:hAnsi="GHEA Grapalat" w:cs="Sylfaen"/>
          <w:sz w:val="20"/>
          <w:lang w:val="hy-AM"/>
        </w:rPr>
        <w:t>ձևով:</w:t>
      </w:r>
      <w:r w:rsidRPr="005354AD">
        <w:rPr>
          <w:rFonts w:ascii="GHEA Grapalat" w:hAnsi="GHEA Grapalat" w:cs="Sylfaen"/>
          <w:sz w:val="20"/>
          <w:lang w:val="af-ZA"/>
        </w:rPr>
        <w:t xml:space="preserve"> Ընդ որում ապահովումը</w:t>
      </w:r>
      <w:r w:rsidRPr="005354AD">
        <w:rPr>
          <w:rFonts w:ascii="GHEA Grapalat" w:hAnsi="GHEA Grapalat"/>
          <w:color w:val="000000"/>
          <w:shd w:val="clear" w:color="auto" w:fill="FFFFFF"/>
          <w:lang w:val="af-ZA"/>
        </w:rPr>
        <w:t xml:space="preserve"> </w:t>
      </w:r>
      <w:r w:rsidRPr="005354AD">
        <w:rPr>
          <w:rFonts w:ascii="GHEA Grapalat" w:hAnsi="GHEA Grapalat" w:cs="Sylfaen"/>
          <w:sz w:val="20"/>
          <w:lang w:val="hy-AM"/>
        </w:rPr>
        <w:t>պետք</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վավեր</w:t>
      </w:r>
      <w:r w:rsidRPr="005354AD">
        <w:rPr>
          <w:rFonts w:ascii="GHEA Grapalat" w:hAnsi="GHEA Grapalat" w:cs="Sylfaen"/>
          <w:sz w:val="20"/>
          <w:lang w:val="af-ZA"/>
        </w:rPr>
        <w:t xml:space="preserve"> </w:t>
      </w:r>
      <w:r w:rsidRPr="005354AD">
        <w:rPr>
          <w:rFonts w:ascii="GHEA Grapalat" w:hAnsi="GHEA Grapalat" w:cs="Sylfaen"/>
          <w:sz w:val="20"/>
          <w:lang w:val="hy-AM"/>
        </w:rPr>
        <w:t>լինի</w:t>
      </w:r>
      <w:r w:rsidRPr="005354AD">
        <w:rPr>
          <w:rFonts w:ascii="GHEA Grapalat" w:hAnsi="GHEA Grapalat" w:cs="Sylfaen"/>
          <w:sz w:val="20"/>
          <w:lang w:val="af-ZA"/>
        </w:rPr>
        <w:t xml:space="preserve"> </w:t>
      </w:r>
      <w:r w:rsidRPr="005354AD">
        <w:rPr>
          <w:rFonts w:ascii="GHEA Grapalat" w:hAnsi="GHEA Grapalat" w:cs="Sylfaen"/>
          <w:sz w:val="20"/>
          <w:lang w:val="hy-AM"/>
        </w:rPr>
        <w:t>առնվազն</w:t>
      </w:r>
      <w:r w:rsidRPr="005354AD">
        <w:rPr>
          <w:rFonts w:ascii="GHEA Grapalat" w:hAnsi="GHEA Grapalat" w:cs="Sylfaen"/>
          <w:sz w:val="20"/>
          <w:lang w:val="af-ZA"/>
        </w:rPr>
        <w:t xml:space="preserve"> </w:t>
      </w:r>
      <w:r w:rsidRPr="005354AD">
        <w:rPr>
          <w:rFonts w:ascii="GHEA Grapalat" w:hAnsi="GHEA Grapalat" w:cs="Sylfaen"/>
          <w:sz w:val="20"/>
          <w:lang w:val="hy-AM"/>
        </w:rPr>
        <w:t>մինչև</w:t>
      </w:r>
      <w:r w:rsidRPr="005354AD">
        <w:rPr>
          <w:rFonts w:ascii="GHEA Grapalat" w:hAnsi="GHEA Grapalat" w:cs="Sylfaen"/>
          <w:sz w:val="20"/>
          <w:lang w:val="af-ZA"/>
        </w:rPr>
        <w:t xml:space="preserve"> </w:t>
      </w:r>
      <w:r w:rsidRPr="005354AD">
        <w:rPr>
          <w:rFonts w:ascii="GHEA Grapalat" w:hAnsi="GHEA Grapalat" w:cs="Sylfaen"/>
          <w:sz w:val="20"/>
          <w:lang w:val="hy-AM"/>
        </w:rPr>
        <w:t>պայմանագրի</w:t>
      </w:r>
      <w:r w:rsidRPr="005354AD">
        <w:rPr>
          <w:rFonts w:ascii="GHEA Grapalat" w:hAnsi="GHEA Grapalat" w:cs="Sylfaen"/>
          <w:sz w:val="20"/>
          <w:lang w:val="af-ZA"/>
        </w:rPr>
        <w:t xml:space="preserve"> </w:t>
      </w:r>
      <w:r w:rsidRPr="005354AD">
        <w:rPr>
          <w:rFonts w:ascii="GHEA Grapalat" w:hAnsi="GHEA Grapalat" w:cs="Sylfaen"/>
          <w:sz w:val="20"/>
          <w:lang w:val="hy-AM"/>
        </w:rPr>
        <w:t>կատարման</w:t>
      </w:r>
      <w:r w:rsidRPr="005354AD">
        <w:rPr>
          <w:rFonts w:ascii="GHEA Grapalat" w:hAnsi="GHEA Grapalat" w:cs="Sylfaen"/>
          <w:sz w:val="20"/>
          <w:lang w:val="af-ZA"/>
        </w:rPr>
        <w:t xml:space="preserve"> </w:t>
      </w:r>
      <w:r w:rsidRPr="005354AD">
        <w:rPr>
          <w:rFonts w:ascii="GHEA Grapalat" w:hAnsi="GHEA Grapalat" w:cs="Sylfaen"/>
          <w:sz w:val="20"/>
          <w:lang w:val="hy-AM"/>
        </w:rPr>
        <w:t>արդյունքը</w:t>
      </w:r>
      <w:r w:rsidRPr="005354AD">
        <w:rPr>
          <w:rFonts w:ascii="GHEA Grapalat" w:hAnsi="GHEA Grapalat" w:cs="Sylfaen"/>
          <w:sz w:val="20"/>
          <w:lang w:val="af-ZA"/>
        </w:rPr>
        <w:t xml:space="preserve"> </w:t>
      </w:r>
      <w:r w:rsidRPr="005354AD">
        <w:rPr>
          <w:rFonts w:ascii="GHEA Grapalat" w:hAnsi="GHEA Grapalat" w:cs="Sylfaen"/>
          <w:sz w:val="20"/>
          <w:lang w:val="hy-AM"/>
        </w:rPr>
        <w:t>պատվիրատուի</w:t>
      </w:r>
      <w:r w:rsidRPr="005354AD">
        <w:rPr>
          <w:rFonts w:ascii="GHEA Grapalat" w:hAnsi="GHEA Grapalat" w:cs="Sylfaen"/>
          <w:sz w:val="20"/>
          <w:lang w:val="af-ZA"/>
        </w:rPr>
        <w:t xml:space="preserve"> </w:t>
      </w:r>
      <w:r w:rsidRPr="005354AD">
        <w:rPr>
          <w:rFonts w:ascii="GHEA Grapalat" w:hAnsi="GHEA Grapalat" w:cs="Sylfaen"/>
          <w:sz w:val="20"/>
          <w:lang w:val="hy-AM"/>
        </w:rPr>
        <w:t>կողմից</w:t>
      </w:r>
      <w:r w:rsidRPr="005354AD">
        <w:rPr>
          <w:rFonts w:ascii="GHEA Grapalat" w:hAnsi="GHEA Grapalat" w:cs="Sylfaen"/>
          <w:sz w:val="20"/>
          <w:lang w:val="af-ZA"/>
        </w:rPr>
        <w:t xml:space="preserve"> </w:t>
      </w:r>
      <w:r w:rsidRPr="005354AD">
        <w:rPr>
          <w:rFonts w:ascii="GHEA Grapalat" w:hAnsi="GHEA Grapalat" w:cs="Sylfaen"/>
          <w:sz w:val="20"/>
          <w:lang w:val="hy-AM"/>
        </w:rPr>
        <w:t>ամբողջական</w:t>
      </w:r>
      <w:r w:rsidRPr="005354AD">
        <w:rPr>
          <w:rFonts w:ascii="GHEA Grapalat" w:hAnsi="GHEA Grapalat" w:cs="Sylfaen"/>
          <w:sz w:val="20"/>
          <w:lang w:val="af-ZA"/>
        </w:rPr>
        <w:t xml:space="preserve"> </w:t>
      </w:r>
      <w:r w:rsidRPr="005354AD">
        <w:rPr>
          <w:rFonts w:ascii="GHEA Grapalat" w:hAnsi="GHEA Grapalat" w:cs="Sylfaen"/>
          <w:sz w:val="20"/>
          <w:lang w:val="hy-AM"/>
        </w:rPr>
        <w:t>ընդունվելու</w:t>
      </w:r>
      <w:r w:rsidRPr="005354AD">
        <w:rPr>
          <w:rFonts w:ascii="GHEA Grapalat" w:hAnsi="GHEA Grapalat" w:cs="Sylfaen"/>
          <w:sz w:val="20"/>
          <w:lang w:val="af-ZA"/>
        </w:rPr>
        <w:t xml:space="preserve"> </w:t>
      </w:r>
      <w:r w:rsidRPr="005354AD">
        <w:rPr>
          <w:rFonts w:ascii="GHEA Grapalat" w:hAnsi="GHEA Grapalat" w:cs="Sylfaen"/>
          <w:sz w:val="20"/>
          <w:lang w:val="hy-AM"/>
        </w:rPr>
        <w:t>օրվան</w:t>
      </w:r>
      <w:r w:rsidRPr="005354AD">
        <w:rPr>
          <w:rFonts w:ascii="GHEA Grapalat" w:hAnsi="GHEA Grapalat" w:cs="Sylfaen"/>
          <w:sz w:val="20"/>
          <w:lang w:val="af-ZA"/>
        </w:rPr>
        <w:t xml:space="preserve"> </w:t>
      </w:r>
      <w:r w:rsidRPr="005354AD">
        <w:rPr>
          <w:rFonts w:ascii="GHEA Grapalat" w:hAnsi="GHEA Grapalat" w:cs="Sylfaen"/>
          <w:sz w:val="20"/>
          <w:lang w:val="hy-AM"/>
        </w:rPr>
        <w:t>հաջորդող</w:t>
      </w:r>
      <w:r w:rsidRPr="005354AD">
        <w:rPr>
          <w:rFonts w:ascii="GHEA Grapalat" w:hAnsi="GHEA Grapalat" w:cs="Sylfaen"/>
          <w:sz w:val="20"/>
          <w:lang w:val="af-ZA"/>
        </w:rPr>
        <w:t xml:space="preserve"> </w:t>
      </w:r>
      <w:r w:rsidRPr="005354AD">
        <w:rPr>
          <w:rFonts w:ascii="GHEA Grapalat" w:hAnsi="GHEA Grapalat" w:cs="Sylfaen"/>
          <w:sz w:val="20"/>
          <w:lang w:val="hy-AM"/>
        </w:rPr>
        <w:t>2</w:t>
      </w:r>
      <w:r w:rsidRPr="005354AD">
        <w:rPr>
          <w:rFonts w:ascii="GHEA Grapalat" w:hAnsi="GHEA Grapalat" w:cs="Sylfaen"/>
          <w:sz w:val="20"/>
          <w:lang w:val="af-ZA"/>
        </w:rPr>
        <w:t>0-</w:t>
      </w:r>
      <w:r w:rsidRPr="005354AD">
        <w:rPr>
          <w:rFonts w:ascii="GHEA Grapalat" w:hAnsi="GHEA Grapalat" w:cs="Sylfaen"/>
          <w:sz w:val="20"/>
          <w:lang w:val="hy-AM"/>
        </w:rPr>
        <w:t>րդ</w:t>
      </w:r>
      <w:r w:rsidRPr="005354AD">
        <w:rPr>
          <w:rFonts w:ascii="GHEA Grapalat" w:hAnsi="GHEA Grapalat" w:cs="Sylfaen"/>
          <w:sz w:val="20"/>
          <w:lang w:val="af-ZA"/>
        </w:rPr>
        <w:t xml:space="preserve"> </w:t>
      </w:r>
      <w:r w:rsidRPr="005354AD">
        <w:rPr>
          <w:rFonts w:ascii="GHEA Grapalat" w:hAnsi="GHEA Grapalat" w:cs="Sylfaen"/>
          <w:sz w:val="20"/>
          <w:lang w:val="hy-AM"/>
        </w:rPr>
        <w:t>աշխատանքային</w:t>
      </w:r>
      <w:r w:rsidRPr="005354AD">
        <w:rPr>
          <w:rFonts w:ascii="GHEA Grapalat" w:hAnsi="GHEA Grapalat" w:cs="Sylfaen"/>
          <w:sz w:val="20"/>
          <w:lang w:val="af-ZA"/>
        </w:rPr>
        <w:t xml:space="preserve"> </w:t>
      </w:r>
      <w:r w:rsidRPr="005354AD">
        <w:rPr>
          <w:rFonts w:ascii="GHEA Grapalat" w:hAnsi="GHEA Grapalat" w:cs="Sylfaen"/>
          <w:sz w:val="20"/>
          <w:lang w:val="hy-AM"/>
        </w:rPr>
        <w:t>օրը</w:t>
      </w:r>
      <w:r w:rsidRPr="005354AD">
        <w:rPr>
          <w:rFonts w:ascii="GHEA Grapalat" w:hAnsi="GHEA Grapalat" w:cs="Sylfaen"/>
          <w:sz w:val="20"/>
          <w:lang w:val="af-ZA"/>
        </w:rPr>
        <w:t xml:space="preserve"> </w:t>
      </w:r>
      <w:r w:rsidRPr="005354AD">
        <w:rPr>
          <w:rFonts w:ascii="GHEA Grapalat" w:hAnsi="GHEA Grapalat" w:cs="Arial"/>
          <w:sz w:val="20"/>
          <w:lang w:val="hy-AM"/>
        </w:rPr>
        <w:t>ներառյալ:</w:t>
      </w:r>
      <w:r w:rsidRPr="005354AD">
        <w:rPr>
          <w:rFonts w:ascii="GHEA Grapalat" w:hAnsi="GHEA Grapalat" w:cs="Sylfaen"/>
          <w:sz w:val="20"/>
          <w:lang w:val="af-ZA"/>
        </w:rPr>
        <w:t xml:space="preserve"> </w:t>
      </w:r>
    </w:p>
    <w:p w14:paraId="23195C05" w14:textId="77777777" w:rsidR="00034160" w:rsidRPr="005354AD" w:rsidRDefault="00FB0689">
      <w:pPr>
        <w:ind w:firstLine="567"/>
        <w:jc w:val="both"/>
        <w:rPr>
          <w:rFonts w:ascii="GHEA Grapalat" w:hAnsi="GHEA Grapalat" w:cs="Arial"/>
          <w:sz w:val="20"/>
          <w:lang w:val="hy-AM"/>
        </w:rPr>
      </w:pPr>
      <w:r w:rsidRPr="005354AD">
        <w:rPr>
          <w:rFonts w:ascii="GHEA Grapalat" w:hAnsi="GHEA Grapalat" w:cs="Sylfaen"/>
          <w:sz w:val="20"/>
          <w:lang w:val="hy-AM"/>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5354AD">
        <w:rPr>
          <w:rFonts w:ascii="GHEA Grapalat" w:hAnsi="GHEA Grapalat" w:cs="Arial"/>
          <w:sz w:val="20"/>
          <w:lang w:val="hy-AM"/>
        </w:rPr>
        <w:t xml:space="preserve"> </w:t>
      </w:r>
      <w:r w:rsidRPr="005354AD">
        <w:rPr>
          <w:rFonts w:ascii="GHEA Grapalat" w:hAnsi="GHEA Grapalat"/>
          <w:sz w:val="20"/>
          <w:szCs w:val="20"/>
          <w:lang w:val="hy-AM"/>
        </w:rPr>
        <w:t>Կանխիկ</w:t>
      </w:r>
      <w:r w:rsidRPr="005354AD">
        <w:rPr>
          <w:rFonts w:ascii="GHEA Grapalat" w:hAnsi="GHEA Grapalat"/>
          <w:sz w:val="20"/>
          <w:szCs w:val="20"/>
          <w:lang w:val="af-ZA"/>
        </w:rPr>
        <w:t xml:space="preserve"> </w:t>
      </w:r>
      <w:r w:rsidRPr="005354AD">
        <w:rPr>
          <w:rFonts w:ascii="GHEA Grapalat" w:hAnsi="GHEA Grapalat"/>
          <w:sz w:val="20"/>
          <w:szCs w:val="20"/>
          <w:lang w:val="hy-AM"/>
        </w:rPr>
        <w:t>փողի</w:t>
      </w:r>
      <w:r w:rsidRPr="005354AD">
        <w:rPr>
          <w:rFonts w:ascii="GHEA Grapalat" w:hAnsi="GHEA Grapalat"/>
          <w:sz w:val="20"/>
          <w:szCs w:val="20"/>
          <w:lang w:val="af-ZA"/>
        </w:rPr>
        <w:t xml:space="preserve"> </w:t>
      </w:r>
      <w:r w:rsidRPr="005354AD">
        <w:rPr>
          <w:rFonts w:ascii="GHEA Grapalat" w:hAnsi="GHEA Grapalat"/>
          <w:sz w:val="20"/>
          <w:szCs w:val="20"/>
          <w:lang w:val="hy-AM"/>
        </w:rPr>
        <w:t>ձևով</w:t>
      </w:r>
      <w:r w:rsidRPr="005354AD">
        <w:rPr>
          <w:rFonts w:ascii="GHEA Grapalat" w:hAnsi="GHEA Grapalat"/>
          <w:sz w:val="20"/>
          <w:szCs w:val="20"/>
          <w:lang w:val="af-ZA"/>
        </w:rPr>
        <w:t xml:space="preserve"> </w:t>
      </w:r>
      <w:r w:rsidRPr="005354AD">
        <w:rPr>
          <w:rFonts w:ascii="GHEA Grapalat" w:hAnsi="GHEA Grapalat"/>
          <w:sz w:val="20"/>
          <w:szCs w:val="20"/>
          <w:lang w:val="hy-AM"/>
        </w:rPr>
        <w:t>ներկայացված</w:t>
      </w:r>
      <w:r w:rsidRPr="005354AD">
        <w:rPr>
          <w:rFonts w:ascii="GHEA Grapalat" w:hAnsi="GHEA Grapalat"/>
          <w:sz w:val="20"/>
          <w:szCs w:val="20"/>
          <w:lang w:val="af-ZA"/>
        </w:rPr>
        <w:t xml:space="preserve"> </w:t>
      </w:r>
      <w:r w:rsidRPr="005354A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1EEBFF24" w14:textId="77777777" w:rsidR="00034160" w:rsidRPr="005354AD" w:rsidRDefault="00FB0689">
      <w:pPr>
        <w:pStyle w:val="afe"/>
        <w:shd w:val="clear" w:color="auto" w:fill="FFFFFF"/>
        <w:spacing w:before="0" w:beforeAutospacing="0" w:after="0" w:afterAutospacing="0"/>
        <w:ind w:firstLine="375"/>
        <w:jc w:val="both"/>
        <w:rPr>
          <w:rFonts w:ascii="GHEA Grapalat" w:hAnsi="GHEA Grapalat" w:cs="Arial"/>
          <w:sz w:val="20"/>
          <w:lang w:val="hy-AM"/>
        </w:rPr>
      </w:pPr>
      <w:r w:rsidRPr="005354AD">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EA7BAF4" w14:textId="77777777" w:rsidR="00034160" w:rsidRPr="005354AD" w:rsidRDefault="00FB0689">
      <w:pPr>
        <w:ind w:firstLine="567"/>
        <w:jc w:val="both"/>
        <w:rPr>
          <w:rFonts w:ascii="GHEA Grapalat" w:hAnsi="GHEA Grapalat" w:cs="Arial"/>
          <w:color w:val="FFFFFF"/>
          <w:sz w:val="20"/>
          <w:lang w:val="af-ZA"/>
        </w:rPr>
      </w:pPr>
      <w:r w:rsidRPr="005354AD">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p>
    <w:p w14:paraId="63BC094A" w14:textId="77777777" w:rsidR="00034160" w:rsidRPr="005354AD" w:rsidRDefault="00FB0689">
      <w:pPr>
        <w:ind w:firstLine="567"/>
        <w:jc w:val="both"/>
        <w:rPr>
          <w:rFonts w:ascii="GHEA Grapalat" w:hAnsi="GHEA Grapalat" w:cs="Arial"/>
          <w:sz w:val="20"/>
          <w:lang w:val="hy-AM"/>
        </w:rPr>
      </w:pPr>
      <w:r w:rsidRPr="005354A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FBD563E" w14:textId="77777777" w:rsidR="00034160" w:rsidRPr="005354AD" w:rsidRDefault="00FB0689">
      <w:pPr>
        <w:ind w:firstLine="567"/>
        <w:jc w:val="both"/>
        <w:rPr>
          <w:rFonts w:ascii="GHEA Grapalat" w:hAnsi="GHEA Grapalat" w:cs="Arial"/>
          <w:sz w:val="20"/>
          <w:lang w:val="hy-AM"/>
        </w:rPr>
      </w:pPr>
      <w:r w:rsidRPr="005354AD">
        <w:rPr>
          <w:rFonts w:ascii="GHEA Grapalat" w:hAnsi="GHEA Grapalat" w:cs="Sylfaen"/>
          <w:sz w:val="20"/>
          <w:lang w:val="hy-AM"/>
        </w:rPr>
        <w:t>10.3. Պայմանագրի</w:t>
      </w:r>
      <w:r w:rsidRPr="005354AD">
        <w:rPr>
          <w:rFonts w:ascii="GHEA Grapalat" w:hAnsi="GHEA Grapalat" w:cs="Sylfaen"/>
          <w:sz w:val="20"/>
          <w:lang w:val="af-ZA"/>
        </w:rPr>
        <w:t xml:space="preserve"> </w:t>
      </w:r>
      <w:r w:rsidRPr="005354AD">
        <w:rPr>
          <w:rFonts w:ascii="GHEA Grapalat" w:hAnsi="GHEA Grapalat" w:cs="Sylfaen"/>
          <w:sz w:val="20"/>
          <w:lang w:val="hy-AM"/>
        </w:rPr>
        <w:t>ապահովման</w:t>
      </w:r>
      <w:r w:rsidRPr="005354AD">
        <w:rPr>
          <w:rFonts w:ascii="GHEA Grapalat" w:hAnsi="GHEA Grapalat" w:cs="Sylfaen"/>
          <w:sz w:val="20"/>
          <w:lang w:val="af-ZA"/>
        </w:rPr>
        <w:t xml:space="preserve"> </w:t>
      </w:r>
      <w:r w:rsidRPr="005354AD">
        <w:rPr>
          <w:rFonts w:ascii="GHEA Grapalat" w:hAnsi="GHEA Grapalat" w:cs="Sylfaen"/>
          <w:sz w:val="20"/>
          <w:lang w:val="hy-AM"/>
        </w:rPr>
        <w:t>չափը</w:t>
      </w:r>
      <w:r w:rsidRPr="005354AD">
        <w:rPr>
          <w:rFonts w:ascii="GHEA Grapalat" w:hAnsi="GHEA Grapalat" w:cs="Sylfaen"/>
          <w:sz w:val="20"/>
          <w:lang w:val="af-ZA"/>
        </w:rPr>
        <w:t xml:space="preserve"> </w:t>
      </w:r>
      <w:r w:rsidRPr="005354AD">
        <w:rPr>
          <w:rFonts w:ascii="GHEA Grapalat" w:hAnsi="GHEA Grapalat" w:cs="Sylfaen"/>
          <w:sz w:val="20"/>
          <w:lang w:val="hy-AM"/>
        </w:rPr>
        <w:t>կազմում</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w:t>
      </w:r>
      <w:r w:rsidRPr="005354AD">
        <w:rPr>
          <w:rFonts w:ascii="GHEA Grapalat" w:hAnsi="GHEA Grapalat" w:cs="Sylfaen"/>
          <w:sz w:val="20"/>
          <w:lang w:val="hy-AM"/>
        </w:rPr>
        <w:t>գնման գնի</w:t>
      </w:r>
      <w:r w:rsidRPr="005354AD">
        <w:rPr>
          <w:rFonts w:ascii="GHEA Grapalat" w:hAnsi="GHEA Grapalat" w:cs="Sylfaen"/>
          <w:sz w:val="20"/>
          <w:lang w:val="af-ZA"/>
        </w:rPr>
        <w:t xml:space="preserve"> 10 </w:t>
      </w:r>
      <w:r w:rsidRPr="005354AD">
        <w:rPr>
          <w:rFonts w:ascii="GHEA Grapalat" w:hAnsi="GHEA Grapalat" w:cs="Sylfaen"/>
          <w:sz w:val="20"/>
          <w:lang w:val="hy-AM"/>
        </w:rPr>
        <w:t xml:space="preserve">տոկոսը: Եթե պայմանագրի նախագծով նախատեսված </w:t>
      </w:r>
      <w:r w:rsidRPr="005354AD">
        <w:rPr>
          <w:rFonts w:ascii="GHEA Grapalat" w:hAnsi="GHEA Grapalat" w:cs="Arial"/>
          <w:sz w:val="20"/>
          <w:lang w:val="hy-AM"/>
        </w:rPr>
        <w:t>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միակողմանի հաստատված հայտարարության՝ տուժանքի (հավելված 5.1) կամ կանխիկ փողի ձևով:</w:t>
      </w:r>
    </w:p>
    <w:p w14:paraId="5DA253C0" w14:textId="77777777" w:rsidR="00034160" w:rsidRPr="005354AD" w:rsidRDefault="00FB0689">
      <w:pPr>
        <w:ind w:firstLine="567"/>
        <w:jc w:val="both"/>
        <w:rPr>
          <w:rFonts w:ascii="GHEA Grapalat" w:hAnsi="GHEA Grapalat" w:cs="Sylfaen"/>
          <w:sz w:val="20"/>
          <w:lang w:val="hy-AM"/>
        </w:rPr>
      </w:pPr>
      <w:r w:rsidRPr="005354AD">
        <w:rPr>
          <w:rFonts w:ascii="GHEA Grapalat" w:hAnsi="GHEA Grapalat" w:cs="Sylfaen"/>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5354AD">
        <w:rPr>
          <w:rFonts w:ascii="GHEA Grapalat" w:hAnsi="GHEA Grapalat"/>
          <w:color w:val="000000"/>
          <w:lang w:val="hy-AM"/>
        </w:rPr>
        <w:t xml:space="preserve"> </w:t>
      </w:r>
    </w:p>
    <w:p w14:paraId="3773D4AD" w14:textId="77777777" w:rsidR="00034160" w:rsidRPr="005354AD" w:rsidRDefault="00FB0689">
      <w:pPr>
        <w:ind w:firstLine="567"/>
        <w:jc w:val="both"/>
        <w:rPr>
          <w:rFonts w:ascii="GHEA Grapalat" w:hAnsi="GHEA Grapalat"/>
          <w:sz w:val="20"/>
          <w:szCs w:val="20"/>
          <w:lang w:val="hy-AM"/>
        </w:rPr>
      </w:pPr>
      <w:r w:rsidRPr="005354AD">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5354A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71B2C836" w14:textId="77777777" w:rsidR="00034160" w:rsidRPr="005354AD" w:rsidRDefault="00FB0689">
      <w:pPr>
        <w:ind w:firstLine="567"/>
        <w:jc w:val="both"/>
        <w:rPr>
          <w:rFonts w:ascii="GHEA Grapalat" w:hAnsi="GHEA Grapalat" w:cs="Arial"/>
          <w:sz w:val="20"/>
          <w:lang w:val="hy-AM"/>
        </w:rPr>
      </w:pPr>
      <w:r w:rsidRPr="005354AD">
        <w:rPr>
          <w:rFonts w:ascii="GHEA Grapalat" w:hAnsi="GHEA Grapalat"/>
          <w:sz w:val="20"/>
          <w:szCs w:val="20"/>
          <w:lang w:val="hy-AM"/>
        </w:rPr>
        <w:t>Կանխիկ</w:t>
      </w:r>
      <w:r w:rsidRPr="005354AD">
        <w:rPr>
          <w:rFonts w:ascii="GHEA Grapalat" w:hAnsi="GHEA Grapalat"/>
          <w:sz w:val="20"/>
          <w:szCs w:val="20"/>
          <w:lang w:val="af-ZA"/>
        </w:rPr>
        <w:t xml:space="preserve"> </w:t>
      </w:r>
      <w:r w:rsidRPr="005354AD">
        <w:rPr>
          <w:rFonts w:ascii="GHEA Grapalat" w:hAnsi="GHEA Grapalat"/>
          <w:sz w:val="20"/>
          <w:szCs w:val="20"/>
          <w:lang w:val="hy-AM"/>
        </w:rPr>
        <w:t>փողի</w:t>
      </w:r>
      <w:r w:rsidRPr="005354AD">
        <w:rPr>
          <w:rFonts w:ascii="GHEA Grapalat" w:hAnsi="GHEA Grapalat"/>
          <w:sz w:val="20"/>
          <w:szCs w:val="20"/>
          <w:lang w:val="af-ZA"/>
        </w:rPr>
        <w:t xml:space="preserve"> </w:t>
      </w:r>
      <w:r w:rsidRPr="005354AD">
        <w:rPr>
          <w:rFonts w:ascii="GHEA Grapalat" w:hAnsi="GHEA Grapalat"/>
          <w:sz w:val="20"/>
          <w:szCs w:val="20"/>
          <w:lang w:val="hy-AM"/>
        </w:rPr>
        <w:t>ձևով</w:t>
      </w:r>
      <w:r w:rsidRPr="005354AD">
        <w:rPr>
          <w:rFonts w:ascii="GHEA Grapalat" w:hAnsi="GHEA Grapalat"/>
          <w:sz w:val="20"/>
          <w:szCs w:val="20"/>
          <w:lang w:val="af-ZA"/>
        </w:rPr>
        <w:t xml:space="preserve"> </w:t>
      </w:r>
      <w:r w:rsidRPr="005354AD">
        <w:rPr>
          <w:rFonts w:ascii="GHEA Grapalat" w:hAnsi="GHEA Grapalat"/>
          <w:sz w:val="20"/>
          <w:szCs w:val="20"/>
          <w:lang w:val="hy-AM"/>
        </w:rPr>
        <w:t>ներկայացված</w:t>
      </w:r>
      <w:r w:rsidRPr="005354AD">
        <w:rPr>
          <w:rFonts w:ascii="GHEA Grapalat" w:hAnsi="GHEA Grapalat"/>
          <w:sz w:val="20"/>
          <w:szCs w:val="20"/>
          <w:lang w:val="af-ZA"/>
        </w:rPr>
        <w:t xml:space="preserve"> </w:t>
      </w:r>
      <w:r w:rsidRPr="005354A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72B7B7E0" w14:textId="77777777" w:rsidR="00034160" w:rsidRPr="005354AD" w:rsidRDefault="00FB0689">
      <w:pPr>
        <w:pStyle w:val="afe"/>
        <w:shd w:val="clear" w:color="auto" w:fill="FFFFFF"/>
        <w:spacing w:before="0" w:beforeAutospacing="0" w:after="0" w:afterAutospacing="0"/>
        <w:ind w:firstLine="375"/>
        <w:jc w:val="both"/>
        <w:rPr>
          <w:rFonts w:ascii="GHEA Grapalat" w:hAnsi="GHEA Grapalat" w:cs="Sylfaen"/>
          <w:sz w:val="20"/>
          <w:lang w:val="af-ZA"/>
        </w:rPr>
      </w:pPr>
      <w:r w:rsidRPr="005354A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0D15FABF" w14:textId="77777777" w:rsidR="00034160" w:rsidRPr="005354AD" w:rsidRDefault="00034160">
      <w:pPr>
        <w:ind w:firstLine="567"/>
        <w:jc w:val="both"/>
        <w:rPr>
          <w:rFonts w:ascii="GHEA Grapalat" w:hAnsi="GHEA Grapalat" w:cs="Sylfaen"/>
          <w:sz w:val="20"/>
          <w:lang w:val="af-ZA"/>
        </w:rPr>
      </w:pPr>
    </w:p>
    <w:p w14:paraId="1F413A4B" w14:textId="77777777" w:rsidR="00034160" w:rsidRPr="005354AD" w:rsidRDefault="00034160">
      <w:pPr>
        <w:ind w:firstLine="567"/>
        <w:jc w:val="both"/>
        <w:rPr>
          <w:rFonts w:ascii="GHEA Grapalat" w:hAnsi="GHEA Grapalat"/>
          <w:b/>
          <w:szCs w:val="22"/>
          <w:lang w:val="af-ZA"/>
        </w:rPr>
      </w:pPr>
    </w:p>
    <w:p w14:paraId="24661EF9" w14:textId="77777777" w:rsidR="00034160" w:rsidRPr="005354AD" w:rsidRDefault="00FB0689">
      <w:pPr>
        <w:jc w:val="center"/>
        <w:rPr>
          <w:rFonts w:ascii="GHEA Grapalat" w:hAnsi="GHEA Grapalat" w:cs="Arial"/>
          <w:b/>
          <w:sz w:val="20"/>
          <w:lang w:val="af-ZA"/>
        </w:rPr>
      </w:pPr>
      <w:r w:rsidRPr="005354AD">
        <w:rPr>
          <w:rFonts w:ascii="GHEA Grapalat" w:hAnsi="GHEA Grapalat"/>
          <w:b/>
          <w:sz w:val="20"/>
          <w:lang w:val="af-ZA"/>
        </w:rPr>
        <w:t xml:space="preserve">11. </w:t>
      </w:r>
      <w:r w:rsidRPr="005354AD">
        <w:rPr>
          <w:rFonts w:ascii="GHEA Grapalat" w:hAnsi="GHEA Grapalat" w:cs="Sylfaen"/>
          <w:b/>
          <w:sz w:val="20"/>
          <w:lang w:val="af-ZA"/>
        </w:rPr>
        <w:t>ԸՆԹԱՑԱԿԱՐԳԸ</w:t>
      </w:r>
      <w:r w:rsidRPr="005354AD">
        <w:rPr>
          <w:rFonts w:ascii="GHEA Grapalat" w:hAnsi="GHEA Grapalat" w:cs="Arial"/>
          <w:b/>
          <w:sz w:val="20"/>
          <w:lang w:val="af-ZA"/>
        </w:rPr>
        <w:t xml:space="preserve"> </w:t>
      </w:r>
      <w:r w:rsidRPr="005354AD">
        <w:rPr>
          <w:rFonts w:ascii="GHEA Grapalat" w:hAnsi="GHEA Grapalat" w:cs="Sylfaen"/>
          <w:b/>
          <w:sz w:val="20"/>
          <w:lang w:val="af-ZA"/>
        </w:rPr>
        <w:t>ՉԿԱՅԱՑԱԾ</w:t>
      </w:r>
      <w:r w:rsidRPr="005354AD">
        <w:rPr>
          <w:rFonts w:ascii="GHEA Grapalat" w:hAnsi="GHEA Grapalat" w:cs="Arial"/>
          <w:b/>
          <w:sz w:val="20"/>
          <w:lang w:val="af-ZA"/>
        </w:rPr>
        <w:t xml:space="preserve"> </w:t>
      </w:r>
      <w:r w:rsidRPr="005354AD">
        <w:rPr>
          <w:rFonts w:ascii="GHEA Grapalat" w:hAnsi="GHEA Grapalat" w:cs="Sylfaen"/>
          <w:b/>
          <w:sz w:val="20"/>
          <w:lang w:val="af-ZA"/>
        </w:rPr>
        <w:t>ՀԱՅՏԱՐԱՐԵԼԸ</w:t>
      </w:r>
    </w:p>
    <w:p w14:paraId="7CBEF41F" w14:textId="77777777" w:rsidR="00034160" w:rsidRPr="005354AD" w:rsidRDefault="00034160">
      <w:pPr>
        <w:jc w:val="center"/>
        <w:rPr>
          <w:rFonts w:ascii="GHEA Grapalat" w:hAnsi="GHEA Grapalat"/>
          <w:b/>
          <w:sz w:val="20"/>
          <w:lang w:val="af-ZA"/>
        </w:rPr>
      </w:pPr>
    </w:p>
    <w:p w14:paraId="44A835E8"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sz w:val="20"/>
          <w:lang w:val="af-ZA"/>
        </w:rPr>
        <w:t>11.</w:t>
      </w:r>
      <w:r w:rsidRPr="005354AD">
        <w:rPr>
          <w:rFonts w:ascii="GHEA Grapalat" w:hAnsi="GHEA Grapalat" w:cs="Sylfaen"/>
          <w:sz w:val="20"/>
          <w:lang w:val="af-ZA"/>
        </w:rPr>
        <w:t xml:space="preserve">1 </w:t>
      </w:r>
      <w:proofErr w:type="spellStart"/>
      <w:r w:rsidRPr="005354AD">
        <w:rPr>
          <w:rFonts w:ascii="GHEA Grapalat" w:hAnsi="GHEA Grapalat" w:cs="Sylfaen"/>
          <w:sz w:val="20"/>
          <w:lang w:val="ru-RU"/>
        </w:rPr>
        <w:t>Օրենքի</w:t>
      </w:r>
      <w:proofErr w:type="spellEnd"/>
      <w:r w:rsidRPr="005354AD">
        <w:rPr>
          <w:rFonts w:ascii="GHEA Grapalat" w:hAnsi="GHEA Grapalat" w:cs="Sylfaen"/>
          <w:sz w:val="20"/>
          <w:lang w:val="af-ZA"/>
        </w:rPr>
        <w:t xml:space="preserve"> 37-</w:t>
      </w:r>
      <w:proofErr w:type="spellStart"/>
      <w:r w:rsidRPr="005354AD">
        <w:rPr>
          <w:rFonts w:ascii="GHEA Grapalat" w:hAnsi="GHEA Grapalat" w:cs="Sylfaen"/>
          <w:sz w:val="20"/>
          <w:lang w:val="ru-RU"/>
        </w:rPr>
        <w:t>րդ</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հոդվածի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համաձայն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հանձնաժողովը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ընթացակարգը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չկայացած</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հայտարարում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եթե</w:t>
      </w:r>
      <w:proofErr w:type="spellEnd"/>
      <w:r w:rsidRPr="005354AD">
        <w:rPr>
          <w:rFonts w:ascii="GHEA Grapalat" w:hAnsi="GHEA Grapalat" w:cs="Sylfaen"/>
          <w:sz w:val="20"/>
          <w:lang w:val="af-ZA"/>
        </w:rPr>
        <w:t>`</w:t>
      </w:r>
    </w:p>
    <w:p w14:paraId="0428EDCF"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1) </w:t>
      </w:r>
      <w:proofErr w:type="spellStart"/>
      <w:r w:rsidRPr="005354AD">
        <w:rPr>
          <w:rFonts w:ascii="GHEA Grapalat" w:hAnsi="GHEA Grapalat" w:cs="Sylfaen"/>
          <w:sz w:val="20"/>
          <w:lang w:val="ru-RU"/>
        </w:rPr>
        <w:t>հայտերից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ոչ</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մեկը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համապատասխանում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հրավերի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պայմաններին</w:t>
      </w:r>
      <w:proofErr w:type="spellEnd"/>
      <w:r w:rsidRPr="005354AD">
        <w:rPr>
          <w:rFonts w:ascii="GHEA Grapalat" w:hAnsi="GHEA Grapalat" w:cs="Sylfaen"/>
          <w:sz w:val="20"/>
          <w:lang w:val="af-ZA"/>
        </w:rPr>
        <w:t>.</w:t>
      </w:r>
    </w:p>
    <w:p w14:paraId="3137E096"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2) </w:t>
      </w:r>
      <w:proofErr w:type="spellStart"/>
      <w:r w:rsidRPr="005354AD">
        <w:rPr>
          <w:rFonts w:ascii="GHEA Grapalat" w:hAnsi="GHEA Grapalat" w:cs="Sylfaen"/>
          <w:sz w:val="20"/>
          <w:lang w:val="ru-RU"/>
        </w:rPr>
        <w:t>դադարում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գոյություն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ունենալ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պահանջը</w:t>
      </w:r>
      <w:proofErr w:type="spellEnd"/>
      <w:r w:rsidRPr="005354AD">
        <w:rPr>
          <w:rFonts w:ascii="GHEA Grapalat" w:hAnsi="GHEA Grapalat" w:cs="Sylfaen"/>
          <w:sz w:val="20"/>
          <w:lang w:val="hy-AM"/>
        </w:rPr>
        <w:t xml:space="preserve">: Ընդ որում </w:t>
      </w:r>
      <w:proofErr w:type="spellStart"/>
      <w:r w:rsidRPr="005354AD">
        <w:rPr>
          <w:rFonts w:ascii="GHEA Grapalat" w:hAnsi="GHEA Grapalat" w:cs="Sylfaen"/>
          <w:sz w:val="20"/>
        </w:rPr>
        <w:t>այլ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պատվիրատուների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կարիքների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համար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կազմակերպված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ընթացակարգը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կարող</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ամբողջությամբ</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չկայացած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հայտարարվել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ընդհանուր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կառավարումն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իրականացնող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լիազորված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մարմնի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ղեկավարի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որոշման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հիման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վրա</w:t>
      </w:r>
      <w:proofErr w:type="spellEnd"/>
      <w:r w:rsidRPr="005354AD">
        <w:rPr>
          <w:rFonts w:ascii="GHEA Grapalat" w:hAnsi="GHEA Grapalat" w:cs="Sylfaen"/>
          <w:sz w:val="20"/>
          <w:lang w:val="af-ZA"/>
        </w:rPr>
        <w:t>,</w:t>
      </w:r>
    </w:p>
    <w:p w14:paraId="47AFB1C9"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3) </w:t>
      </w:r>
      <w:r w:rsidRPr="005354AD">
        <w:rPr>
          <w:rFonts w:ascii="GHEA Grapalat" w:hAnsi="GHEA Grapalat" w:cs="Sylfaen"/>
          <w:sz w:val="20"/>
          <w:lang w:val="hy-AM"/>
        </w:rPr>
        <w:t>ոչ</w:t>
      </w:r>
      <w:r w:rsidRPr="005354AD">
        <w:rPr>
          <w:rFonts w:ascii="GHEA Grapalat" w:hAnsi="GHEA Grapalat" w:cs="Sylfaen"/>
          <w:sz w:val="20"/>
          <w:lang w:val="af-ZA"/>
        </w:rPr>
        <w:t xml:space="preserve"> </w:t>
      </w:r>
      <w:r w:rsidRPr="005354AD">
        <w:rPr>
          <w:rFonts w:ascii="GHEA Grapalat" w:hAnsi="GHEA Grapalat" w:cs="Sylfaen"/>
          <w:sz w:val="20"/>
          <w:lang w:val="hy-AM"/>
        </w:rPr>
        <w:t>մի</w:t>
      </w:r>
      <w:r w:rsidRPr="005354AD">
        <w:rPr>
          <w:rFonts w:ascii="GHEA Grapalat" w:hAnsi="GHEA Grapalat" w:cs="Sylfaen"/>
          <w:sz w:val="20"/>
          <w:lang w:val="af-ZA"/>
        </w:rPr>
        <w:t xml:space="preserve"> </w:t>
      </w:r>
      <w:r w:rsidRPr="005354AD">
        <w:rPr>
          <w:rFonts w:ascii="GHEA Grapalat" w:hAnsi="GHEA Grapalat" w:cs="Sylfaen"/>
          <w:sz w:val="20"/>
          <w:lang w:val="hy-AM"/>
        </w:rPr>
        <w:t>հայտ</w:t>
      </w:r>
      <w:r w:rsidRPr="005354AD">
        <w:rPr>
          <w:rFonts w:ascii="GHEA Grapalat" w:hAnsi="GHEA Grapalat" w:cs="Sylfaen"/>
          <w:sz w:val="20"/>
          <w:lang w:val="af-ZA"/>
        </w:rPr>
        <w:t xml:space="preserve"> </w:t>
      </w:r>
      <w:r w:rsidRPr="005354AD">
        <w:rPr>
          <w:rFonts w:ascii="GHEA Grapalat" w:hAnsi="GHEA Grapalat" w:cs="Sylfaen"/>
          <w:sz w:val="20"/>
          <w:lang w:val="hy-AM"/>
        </w:rPr>
        <w:t>չի</w:t>
      </w:r>
      <w:r w:rsidRPr="005354AD">
        <w:rPr>
          <w:rFonts w:ascii="GHEA Grapalat" w:hAnsi="GHEA Grapalat" w:cs="Sylfaen"/>
          <w:sz w:val="20"/>
          <w:lang w:val="af-ZA"/>
        </w:rPr>
        <w:t xml:space="preserve"> </w:t>
      </w:r>
      <w:r w:rsidRPr="005354AD">
        <w:rPr>
          <w:rFonts w:ascii="GHEA Grapalat" w:hAnsi="GHEA Grapalat" w:cs="Sylfaen"/>
          <w:sz w:val="20"/>
          <w:lang w:val="hy-AM"/>
        </w:rPr>
        <w:t>ներկայացվել</w:t>
      </w:r>
      <w:r w:rsidRPr="005354AD">
        <w:rPr>
          <w:rFonts w:ascii="GHEA Grapalat" w:hAnsi="GHEA Grapalat" w:cs="Sylfaen"/>
          <w:sz w:val="20"/>
          <w:lang w:val="af-ZA"/>
        </w:rPr>
        <w:t>.</w:t>
      </w:r>
    </w:p>
    <w:p w14:paraId="3A4436F3"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4) </w:t>
      </w:r>
      <w:proofErr w:type="spellStart"/>
      <w:r w:rsidRPr="005354AD">
        <w:rPr>
          <w:rFonts w:ascii="GHEA Grapalat" w:hAnsi="GHEA Grapalat" w:cs="Sylfaen"/>
          <w:sz w:val="20"/>
          <w:lang w:val="ru-RU"/>
        </w:rPr>
        <w:t>պայմանագիր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կնքվում</w:t>
      </w:r>
      <w:proofErr w:type="spellEnd"/>
      <w:r w:rsidRPr="005354AD">
        <w:rPr>
          <w:rFonts w:ascii="GHEA Grapalat" w:hAnsi="GHEA Grapalat" w:cs="Sylfaen"/>
          <w:sz w:val="20"/>
          <w:lang w:val="ru-RU"/>
        </w:rPr>
        <w:t>։</w:t>
      </w:r>
    </w:p>
    <w:p w14:paraId="65FCD454"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11.2 Գ</w:t>
      </w:r>
      <w:proofErr w:type="spellStart"/>
      <w:r w:rsidRPr="005354AD">
        <w:rPr>
          <w:rFonts w:ascii="GHEA Grapalat" w:hAnsi="GHEA Grapalat" w:cs="Sylfaen"/>
          <w:sz w:val="20"/>
          <w:lang w:val="ru-RU"/>
        </w:rPr>
        <w:t>նման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ընթացակարգը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չկայացած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հայտարարվելու</w:t>
      </w:r>
      <w:proofErr w:type="spellEnd"/>
      <w:r w:rsidRPr="005354AD">
        <w:rPr>
          <w:rFonts w:ascii="GHEA Grapalat" w:hAnsi="GHEA Grapalat" w:cs="Sylfaen"/>
          <w:sz w:val="20"/>
        </w:rPr>
        <w:t>ն</w:t>
      </w:r>
      <w:r w:rsidRPr="005354AD">
        <w:rPr>
          <w:rFonts w:ascii="GHEA Grapalat" w:hAnsi="GHEA Grapalat" w:cs="Sylfaen"/>
          <w:sz w:val="20"/>
          <w:lang w:val="af-ZA"/>
        </w:rPr>
        <w:t xml:space="preserve"> </w:t>
      </w:r>
      <w:proofErr w:type="spellStart"/>
      <w:r w:rsidRPr="005354AD">
        <w:rPr>
          <w:rFonts w:ascii="GHEA Grapalat" w:hAnsi="GHEA Grapalat" w:cs="Sylfaen"/>
          <w:sz w:val="20"/>
        </w:rPr>
        <w:t>հաջորդող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rPr>
        <w:t>աշխատանքային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օրվա</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ընթացքում</w:t>
      </w:r>
      <w:proofErr w:type="spellEnd"/>
      <w:r w:rsidRPr="005354AD">
        <w:rPr>
          <w:rFonts w:ascii="GHEA Grapalat" w:hAnsi="GHEA Grapalat" w:cs="Sylfaen"/>
          <w:sz w:val="20"/>
          <w:lang w:val="af-ZA"/>
        </w:rPr>
        <w:t>, պ</w:t>
      </w:r>
      <w:proofErr w:type="spellStart"/>
      <w:r w:rsidRPr="005354AD">
        <w:rPr>
          <w:rFonts w:ascii="GHEA Grapalat" w:hAnsi="GHEA Grapalat" w:cs="Sylfaen"/>
          <w:sz w:val="20"/>
          <w:lang w:val="ru-RU"/>
        </w:rPr>
        <w:t>ատվիրատուն</w:t>
      </w:r>
      <w:proofErr w:type="spellEnd"/>
      <w:r w:rsidRPr="005354AD">
        <w:rPr>
          <w:rFonts w:ascii="GHEA Grapalat" w:hAnsi="GHEA Grapalat" w:cs="Sylfaen"/>
          <w:sz w:val="20"/>
          <w:lang w:val="af-ZA"/>
        </w:rPr>
        <w:t xml:space="preserve"> տեղեկագրում հրապարակում է </w:t>
      </w:r>
      <w:proofErr w:type="spellStart"/>
      <w:r w:rsidRPr="005354AD">
        <w:rPr>
          <w:rFonts w:ascii="GHEA Grapalat" w:hAnsi="GHEA Grapalat" w:cs="Sylfaen"/>
          <w:sz w:val="20"/>
          <w:lang w:val="ru-RU"/>
        </w:rPr>
        <w:t>հայտարարություն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որում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նշվում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գնման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ընթացակարգը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չկայացած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հայտարարվելու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հիմնավորումը</w:t>
      </w:r>
      <w:proofErr w:type="spellEnd"/>
      <w:r w:rsidRPr="005354AD">
        <w:rPr>
          <w:rFonts w:ascii="GHEA Grapalat" w:hAnsi="GHEA Grapalat" w:cs="Sylfaen"/>
          <w:sz w:val="20"/>
          <w:lang w:val="ru-RU"/>
        </w:rPr>
        <w:t>։</w:t>
      </w:r>
      <w:r w:rsidRPr="005354AD">
        <w:rPr>
          <w:rFonts w:ascii="GHEA Grapalat" w:hAnsi="GHEA Grapalat" w:cs="Sylfaen"/>
          <w:sz w:val="20"/>
          <w:lang w:val="af-ZA"/>
        </w:rPr>
        <w:t xml:space="preserve"> </w:t>
      </w:r>
    </w:p>
    <w:p w14:paraId="2F6A825E" w14:textId="77777777" w:rsidR="00034160" w:rsidRPr="005354AD" w:rsidRDefault="00034160">
      <w:pPr>
        <w:ind w:firstLine="567"/>
        <w:jc w:val="both"/>
        <w:rPr>
          <w:rFonts w:ascii="GHEA Grapalat" w:hAnsi="GHEA Grapalat" w:cs="Sylfaen"/>
          <w:sz w:val="20"/>
          <w:lang w:val="af-ZA"/>
        </w:rPr>
      </w:pPr>
    </w:p>
    <w:p w14:paraId="2418208C" w14:textId="77777777" w:rsidR="00034160" w:rsidRPr="005354AD" w:rsidRDefault="00034160">
      <w:pPr>
        <w:pStyle w:val="af8"/>
        <w:spacing w:line="240" w:lineRule="auto"/>
        <w:rPr>
          <w:rFonts w:ascii="GHEA Grapalat" w:hAnsi="GHEA Grapalat"/>
          <w:i w:val="0"/>
          <w:sz w:val="18"/>
          <w:szCs w:val="18"/>
          <w:u w:val="single"/>
          <w:lang w:val="af-ZA"/>
        </w:rPr>
      </w:pPr>
    </w:p>
    <w:p w14:paraId="4CA570E0" w14:textId="77777777" w:rsidR="00034160" w:rsidRPr="005354AD" w:rsidRDefault="00FB0689">
      <w:pPr>
        <w:jc w:val="center"/>
        <w:rPr>
          <w:rFonts w:ascii="GHEA Grapalat" w:hAnsi="GHEA Grapalat"/>
          <w:b/>
          <w:sz w:val="20"/>
          <w:lang w:val="af-ZA"/>
        </w:rPr>
      </w:pPr>
      <w:r w:rsidRPr="005354AD">
        <w:rPr>
          <w:rFonts w:ascii="GHEA Grapalat" w:hAnsi="GHEA Grapalat"/>
          <w:b/>
          <w:sz w:val="20"/>
          <w:lang w:val="af-ZA"/>
        </w:rPr>
        <w:t xml:space="preserve">12. ԳՆՄԱՆ ԳՈՐԾԸՆԹԱՑԻ ՀԵՏ ԿԱՊՎԱԾ ԳՈՐԾՈՂՈՒԹՅՈՒՆՆԵՐԸ ԵՎ (ԿԱՄ) </w:t>
      </w:r>
    </w:p>
    <w:p w14:paraId="01E82F4D" w14:textId="77777777" w:rsidR="00034160" w:rsidRPr="005354AD" w:rsidRDefault="00FB0689">
      <w:pPr>
        <w:jc w:val="center"/>
        <w:rPr>
          <w:rFonts w:ascii="GHEA Grapalat" w:hAnsi="GHEA Grapalat"/>
          <w:b/>
          <w:sz w:val="20"/>
          <w:lang w:val="af-ZA"/>
        </w:rPr>
      </w:pPr>
      <w:r w:rsidRPr="005354AD">
        <w:rPr>
          <w:rFonts w:ascii="GHEA Grapalat" w:hAnsi="GHEA Grapalat"/>
          <w:b/>
          <w:sz w:val="20"/>
          <w:lang w:val="af-ZA"/>
        </w:rPr>
        <w:t xml:space="preserve">ԸՆԴՈՒՆՎԱԾ ՈՐՈՇՈՒՄՆԵՐԸ ԲՈՂՈՔԱՐԿԵԼՈՒ ՄԱՍՆԱԿՑԻ </w:t>
      </w:r>
    </w:p>
    <w:p w14:paraId="436B3BFE" w14:textId="77777777" w:rsidR="00034160" w:rsidRPr="005354AD" w:rsidRDefault="00FB0689">
      <w:pPr>
        <w:jc w:val="center"/>
        <w:rPr>
          <w:rFonts w:ascii="GHEA Grapalat" w:hAnsi="GHEA Grapalat"/>
          <w:b/>
          <w:sz w:val="20"/>
          <w:lang w:val="af-ZA"/>
        </w:rPr>
      </w:pPr>
      <w:r w:rsidRPr="005354AD">
        <w:rPr>
          <w:rFonts w:ascii="GHEA Grapalat" w:hAnsi="GHEA Grapalat"/>
          <w:b/>
          <w:sz w:val="20"/>
          <w:lang w:val="af-ZA"/>
        </w:rPr>
        <w:t>ԻՐԱՎՈՒՆՔԸ ԵՎ ԿԱՐԳԸ</w:t>
      </w:r>
    </w:p>
    <w:p w14:paraId="03E960C3" w14:textId="77777777" w:rsidR="00034160" w:rsidRPr="005354AD" w:rsidRDefault="00034160">
      <w:pPr>
        <w:jc w:val="center"/>
        <w:rPr>
          <w:rFonts w:ascii="GHEA Grapalat" w:hAnsi="GHEA Grapalat"/>
          <w:b/>
          <w:sz w:val="20"/>
          <w:lang w:val="af-ZA"/>
        </w:rPr>
      </w:pPr>
    </w:p>
    <w:p w14:paraId="2B31C905" w14:textId="77777777" w:rsidR="00034160" w:rsidRPr="005354AD" w:rsidRDefault="00FB0689">
      <w:pPr>
        <w:pStyle w:val="afe"/>
        <w:shd w:val="clear" w:color="auto" w:fill="FFFFFF"/>
        <w:spacing w:before="0" w:beforeAutospacing="0" w:after="0" w:afterAutospacing="0"/>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1 </w:t>
      </w:r>
      <w:proofErr w:type="spellStart"/>
      <w:r w:rsidRPr="005354AD">
        <w:rPr>
          <w:rFonts w:ascii="GHEA Grapalat" w:hAnsi="GHEA Grapalat"/>
          <w:sz w:val="20"/>
          <w:szCs w:val="20"/>
        </w:rPr>
        <w:t>Յուրաքանչյուր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շահագրգիռ</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անձ</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իրավունք</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ունի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բողոքարկելու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պատվիրատուի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գնահատող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հանձնաժողովի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գործողությունները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անգործությունը</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Հայաստանի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Հանրապետության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քաղաքացիական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դատավարության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օրենսգրքով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այսուհետ</w:t>
      </w:r>
      <w:proofErr w:type="spellEnd"/>
      <w:r w:rsidRPr="005354AD">
        <w:rPr>
          <w:rFonts w:ascii="GHEA Grapalat" w:hAnsi="GHEA Grapalat"/>
          <w:sz w:val="20"/>
          <w:szCs w:val="20"/>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Օրենսգիրք</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կարգով</w:t>
      </w:r>
      <w:proofErr w:type="spellEnd"/>
      <w:r w:rsidRPr="005354AD">
        <w:rPr>
          <w:rFonts w:ascii="GHEA Grapalat" w:hAnsi="GHEA Grapalat"/>
          <w:sz w:val="20"/>
          <w:szCs w:val="20"/>
          <w:lang w:val="es-ES"/>
        </w:rPr>
        <w:t>:</w:t>
      </w:r>
    </w:p>
    <w:p w14:paraId="2FF996CA" w14:textId="77777777" w:rsidR="00034160" w:rsidRPr="005354AD" w:rsidRDefault="00FB0689">
      <w:pPr>
        <w:pStyle w:val="afe"/>
        <w:shd w:val="clear" w:color="auto" w:fill="FFFFFF"/>
        <w:spacing w:before="0" w:beforeAutospacing="0" w:after="0" w:afterAutospacing="0"/>
        <w:ind w:firstLine="375"/>
        <w:jc w:val="both"/>
        <w:rPr>
          <w:rFonts w:ascii="GHEA Grapalat" w:hAnsi="GHEA Grapalat"/>
          <w:sz w:val="20"/>
          <w:szCs w:val="20"/>
          <w:lang w:val="es-ES"/>
        </w:rPr>
      </w:pPr>
      <w:proofErr w:type="spellStart"/>
      <w:r w:rsidRPr="005354AD">
        <w:rPr>
          <w:rFonts w:ascii="GHEA Grapalat" w:hAnsi="GHEA Grapalat"/>
          <w:sz w:val="20"/>
          <w:szCs w:val="20"/>
        </w:rPr>
        <w:t>Յուրաքանչյուր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ոք</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իրավունք</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ունի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Օրենսգրքով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կարգով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մինչև</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հայտերի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վերջնաժամկետը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բողոքարկելու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գնման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առարկայի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բնութագրերը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հրավերի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պահանջները</w:t>
      </w:r>
      <w:proofErr w:type="spellEnd"/>
      <w:r w:rsidRPr="005354AD">
        <w:rPr>
          <w:rFonts w:ascii="GHEA Grapalat" w:hAnsi="GHEA Grapalat"/>
          <w:sz w:val="20"/>
          <w:szCs w:val="20"/>
          <w:lang w:val="es-ES"/>
        </w:rPr>
        <w:t>:</w:t>
      </w:r>
    </w:p>
    <w:p w14:paraId="151A9249" w14:textId="77777777" w:rsidR="00034160" w:rsidRPr="005354AD" w:rsidRDefault="00FB0689">
      <w:pPr>
        <w:pStyle w:val="afe"/>
        <w:shd w:val="clear" w:color="auto" w:fill="FFFFFF"/>
        <w:spacing w:before="0" w:beforeAutospacing="0" w:after="0" w:afterAutospacing="0"/>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2.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ընթացակարգի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կապված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հարաբերությունները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վարչական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հարաբերություններ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չեն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դրանք</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կարգավորվում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Հայաստանի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Հանրապետության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քաղաքացիաիրավական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հարաբերությունները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կարգավորող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օրենսդրությամբ</w:t>
      </w:r>
      <w:proofErr w:type="spellEnd"/>
      <w:r w:rsidRPr="005354AD">
        <w:rPr>
          <w:rFonts w:ascii="GHEA Grapalat" w:hAnsi="GHEA Grapalat"/>
          <w:sz w:val="20"/>
          <w:szCs w:val="20"/>
          <w:lang w:val="es-ES"/>
        </w:rPr>
        <w:t>:</w:t>
      </w:r>
    </w:p>
    <w:p w14:paraId="376AB843" w14:textId="77777777" w:rsidR="00034160" w:rsidRPr="005354AD" w:rsidRDefault="00FB0689">
      <w:pPr>
        <w:pStyle w:val="afe"/>
        <w:shd w:val="clear" w:color="auto" w:fill="FFFFFF"/>
        <w:spacing w:before="0" w:beforeAutospacing="0" w:after="0" w:afterAutospacing="0"/>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3. </w:t>
      </w:r>
      <w:proofErr w:type="spellStart"/>
      <w:r w:rsidRPr="005354AD">
        <w:rPr>
          <w:rFonts w:ascii="GHEA Grapalat" w:hAnsi="GHEA Grapalat"/>
          <w:sz w:val="20"/>
          <w:szCs w:val="20"/>
        </w:rPr>
        <w:t>Պատվիրատուի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գնահատող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հանձնաժողովի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կատարած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հետևանքով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պատճառված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վնասները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հատուցվում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Հայաստանի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Հանրապետության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քաղաքացիական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օրենսգրքով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կարգով</w:t>
      </w:r>
      <w:proofErr w:type="spellEnd"/>
      <w:r w:rsidRPr="005354AD">
        <w:rPr>
          <w:rFonts w:ascii="GHEA Grapalat" w:hAnsi="GHEA Grapalat"/>
          <w:sz w:val="20"/>
          <w:szCs w:val="20"/>
          <w:lang w:val="es-ES"/>
        </w:rPr>
        <w:t>:</w:t>
      </w:r>
    </w:p>
    <w:p w14:paraId="142BAF98" w14:textId="12EF7837" w:rsidR="00034160" w:rsidRPr="005354AD" w:rsidRDefault="00FB0689">
      <w:pPr>
        <w:pStyle w:val="afe"/>
        <w:shd w:val="clear" w:color="auto" w:fill="FFFFFF"/>
        <w:spacing w:before="0" w:beforeAutospacing="0" w:after="0" w:afterAutospacing="0"/>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4.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հրավերով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պատվիրատուի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գնահատող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հանձնաժողովի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գործողությունների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բողոքարկման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վաղեմության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բացառությամբ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Օրենքի</w:t>
      </w:r>
      <w:proofErr w:type="spellEnd"/>
      <w:r w:rsidRPr="005354AD">
        <w:rPr>
          <w:rFonts w:ascii="GHEA Grapalat" w:hAnsi="GHEA Grapalat"/>
          <w:sz w:val="20"/>
          <w:szCs w:val="20"/>
          <w:lang w:val="es-ES"/>
        </w:rPr>
        <w:t xml:space="preserve"> 6-</w:t>
      </w:r>
      <w:proofErr w:type="spellStart"/>
      <w:r w:rsidRPr="005354AD">
        <w:rPr>
          <w:rFonts w:ascii="GHEA Grapalat" w:hAnsi="GHEA Grapalat"/>
          <w:sz w:val="20"/>
          <w:szCs w:val="20"/>
        </w:rPr>
        <w:t>րդ</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հոդվածի</w:t>
      </w:r>
      <w:proofErr w:type="spellEnd"/>
      <w:r w:rsidRPr="005354AD">
        <w:rPr>
          <w:rFonts w:ascii="GHEA Grapalat" w:hAnsi="GHEA Grapalat"/>
          <w:sz w:val="20"/>
          <w:szCs w:val="20"/>
          <w:lang w:val="es-ES"/>
        </w:rPr>
        <w:t xml:space="preserve"> 2-</w:t>
      </w:r>
      <w:proofErr w:type="spellStart"/>
      <w:r w:rsidRPr="005354AD">
        <w:rPr>
          <w:rFonts w:ascii="GHEA Grapalat" w:hAnsi="GHEA Grapalat"/>
          <w:sz w:val="20"/>
          <w:szCs w:val="20"/>
        </w:rPr>
        <w:t>րդ</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բողոքարկման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պայմանագիրը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միակողմանի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լուծելու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կապված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վեճերի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որոնց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վաղեմության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երեսուն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օրացուցային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000A7BCB" w:rsidRPr="005354AD">
        <w:rPr>
          <w:rFonts w:ascii="GHEA Grapalat" w:hAnsi="GHEA Grapalat"/>
          <w:sz w:val="20"/>
          <w:szCs w:val="20"/>
          <w:lang w:val="es-ES"/>
        </w:rPr>
        <w:t>:</w:t>
      </w:r>
    </w:p>
    <w:p w14:paraId="6AFC181B" w14:textId="77777777" w:rsidR="00034160" w:rsidRPr="005354AD" w:rsidRDefault="00FB0689">
      <w:pPr>
        <w:pStyle w:val="afe"/>
        <w:shd w:val="clear" w:color="auto" w:fill="FFFFFF"/>
        <w:spacing w:before="0" w:beforeAutospacing="0" w:after="0" w:afterAutospacing="0"/>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5</w:t>
      </w:r>
      <w:r w:rsidRPr="005354AD">
        <w:rPr>
          <w:rFonts w:ascii="Cambria Math" w:hAnsi="Cambria Math" w:cs="Cambria Math"/>
          <w:sz w:val="20"/>
          <w:szCs w:val="20"/>
          <w:lang w:val="es-ES"/>
        </w:rPr>
        <w:t>․</w:t>
      </w:r>
      <w:proofErr w:type="spellStart"/>
      <w:r w:rsidRPr="005354AD">
        <w:rPr>
          <w:rFonts w:ascii="GHEA Grapalat" w:hAnsi="GHEA Grapalat" w:cs="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cs="GHEA Grapalat"/>
          <w:sz w:val="20"/>
          <w:szCs w:val="20"/>
        </w:rPr>
        <w:t>ընթացակարգի</w:t>
      </w:r>
      <w:proofErr w:type="spellEnd"/>
      <w:r w:rsidRPr="005354AD">
        <w:rPr>
          <w:rFonts w:ascii="GHEA Grapalat" w:hAnsi="GHEA Grapalat"/>
          <w:sz w:val="20"/>
          <w:szCs w:val="20"/>
          <w:lang w:val="es-ES"/>
        </w:rPr>
        <w:t xml:space="preserve"> </w:t>
      </w:r>
      <w:proofErr w:type="spellStart"/>
      <w:r w:rsidRPr="005354AD">
        <w:rPr>
          <w:rFonts w:ascii="GHEA Grapalat" w:hAnsi="GHEA Grapalat" w:cs="GHEA Grapalat"/>
          <w:sz w:val="20"/>
          <w:szCs w:val="20"/>
        </w:rPr>
        <w:t>հետ</w:t>
      </w:r>
      <w:proofErr w:type="spellEnd"/>
      <w:r w:rsidRPr="005354AD">
        <w:rPr>
          <w:rFonts w:ascii="GHEA Grapalat" w:hAnsi="GHEA Grapalat"/>
          <w:sz w:val="20"/>
          <w:szCs w:val="20"/>
          <w:lang w:val="es-ES"/>
        </w:rPr>
        <w:t xml:space="preserve"> </w:t>
      </w:r>
      <w:proofErr w:type="spellStart"/>
      <w:r w:rsidRPr="005354AD">
        <w:rPr>
          <w:rFonts w:ascii="GHEA Grapalat" w:hAnsi="GHEA Grapalat" w:cs="GHEA Grapalat"/>
          <w:sz w:val="20"/>
          <w:szCs w:val="20"/>
        </w:rPr>
        <w:t>կապված</w:t>
      </w:r>
      <w:proofErr w:type="spellEnd"/>
      <w:r w:rsidRPr="005354AD">
        <w:rPr>
          <w:rFonts w:ascii="GHEA Grapalat" w:hAnsi="GHEA Grapalat"/>
          <w:sz w:val="20"/>
          <w:szCs w:val="20"/>
          <w:lang w:val="es-ES"/>
        </w:rPr>
        <w:t xml:space="preserve"> </w:t>
      </w:r>
      <w:proofErr w:type="spellStart"/>
      <w:r w:rsidRPr="005354AD">
        <w:rPr>
          <w:rFonts w:ascii="GHEA Grapalat" w:hAnsi="GHEA Grapalat" w:cs="GHEA Grapalat"/>
          <w:sz w:val="20"/>
          <w:szCs w:val="20"/>
        </w:rPr>
        <w:t>վեճերը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քննվում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լուծվում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Երևան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քաղաքի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առաջին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ատյանի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ընդհանուր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իրավասության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հայցադիմումը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վարույթ</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ընդունելուց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հետո</w:t>
      </w:r>
      <w:proofErr w:type="spellEnd"/>
      <w:r w:rsidRPr="005354AD">
        <w:rPr>
          <w:rFonts w:ascii="GHEA Grapalat" w:hAnsi="GHEA Grapalat"/>
          <w:sz w:val="20"/>
          <w:szCs w:val="20"/>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երեսուն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օրվա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ընթացքում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պատճառաբանված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որոշմամբ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կարող</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երկարաձգվել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մեկ</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մինչև</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տասն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օրացուցային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օրով</w:t>
      </w:r>
      <w:proofErr w:type="spellEnd"/>
      <w:r w:rsidRPr="005354AD">
        <w:rPr>
          <w:rFonts w:ascii="GHEA Grapalat" w:hAnsi="GHEA Grapalat"/>
          <w:sz w:val="20"/>
          <w:szCs w:val="20"/>
          <w:lang w:val="es-ES"/>
        </w:rPr>
        <w:t>:</w:t>
      </w:r>
    </w:p>
    <w:p w14:paraId="6435C55C"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 xml:space="preserve">12.6. </w:t>
      </w:r>
      <w:proofErr w:type="spellStart"/>
      <w:r w:rsidRPr="005354AD">
        <w:rPr>
          <w:rFonts w:ascii="GHEA Grapalat" w:hAnsi="GHEA Grapalat"/>
          <w:sz w:val="20"/>
          <w:szCs w:val="20"/>
        </w:rPr>
        <w:t>Դատարանը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հայցադիմումը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վարույթ</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ընդունելու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հարցը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լուծում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ներկայացվելուց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հետո</w:t>
      </w:r>
      <w:proofErr w:type="spellEnd"/>
      <w:r w:rsidRPr="005354AD">
        <w:rPr>
          <w:rFonts w:ascii="GHEA Grapalat" w:hAnsi="GHEA Grapalat"/>
          <w:sz w:val="20"/>
          <w:szCs w:val="20"/>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եռօրյա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ժամկետում</w:t>
      </w:r>
      <w:proofErr w:type="spellEnd"/>
      <w:r w:rsidRPr="005354AD">
        <w:rPr>
          <w:rFonts w:ascii="GHEA Grapalat" w:hAnsi="GHEA Grapalat"/>
          <w:sz w:val="20"/>
          <w:szCs w:val="20"/>
          <w:lang w:val="es-ES"/>
        </w:rPr>
        <w:t>:</w:t>
      </w:r>
    </w:p>
    <w:p w14:paraId="7DE13681"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 xml:space="preserve">12.7. </w:t>
      </w:r>
      <w:proofErr w:type="spellStart"/>
      <w:r w:rsidRPr="005354AD">
        <w:rPr>
          <w:rFonts w:ascii="GHEA Grapalat" w:hAnsi="GHEA Grapalat"/>
          <w:sz w:val="20"/>
          <w:szCs w:val="20"/>
        </w:rPr>
        <w:t>Հայցադիմումը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վարույթ</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ընդունելու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միաժամանակ</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կայացնում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w:t>
      </w:r>
      <w:proofErr w:type="spellEnd"/>
      <w:r w:rsidRPr="005354AD">
        <w:rPr>
          <w:rFonts w:ascii="GHEA Grapalat" w:hAnsi="GHEA Grapalat"/>
          <w:sz w:val="20"/>
          <w:szCs w:val="20"/>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պատասխանողից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տվյալ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գնման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գործընթացի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կապված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պատասխանողի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տիրապետման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տակ</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գտնվող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բոլոր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ապացույցները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պահանջելու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մասին</w:t>
      </w:r>
      <w:proofErr w:type="spellEnd"/>
      <w:r w:rsidRPr="005354AD">
        <w:rPr>
          <w:rFonts w:ascii="GHEA Grapalat" w:hAnsi="GHEA Grapalat"/>
          <w:sz w:val="20"/>
          <w:szCs w:val="20"/>
          <w:lang w:val="es-ES"/>
        </w:rPr>
        <w:t>:</w:t>
      </w:r>
    </w:p>
    <w:p w14:paraId="43F4FC22"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 xml:space="preserve">12.8. </w:t>
      </w:r>
      <w:proofErr w:type="spellStart"/>
      <w:r w:rsidRPr="005354AD">
        <w:rPr>
          <w:rFonts w:ascii="GHEA Grapalat" w:hAnsi="GHEA Grapalat"/>
          <w:sz w:val="20"/>
          <w:szCs w:val="20"/>
        </w:rPr>
        <w:t>Ապացույցներ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պահանջելու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վերաբերյալ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կատարվում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պատասխանողի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ստանալուց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հետո</w:t>
      </w:r>
      <w:proofErr w:type="spellEnd"/>
      <w:r w:rsidRPr="005354AD">
        <w:rPr>
          <w:rFonts w:ascii="GHEA Grapalat" w:hAnsi="GHEA Grapalat"/>
          <w:sz w:val="20"/>
          <w:szCs w:val="20"/>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հնգօրյա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ժամկետում</w:t>
      </w:r>
      <w:proofErr w:type="spellEnd"/>
      <w:r w:rsidRPr="005354AD">
        <w:rPr>
          <w:rFonts w:ascii="GHEA Grapalat" w:hAnsi="GHEA Grapalat"/>
          <w:sz w:val="20"/>
          <w:szCs w:val="20"/>
          <w:lang w:val="es-ES"/>
        </w:rPr>
        <w:t>:</w:t>
      </w:r>
    </w:p>
    <w:p w14:paraId="28797533" w14:textId="77777777" w:rsidR="00034160" w:rsidRPr="005354AD" w:rsidRDefault="00FB0689">
      <w:pPr>
        <w:shd w:val="clear" w:color="auto" w:fill="FFFFFF"/>
        <w:ind w:firstLine="375"/>
        <w:jc w:val="both"/>
        <w:rPr>
          <w:rFonts w:ascii="GHEA Grapalat" w:hAnsi="GHEA Grapalat"/>
          <w:sz w:val="20"/>
          <w:szCs w:val="20"/>
          <w:lang w:val="es-ES"/>
        </w:rPr>
      </w:pP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կետով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պատասխանողի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ապացույցներ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պահանջելու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վերաբերյալ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պահանջները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չկատարվելու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քննվում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դրանում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առկա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ապացույցների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հիման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վրա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իսկ</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հայցվորի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վկայակոչած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փաստերը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որոնք</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ենթակա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հաստատման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պատասխանողի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տիրապետման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տակ</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գտնվող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ապացույցներով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համարվում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հաստատված</w:t>
      </w:r>
      <w:proofErr w:type="spellEnd"/>
      <w:r w:rsidRPr="005354AD">
        <w:rPr>
          <w:rFonts w:ascii="GHEA Grapalat" w:hAnsi="GHEA Grapalat"/>
          <w:sz w:val="20"/>
          <w:szCs w:val="20"/>
          <w:lang w:val="es-ES"/>
        </w:rPr>
        <w:t>:</w:t>
      </w:r>
    </w:p>
    <w:p w14:paraId="5691FEFE"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9. </w:t>
      </w:r>
      <w:proofErr w:type="spellStart"/>
      <w:r w:rsidRPr="005354AD">
        <w:rPr>
          <w:rFonts w:ascii="GHEA Grapalat" w:hAnsi="GHEA Grapalat"/>
          <w:sz w:val="20"/>
          <w:szCs w:val="20"/>
        </w:rPr>
        <w:t>Դատարանը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գնման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գործընթացին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վերաբերող</w:t>
      </w:r>
      <w:proofErr w:type="spellEnd"/>
      <w:r w:rsidRPr="005354AD">
        <w:rPr>
          <w:rFonts w:ascii="GHEA Grapalat" w:hAnsi="GHEA Grapalat"/>
          <w:sz w:val="20"/>
          <w:szCs w:val="20"/>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բաժնով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վեճերի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վերաբերյալ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վարույթում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քննվող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միացնում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մեկ</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վարույթում</w:t>
      </w:r>
      <w:proofErr w:type="spellEnd"/>
      <w:r w:rsidRPr="005354AD">
        <w:rPr>
          <w:rFonts w:ascii="GHEA Grapalat" w:hAnsi="GHEA Grapalat"/>
          <w:sz w:val="20"/>
          <w:szCs w:val="20"/>
          <w:lang w:val="es-ES"/>
        </w:rPr>
        <w:t>:</w:t>
      </w:r>
    </w:p>
    <w:p w14:paraId="39F02B78"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10. </w:t>
      </w:r>
      <w:proofErr w:type="spellStart"/>
      <w:r w:rsidRPr="005354AD">
        <w:rPr>
          <w:rFonts w:ascii="GHEA Grapalat" w:hAnsi="GHEA Grapalat"/>
          <w:sz w:val="20"/>
          <w:szCs w:val="20"/>
        </w:rPr>
        <w:t>Հայցադիմումը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վարույթ</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ընդունելու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անհապաղ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ուղարկվում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լիազորված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մարմնի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պաշտոնական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էլեկտրոնային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փոստի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հասցեին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Լիազորված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մարմինը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կետով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անհապաղ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հրապարակում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տեղեկագրում</w:t>
      </w:r>
      <w:proofErr w:type="spellEnd"/>
      <w:r w:rsidRPr="005354AD">
        <w:rPr>
          <w:rFonts w:ascii="GHEA Grapalat" w:hAnsi="GHEA Grapalat"/>
          <w:sz w:val="20"/>
          <w:szCs w:val="20"/>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նշելով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կասեցման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օրը</w:t>
      </w:r>
      <w:proofErr w:type="spellEnd"/>
      <w:r w:rsidRPr="005354AD">
        <w:rPr>
          <w:rFonts w:ascii="GHEA Grapalat" w:hAnsi="GHEA Grapalat"/>
          <w:sz w:val="20"/>
          <w:szCs w:val="20"/>
          <w:lang w:val="es-ES"/>
        </w:rPr>
        <w:t>:</w:t>
      </w:r>
    </w:p>
    <w:p w14:paraId="4DC0623A"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11</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Հայցադիմումի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պատվիրատուն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ներկայացնում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հայցադիմումը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վարույթ</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ընդունելու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ստանալուց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հետո</w:t>
      </w:r>
      <w:proofErr w:type="spellEnd"/>
      <w:r w:rsidRPr="005354AD">
        <w:rPr>
          <w:rFonts w:ascii="GHEA Grapalat" w:hAnsi="GHEA Grapalat"/>
          <w:sz w:val="20"/>
          <w:szCs w:val="20"/>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հնգօրյա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ժամկետում</w:t>
      </w:r>
      <w:proofErr w:type="spellEnd"/>
      <w:r w:rsidRPr="005354AD">
        <w:rPr>
          <w:rFonts w:ascii="GHEA Grapalat" w:hAnsi="GHEA Grapalat"/>
          <w:sz w:val="20"/>
          <w:szCs w:val="20"/>
          <w:lang w:val="es-ES"/>
        </w:rPr>
        <w:t>:</w:t>
      </w:r>
    </w:p>
    <w:p w14:paraId="6885176C"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Calibri" w:hAnsi="Calibri" w:cs="Calibri"/>
          <w:sz w:val="20"/>
          <w:szCs w:val="20"/>
          <w:lang w:val="es-ES"/>
        </w:rPr>
        <w:t> </w:t>
      </w: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12 </w:t>
      </w:r>
      <w:proofErr w:type="spellStart"/>
      <w:r w:rsidRPr="005354AD">
        <w:rPr>
          <w:rFonts w:ascii="GHEA Grapalat" w:hAnsi="GHEA Grapalat"/>
          <w:sz w:val="20"/>
          <w:szCs w:val="20"/>
        </w:rPr>
        <w:t>Գործին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մասնակցող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անձինք</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նրանց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ներկայացուցիչները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նիստի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ժամանակի</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վայրի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ինչպես</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նաև</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Օրենսգրքով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դեպքերում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առանձին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դատավարական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գործողություններ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կատարելու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ծանուցվում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էլեկտրոնային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հաղորդակցության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միջոցով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ծանուցագրերը</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այլ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փաստաթղթեր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Օրենսգրքի</w:t>
      </w:r>
      <w:proofErr w:type="spellEnd"/>
      <w:r w:rsidRPr="005354AD">
        <w:rPr>
          <w:rFonts w:ascii="GHEA Grapalat" w:hAnsi="GHEA Grapalat"/>
          <w:sz w:val="20"/>
          <w:szCs w:val="20"/>
          <w:lang w:val="es-ES"/>
        </w:rPr>
        <w:t xml:space="preserve"> 97-</w:t>
      </w:r>
      <w:proofErr w:type="spellStart"/>
      <w:r w:rsidRPr="005354AD">
        <w:rPr>
          <w:rFonts w:ascii="GHEA Grapalat" w:hAnsi="GHEA Grapalat"/>
          <w:sz w:val="20"/>
          <w:szCs w:val="20"/>
        </w:rPr>
        <w:t>րդ</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հոդվածով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կարգով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հայցադիմումում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նշված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էլեկտրոնային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փոստին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ուղարկելու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lang w:val="es-ES"/>
        </w:rPr>
        <w:t>:</w:t>
      </w:r>
    </w:p>
    <w:p w14:paraId="54E06798"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13</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բաժնով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վեճերով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քննում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դրանց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վերաբերյալ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վճիռները</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կայացնում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գրավոր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ընթացակարգով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բացառությամբ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դեպքերի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երբ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մասնակցող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անձի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միջնորդությամբ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նախաձեռնությամբ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եկել</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եզրահանգման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անհրաժեշտ</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քննել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նիստում</w:t>
      </w:r>
      <w:proofErr w:type="spellEnd"/>
      <w:r w:rsidRPr="005354AD">
        <w:rPr>
          <w:rFonts w:ascii="GHEA Grapalat" w:hAnsi="GHEA Grapalat"/>
          <w:sz w:val="20"/>
          <w:szCs w:val="20"/>
          <w:lang w:val="es-ES"/>
        </w:rPr>
        <w:t>:</w:t>
      </w:r>
    </w:p>
    <w:p w14:paraId="3FF3187F"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14. </w:t>
      </w:r>
      <w:proofErr w:type="spellStart"/>
      <w:r w:rsidRPr="005354AD">
        <w:rPr>
          <w:rFonts w:ascii="GHEA Grapalat" w:hAnsi="GHEA Grapalat"/>
          <w:sz w:val="20"/>
          <w:szCs w:val="20"/>
        </w:rPr>
        <w:t>Գործը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նիստում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քննելու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վերաբերյալ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միջնորդությունը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մասնակցող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անձը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կարող</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ներկայացնել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մինչև</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հայցադիմումի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համար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լրանալը</w:t>
      </w:r>
      <w:proofErr w:type="spellEnd"/>
      <w:r w:rsidRPr="005354AD">
        <w:rPr>
          <w:rFonts w:ascii="GHEA Grapalat" w:hAnsi="GHEA Grapalat"/>
          <w:sz w:val="20"/>
          <w:szCs w:val="20"/>
          <w:lang w:val="es-ES"/>
        </w:rPr>
        <w:t>:</w:t>
      </w:r>
    </w:p>
    <w:p w14:paraId="6BFF97A7"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15. </w:t>
      </w:r>
      <w:proofErr w:type="spellStart"/>
      <w:r w:rsidRPr="005354AD">
        <w:rPr>
          <w:rFonts w:ascii="GHEA Grapalat" w:hAnsi="GHEA Grapalat"/>
          <w:sz w:val="20"/>
          <w:szCs w:val="20"/>
        </w:rPr>
        <w:t>Գործը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նիստում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քննելու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կայացնում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հայցադիմումի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համար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լրանալուց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հետո</w:t>
      </w:r>
      <w:proofErr w:type="spellEnd"/>
      <w:r w:rsidRPr="005354AD">
        <w:rPr>
          <w:rFonts w:ascii="GHEA Grapalat" w:hAnsi="GHEA Grapalat"/>
          <w:sz w:val="20"/>
          <w:szCs w:val="20"/>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եռօրյա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ժամկետում</w:t>
      </w:r>
      <w:proofErr w:type="spellEnd"/>
      <w:r w:rsidRPr="005354AD">
        <w:rPr>
          <w:rFonts w:ascii="GHEA Grapalat" w:hAnsi="GHEA Grapalat"/>
          <w:sz w:val="20"/>
          <w:szCs w:val="20"/>
          <w:lang w:val="es-ES"/>
        </w:rPr>
        <w:t>:</w:t>
      </w:r>
    </w:p>
    <w:p w14:paraId="4769C180"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16. </w:t>
      </w:r>
      <w:proofErr w:type="spellStart"/>
      <w:r w:rsidRPr="005354AD">
        <w:rPr>
          <w:rFonts w:ascii="GHEA Grapalat" w:hAnsi="GHEA Grapalat"/>
          <w:sz w:val="20"/>
          <w:szCs w:val="20"/>
        </w:rPr>
        <w:t>Գործը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նիստում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քննելու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հարցը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կարող</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լուծվել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նաև</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հայցադիմումը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վարույթ</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ընդունելու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որոշմամբ</w:t>
      </w:r>
      <w:proofErr w:type="spellEnd"/>
      <w:r w:rsidRPr="005354AD">
        <w:rPr>
          <w:rFonts w:ascii="GHEA Grapalat" w:hAnsi="GHEA Grapalat"/>
          <w:sz w:val="20"/>
          <w:szCs w:val="20"/>
          <w:lang w:val="es-ES"/>
        </w:rPr>
        <w:t>:</w:t>
      </w:r>
    </w:p>
    <w:p w14:paraId="3F3131A1"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17</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Վիճարկվող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գործողությունների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հիմքում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ընկած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հանգամանքների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ինչպես</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նաև</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տվյալ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գործողությունների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կատարման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ընդունման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օրենքով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այլ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իրավական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ակտերով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կարգը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պահպանված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լինելու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փաստերն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ապացուցելու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պարտականությունը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կրում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պատասխանողը</w:t>
      </w:r>
      <w:proofErr w:type="spellEnd"/>
      <w:r w:rsidRPr="005354AD">
        <w:rPr>
          <w:rFonts w:ascii="GHEA Grapalat" w:hAnsi="GHEA Grapalat"/>
          <w:sz w:val="20"/>
          <w:szCs w:val="20"/>
          <w:lang w:val="es-ES"/>
        </w:rPr>
        <w:t>:</w:t>
      </w:r>
    </w:p>
    <w:p w14:paraId="5D49B711"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18</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Պատասխանողը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վիճարկվող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գործողությունների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իրավաչափությունը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հիմնավորող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ապացույցներ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կարող</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ներկայացնել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միայն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ապացույցները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պահանջելու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կատարման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ընթացքում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բացառությամբ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դեպքերի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երբ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հիմնավորում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ապացույցի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ներկայացման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անհնարինությունը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իրենից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անկախ</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պատճառներով</w:t>
      </w:r>
      <w:proofErr w:type="spellEnd"/>
      <w:r w:rsidRPr="005354AD">
        <w:rPr>
          <w:rFonts w:ascii="GHEA Grapalat" w:hAnsi="GHEA Grapalat"/>
          <w:sz w:val="20"/>
          <w:szCs w:val="20"/>
          <w:lang w:val="es-ES"/>
        </w:rPr>
        <w:t>:</w:t>
      </w:r>
    </w:p>
    <w:p w14:paraId="7000EF40"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19 . </w:t>
      </w:r>
      <w:proofErr w:type="spellStart"/>
      <w:r w:rsidRPr="005354AD">
        <w:rPr>
          <w:rFonts w:ascii="GHEA Grapalat" w:hAnsi="GHEA Grapalat"/>
          <w:sz w:val="20"/>
          <w:szCs w:val="20"/>
        </w:rPr>
        <w:t>Պատվիրատուի</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գնահատող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հանձնաժողովի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գործողությունների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բացառությամբ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Օրենքի</w:t>
      </w:r>
      <w:proofErr w:type="spellEnd"/>
      <w:r w:rsidRPr="005354AD">
        <w:rPr>
          <w:rFonts w:ascii="GHEA Grapalat" w:hAnsi="GHEA Grapalat"/>
          <w:sz w:val="20"/>
          <w:szCs w:val="20"/>
          <w:lang w:val="es-ES"/>
        </w:rPr>
        <w:t xml:space="preserve"> 6-</w:t>
      </w:r>
      <w:proofErr w:type="spellStart"/>
      <w:r w:rsidRPr="005354AD">
        <w:rPr>
          <w:rFonts w:ascii="GHEA Grapalat" w:hAnsi="GHEA Grapalat"/>
          <w:sz w:val="20"/>
          <w:szCs w:val="20"/>
        </w:rPr>
        <w:t>րդ</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հոդվածի</w:t>
      </w:r>
      <w:proofErr w:type="spellEnd"/>
      <w:r w:rsidRPr="005354AD">
        <w:rPr>
          <w:rFonts w:ascii="GHEA Grapalat" w:hAnsi="GHEA Grapalat"/>
          <w:sz w:val="20"/>
          <w:szCs w:val="20"/>
          <w:lang w:val="es-ES"/>
        </w:rPr>
        <w:t xml:space="preserve"> 2-</w:t>
      </w:r>
      <w:proofErr w:type="spellStart"/>
      <w:r w:rsidRPr="005354AD">
        <w:rPr>
          <w:rFonts w:ascii="GHEA Grapalat" w:hAnsi="GHEA Grapalat"/>
          <w:sz w:val="20"/>
          <w:szCs w:val="20"/>
        </w:rPr>
        <w:t>րդ</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բողոքարկումն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ինքնաբերաբար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կասեցնում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գնման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գործընթացը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հրավերի</w:t>
      </w:r>
      <w:proofErr w:type="spellEnd"/>
      <w:r w:rsidRPr="005354AD">
        <w:rPr>
          <w:rFonts w:ascii="GHEA Grapalat" w:hAnsi="GHEA Grapalat"/>
          <w:sz w:val="20"/>
          <w:szCs w:val="20"/>
          <w:lang w:val="es-ES"/>
        </w:rPr>
        <w:t xml:space="preserve"> 12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10 </w:t>
      </w:r>
      <w:proofErr w:type="spellStart"/>
      <w:r w:rsidRPr="005354AD">
        <w:rPr>
          <w:rFonts w:ascii="GHEA Grapalat" w:hAnsi="GHEA Grapalat" w:cs="GHEA Grapalat"/>
          <w:sz w:val="20"/>
          <w:szCs w:val="20"/>
        </w:rPr>
        <w:t>կետով</w:t>
      </w:r>
      <w:proofErr w:type="spellEnd"/>
      <w:r w:rsidRPr="005354AD">
        <w:rPr>
          <w:rFonts w:ascii="GHEA Grapalat" w:hAnsi="GHEA Grapalat"/>
          <w:sz w:val="20"/>
          <w:szCs w:val="20"/>
          <w:lang w:val="es-ES"/>
        </w:rPr>
        <w:t xml:space="preserve"> </w:t>
      </w:r>
      <w:proofErr w:type="spellStart"/>
      <w:r w:rsidRPr="005354AD">
        <w:rPr>
          <w:rFonts w:ascii="GHEA Grapalat" w:hAnsi="GHEA Grapalat" w:cs="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հրապարակվելու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օրվանից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մինչև</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վեճի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քննության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արդյունքներով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առաջին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ատյանի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կայացրած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եզրափակիչ</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ակտն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ուժի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մեջ</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մտնելու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օրը</w:t>
      </w:r>
      <w:proofErr w:type="spellEnd"/>
      <w:r w:rsidRPr="005354AD">
        <w:rPr>
          <w:rFonts w:ascii="GHEA Grapalat" w:hAnsi="GHEA Grapalat"/>
          <w:sz w:val="20"/>
          <w:szCs w:val="20"/>
          <w:lang w:val="es-ES"/>
        </w:rPr>
        <w:t>:</w:t>
      </w:r>
    </w:p>
    <w:p w14:paraId="6EE74F8D"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20</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դեպքերում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երբ</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հանրային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պաշտպանության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ազգային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անվտանգության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շահերից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ելնելով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անհրաժեշտ</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շարունակել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գնման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գործընթացը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Օրենքի</w:t>
      </w:r>
      <w:proofErr w:type="spellEnd"/>
      <w:r w:rsidRPr="005354AD">
        <w:rPr>
          <w:rFonts w:ascii="GHEA Grapalat" w:hAnsi="GHEA Grapalat"/>
          <w:sz w:val="20"/>
          <w:szCs w:val="20"/>
          <w:lang w:val="es-ES"/>
        </w:rPr>
        <w:t xml:space="preserve"> 2-</w:t>
      </w:r>
      <w:proofErr w:type="spellStart"/>
      <w:r w:rsidRPr="005354AD">
        <w:rPr>
          <w:rFonts w:ascii="GHEA Grapalat" w:hAnsi="GHEA Grapalat"/>
          <w:sz w:val="20"/>
          <w:szCs w:val="20"/>
        </w:rPr>
        <w:t>րդ</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հոդվածի</w:t>
      </w:r>
      <w:proofErr w:type="spellEnd"/>
      <w:r w:rsidRPr="005354AD">
        <w:rPr>
          <w:rFonts w:ascii="GHEA Grapalat" w:hAnsi="GHEA Grapalat"/>
          <w:sz w:val="20"/>
          <w:szCs w:val="20"/>
          <w:lang w:val="es-ES"/>
        </w:rPr>
        <w:t xml:space="preserve"> 1-</w:t>
      </w:r>
      <w:proofErr w:type="spellStart"/>
      <w:r w:rsidRPr="005354AD">
        <w:rPr>
          <w:rFonts w:ascii="GHEA Grapalat" w:hAnsi="GHEA Grapalat"/>
          <w:sz w:val="20"/>
          <w:szCs w:val="20"/>
        </w:rPr>
        <w:t>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մարմինների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ղեկավարների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իսկ</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իրավաբանական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անձանց</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գործադիր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մարմնի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ղեկավարի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գրավոր</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միջնորդության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հիման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վրա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կայացնում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գնման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գործընթացի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կասեցումը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վերացնելու</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կետով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նախատեսված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դրա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կայացման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անհապաղ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ուղարկում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լիազորված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մարմնի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պաշտոնական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էլեկտրոնային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փոստի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հասցեին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Լիազորված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մարմինն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այդ</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անհապաղ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հրապարակում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տեղեկագրում</w:t>
      </w:r>
      <w:proofErr w:type="spellEnd"/>
      <w:r w:rsidRPr="005354AD">
        <w:rPr>
          <w:rFonts w:ascii="GHEA Grapalat" w:hAnsi="GHEA Grapalat"/>
          <w:sz w:val="20"/>
          <w:szCs w:val="20"/>
          <w:lang w:val="es-ES"/>
        </w:rPr>
        <w:t>:</w:t>
      </w:r>
    </w:p>
    <w:p w14:paraId="3AE3C43E"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Calibri" w:hAnsi="Calibri" w:cs="Calibri"/>
          <w:sz w:val="20"/>
          <w:szCs w:val="20"/>
          <w:lang w:val="es-ES"/>
        </w:rPr>
        <w:t> </w:t>
      </w: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21</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Պատվիրատուի</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գնահատող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հանձնաժողովի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գործողությունների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բողոքարկման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կապված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վեճերով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եզրափակիչ</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ակտն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ուժի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մեջ</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մտնում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հրապարակման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պահից</w:t>
      </w:r>
      <w:proofErr w:type="spellEnd"/>
      <w:r w:rsidRPr="005354AD">
        <w:rPr>
          <w:rFonts w:ascii="GHEA Grapalat" w:hAnsi="GHEA Grapalat"/>
          <w:sz w:val="20"/>
          <w:szCs w:val="20"/>
          <w:lang w:val="es-ES"/>
        </w:rPr>
        <w:t>:</w:t>
      </w:r>
    </w:p>
    <w:p w14:paraId="4EEC4747"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12.22</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Պատվիրատուի</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գնահատող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հանձնաժողովի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գործողությունների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անգործության</w:t>
      </w:r>
      <w:proofErr w:type="spellEnd"/>
      <w:r w:rsidRPr="005354AD">
        <w:rPr>
          <w:rFonts w:ascii="GHEA Grapalat" w:hAnsi="GHEA Grapalat"/>
          <w:sz w:val="20"/>
          <w:szCs w:val="20"/>
          <w:lang w:val="es-ES"/>
        </w:rPr>
        <w:t xml:space="preserve">) </w:t>
      </w:r>
      <w:r w:rsidRPr="005354AD">
        <w:rPr>
          <w:rFonts w:ascii="GHEA Grapalat" w:hAnsi="GHEA Grapalat"/>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որոշումների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բողոքարկման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հետ</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կապված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վեճերով</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վճռի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եզրափակիչ</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այլ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եզրափակիչ</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ակտը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դրա</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հրապարակման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ուղարկվում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լիազորված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մարմնի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պաշտոնական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էլեկտրոնային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փոստի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հասցեին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Լիազորված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մարմինը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դատարանի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վճռի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եզրափակիչ</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կամ</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այլ</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եզրափակիչ</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դատական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ակտն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անհապաղ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հրապարակում</w:t>
      </w:r>
      <w:proofErr w:type="spellEnd"/>
      <w:r w:rsidRPr="005354AD">
        <w:rPr>
          <w:rFonts w:ascii="GHEA Grapalat" w:hAnsi="GHEA Grapalat"/>
          <w:sz w:val="20"/>
          <w:szCs w:val="20"/>
          <w:lang w:val="es-ES"/>
        </w:rPr>
        <w:t xml:space="preserve"> </w:t>
      </w:r>
      <w:r w:rsidRPr="005354AD">
        <w:rPr>
          <w:rFonts w:ascii="GHEA Grapalat" w:hAnsi="GHEA Grapalat"/>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sz w:val="20"/>
          <w:szCs w:val="20"/>
        </w:rPr>
        <w:t>տեղեկագրում</w:t>
      </w:r>
      <w:proofErr w:type="spellEnd"/>
      <w:r w:rsidRPr="005354AD">
        <w:rPr>
          <w:rFonts w:ascii="GHEA Grapalat" w:hAnsi="GHEA Grapalat"/>
          <w:sz w:val="20"/>
          <w:szCs w:val="20"/>
          <w:lang w:val="es-ES"/>
        </w:rPr>
        <w:t>:</w:t>
      </w:r>
    </w:p>
    <w:p w14:paraId="597756F1" w14:textId="77777777" w:rsidR="00034160" w:rsidRPr="005354AD" w:rsidRDefault="00FB0689">
      <w:pPr>
        <w:shd w:val="clear" w:color="auto" w:fill="FFFFFF"/>
        <w:ind w:firstLine="375"/>
        <w:jc w:val="both"/>
        <w:rPr>
          <w:rFonts w:ascii="GHEA Grapalat" w:hAnsi="GHEA Grapalat"/>
          <w:sz w:val="20"/>
          <w:szCs w:val="20"/>
          <w:lang w:val="es-ES"/>
        </w:rPr>
      </w:pPr>
      <w:r w:rsidRPr="005354AD">
        <w:rPr>
          <w:rFonts w:ascii="GHEA Grapalat" w:hAnsi="GHEA Grapalat"/>
          <w:sz w:val="20"/>
          <w:szCs w:val="20"/>
          <w:lang w:val="es-ES"/>
        </w:rPr>
        <w:t>12</w:t>
      </w:r>
      <w:r w:rsidRPr="005354AD">
        <w:rPr>
          <w:rFonts w:ascii="Cambria Math" w:hAnsi="Cambria Math" w:cs="Cambria Math"/>
          <w:sz w:val="20"/>
          <w:szCs w:val="20"/>
          <w:lang w:val="es-ES"/>
        </w:rPr>
        <w:t>․</w:t>
      </w:r>
      <w:r w:rsidRPr="005354AD">
        <w:rPr>
          <w:rFonts w:ascii="GHEA Grapalat" w:hAnsi="GHEA Grapalat"/>
          <w:sz w:val="20"/>
          <w:szCs w:val="20"/>
          <w:lang w:val="es-ES"/>
        </w:rPr>
        <w:t>23</w:t>
      </w:r>
      <w:r w:rsidRPr="005354AD">
        <w:rPr>
          <w:rFonts w:ascii="Cambria Math" w:hAnsi="Cambria Math" w:cs="Cambria Math"/>
          <w:sz w:val="20"/>
          <w:szCs w:val="20"/>
          <w:lang w:val="es-ES"/>
        </w:rPr>
        <w:t>․</w:t>
      </w:r>
      <w:r w:rsidRPr="005354AD">
        <w:rPr>
          <w:rFonts w:ascii="GHEA Grapalat" w:hAnsi="GHEA Grapalat"/>
          <w:sz w:val="20"/>
          <w:szCs w:val="20"/>
          <w:lang w:val="es-ES"/>
        </w:rPr>
        <w:t xml:space="preserve"> </w:t>
      </w:r>
      <w:proofErr w:type="spellStart"/>
      <w:r w:rsidRPr="005354AD">
        <w:rPr>
          <w:rFonts w:ascii="GHEA Grapalat" w:hAnsi="GHEA Grapalat" w:cs="GHEA Grapalat"/>
          <w:sz w:val="20"/>
          <w:szCs w:val="20"/>
        </w:rPr>
        <w:t>Բողոքարկման</w:t>
      </w:r>
      <w:proofErr w:type="spellEnd"/>
      <w:r w:rsidRPr="005354AD">
        <w:rPr>
          <w:rFonts w:ascii="GHEA Grapalat" w:hAnsi="GHEA Grapalat"/>
          <w:sz w:val="20"/>
          <w:szCs w:val="20"/>
          <w:lang w:val="es-ES"/>
        </w:rPr>
        <w:t xml:space="preserve"> </w:t>
      </w:r>
      <w:proofErr w:type="spellStart"/>
      <w:r w:rsidRPr="005354AD">
        <w:rPr>
          <w:rFonts w:ascii="GHEA Grapalat" w:hAnsi="GHEA Grapalat" w:cs="GHEA Grapalat"/>
          <w:sz w:val="20"/>
          <w:szCs w:val="20"/>
        </w:rPr>
        <w:t>համար</w:t>
      </w:r>
      <w:proofErr w:type="spellEnd"/>
      <w:r w:rsidRPr="005354AD">
        <w:rPr>
          <w:rFonts w:ascii="GHEA Grapalat" w:hAnsi="GHEA Grapalat"/>
          <w:sz w:val="20"/>
          <w:szCs w:val="20"/>
          <w:lang w:val="es-ES"/>
        </w:rPr>
        <w:t xml:space="preserve"> </w:t>
      </w:r>
      <w:proofErr w:type="spellStart"/>
      <w:r w:rsidRPr="005354AD">
        <w:rPr>
          <w:rFonts w:ascii="GHEA Grapalat" w:hAnsi="GHEA Grapalat" w:cs="GHEA Grapalat"/>
          <w:sz w:val="20"/>
          <w:szCs w:val="20"/>
        </w:rPr>
        <w:t>գանձվող</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պետական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տուրքերի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դրույքաչափերը</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Պետական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տուրքի</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մասին</w:t>
      </w:r>
      <w:proofErr w:type="spellEnd"/>
      <w:r w:rsidRPr="005354AD">
        <w:rPr>
          <w:rFonts w:ascii="GHEA Grapalat" w:hAnsi="GHEA Grapalat"/>
          <w:sz w:val="20"/>
          <w:szCs w:val="20"/>
          <w:lang w:val="es-ES"/>
        </w:rPr>
        <w:t xml:space="preserve">» </w:t>
      </w:r>
      <w:proofErr w:type="spellStart"/>
      <w:r w:rsidRPr="005354AD">
        <w:rPr>
          <w:rFonts w:ascii="GHEA Grapalat" w:hAnsi="GHEA Grapalat"/>
          <w:sz w:val="20"/>
          <w:szCs w:val="20"/>
        </w:rPr>
        <w:t>օրենքով</w:t>
      </w:r>
      <w:proofErr w:type="spellEnd"/>
      <w:r w:rsidRPr="005354AD">
        <w:rPr>
          <w:rFonts w:ascii="GHEA Grapalat" w:hAnsi="GHEA Grapalat"/>
          <w:sz w:val="20"/>
          <w:szCs w:val="20"/>
        </w:rPr>
        <w:t>։</w:t>
      </w:r>
    </w:p>
    <w:p w14:paraId="524F47D2" w14:textId="77777777" w:rsidR="00034160" w:rsidRPr="005354AD" w:rsidRDefault="00FB0689">
      <w:pPr>
        <w:ind w:firstLine="567"/>
        <w:jc w:val="center"/>
        <w:rPr>
          <w:rFonts w:ascii="GHEA Grapalat" w:hAnsi="GHEA Grapalat"/>
          <w:b/>
          <w:szCs w:val="22"/>
          <w:lang w:val="af-ZA"/>
        </w:rPr>
      </w:pPr>
      <w:r w:rsidRPr="005354AD">
        <w:rPr>
          <w:rFonts w:ascii="GHEA Grapalat" w:hAnsi="GHEA Grapalat" w:cs="Sylfaen"/>
          <w:b/>
          <w:szCs w:val="22"/>
          <w:lang w:val="es-ES"/>
        </w:rPr>
        <w:br w:type="page"/>
        <w:t>ՄԱՍ</w:t>
      </w:r>
      <w:r w:rsidRPr="005354AD">
        <w:rPr>
          <w:rFonts w:ascii="GHEA Grapalat" w:hAnsi="GHEA Grapalat"/>
          <w:b/>
          <w:szCs w:val="22"/>
          <w:lang w:val="af-ZA"/>
        </w:rPr>
        <w:t xml:space="preserve">  II</w:t>
      </w:r>
    </w:p>
    <w:p w14:paraId="46832F30" w14:textId="77777777" w:rsidR="00034160" w:rsidRPr="005354AD" w:rsidRDefault="00FB0689">
      <w:pPr>
        <w:pStyle w:val="af5"/>
        <w:ind w:right="-7"/>
        <w:jc w:val="center"/>
        <w:rPr>
          <w:rFonts w:ascii="GHEA Grapalat" w:hAnsi="GHEA Grapalat"/>
          <w:b/>
          <w:szCs w:val="22"/>
          <w:lang w:val="af-ZA"/>
        </w:rPr>
      </w:pPr>
      <w:r w:rsidRPr="005354AD">
        <w:rPr>
          <w:rFonts w:ascii="GHEA Grapalat" w:hAnsi="GHEA Grapalat" w:cs="Sylfaen"/>
          <w:b/>
          <w:szCs w:val="22"/>
          <w:lang w:val="es-ES"/>
        </w:rPr>
        <w:t>Հ</w:t>
      </w:r>
      <w:r w:rsidRPr="005354AD">
        <w:rPr>
          <w:rFonts w:ascii="GHEA Grapalat" w:hAnsi="GHEA Grapalat"/>
          <w:b/>
          <w:szCs w:val="22"/>
          <w:lang w:val="af-ZA"/>
        </w:rPr>
        <w:t xml:space="preserve"> </w:t>
      </w:r>
      <w:r w:rsidRPr="005354AD">
        <w:rPr>
          <w:rFonts w:ascii="GHEA Grapalat" w:hAnsi="GHEA Grapalat" w:cs="Sylfaen"/>
          <w:b/>
          <w:szCs w:val="22"/>
          <w:lang w:val="es-ES"/>
        </w:rPr>
        <w:t>Ր</w:t>
      </w:r>
      <w:r w:rsidRPr="005354AD">
        <w:rPr>
          <w:rFonts w:ascii="GHEA Grapalat" w:hAnsi="GHEA Grapalat"/>
          <w:b/>
          <w:szCs w:val="22"/>
          <w:lang w:val="af-ZA"/>
        </w:rPr>
        <w:t xml:space="preserve"> </w:t>
      </w:r>
      <w:r w:rsidRPr="005354AD">
        <w:rPr>
          <w:rFonts w:ascii="GHEA Grapalat" w:hAnsi="GHEA Grapalat" w:cs="Sylfaen"/>
          <w:b/>
          <w:szCs w:val="22"/>
          <w:lang w:val="es-ES"/>
        </w:rPr>
        <w:t>Ա</w:t>
      </w:r>
      <w:r w:rsidRPr="005354AD">
        <w:rPr>
          <w:rFonts w:ascii="GHEA Grapalat" w:hAnsi="GHEA Grapalat"/>
          <w:b/>
          <w:szCs w:val="22"/>
          <w:lang w:val="af-ZA"/>
        </w:rPr>
        <w:t xml:space="preserve"> </w:t>
      </w:r>
      <w:r w:rsidRPr="005354AD">
        <w:rPr>
          <w:rFonts w:ascii="GHEA Grapalat" w:hAnsi="GHEA Grapalat" w:cs="Sylfaen"/>
          <w:b/>
          <w:szCs w:val="22"/>
          <w:lang w:val="es-ES"/>
        </w:rPr>
        <w:t>Հ</w:t>
      </w:r>
      <w:r w:rsidRPr="005354AD">
        <w:rPr>
          <w:rFonts w:ascii="GHEA Grapalat" w:hAnsi="GHEA Grapalat"/>
          <w:b/>
          <w:szCs w:val="22"/>
          <w:lang w:val="af-ZA"/>
        </w:rPr>
        <w:t xml:space="preserve"> </w:t>
      </w:r>
      <w:r w:rsidRPr="005354AD">
        <w:rPr>
          <w:rFonts w:ascii="GHEA Grapalat" w:hAnsi="GHEA Grapalat" w:cs="Sylfaen"/>
          <w:b/>
          <w:szCs w:val="22"/>
          <w:lang w:val="es-ES"/>
        </w:rPr>
        <w:t>Ա</w:t>
      </w:r>
      <w:r w:rsidRPr="005354AD">
        <w:rPr>
          <w:rFonts w:ascii="GHEA Grapalat" w:hAnsi="GHEA Grapalat"/>
          <w:b/>
          <w:szCs w:val="22"/>
          <w:lang w:val="af-ZA"/>
        </w:rPr>
        <w:t xml:space="preserve"> </w:t>
      </w:r>
      <w:r w:rsidRPr="005354AD">
        <w:rPr>
          <w:rFonts w:ascii="GHEA Grapalat" w:hAnsi="GHEA Grapalat" w:cs="Sylfaen"/>
          <w:b/>
          <w:szCs w:val="22"/>
          <w:lang w:val="es-ES"/>
        </w:rPr>
        <w:t>Ն</w:t>
      </w:r>
      <w:r w:rsidRPr="005354AD">
        <w:rPr>
          <w:rFonts w:ascii="GHEA Grapalat" w:hAnsi="GHEA Grapalat"/>
          <w:b/>
          <w:szCs w:val="22"/>
          <w:lang w:val="af-ZA"/>
        </w:rPr>
        <w:t xml:space="preserve"> </w:t>
      </w:r>
      <w:r w:rsidRPr="005354AD">
        <w:rPr>
          <w:rFonts w:ascii="GHEA Grapalat" w:hAnsi="GHEA Grapalat" w:cs="Sylfaen"/>
          <w:b/>
          <w:szCs w:val="22"/>
          <w:lang w:val="es-ES"/>
        </w:rPr>
        <w:t>Գ</w:t>
      </w:r>
    </w:p>
    <w:p w14:paraId="31B60D7E" w14:textId="77777777" w:rsidR="00034160" w:rsidRPr="005354AD" w:rsidRDefault="00FB0689">
      <w:pPr>
        <w:pStyle w:val="af5"/>
        <w:ind w:right="-7"/>
        <w:jc w:val="center"/>
        <w:rPr>
          <w:rFonts w:ascii="GHEA Grapalat" w:hAnsi="GHEA Grapalat"/>
          <w:b/>
          <w:szCs w:val="22"/>
          <w:lang w:val="af-ZA"/>
        </w:rPr>
      </w:pPr>
      <w:r w:rsidRPr="005354AD">
        <w:rPr>
          <w:rFonts w:ascii="GHEA Grapalat" w:hAnsi="GHEA Grapalat" w:cs="Sylfaen"/>
          <w:b/>
          <w:szCs w:val="22"/>
          <w:lang w:val="es-ES"/>
        </w:rPr>
        <w:t>Գ Ն Ա Ն Շ Մ Ա Ն   Հ Ա Ր Ց Մ Ա Ն   Ը Ն Թ Ա Ց Ա Կ Ա Ր Գ Ի   Հ</w:t>
      </w:r>
      <w:r w:rsidRPr="005354AD">
        <w:rPr>
          <w:rFonts w:ascii="GHEA Grapalat" w:hAnsi="GHEA Grapalat"/>
          <w:b/>
          <w:szCs w:val="22"/>
          <w:lang w:val="af-ZA"/>
        </w:rPr>
        <w:t xml:space="preserve"> </w:t>
      </w:r>
      <w:r w:rsidRPr="005354AD">
        <w:rPr>
          <w:rFonts w:ascii="GHEA Grapalat" w:hAnsi="GHEA Grapalat" w:cs="Sylfaen"/>
          <w:b/>
          <w:szCs w:val="22"/>
          <w:lang w:val="es-ES"/>
        </w:rPr>
        <w:t>Ա</w:t>
      </w:r>
      <w:r w:rsidRPr="005354AD">
        <w:rPr>
          <w:rFonts w:ascii="GHEA Grapalat" w:hAnsi="GHEA Grapalat"/>
          <w:b/>
          <w:szCs w:val="22"/>
          <w:lang w:val="af-ZA"/>
        </w:rPr>
        <w:t xml:space="preserve"> </w:t>
      </w:r>
      <w:r w:rsidRPr="005354AD">
        <w:rPr>
          <w:rFonts w:ascii="GHEA Grapalat" w:hAnsi="GHEA Grapalat" w:cs="Sylfaen"/>
          <w:b/>
          <w:szCs w:val="22"/>
          <w:lang w:val="es-ES"/>
        </w:rPr>
        <w:t>Յ</w:t>
      </w:r>
      <w:r w:rsidRPr="005354AD">
        <w:rPr>
          <w:rFonts w:ascii="GHEA Grapalat" w:hAnsi="GHEA Grapalat"/>
          <w:b/>
          <w:szCs w:val="22"/>
          <w:lang w:val="af-ZA"/>
        </w:rPr>
        <w:t xml:space="preserve"> </w:t>
      </w:r>
      <w:r w:rsidRPr="005354AD">
        <w:rPr>
          <w:rFonts w:ascii="GHEA Grapalat" w:hAnsi="GHEA Grapalat" w:cs="Sylfaen"/>
          <w:b/>
          <w:szCs w:val="22"/>
          <w:lang w:val="es-ES"/>
        </w:rPr>
        <w:t>Տ</w:t>
      </w:r>
      <w:r w:rsidRPr="005354AD">
        <w:rPr>
          <w:rFonts w:ascii="GHEA Grapalat" w:hAnsi="GHEA Grapalat"/>
          <w:b/>
          <w:szCs w:val="22"/>
          <w:lang w:val="af-ZA"/>
        </w:rPr>
        <w:t xml:space="preserve"> </w:t>
      </w:r>
      <w:r w:rsidRPr="005354AD">
        <w:rPr>
          <w:rFonts w:ascii="GHEA Grapalat" w:hAnsi="GHEA Grapalat" w:cs="Sylfaen"/>
          <w:b/>
          <w:szCs w:val="22"/>
          <w:lang w:val="es-ES"/>
        </w:rPr>
        <w:t>Ը</w:t>
      </w:r>
      <w:r w:rsidRPr="005354AD">
        <w:rPr>
          <w:rFonts w:ascii="GHEA Grapalat" w:hAnsi="GHEA Grapalat"/>
          <w:b/>
          <w:szCs w:val="22"/>
          <w:lang w:val="af-ZA"/>
        </w:rPr>
        <w:t xml:space="preserve">   </w:t>
      </w:r>
    </w:p>
    <w:p w14:paraId="3030786F" w14:textId="77777777" w:rsidR="00034160" w:rsidRPr="005354AD" w:rsidRDefault="00FB0689">
      <w:pPr>
        <w:pStyle w:val="af5"/>
        <w:ind w:right="-7"/>
        <w:jc w:val="center"/>
        <w:rPr>
          <w:rFonts w:ascii="GHEA Grapalat" w:hAnsi="GHEA Grapalat"/>
          <w:b/>
          <w:szCs w:val="22"/>
          <w:lang w:val="af-ZA"/>
        </w:rPr>
      </w:pPr>
      <w:r w:rsidRPr="005354AD">
        <w:rPr>
          <w:rFonts w:ascii="GHEA Grapalat" w:hAnsi="GHEA Grapalat" w:cs="Sylfaen"/>
          <w:b/>
          <w:szCs w:val="22"/>
          <w:lang w:val="es-ES"/>
        </w:rPr>
        <w:t>Պ</w:t>
      </w:r>
      <w:r w:rsidRPr="005354AD">
        <w:rPr>
          <w:rFonts w:ascii="GHEA Grapalat" w:hAnsi="GHEA Grapalat"/>
          <w:b/>
          <w:szCs w:val="22"/>
          <w:lang w:val="af-ZA"/>
        </w:rPr>
        <w:t xml:space="preserve"> </w:t>
      </w:r>
      <w:r w:rsidRPr="005354AD">
        <w:rPr>
          <w:rFonts w:ascii="GHEA Grapalat" w:hAnsi="GHEA Grapalat" w:cs="Sylfaen"/>
          <w:b/>
          <w:szCs w:val="22"/>
          <w:lang w:val="es-ES"/>
        </w:rPr>
        <w:t>Ա</w:t>
      </w:r>
      <w:r w:rsidRPr="005354AD">
        <w:rPr>
          <w:rFonts w:ascii="GHEA Grapalat" w:hAnsi="GHEA Grapalat"/>
          <w:b/>
          <w:szCs w:val="22"/>
          <w:lang w:val="af-ZA"/>
        </w:rPr>
        <w:t xml:space="preserve"> </w:t>
      </w:r>
      <w:r w:rsidRPr="005354AD">
        <w:rPr>
          <w:rFonts w:ascii="GHEA Grapalat" w:hAnsi="GHEA Grapalat" w:cs="Sylfaen"/>
          <w:b/>
          <w:szCs w:val="22"/>
          <w:lang w:val="es-ES"/>
        </w:rPr>
        <w:t>Տ</w:t>
      </w:r>
      <w:r w:rsidRPr="005354AD">
        <w:rPr>
          <w:rFonts w:ascii="GHEA Grapalat" w:hAnsi="GHEA Grapalat"/>
          <w:b/>
          <w:szCs w:val="22"/>
          <w:lang w:val="af-ZA"/>
        </w:rPr>
        <w:t xml:space="preserve"> </w:t>
      </w:r>
      <w:r w:rsidRPr="005354AD">
        <w:rPr>
          <w:rFonts w:ascii="GHEA Grapalat" w:hAnsi="GHEA Grapalat" w:cs="Sylfaen"/>
          <w:b/>
          <w:szCs w:val="22"/>
          <w:lang w:val="es-ES"/>
        </w:rPr>
        <w:t>Ր</w:t>
      </w:r>
      <w:r w:rsidRPr="005354AD">
        <w:rPr>
          <w:rFonts w:ascii="GHEA Grapalat" w:hAnsi="GHEA Grapalat"/>
          <w:b/>
          <w:szCs w:val="22"/>
          <w:lang w:val="af-ZA"/>
        </w:rPr>
        <w:t xml:space="preserve"> </w:t>
      </w:r>
      <w:r w:rsidRPr="005354AD">
        <w:rPr>
          <w:rFonts w:ascii="GHEA Grapalat" w:hAnsi="GHEA Grapalat" w:cs="Sylfaen"/>
          <w:b/>
          <w:szCs w:val="22"/>
          <w:lang w:val="es-ES"/>
        </w:rPr>
        <w:t>Ա</w:t>
      </w:r>
      <w:r w:rsidRPr="005354AD">
        <w:rPr>
          <w:rFonts w:ascii="GHEA Grapalat" w:hAnsi="GHEA Grapalat"/>
          <w:b/>
          <w:szCs w:val="22"/>
          <w:lang w:val="af-ZA"/>
        </w:rPr>
        <w:t xml:space="preserve"> </w:t>
      </w:r>
      <w:r w:rsidRPr="005354AD">
        <w:rPr>
          <w:rFonts w:ascii="GHEA Grapalat" w:hAnsi="GHEA Grapalat" w:cs="Sylfaen"/>
          <w:b/>
          <w:szCs w:val="22"/>
          <w:lang w:val="es-ES"/>
        </w:rPr>
        <w:t>Ս</w:t>
      </w:r>
      <w:r w:rsidRPr="005354AD">
        <w:rPr>
          <w:rFonts w:ascii="GHEA Grapalat" w:hAnsi="GHEA Grapalat"/>
          <w:b/>
          <w:szCs w:val="22"/>
          <w:lang w:val="af-ZA"/>
        </w:rPr>
        <w:t xml:space="preserve"> </w:t>
      </w:r>
      <w:r w:rsidRPr="005354AD">
        <w:rPr>
          <w:rFonts w:ascii="GHEA Grapalat" w:hAnsi="GHEA Grapalat" w:cs="Sylfaen"/>
          <w:b/>
          <w:szCs w:val="22"/>
          <w:lang w:val="es-ES"/>
        </w:rPr>
        <w:t>Տ</w:t>
      </w:r>
      <w:r w:rsidRPr="005354AD">
        <w:rPr>
          <w:rFonts w:ascii="GHEA Grapalat" w:hAnsi="GHEA Grapalat"/>
          <w:b/>
          <w:szCs w:val="22"/>
          <w:lang w:val="af-ZA"/>
        </w:rPr>
        <w:t xml:space="preserve"> </w:t>
      </w:r>
      <w:r w:rsidRPr="005354AD">
        <w:rPr>
          <w:rFonts w:ascii="GHEA Grapalat" w:hAnsi="GHEA Grapalat" w:cs="Sylfaen"/>
          <w:b/>
          <w:szCs w:val="22"/>
          <w:lang w:val="es-ES"/>
        </w:rPr>
        <w:t>Ե</w:t>
      </w:r>
      <w:r w:rsidRPr="005354AD">
        <w:rPr>
          <w:rFonts w:ascii="GHEA Grapalat" w:hAnsi="GHEA Grapalat"/>
          <w:b/>
          <w:szCs w:val="22"/>
          <w:lang w:val="af-ZA"/>
        </w:rPr>
        <w:t xml:space="preserve"> </w:t>
      </w:r>
      <w:r w:rsidRPr="005354AD">
        <w:rPr>
          <w:rFonts w:ascii="GHEA Grapalat" w:hAnsi="GHEA Grapalat" w:cs="Sylfaen"/>
          <w:b/>
          <w:szCs w:val="22"/>
          <w:lang w:val="es-ES"/>
        </w:rPr>
        <w:t>Լ</w:t>
      </w:r>
      <w:r w:rsidRPr="005354AD">
        <w:rPr>
          <w:rFonts w:ascii="GHEA Grapalat" w:hAnsi="GHEA Grapalat"/>
          <w:b/>
          <w:szCs w:val="22"/>
          <w:lang w:val="af-ZA"/>
        </w:rPr>
        <w:t xml:space="preserve"> </w:t>
      </w:r>
      <w:r w:rsidRPr="005354AD">
        <w:rPr>
          <w:rFonts w:ascii="GHEA Grapalat" w:hAnsi="GHEA Grapalat" w:cs="Sylfaen"/>
          <w:b/>
          <w:szCs w:val="22"/>
          <w:lang w:val="es-ES"/>
        </w:rPr>
        <w:t>ՈՒ</w:t>
      </w:r>
    </w:p>
    <w:p w14:paraId="4E89161C" w14:textId="77777777" w:rsidR="00034160" w:rsidRPr="005354AD" w:rsidRDefault="00034160">
      <w:pPr>
        <w:pStyle w:val="af5"/>
        <w:ind w:right="-7"/>
        <w:jc w:val="center"/>
        <w:rPr>
          <w:rFonts w:ascii="GHEA Grapalat" w:hAnsi="GHEA Grapalat"/>
          <w:b/>
          <w:szCs w:val="22"/>
          <w:lang w:val="af-ZA"/>
        </w:rPr>
      </w:pPr>
    </w:p>
    <w:p w14:paraId="7C221D90" w14:textId="77777777" w:rsidR="00034160" w:rsidRPr="005354AD" w:rsidRDefault="00034160">
      <w:pPr>
        <w:ind w:firstLine="567"/>
        <w:jc w:val="center"/>
        <w:rPr>
          <w:rFonts w:ascii="GHEA Grapalat" w:hAnsi="GHEA Grapalat"/>
          <w:szCs w:val="22"/>
          <w:lang w:val="af-ZA"/>
        </w:rPr>
      </w:pPr>
    </w:p>
    <w:p w14:paraId="43D52502" w14:textId="77777777" w:rsidR="00034160" w:rsidRPr="005354AD" w:rsidRDefault="00FB0689">
      <w:pPr>
        <w:jc w:val="center"/>
        <w:rPr>
          <w:rFonts w:ascii="GHEA Grapalat" w:hAnsi="GHEA Grapalat"/>
          <w:b/>
          <w:sz w:val="20"/>
          <w:lang w:val="af-ZA"/>
        </w:rPr>
      </w:pPr>
      <w:r w:rsidRPr="005354AD">
        <w:rPr>
          <w:rFonts w:ascii="GHEA Grapalat" w:hAnsi="GHEA Grapalat"/>
          <w:b/>
          <w:sz w:val="20"/>
          <w:lang w:val="af-ZA"/>
        </w:rPr>
        <w:t xml:space="preserve">1. </w:t>
      </w:r>
      <w:r w:rsidRPr="005354AD">
        <w:rPr>
          <w:rFonts w:ascii="GHEA Grapalat" w:hAnsi="GHEA Grapalat" w:cs="Sylfaen"/>
          <w:b/>
          <w:sz w:val="20"/>
          <w:lang w:val="es-ES"/>
        </w:rPr>
        <w:t>ԸՆԴՀԱՆՈՒՐ</w:t>
      </w:r>
      <w:r w:rsidRPr="005354AD">
        <w:rPr>
          <w:rFonts w:ascii="GHEA Grapalat" w:hAnsi="GHEA Grapalat"/>
          <w:b/>
          <w:sz w:val="20"/>
          <w:lang w:val="af-ZA"/>
        </w:rPr>
        <w:t xml:space="preserve"> </w:t>
      </w:r>
      <w:r w:rsidRPr="005354AD">
        <w:rPr>
          <w:rFonts w:ascii="GHEA Grapalat" w:hAnsi="GHEA Grapalat" w:cs="Sylfaen"/>
          <w:b/>
          <w:sz w:val="20"/>
          <w:lang w:val="es-ES"/>
        </w:rPr>
        <w:t>ԴՐՈՒՅԹՆԵՐ</w:t>
      </w:r>
    </w:p>
    <w:p w14:paraId="62F995C4" w14:textId="77777777" w:rsidR="00034160" w:rsidRPr="005354AD" w:rsidRDefault="00FB0689">
      <w:pPr>
        <w:ind w:firstLine="567"/>
        <w:jc w:val="both"/>
        <w:rPr>
          <w:rFonts w:ascii="GHEA Grapalat" w:hAnsi="GHEA Grapalat"/>
          <w:szCs w:val="22"/>
          <w:lang w:val="af-ZA"/>
        </w:rPr>
      </w:pPr>
      <w:r w:rsidRPr="005354AD">
        <w:rPr>
          <w:rFonts w:ascii="GHEA Grapalat" w:hAnsi="GHEA Grapalat"/>
          <w:szCs w:val="22"/>
          <w:lang w:val="af-ZA"/>
        </w:rPr>
        <w:t xml:space="preserve"> </w:t>
      </w:r>
    </w:p>
    <w:p w14:paraId="1BF36A74"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1.1 </w:t>
      </w:r>
      <w:proofErr w:type="spellStart"/>
      <w:r w:rsidRPr="005354AD">
        <w:rPr>
          <w:rFonts w:ascii="GHEA Grapalat" w:hAnsi="GHEA Grapalat" w:cs="Sylfaen"/>
          <w:sz w:val="20"/>
          <w:lang w:val="ru-RU"/>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հրահանգը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նպատակ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ունի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օժանդակել</w:t>
      </w:r>
      <w:proofErr w:type="spellEnd"/>
      <w:r w:rsidRPr="005354AD">
        <w:rPr>
          <w:rFonts w:ascii="GHEA Grapalat" w:hAnsi="GHEA Grapalat" w:cs="Sylfaen"/>
          <w:sz w:val="20"/>
          <w:lang w:val="af-ZA"/>
        </w:rPr>
        <w:t xml:space="preserve"> մ</w:t>
      </w:r>
      <w:proofErr w:type="spellStart"/>
      <w:r w:rsidRPr="005354AD">
        <w:rPr>
          <w:rFonts w:ascii="GHEA Grapalat" w:hAnsi="GHEA Grapalat" w:cs="Sylfaen"/>
          <w:sz w:val="20"/>
          <w:lang w:val="ru-RU"/>
        </w:rPr>
        <w:t>ասնակիցներին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հայտը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պատրաստելիս</w:t>
      </w:r>
      <w:proofErr w:type="spellEnd"/>
      <w:r w:rsidRPr="005354AD">
        <w:rPr>
          <w:rFonts w:ascii="GHEA Grapalat" w:hAnsi="GHEA Grapalat" w:cs="Sylfaen"/>
          <w:sz w:val="20"/>
          <w:lang w:val="ru-RU"/>
        </w:rPr>
        <w:t>։</w:t>
      </w:r>
    </w:p>
    <w:p w14:paraId="6447AD58"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1.2 </w:t>
      </w:r>
      <w:proofErr w:type="spellStart"/>
      <w:r w:rsidRPr="005354AD">
        <w:rPr>
          <w:rFonts w:ascii="GHEA Grapalat" w:hAnsi="GHEA Grapalat" w:cs="Sylfaen"/>
          <w:sz w:val="20"/>
          <w:lang w:val="ru-RU"/>
        </w:rPr>
        <w:t>Նպատակահարմարության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դեպքում</w:t>
      </w:r>
      <w:proofErr w:type="spellEnd"/>
      <w:r w:rsidRPr="005354AD">
        <w:rPr>
          <w:rFonts w:ascii="GHEA Grapalat" w:hAnsi="GHEA Grapalat" w:cs="Sylfaen"/>
          <w:sz w:val="20"/>
          <w:lang w:val="af-ZA"/>
        </w:rPr>
        <w:t xml:space="preserve"> մ</w:t>
      </w:r>
      <w:proofErr w:type="spellStart"/>
      <w:r w:rsidRPr="005354AD">
        <w:rPr>
          <w:rFonts w:ascii="GHEA Grapalat" w:hAnsi="GHEA Grapalat" w:cs="Sylfaen"/>
          <w:sz w:val="20"/>
          <w:lang w:val="ru-RU"/>
        </w:rPr>
        <w:t>ասնակիցը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պահանջվող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տեղեկությունները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կարող</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է</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ներկայացնել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սույն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հրահանգով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առաջարկվող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ձևերից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տարբերվող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այլ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ձևերով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պահպանելով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պահանջվող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վավերապայմանները</w:t>
      </w:r>
      <w:proofErr w:type="spellEnd"/>
      <w:r w:rsidRPr="005354AD">
        <w:rPr>
          <w:rFonts w:ascii="GHEA Grapalat" w:hAnsi="GHEA Grapalat" w:cs="Sylfaen"/>
          <w:sz w:val="20"/>
          <w:lang w:val="ru-RU"/>
        </w:rPr>
        <w:t>։</w:t>
      </w:r>
    </w:p>
    <w:p w14:paraId="2CD1F491"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1.3 </w:t>
      </w:r>
      <w:proofErr w:type="spellStart"/>
      <w:r w:rsidRPr="005354AD">
        <w:rPr>
          <w:rFonts w:ascii="GHEA Grapalat" w:hAnsi="GHEA Grapalat" w:cs="Sylfaen"/>
          <w:sz w:val="20"/>
          <w:lang w:val="ru-RU"/>
        </w:rPr>
        <w:t>Հայտերը</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հայերենից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բացի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կարող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ներկայացվել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նաև</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անգլերեն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ռուսերեն</w:t>
      </w:r>
      <w:proofErr w:type="spellEnd"/>
      <w:r w:rsidRPr="005354AD">
        <w:rPr>
          <w:rFonts w:ascii="GHEA Grapalat" w:hAnsi="GHEA Grapalat" w:cs="Sylfaen"/>
          <w:sz w:val="20"/>
          <w:lang w:val="ru-RU"/>
        </w:rPr>
        <w:t>։</w:t>
      </w:r>
      <w:r w:rsidRPr="005354AD">
        <w:rPr>
          <w:rFonts w:ascii="GHEA Grapalat" w:hAnsi="GHEA Grapalat" w:cs="Sylfaen"/>
          <w:sz w:val="20"/>
          <w:lang w:val="af-ZA"/>
        </w:rPr>
        <w:t xml:space="preserve"> </w:t>
      </w:r>
    </w:p>
    <w:p w14:paraId="0DA03239" w14:textId="77777777" w:rsidR="00034160" w:rsidRPr="005354AD" w:rsidRDefault="00034160">
      <w:pPr>
        <w:jc w:val="center"/>
        <w:rPr>
          <w:rFonts w:ascii="GHEA Grapalat" w:hAnsi="GHEA Grapalat"/>
          <w:b/>
          <w:szCs w:val="22"/>
          <w:lang w:val="af-ZA"/>
        </w:rPr>
      </w:pPr>
    </w:p>
    <w:p w14:paraId="55B37C7D" w14:textId="77777777" w:rsidR="00034160" w:rsidRPr="005354AD" w:rsidRDefault="00FB0689">
      <w:pPr>
        <w:jc w:val="center"/>
        <w:rPr>
          <w:rFonts w:ascii="GHEA Grapalat" w:hAnsi="GHEA Grapalat"/>
          <w:b/>
          <w:sz w:val="20"/>
          <w:lang w:val="af-ZA"/>
        </w:rPr>
      </w:pPr>
      <w:r w:rsidRPr="005354AD">
        <w:rPr>
          <w:rFonts w:ascii="GHEA Grapalat" w:hAnsi="GHEA Grapalat"/>
          <w:b/>
          <w:sz w:val="20"/>
          <w:lang w:val="af-ZA"/>
        </w:rPr>
        <w:t xml:space="preserve">2. </w:t>
      </w:r>
      <w:r w:rsidRPr="005354AD">
        <w:rPr>
          <w:rFonts w:ascii="GHEA Grapalat" w:hAnsi="GHEA Grapalat" w:cs="Sylfaen"/>
          <w:b/>
          <w:sz w:val="20"/>
          <w:lang w:val="es-ES"/>
        </w:rPr>
        <w:t>ԸՆԹԱՑԱԿԱՐԳԻ</w:t>
      </w:r>
      <w:r w:rsidRPr="005354AD">
        <w:rPr>
          <w:rFonts w:ascii="GHEA Grapalat" w:hAnsi="GHEA Grapalat"/>
          <w:b/>
          <w:sz w:val="20"/>
          <w:lang w:val="af-ZA"/>
        </w:rPr>
        <w:t xml:space="preserve"> </w:t>
      </w:r>
      <w:r w:rsidRPr="005354AD">
        <w:rPr>
          <w:rFonts w:ascii="GHEA Grapalat" w:hAnsi="GHEA Grapalat" w:cs="Sylfaen"/>
          <w:b/>
          <w:sz w:val="20"/>
          <w:lang w:val="es-ES"/>
        </w:rPr>
        <w:t>ՀԱՅՏԸ</w:t>
      </w:r>
    </w:p>
    <w:p w14:paraId="61BBA1B2" w14:textId="77777777" w:rsidR="00034160" w:rsidRPr="005354AD" w:rsidRDefault="00034160">
      <w:pPr>
        <w:ind w:firstLine="720"/>
        <w:jc w:val="center"/>
        <w:rPr>
          <w:rFonts w:ascii="GHEA Grapalat" w:hAnsi="GHEA Grapalat"/>
          <w:szCs w:val="22"/>
          <w:lang w:val="af-ZA"/>
        </w:rPr>
      </w:pPr>
    </w:p>
    <w:p w14:paraId="76372525" w14:textId="77777777" w:rsidR="00034160" w:rsidRPr="005354AD" w:rsidRDefault="00FB0689">
      <w:pPr>
        <w:ind w:firstLine="567"/>
        <w:jc w:val="both"/>
        <w:rPr>
          <w:rFonts w:ascii="GHEA Grapalat" w:hAnsi="GHEA Grapalat"/>
          <w:sz w:val="20"/>
          <w:szCs w:val="20"/>
          <w:lang w:val="es-ES"/>
        </w:rPr>
      </w:pPr>
      <w:r w:rsidRPr="005354AD">
        <w:rPr>
          <w:rFonts w:ascii="GHEA Grapalat" w:hAnsi="GHEA Grapalat"/>
          <w:sz w:val="20"/>
          <w:szCs w:val="20"/>
          <w:lang w:val="hy-AM"/>
        </w:rPr>
        <w:t xml:space="preserve">Ընթացակարգին մասնակցելու համար </w:t>
      </w:r>
      <w:r w:rsidRPr="005354AD">
        <w:rPr>
          <w:rFonts w:ascii="GHEA Grapalat" w:hAnsi="GHEA Grapalat"/>
          <w:sz w:val="20"/>
          <w:szCs w:val="20"/>
        </w:rPr>
        <w:t>մ</w:t>
      </w:r>
      <w:r w:rsidRPr="005354AD">
        <w:rPr>
          <w:rFonts w:ascii="GHEA Grapalat" w:hAnsi="GHEA Grapalat"/>
          <w:sz w:val="20"/>
          <w:szCs w:val="20"/>
          <w:lang w:val="hy-AM"/>
        </w:rPr>
        <w:t xml:space="preserve">ասնակիցը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հրավերի</w:t>
      </w:r>
      <w:proofErr w:type="spellEnd"/>
      <w:r w:rsidRPr="005354AD">
        <w:rPr>
          <w:rFonts w:ascii="GHEA Grapalat" w:hAnsi="GHEA Grapalat"/>
          <w:sz w:val="20"/>
          <w:szCs w:val="20"/>
          <w:lang w:val="af-ZA"/>
        </w:rPr>
        <w:t xml:space="preserve"> 2-</w:t>
      </w:r>
      <w:proofErr w:type="spellStart"/>
      <w:r w:rsidRPr="005354AD">
        <w:rPr>
          <w:rFonts w:ascii="GHEA Grapalat" w:hAnsi="GHEA Grapalat"/>
          <w:sz w:val="20"/>
          <w:szCs w:val="20"/>
        </w:rPr>
        <w:t>րդ</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մասի</w:t>
      </w:r>
      <w:proofErr w:type="spellEnd"/>
      <w:r w:rsidRPr="005354AD">
        <w:rPr>
          <w:rFonts w:ascii="GHEA Grapalat" w:hAnsi="GHEA Grapalat"/>
          <w:sz w:val="20"/>
          <w:szCs w:val="20"/>
          <w:lang w:val="af-ZA"/>
        </w:rPr>
        <w:t xml:space="preserve"> 3-</w:t>
      </w:r>
      <w:proofErr w:type="spellStart"/>
      <w:r w:rsidRPr="005354AD">
        <w:rPr>
          <w:rFonts w:ascii="GHEA Grapalat" w:hAnsi="GHEA Grapalat"/>
          <w:sz w:val="20"/>
          <w:szCs w:val="20"/>
        </w:rPr>
        <w:t>րդ</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բաժնով</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կարգով</w:t>
      </w:r>
      <w:proofErr w:type="spellEnd"/>
      <w:r w:rsidRPr="005354A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354AD">
        <w:rPr>
          <w:rFonts w:ascii="GHEA Grapalat" w:hAnsi="GHEA Grapalat"/>
          <w:sz w:val="20"/>
          <w:szCs w:val="20"/>
          <w:lang w:val="es-ES"/>
        </w:rPr>
        <w:t>ը:</w:t>
      </w:r>
    </w:p>
    <w:p w14:paraId="3C98E378" w14:textId="77777777" w:rsidR="00034160" w:rsidRPr="005354AD" w:rsidRDefault="00FB0689">
      <w:pPr>
        <w:ind w:firstLine="567"/>
        <w:jc w:val="both"/>
        <w:rPr>
          <w:rFonts w:ascii="GHEA Grapalat" w:hAnsi="GHEA Grapalat" w:cs="Sylfaen"/>
          <w:sz w:val="20"/>
          <w:lang w:val="es-ES"/>
        </w:rPr>
      </w:pPr>
      <w:proofErr w:type="spellStart"/>
      <w:r w:rsidRPr="005354AD">
        <w:rPr>
          <w:rFonts w:ascii="GHEA Grapalat" w:hAnsi="GHEA Grapalat" w:cs="Sylfaen"/>
          <w:sz w:val="20"/>
        </w:rPr>
        <w:t>Մասնակիցը</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հայտով</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ներկայացնում</w:t>
      </w:r>
      <w:proofErr w:type="spellEnd"/>
      <w:r w:rsidRPr="005354AD">
        <w:rPr>
          <w:rFonts w:ascii="GHEA Grapalat" w:hAnsi="GHEA Grapalat" w:cs="Sylfaen"/>
          <w:sz w:val="20"/>
          <w:lang w:val="es-ES"/>
        </w:rPr>
        <w:t xml:space="preserve"> </w:t>
      </w:r>
      <w:r w:rsidRPr="005354AD">
        <w:rPr>
          <w:rFonts w:ascii="GHEA Grapalat" w:hAnsi="GHEA Grapalat" w:cs="Sylfaen"/>
          <w:sz w:val="20"/>
        </w:rPr>
        <w:t>է</w:t>
      </w:r>
      <w:r w:rsidRPr="005354AD">
        <w:rPr>
          <w:rFonts w:ascii="GHEA Grapalat" w:hAnsi="GHEA Grapalat" w:cs="Sylfaen"/>
          <w:sz w:val="20"/>
          <w:lang w:val="es-ES"/>
        </w:rPr>
        <w:t xml:space="preserve"> </w:t>
      </w:r>
      <w:proofErr w:type="spellStart"/>
      <w:r w:rsidRPr="005354AD">
        <w:rPr>
          <w:rFonts w:ascii="GHEA Grapalat" w:hAnsi="GHEA Grapalat" w:cs="Sylfaen"/>
          <w:sz w:val="20"/>
        </w:rPr>
        <w:t>իր</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կողմից</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հաստատված</w:t>
      </w:r>
      <w:proofErr w:type="spellEnd"/>
      <w:r w:rsidRPr="005354AD">
        <w:rPr>
          <w:rFonts w:ascii="GHEA Grapalat" w:hAnsi="GHEA Grapalat" w:cs="Sylfaen"/>
          <w:sz w:val="20"/>
          <w:lang w:val="es-ES"/>
        </w:rPr>
        <w:t>`</w:t>
      </w:r>
    </w:p>
    <w:p w14:paraId="505B4324" w14:textId="77777777" w:rsidR="00034160" w:rsidRPr="005354AD" w:rsidRDefault="00FB0689">
      <w:pPr>
        <w:ind w:firstLine="567"/>
        <w:jc w:val="both"/>
        <w:rPr>
          <w:rFonts w:ascii="GHEA Grapalat" w:hAnsi="GHEA Grapalat" w:cs="Sylfaen"/>
          <w:sz w:val="20"/>
          <w:lang w:val="es-ES"/>
        </w:rPr>
      </w:pPr>
      <w:r w:rsidRPr="005354AD">
        <w:rPr>
          <w:rFonts w:ascii="GHEA Grapalat" w:hAnsi="GHEA Grapalat" w:cs="Sylfaen"/>
          <w:sz w:val="20"/>
          <w:lang w:val="es-ES"/>
        </w:rPr>
        <w:t xml:space="preserve">2.1 </w:t>
      </w:r>
      <w:proofErr w:type="spellStart"/>
      <w:r w:rsidRPr="005354AD">
        <w:rPr>
          <w:rFonts w:ascii="GHEA Grapalat" w:hAnsi="GHEA Grapalat" w:cs="Sylfaen"/>
          <w:sz w:val="20"/>
          <w:lang w:val="ru-RU"/>
        </w:rPr>
        <w:t>ընթացակարգին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մասնակցելու</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դիմում</w:t>
      </w:r>
      <w:proofErr w:type="spellEnd"/>
      <w:r w:rsidRPr="005354AD">
        <w:rPr>
          <w:rFonts w:ascii="GHEA Grapalat" w:hAnsi="GHEA Grapalat" w:cs="Sylfaen"/>
          <w:sz w:val="20"/>
          <w:lang w:val="es-ES"/>
        </w:rPr>
        <w:t>-</w:t>
      </w:r>
      <w:proofErr w:type="spellStart"/>
      <w:r w:rsidRPr="005354AD">
        <w:rPr>
          <w:rFonts w:ascii="GHEA Grapalat" w:hAnsi="GHEA Grapalat" w:cs="Sylfaen"/>
          <w:sz w:val="20"/>
        </w:rPr>
        <w:t>հայտարարություն</w:t>
      </w:r>
      <w:proofErr w:type="spellEnd"/>
      <w:r w:rsidRPr="005354AD">
        <w:rPr>
          <w:rFonts w:ascii="GHEA Grapalat" w:hAnsi="GHEA Grapalat" w:cs="Sylfaen"/>
          <w:sz w:val="20"/>
          <w:lang w:val="af-ZA"/>
        </w:rPr>
        <w:t>` համաձայն հ</w:t>
      </w:r>
      <w:proofErr w:type="spellStart"/>
      <w:r w:rsidRPr="005354AD">
        <w:rPr>
          <w:rFonts w:ascii="GHEA Grapalat" w:hAnsi="GHEA Grapalat" w:cs="Sylfaen"/>
          <w:sz w:val="20"/>
          <w:lang w:val="ru-RU"/>
        </w:rPr>
        <w:t>ավելված</w:t>
      </w:r>
      <w:proofErr w:type="spellEnd"/>
      <w:r w:rsidRPr="005354AD">
        <w:rPr>
          <w:rFonts w:ascii="GHEA Grapalat" w:hAnsi="GHEA Grapalat" w:cs="Sylfaen"/>
          <w:sz w:val="20"/>
          <w:lang w:val="af-ZA"/>
        </w:rPr>
        <w:t xml:space="preserve"> N 1-ի</w:t>
      </w:r>
      <w:r w:rsidRPr="005354AD">
        <w:rPr>
          <w:rFonts w:ascii="GHEA Grapalat" w:hAnsi="GHEA Grapalat" w:cs="Sylfaen"/>
          <w:sz w:val="20"/>
          <w:lang w:val="es-ES"/>
        </w:rPr>
        <w:t>.</w:t>
      </w:r>
    </w:p>
    <w:p w14:paraId="582BA008" w14:textId="77777777" w:rsidR="00034160" w:rsidRPr="005354AD" w:rsidRDefault="00FB0689">
      <w:pPr>
        <w:ind w:firstLine="567"/>
        <w:jc w:val="both"/>
        <w:rPr>
          <w:rFonts w:ascii="GHEA Grapalat" w:hAnsi="GHEA Grapalat" w:cs="Sylfaen"/>
          <w:sz w:val="20"/>
          <w:lang w:val="es-ES"/>
        </w:rPr>
      </w:pPr>
      <w:r w:rsidRPr="005354AD">
        <w:rPr>
          <w:rFonts w:ascii="GHEA Grapalat" w:hAnsi="GHEA Grapalat"/>
          <w:sz w:val="20"/>
          <w:lang w:val="es-ES"/>
        </w:rPr>
        <w:t xml:space="preserve">2.2 </w:t>
      </w:r>
      <w:r w:rsidRPr="005354AD">
        <w:rPr>
          <w:rFonts w:ascii="GHEA Grapalat" w:hAnsi="GHEA Grapalat" w:cs="Sylfaen"/>
          <w:sz w:val="20"/>
          <w:lang w:val="es-ES"/>
        </w:rPr>
        <w:t xml:space="preserve">իր կողմից հաստատված` </w:t>
      </w:r>
      <w:proofErr w:type="spellStart"/>
      <w:r w:rsidRPr="005354AD">
        <w:rPr>
          <w:rFonts w:ascii="GHEA Grapalat" w:hAnsi="GHEA Grapalat" w:cs="Sylfaen"/>
          <w:sz w:val="20"/>
        </w:rPr>
        <w:t>առաջարկվող</w:t>
      </w:r>
      <w:proofErr w:type="spellEnd"/>
      <w:r w:rsidRPr="005354AD">
        <w:rPr>
          <w:rFonts w:ascii="GHEA Grapalat" w:hAnsi="GHEA Grapalat" w:cs="Sylfaen"/>
          <w:sz w:val="20"/>
          <w:lang w:val="es-ES"/>
        </w:rPr>
        <w:t xml:space="preserve"> </w:t>
      </w:r>
      <w:proofErr w:type="spellStart"/>
      <w:r w:rsidRPr="005354AD">
        <w:rPr>
          <w:rFonts w:ascii="GHEA Grapalat" w:hAnsi="GHEA Grapalat" w:cs="Sylfaen"/>
          <w:sz w:val="20"/>
        </w:rPr>
        <w:t>ապրանքի</w:t>
      </w:r>
      <w:proofErr w:type="spellEnd"/>
      <w:r w:rsidRPr="005354AD">
        <w:rPr>
          <w:rFonts w:ascii="GHEA Grapalat" w:hAnsi="GHEA Grapalat" w:cs="Sylfaen"/>
          <w:sz w:val="20"/>
          <w:lang w:val="es-ES"/>
        </w:rPr>
        <w:t xml:space="preserve"> </w:t>
      </w:r>
      <w:r w:rsidRPr="005354AD">
        <w:rPr>
          <w:rFonts w:ascii="GHEA Grapalat" w:hAnsi="GHEA Grapalat"/>
          <w:sz w:val="20"/>
          <w:szCs w:val="20"/>
          <w:lang w:val="hy-AM" w:eastAsia="zh-CN"/>
        </w:rPr>
        <w:t>ամբողջական նկարագիրը</w:t>
      </w:r>
      <w:r w:rsidRPr="005354AD">
        <w:rPr>
          <w:rFonts w:ascii="GHEA Grapalat" w:hAnsi="GHEA Grapalat"/>
          <w:sz w:val="20"/>
          <w:szCs w:val="20"/>
          <w:lang w:val="es-ES" w:eastAsia="zh-CN"/>
        </w:rPr>
        <w:t xml:space="preserve">` </w:t>
      </w:r>
      <w:proofErr w:type="spellStart"/>
      <w:r w:rsidRPr="005354AD">
        <w:rPr>
          <w:rFonts w:ascii="GHEA Grapalat" w:hAnsi="GHEA Grapalat"/>
          <w:sz w:val="20"/>
          <w:szCs w:val="20"/>
          <w:lang w:eastAsia="zh-CN"/>
        </w:rPr>
        <w:t>համաձայն</w:t>
      </w:r>
      <w:proofErr w:type="spellEnd"/>
      <w:r w:rsidRPr="005354AD">
        <w:rPr>
          <w:rFonts w:ascii="GHEA Grapalat" w:hAnsi="GHEA Grapalat"/>
          <w:sz w:val="20"/>
          <w:szCs w:val="20"/>
          <w:lang w:val="es-ES" w:eastAsia="zh-CN"/>
        </w:rPr>
        <w:t xml:space="preserve"> </w:t>
      </w:r>
      <w:proofErr w:type="spellStart"/>
      <w:r w:rsidRPr="005354AD">
        <w:rPr>
          <w:rFonts w:ascii="GHEA Grapalat" w:hAnsi="GHEA Grapalat"/>
          <w:sz w:val="20"/>
          <w:szCs w:val="20"/>
          <w:lang w:eastAsia="zh-CN"/>
        </w:rPr>
        <w:t>հավելված</w:t>
      </w:r>
      <w:proofErr w:type="spellEnd"/>
      <w:r w:rsidRPr="005354AD">
        <w:rPr>
          <w:rFonts w:ascii="GHEA Grapalat" w:hAnsi="GHEA Grapalat"/>
          <w:sz w:val="20"/>
          <w:szCs w:val="20"/>
          <w:lang w:val="es-ES" w:eastAsia="zh-CN"/>
        </w:rPr>
        <w:t xml:space="preserve"> N 1.1-</w:t>
      </w:r>
      <w:r w:rsidRPr="005354AD">
        <w:rPr>
          <w:rFonts w:ascii="GHEA Grapalat" w:hAnsi="GHEA Grapalat"/>
          <w:sz w:val="20"/>
          <w:szCs w:val="20"/>
          <w:lang w:eastAsia="zh-CN"/>
        </w:rPr>
        <w:t>ի</w:t>
      </w:r>
      <w:r w:rsidRPr="005354AD">
        <w:rPr>
          <w:rFonts w:ascii="GHEA Grapalat" w:hAnsi="GHEA Grapalat" w:cs="Sylfaen"/>
          <w:sz w:val="20"/>
          <w:lang w:val="es-ES"/>
        </w:rPr>
        <w:t>.</w:t>
      </w:r>
    </w:p>
    <w:p w14:paraId="1CA73896" w14:textId="77777777" w:rsidR="00034160" w:rsidRPr="005354AD" w:rsidRDefault="00FB0689">
      <w:pPr>
        <w:pStyle w:val="norm"/>
        <w:spacing w:line="276" w:lineRule="auto"/>
        <w:ind w:firstLine="567"/>
        <w:rPr>
          <w:rFonts w:ascii="GHEA Grapalat" w:hAnsi="GHEA Grapalat" w:cs="Sylfaen"/>
          <w:sz w:val="20"/>
          <w:szCs w:val="24"/>
          <w:lang w:val="af-ZA" w:eastAsia="en-US"/>
        </w:rPr>
      </w:pPr>
      <w:r w:rsidRPr="005354AD">
        <w:rPr>
          <w:rFonts w:ascii="GHEA Grapalat" w:hAnsi="GHEA Grapalat" w:cs="Sylfaen"/>
          <w:sz w:val="20"/>
          <w:lang w:val="af-ZA"/>
        </w:rPr>
        <w:t xml:space="preserve">2.3 </w:t>
      </w:r>
      <w:proofErr w:type="spellStart"/>
      <w:r w:rsidRPr="005354AD">
        <w:rPr>
          <w:rFonts w:ascii="GHEA Grapalat" w:hAnsi="GHEA Grapalat" w:cs="Sylfaen"/>
          <w:sz w:val="20"/>
          <w:szCs w:val="24"/>
          <w:lang w:eastAsia="en-US"/>
        </w:rPr>
        <w:t>գործակալության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պայմանագրի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պատճենը</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eastAsia="en-US"/>
        </w:rPr>
        <w:t>և</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դրա</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կողմ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հանդիսացող</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անձի</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տվյալները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եթե</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պայմանագիրն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իրականացվելու</w:t>
      </w:r>
      <w:proofErr w:type="spellEnd"/>
      <w:r w:rsidRPr="005354AD">
        <w:rPr>
          <w:rFonts w:ascii="GHEA Grapalat" w:hAnsi="GHEA Grapalat" w:cs="Sylfaen"/>
          <w:sz w:val="20"/>
          <w:szCs w:val="24"/>
          <w:lang w:val="af-ZA" w:eastAsia="en-US"/>
        </w:rPr>
        <w:t xml:space="preserve"> </w:t>
      </w:r>
      <w:r w:rsidRPr="005354AD">
        <w:rPr>
          <w:rFonts w:ascii="GHEA Grapalat" w:hAnsi="GHEA Grapalat" w:cs="Sylfaen"/>
          <w:sz w:val="20"/>
          <w:szCs w:val="24"/>
          <w:lang w:eastAsia="en-US"/>
        </w:rPr>
        <w:t>է</w:t>
      </w:r>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գործակալության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միջոցով</w:t>
      </w:r>
      <w:proofErr w:type="spellEnd"/>
      <w:r w:rsidRPr="005354AD">
        <w:rPr>
          <w:rFonts w:ascii="GHEA Grapalat" w:hAnsi="GHEA Grapalat" w:cs="Sylfaen"/>
          <w:sz w:val="20"/>
          <w:szCs w:val="24"/>
          <w:lang w:val="af-ZA" w:eastAsia="en-US"/>
        </w:rPr>
        <w:t>.</w:t>
      </w:r>
    </w:p>
    <w:p w14:paraId="563298A0" w14:textId="77777777" w:rsidR="00034160" w:rsidRPr="005354AD" w:rsidRDefault="00FB0689">
      <w:pPr>
        <w:pStyle w:val="norm"/>
        <w:spacing w:line="240" w:lineRule="auto"/>
        <w:ind w:firstLine="567"/>
        <w:rPr>
          <w:rFonts w:ascii="GHEA Grapalat" w:hAnsi="GHEA Grapalat" w:cs="Sylfaen"/>
          <w:color w:val="FFFFFF"/>
          <w:sz w:val="20"/>
          <w:szCs w:val="24"/>
          <w:lang w:val="af-ZA" w:eastAsia="en-US"/>
        </w:rPr>
      </w:pPr>
      <w:r w:rsidRPr="005354AD">
        <w:rPr>
          <w:rFonts w:ascii="GHEA Grapalat" w:hAnsi="GHEA Grapalat" w:cs="Sylfaen"/>
          <w:sz w:val="20"/>
          <w:szCs w:val="24"/>
          <w:lang w:val="af-ZA" w:eastAsia="en-US"/>
        </w:rPr>
        <w:t xml:space="preserve">2.4 </w:t>
      </w:r>
      <w:proofErr w:type="spellStart"/>
      <w:r w:rsidRPr="005354AD">
        <w:rPr>
          <w:rFonts w:ascii="GHEA Grapalat" w:hAnsi="GHEA Grapalat" w:cs="Sylfaen"/>
          <w:sz w:val="20"/>
          <w:szCs w:val="24"/>
          <w:lang w:eastAsia="en-US"/>
        </w:rPr>
        <w:t>համատեղ</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գործունեության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պայմանագիրը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եթե</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մասնակիցները</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գնման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ընթացակարգին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մասնակցում</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են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համատեղ</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գործունեության</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կարգով</w:t>
      </w:r>
      <w:proofErr w:type="spellEnd"/>
      <w:r w:rsidRPr="005354AD">
        <w:rPr>
          <w:rFonts w:ascii="GHEA Grapalat" w:hAnsi="GHEA Grapalat" w:cs="Sylfaen"/>
          <w:sz w:val="20"/>
          <w:szCs w:val="24"/>
          <w:lang w:val="af-ZA" w:eastAsia="en-US"/>
        </w:rPr>
        <w:t xml:space="preserve"> (</w:t>
      </w:r>
      <w:proofErr w:type="spellStart"/>
      <w:r w:rsidRPr="005354AD">
        <w:rPr>
          <w:rFonts w:ascii="GHEA Grapalat" w:hAnsi="GHEA Grapalat" w:cs="Sylfaen"/>
          <w:sz w:val="20"/>
          <w:szCs w:val="24"/>
          <w:lang w:eastAsia="en-US"/>
        </w:rPr>
        <w:t>կոնսորցիումով</w:t>
      </w:r>
      <w:proofErr w:type="spellEnd"/>
      <w:r w:rsidRPr="005354AD">
        <w:rPr>
          <w:rFonts w:ascii="GHEA Grapalat" w:hAnsi="GHEA Grapalat" w:cs="Sylfaen"/>
          <w:sz w:val="20"/>
          <w:szCs w:val="24"/>
          <w:lang w:val="af-ZA" w:eastAsia="en-US"/>
        </w:rPr>
        <w:t>).</w:t>
      </w:r>
      <w:r w:rsidRPr="005354AD">
        <w:rPr>
          <w:rFonts w:ascii="GHEA Grapalat" w:hAnsi="GHEA Grapalat" w:cs="Sylfaen"/>
          <w:sz w:val="20"/>
          <w:szCs w:val="24"/>
          <w:vertAlign w:val="superscript"/>
          <w:lang w:val="af-ZA" w:eastAsia="en-US"/>
        </w:rPr>
        <w:t xml:space="preserve">15 </w:t>
      </w:r>
      <w:r w:rsidRPr="005354AD">
        <w:rPr>
          <w:rStyle w:val="a4"/>
          <w:rFonts w:ascii="GHEA Grapalat" w:hAnsi="GHEA Grapalat" w:cs="Sylfaen"/>
          <w:color w:val="FFFFFF"/>
          <w:sz w:val="20"/>
          <w:szCs w:val="24"/>
          <w:lang w:val="af-ZA" w:eastAsia="en-US"/>
        </w:rPr>
        <w:footnoteReference w:id="1"/>
      </w:r>
    </w:p>
    <w:p w14:paraId="6E160C90" w14:textId="77777777" w:rsidR="00034160" w:rsidRPr="005354AD" w:rsidRDefault="00FB0689">
      <w:pPr>
        <w:ind w:firstLine="567"/>
        <w:jc w:val="both"/>
        <w:rPr>
          <w:rFonts w:ascii="GHEA Grapalat" w:hAnsi="GHEA Grapalat" w:cs="Sylfaen"/>
          <w:sz w:val="20"/>
          <w:lang w:val="af-ZA"/>
        </w:rPr>
      </w:pPr>
      <w:r w:rsidRPr="005354AD">
        <w:rPr>
          <w:rFonts w:ascii="GHEA Grapalat" w:hAnsi="GHEA Grapalat" w:cs="Sylfaen"/>
          <w:sz w:val="20"/>
          <w:lang w:val="af-ZA"/>
        </w:rPr>
        <w:t xml:space="preserve">2.6 </w:t>
      </w:r>
      <w:r w:rsidRPr="005354AD">
        <w:rPr>
          <w:rFonts w:ascii="GHEA Grapalat" w:hAnsi="GHEA Grapalat" w:cs="Sylfaen"/>
          <w:sz w:val="20"/>
          <w:lang w:val="hy-AM"/>
        </w:rPr>
        <w:t>գնային</w:t>
      </w:r>
      <w:r w:rsidRPr="005354AD">
        <w:rPr>
          <w:rFonts w:ascii="GHEA Grapalat" w:hAnsi="GHEA Grapalat" w:cs="Sylfaen"/>
          <w:sz w:val="20"/>
          <w:lang w:val="af-ZA"/>
        </w:rPr>
        <w:t xml:space="preserve"> </w:t>
      </w:r>
      <w:r w:rsidRPr="005354AD">
        <w:rPr>
          <w:rFonts w:ascii="GHEA Grapalat" w:hAnsi="GHEA Grapalat" w:cs="Sylfaen"/>
          <w:sz w:val="20"/>
          <w:lang w:val="hy-AM"/>
        </w:rPr>
        <w:t>առաջարկ</w:t>
      </w:r>
      <w:r w:rsidRPr="005354AD">
        <w:rPr>
          <w:rFonts w:ascii="GHEA Grapalat" w:hAnsi="GHEA Grapalat" w:cs="Sylfaen"/>
          <w:sz w:val="20"/>
          <w:lang w:val="af-ZA"/>
        </w:rPr>
        <w:t xml:space="preserve">` </w:t>
      </w:r>
      <w:r w:rsidRPr="005354AD">
        <w:rPr>
          <w:rFonts w:ascii="GHEA Grapalat" w:hAnsi="GHEA Grapalat" w:cs="Sylfaen"/>
          <w:sz w:val="20"/>
          <w:lang w:val="hy-AM"/>
        </w:rPr>
        <w:t>համաձայն</w:t>
      </w:r>
      <w:r w:rsidRPr="005354AD">
        <w:rPr>
          <w:rFonts w:ascii="GHEA Grapalat" w:hAnsi="GHEA Grapalat" w:cs="Sylfaen"/>
          <w:sz w:val="20"/>
          <w:lang w:val="af-ZA"/>
        </w:rPr>
        <w:t xml:space="preserve"> </w:t>
      </w:r>
      <w:r w:rsidRPr="005354AD">
        <w:rPr>
          <w:rFonts w:ascii="GHEA Grapalat" w:hAnsi="GHEA Grapalat" w:cs="Sylfaen"/>
          <w:sz w:val="20"/>
          <w:lang w:val="hy-AM"/>
        </w:rPr>
        <w:t>հավելված</w:t>
      </w:r>
      <w:r w:rsidRPr="005354AD">
        <w:rPr>
          <w:rFonts w:ascii="GHEA Grapalat" w:hAnsi="GHEA Grapalat" w:cs="Sylfaen"/>
          <w:sz w:val="20"/>
          <w:lang w:val="af-ZA"/>
        </w:rPr>
        <w:t xml:space="preserve"> N 2-</w:t>
      </w:r>
      <w:r w:rsidRPr="005354AD">
        <w:rPr>
          <w:rFonts w:ascii="GHEA Grapalat" w:hAnsi="GHEA Grapalat" w:cs="Sylfaen"/>
          <w:sz w:val="20"/>
          <w:lang w:val="hy-AM"/>
        </w:rPr>
        <w:t>ի</w:t>
      </w:r>
      <w:r w:rsidRPr="005354AD">
        <w:rPr>
          <w:rFonts w:ascii="GHEA Grapalat" w:hAnsi="GHEA Grapalat" w:cs="Sylfaen"/>
          <w:sz w:val="20"/>
          <w:lang w:val="af-ZA"/>
        </w:rPr>
        <w:t xml:space="preserve">: Գնային առաջարկը </w:t>
      </w:r>
      <w:r w:rsidRPr="005354AD">
        <w:rPr>
          <w:rFonts w:ascii="GHEA Grapalat" w:hAnsi="GHEA Grapalat" w:cs="Sylfaen"/>
          <w:sz w:val="20"/>
          <w:lang w:val="hy-AM"/>
        </w:rPr>
        <w:t>ներկայացվում</w:t>
      </w:r>
      <w:r w:rsidRPr="005354AD">
        <w:rPr>
          <w:rFonts w:ascii="GHEA Grapalat" w:hAnsi="GHEA Grapalat" w:cs="Sylfaen"/>
          <w:sz w:val="20"/>
          <w:lang w:val="af-ZA"/>
        </w:rPr>
        <w:t xml:space="preserve"> </w:t>
      </w:r>
      <w:r w:rsidRPr="005354AD">
        <w:rPr>
          <w:rFonts w:ascii="GHEA Grapalat" w:hAnsi="GHEA Grapalat" w:cs="Sylfaen"/>
          <w:sz w:val="20"/>
          <w:lang w:val="hy-AM"/>
        </w:rPr>
        <w:t>է</w:t>
      </w:r>
      <w:r w:rsidRPr="005354AD">
        <w:rPr>
          <w:rFonts w:ascii="GHEA Grapalat" w:hAnsi="GHEA Grapalat" w:cs="Sylfaen"/>
          <w:sz w:val="20"/>
          <w:lang w:val="af-ZA"/>
        </w:rPr>
        <w:t xml:space="preserve"> արժեք (ինքնարժեքի և կանխատեսվող շահույթի հանրագումարը)</w:t>
      </w:r>
      <w:r w:rsidRPr="005354AD">
        <w:rPr>
          <w:rFonts w:ascii="GHEA Grapalat" w:hAnsi="GHEA Grapalat" w:cs="Sylfaen"/>
          <w:sz w:val="22"/>
          <w:szCs w:val="22"/>
          <w:lang w:val="af-ZA"/>
        </w:rPr>
        <w:t xml:space="preserve"> </w:t>
      </w:r>
      <w:r w:rsidRPr="005354AD">
        <w:rPr>
          <w:rFonts w:ascii="GHEA Grapalat" w:hAnsi="GHEA Grapalat" w:cs="Sylfaen"/>
          <w:sz w:val="20"/>
          <w:lang w:val="hy-AM"/>
        </w:rPr>
        <w:t>և</w:t>
      </w:r>
      <w:r w:rsidRPr="005354AD">
        <w:rPr>
          <w:rFonts w:ascii="GHEA Grapalat" w:hAnsi="GHEA Grapalat" w:cs="Sylfaen"/>
          <w:sz w:val="20"/>
          <w:lang w:val="af-ZA"/>
        </w:rPr>
        <w:t xml:space="preserve"> </w:t>
      </w:r>
      <w:r w:rsidRPr="005354AD">
        <w:rPr>
          <w:rFonts w:ascii="GHEA Grapalat" w:hAnsi="GHEA Grapalat" w:cs="Sylfaen"/>
          <w:sz w:val="20"/>
          <w:lang w:val="hy-AM"/>
        </w:rPr>
        <w:t>ավելացված</w:t>
      </w:r>
      <w:r w:rsidRPr="005354AD">
        <w:rPr>
          <w:rFonts w:ascii="GHEA Grapalat" w:hAnsi="GHEA Grapalat" w:cs="Sylfaen"/>
          <w:sz w:val="20"/>
          <w:lang w:val="af-ZA"/>
        </w:rPr>
        <w:t xml:space="preserve"> </w:t>
      </w:r>
      <w:r w:rsidRPr="005354AD">
        <w:rPr>
          <w:rFonts w:ascii="GHEA Grapalat" w:hAnsi="GHEA Grapalat" w:cs="Sylfaen"/>
          <w:sz w:val="20"/>
          <w:lang w:val="hy-AM"/>
        </w:rPr>
        <w:t>արժեքի</w:t>
      </w:r>
      <w:r w:rsidRPr="005354AD">
        <w:rPr>
          <w:rFonts w:ascii="GHEA Grapalat" w:hAnsi="GHEA Grapalat" w:cs="Sylfaen"/>
          <w:sz w:val="20"/>
          <w:lang w:val="af-ZA"/>
        </w:rPr>
        <w:t xml:space="preserve"> </w:t>
      </w:r>
      <w:r w:rsidRPr="005354AD">
        <w:rPr>
          <w:rFonts w:ascii="GHEA Grapalat" w:hAnsi="GHEA Grapalat" w:cs="Sylfaen"/>
          <w:sz w:val="20"/>
          <w:lang w:val="hy-AM"/>
        </w:rPr>
        <w:t>հարկ</w:t>
      </w:r>
      <w:r w:rsidRPr="005354AD">
        <w:rPr>
          <w:rFonts w:ascii="GHEA Grapalat" w:hAnsi="GHEA Grapalat" w:cs="Sylfaen"/>
          <w:sz w:val="20"/>
          <w:lang w:val="af-ZA"/>
        </w:rPr>
        <w:t xml:space="preserve"> </w:t>
      </w:r>
      <w:r w:rsidRPr="005354AD">
        <w:rPr>
          <w:rFonts w:ascii="GHEA Grapalat" w:hAnsi="GHEA Grapalat" w:cs="Sylfaen"/>
          <w:sz w:val="20"/>
          <w:lang w:val="hy-AM"/>
        </w:rPr>
        <w:t>ընդհանրական</w:t>
      </w:r>
      <w:r w:rsidRPr="005354AD">
        <w:rPr>
          <w:rFonts w:ascii="GHEA Grapalat" w:hAnsi="GHEA Grapalat" w:cs="Sylfaen"/>
          <w:sz w:val="20"/>
          <w:lang w:val="af-ZA"/>
        </w:rPr>
        <w:t xml:space="preserve"> </w:t>
      </w:r>
      <w:r w:rsidRPr="005354AD">
        <w:rPr>
          <w:rFonts w:ascii="GHEA Grapalat" w:hAnsi="GHEA Grapalat" w:cs="Sylfaen"/>
          <w:sz w:val="20"/>
          <w:lang w:val="hy-AM"/>
        </w:rPr>
        <w:t>բաղադրիչներից</w:t>
      </w:r>
      <w:r w:rsidRPr="005354AD">
        <w:rPr>
          <w:rFonts w:ascii="GHEA Grapalat" w:hAnsi="GHEA Grapalat" w:cs="Sylfaen"/>
          <w:sz w:val="20"/>
          <w:lang w:val="af-ZA"/>
        </w:rPr>
        <w:t xml:space="preserve"> </w:t>
      </w:r>
      <w:r w:rsidRPr="005354AD">
        <w:rPr>
          <w:rFonts w:ascii="GHEA Grapalat" w:hAnsi="GHEA Grapalat" w:cs="Sylfaen"/>
          <w:sz w:val="20"/>
          <w:lang w:val="hy-AM"/>
        </w:rPr>
        <w:t>բաղկացած</w:t>
      </w:r>
      <w:r w:rsidRPr="005354AD">
        <w:rPr>
          <w:rFonts w:ascii="GHEA Grapalat" w:hAnsi="GHEA Grapalat" w:cs="Sylfaen"/>
          <w:sz w:val="20"/>
          <w:lang w:val="af-ZA"/>
        </w:rPr>
        <w:t xml:space="preserve"> </w:t>
      </w:r>
      <w:r w:rsidRPr="005354AD">
        <w:rPr>
          <w:rFonts w:ascii="GHEA Grapalat" w:hAnsi="GHEA Grapalat" w:cs="Sylfaen"/>
          <w:sz w:val="20"/>
          <w:lang w:val="hy-AM"/>
        </w:rPr>
        <w:t>հաշվարկի</w:t>
      </w:r>
      <w:r w:rsidRPr="005354AD">
        <w:rPr>
          <w:rFonts w:ascii="GHEA Grapalat" w:hAnsi="GHEA Grapalat" w:cs="Sylfaen"/>
          <w:sz w:val="20"/>
          <w:lang w:val="af-ZA"/>
        </w:rPr>
        <w:t xml:space="preserve"> </w:t>
      </w:r>
      <w:r w:rsidRPr="005354AD">
        <w:rPr>
          <w:rFonts w:ascii="GHEA Grapalat" w:hAnsi="GHEA Grapalat" w:cs="Sylfaen"/>
          <w:sz w:val="20"/>
          <w:lang w:val="hy-AM"/>
        </w:rPr>
        <w:t>ձևով։</w:t>
      </w:r>
      <w:r w:rsidRPr="005354AD">
        <w:rPr>
          <w:rFonts w:ascii="GHEA Grapalat" w:hAnsi="GHEA Grapalat" w:cs="Sylfaen"/>
          <w:sz w:val="20"/>
          <w:lang w:val="af-ZA"/>
        </w:rPr>
        <w:t xml:space="preserve"> </w:t>
      </w:r>
      <w:r w:rsidRPr="005354AD">
        <w:rPr>
          <w:rFonts w:ascii="GHEA Grapalat" w:hAnsi="GHEA Grapalat" w:cs="Sylfaen"/>
          <w:sz w:val="20"/>
          <w:lang w:val="hy-AM"/>
        </w:rPr>
        <w:t>Արժեքի</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բաղադրիչների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հաշվարկ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բացվածք</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այլ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մանրամասներ</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չեն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պահանջվում</w:t>
      </w:r>
      <w:proofErr w:type="spellEnd"/>
      <w:r w:rsidRPr="005354AD">
        <w:rPr>
          <w:rFonts w:ascii="GHEA Grapalat" w:hAnsi="GHEA Grapalat" w:cs="Sylfaen"/>
          <w:sz w:val="20"/>
          <w:lang w:val="af-ZA"/>
        </w:rPr>
        <w:t xml:space="preserve"> </w:t>
      </w:r>
      <w:r w:rsidRPr="005354AD">
        <w:rPr>
          <w:rFonts w:ascii="GHEA Grapalat" w:hAnsi="GHEA Grapalat" w:cs="Sylfaen"/>
          <w:sz w:val="20"/>
          <w:lang w:val="ru-RU"/>
        </w:rPr>
        <w:t>և</w:t>
      </w:r>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ներկայացվում</w:t>
      </w:r>
      <w:proofErr w:type="spellEnd"/>
      <w:r w:rsidRPr="005354AD">
        <w:rPr>
          <w:rFonts w:ascii="GHEA Grapalat" w:hAnsi="GHEA Grapalat" w:cs="Sylfaen"/>
          <w:sz w:val="20"/>
          <w:lang w:val="af-ZA"/>
        </w:rPr>
        <w:t xml:space="preserve">: </w:t>
      </w:r>
    </w:p>
    <w:p w14:paraId="5EECD35E" w14:textId="77777777" w:rsidR="00034160" w:rsidRPr="005354AD" w:rsidRDefault="00034160">
      <w:pPr>
        <w:ind w:firstLine="567"/>
        <w:jc w:val="both"/>
        <w:rPr>
          <w:rFonts w:ascii="GHEA Grapalat" w:hAnsi="GHEA Grapalat"/>
          <w:b/>
          <w:sz w:val="20"/>
          <w:lang w:val="af-ZA"/>
        </w:rPr>
      </w:pPr>
    </w:p>
    <w:p w14:paraId="3E759C15" w14:textId="77777777" w:rsidR="00034160" w:rsidRPr="005354AD" w:rsidRDefault="00034160">
      <w:pPr>
        <w:ind w:firstLine="567"/>
        <w:jc w:val="both"/>
        <w:rPr>
          <w:rFonts w:ascii="GHEA Grapalat" w:hAnsi="GHEA Grapalat" w:cs="Sylfaen"/>
          <w:sz w:val="20"/>
          <w:lang w:val="af-ZA"/>
        </w:rPr>
      </w:pPr>
    </w:p>
    <w:p w14:paraId="40F1B0CA" w14:textId="77777777" w:rsidR="00034160" w:rsidRPr="005354AD" w:rsidRDefault="00FB0689">
      <w:pPr>
        <w:jc w:val="center"/>
        <w:rPr>
          <w:rFonts w:ascii="GHEA Grapalat" w:hAnsi="GHEA Grapalat" w:cs="Sylfaen"/>
          <w:b/>
          <w:sz w:val="20"/>
          <w:lang w:val="es-ES"/>
        </w:rPr>
      </w:pPr>
      <w:r w:rsidRPr="005354AD">
        <w:rPr>
          <w:rFonts w:ascii="GHEA Grapalat" w:hAnsi="GHEA Grapalat"/>
          <w:b/>
          <w:sz w:val="20"/>
          <w:lang w:val="es-ES"/>
        </w:rPr>
        <w:t xml:space="preserve">3. </w:t>
      </w:r>
      <w:r w:rsidRPr="005354AD">
        <w:rPr>
          <w:rFonts w:ascii="GHEA Grapalat" w:hAnsi="GHEA Grapalat" w:cs="Sylfaen"/>
          <w:b/>
          <w:sz w:val="20"/>
          <w:lang w:val="es-ES"/>
        </w:rPr>
        <w:t>ՀԱՅՏԸ</w:t>
      </w:r>
      <w:r w:rsidRPr="005354AD">
        <w:rPr>
          <w:rFonts w:ascii="GHEA Grapalat" w:hAnsi="GHEA Grapalat" w:cs="Arial"/>
          <w:b/>
          <w:sz w:val="20"/>
          <w:lang w:val="es-ES"/>
        </w:rPr>
        <w:t xml:space="preserve">  </w:t>
      </w:r>
      <w:r w:rsidRPr="005354AD">
        <w:rPr>
          <w:rFonts w:ascii="GHEA Grapalat" w:hAnsi="GHEA Grapalat" w:cs="Sylfaen"/>
          <w:b/>
          <w:sz w:val="20"/>
          <w:lang w:val="es-ES"/>
        </w:rPr>
        <w:t>ՊԱՏՐԱՍՏԵԼՈՒ</w:t>
      </w:r>
      <w:r w:rsidRPr="005354AD">
        <w:rPr>
          <w:rFonts w:ascii="GHEA Grapalat" w:hAnsi="GHEA Grapalat" w:cs="Arial"/>
          <w:b/>
          <w:sz w:val="20"/>
          <w:lang w:val="es-ES"/>
        </w:rPr>
        <w:t xml:space="preserve">  </w:t>
      </w:r>
      <w:r w:rsidRPr="005354AD">
        <w:rPr>
          <w:rFonts w:ascii="GHEA Grapalat" w:hAnsi="GHEA Grapalat" w:cs="Sylfaen"/>
          <w:b/>
          <w:sz w:val="20"/>
          <w:lang w:val="es-ES"/>
        </w:rPr>
        <w:t>ԿԱՐԳԸ</w:t>
      </w:r>
    </w:p>
    <w:p w14:paraId="13180316" w14:textId="77777777" w:rsidR="00034160" w:rsidRPr="005354AD" w:rsidRDefault="00034160">
      <w:pPr>
        <w:jc w:val="center"/>
        <w:rPr>
          <w:rFonts w:ascii="GHEA Grapalat" w:hAnsi="GHEA Grapalat" w:cs="Sylfaen"/>
          <w:b/>
          <w:sz w:val="20"/>
          <w:lang w:val="es-ES"/>
        </w:rPr>
      </w:pPr>
    </w:p>
    <w:p w14:paraId="1B3B2455" w14:textId="77777777" w:rsidR="00034160" w:rsidRPr="005354AD" w:rsidRDefault="00FB0689">
      <w:pPr>
        <w:ind w:firstLine="567"/>
        <w:jc w:val="both"/>
        <w:rPr>
          <w:rFonts w:ascii="GHEA Grapalat" w:hAnsi="GHEA Grapalat" w:cs="Sylfaen"/>
          <w:sz w:val="20"/>
          <w:szCs w:val="20"/>
          <w:lang w:val="es-ES"/>
        </w:rPr>
      </w:pPr>
      <w:r w:rsidRPr="005354AD">
        <w:rPr>
          <w:rFonts w:ascii="GHEA Grapalat" w:hAnsi="GHEA Grapalat"/>
          <w:sz w:val="20"/>
          <w:szCs w:val="20"/>
          <w:lang w:val="es-ES"/>
        </w:rPr>
        <w:t xml:space="preserve">3.1 </w:t>
      </w:r>
      <w:proofErr w:type="spellStart"/>
      <w:r w:rsidRPr="005354AD">
        <w:rPr>
          <w:rFonts w:ascii="GHEA Grapalat" w:hAnsi="GHEA Grapalat" w:cs="Sylfaen"/>
          <w:sz w:val="20"/>
          <w:szCs w:val="20"/>
          <w:lang w:val="ru-RU"/>
        </w:rPr>
        <w:t>Մասնակիցը</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lang w:val="ru-RU"/>
        </w:rPr>
        <w:t>հայտը</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lang w:val="ru-RU"/>
        </w:rPr>
        <w:t>ներկայացնում</w:t>
      </w:r>
      <w:proofErr w:type="spellEnd"/>
      <w:r w:rsidRPr="005354AD">
        <w:rPr>
          <w:rFonts w:ascii="GHEA Grapalat" w:hAnsi="GHEA Grapalat" w:cs="Sylfaen"/>
          <w:sz w:val="20"/>
          <w:szCs w:val="20"/>
          <w:lang w:val="es-ES"/>
        </w:rPr>
        <w:t xml:space="preserve"> </w:t>
      </w:r>
      <w:r w:rsidRPr="005354AD">
        <w:rPr>
          <w:rFonts w:ascii="GHEA Grapalat" w:hAnsi="GHEA Grapalat" w:cs="Sylfaen"/>
          <w:sz w:val="20"/>
          <w:szCs w:val="20"/>
          <w:lang w:val="ru-RU"/>
        </w:rPr>
        <w:t>է</w:t>
      </w:r>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lang w:val="ru-RU"/>
        </w:rPr>
        <w:t>սույն</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lang w:val="ru-RU"/>
        </w:rPr>
        <w:t>հրավերով</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lang w:val="ru-RU"/>
        </w:rPr>
        <w:t>սահմանված</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lang w:val="ru-RU"/>
        </w:rPr>
        <w:t>կարգով</w:t>
      </w:r>
      <w:proofErr w:type="spellEnd"/>
      <w:r w:rsidRPr="005354AD">
        <w:rPr>
          <w:rFonts w:ascii="GHEA Grapalat" w:hAnsi="GHEA Grapalat" w:cs="Sylfaen"/>
          <w:sz w:val="20"/>
          <w:szCs w:val="20"/>
          <w:lang w:val="ru-RU"/>
        </w:rPr>
        <w:t>։</w:t>
      </w:r>
      <w:r w:rsidRPr="005354AD">
        <w:rPr>
          <w:rFonts w:ascii="GHEA Grapalat" w:hAnsi="GHEA Grapalat" w:cs="Sylfaen"/>
          <w:sz w:val="20"/>
          <w:szCs w:val="20"/>
          <w:lang w:val="es-ES"/>
        </w:rPr>
        <w:t xml:space="preserve"> </w:t>
      </w:r>
    </w:p>
    <w:p w14:paraId="46ED9357" w14:textId="77777777" w:rsidR="00034160" w:rsidRPr="005354AD" w:rsidRDefault="00FB0689">
      <w:pPr>
        <w:ind w:firstLine="567"/>
        <w:jc w:val="both"/>
        <w:rPr>
          <w:rFonts w:ascii="GHEA Grapalat" w:hAnsi="GHEA Grapalat" w:cs="Sylfaen"/>
          <w:sz w:val="20"/>
          <w:lang w:val="af-ZA"/>
        </w:rPr>
      </w:pPr>
      <w:proofErr w:type="spellStart"/>
      <w:r w:rsidRPr="005354AD">
        <w:rPr>
          <w:rFonts w:ascii="GHEA Grapalat" w:hAnsi="GHEA Grapalat"/>
          <w:sz w:val="20"/>
          <w:szCs w:val="20"/>
        </w:rPr>
        <w:t>Մ</w:t>
      </w:r>
      <w:r w:rsidRPr="005354AD">
        <w:rPr>
          <w:rFonts w:ascii="GHEA Grapalat" w:hAnsi="GHEA Grapalat" w:cs="Sylfaen"/>
          <w:sz w:val="20"/>
          <w:szCs w:val="20"/>
        </w:rPr>
        <w:t>ասնակցի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առաջարկները</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դրանց</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վերաբերող</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փաստաթղթերը</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դրվում</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ծրարի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մեջ</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որը</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սոսնձում</w:t>
      </w:r>
      <w:proofErr w:type="spellEnd"/>
      <w:r w:rsidRPr="005354AD">
        <w:rPr>
          <w:rFonts w:ascii="GHEA Grapalat" w:hAnsi="GHEA Grapalat"/>
          <w:sz w:val="20"/>
          <w:szCs w:val="20"/>
          <w:lang w:val="es-ES"/>
        </w:rPr>
        <w:t xml:space="preserve"> </w:t>
      </w:r>
      <w:r w:rsidRPr="005354AD">
        <w:rPr>
          <w:rFonts w:ascii="GHEA Grapalat" w:hAnsi="GHEA Grapalat" w:cs="Sylfaen"/>
          <w:sz w:val="20"/>
          <w:szCs w:val="20"/>
        </w:rPr>
        <w:t>է</w:t>
      </w:r>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այն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ներկայացնողը</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Ծրարում</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ներառված</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փաստաթղթերը</w:t>
      </w:r>
      <w:proofErr w:type="spellEnd"/>
      <w:r w:rsidRPr="005354AD">
        <w:rPr>
          <w:rFonts w:ascii="GHEA Grapalat" w:hAnsi="GHEA Grapalat" w:cs="Sylfaen"/>
          <w:sz w:val="20"/>
          <w:szCs w:val="20"/>
          <w:lang w:val="es-ES"/>
        </w:rPr>
        <w:t xml:space="preserve">, </w:t>
      </w:r>
      <w:proofErr w:type="spellStart"/>
      <w:r w:rsidRPr="005354AD">
        <w:rPr>
          <w:rFonts w:ascii="GHEA Grapalat" w:hAnsi="GHEA Grapalat" w:cs="Sylfaen"/>
          <w:sz w:val="20"/>
          <w:szCs w:val="20"/>
        </w:rPr>
        <w:t>կազմվում</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բնօրինակից</w:t>
      </w:r>
      <w:proofErr w:type="spellEnd"/>
      <w:r w:rsidRPr="005354AD">
        <w:rPr>
          <w:rFonts w:ascii="GHEA Grapalat" w:hAnsi="GHEA Grapalat"/>
          <w:sz w:val="20"/>
          <w:szCs w:val="20"/>
          <w:lang w:val="es-ES"/>
        </w:rPr>
        <w:t xml:space="preserve"> </w:t>
      </w:r>
      <w:r w:rsidRPr="005354A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w:t>
      </w:r>
      <w:r w:rsidRPr="005354AD">
        <w:rPr>
          <w:rFonts w:ascii="GHEA Grapalat" w:hAnsi="GHEA Grapalat" w:cs="Sylfaen"/>
          <w:b/>
          <w:sz w:val="20"/>
          <w:szCs w:val="20"/>
          <w:lang w:val="es-ES"/>
        </w:rPr>
        <w:t>բնօրինակից</w:t>
      </w:r>
      <w:r w:rsidRPr="005354AD">
        <w:rPr>
          <w:rFonts w:ascii="GHEA Grapalat" w:hAnsi="GHEA Grapalat" w:cs="Sylfaen"/>
          <w:sz w:val="20"/>
          <w:szCs w:val="20"/>
          <w:lang w:val="es-ES"/>
        </w:rPr>
        <w:t xml:space="preserve"> պատճենահանված տարբերակը/ </w:t>
      </w:r>
      <w:r w:rsidRPr="005354AD">
        <w:rPr>
          <w:rFonts w:ascii="GHEA Grapalat" w:hAnsi="GHEA Grapalat" w:cs="Sylfaen"/>
          <w:sz w:val="20"/>
          <w:szCs w:val="20"/>
        </w:rPr>
        <w:t>և</w:t>
      </w:r>
      <w:r w:rsidRPr="005354AD">
        <w:rPr>
          <w:rFonts w:ascii="GHEA Grapalat" w:hAnsi="GHEA Grapalat"/>
          <w:sz w:val="20"/>
          <w:szCs w:val="20"/>
          <w:lang w:val="es-ES"/>
        </w:rPr>
        <w:t xml:space="preserve"> </w:t>
      </w:r>
      <w:r w:rsidRPr="005354AD">
        <w:rPr>
          <w:rFonts w:ascii="GHEA Grapalat" w:hAnsi="GHEA Grapalat"/>
          <w:b/>
          <w:sz w:val="20"/>
          <w:szCs w:val="20"/>
          <w:lang w:val="es-ES"/>
        </w:rPr>
        <w:t xml:space="preserve">2 </w:t>
      </w:r>
      <w:proofErr w:type="spellStart"/>
      <w:r w:rsidRPr="005354AD">
        <w:rPr>
          <w:rFonts w:ascii="GHEA Grapalat" w:hAnsi="GHEA Grapalat"/>
          <w:b/>
          <w:sz w:val="20"/>
          <w:szCs w:val="20"/>
        </w:rPr>
        <w:t>օրինակ</w:t>
      </w:r>
      <w:proofErr w:type="spellEnd"/>
      <w:r w:rsidRPr="005354AD">
        <w:rPr>
          <w:rFonts w:ascii="GHEA Grapalat" w:hAnsi="GHEA Grapalat"/>
          <w:b/>
          <w:sz w:val="20"/>
          <w:szCs w:val="20"/>
          <w:lang w:val="es-ES"/>
        </w:rPr>
        <w:t xml:space="preserve"> </w:t>
      </w:r>
      <w:proofErr w:type="spellStart"/>
      <w:r w:rsidRPr="005354AD">
        <w:rPr>
          <w:rFonts w:ascii="GHEA Grapalat" w:hAnsi="GHEA Grapalat" w:cs="Sylfaen"/>
          <w:b/>
          <w:sz w:val="20"/>
          <w:szCs w:val="20"/>
        </w:rPr>
        <w:t>պատճեններից</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Փաստաթղթերի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փաթեթների</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վրա</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համապատասխանաբար</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գրվում</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են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բնօրինակ</w:t>
      </w:r>
      <w:proofErr w:type="spellEnd"/>
      <w:r w:rsidRPr="005354AD">
        <w:rPr>
          <w:rFonts w:ascii="GHEA Grapalat" w:hAnsi="GHEA Grapalat"/>
          <w:sz w:val="20"/>
          <w:szCs w:val="20"/>
          <w:lang w:val="es-ES"/>
        </w:rPr>
        <w:t xml:space="preserve">» </w:t>
      </w:r>
      <w:r w:rsidRPr="005354AD">
        <w:rPr>
          <w:rFonts w:ascii="GHEA Grapalat" w:hAnsi="GHEA Grapalat" w:cs="Sylfaen"/>
          <w:sz w:val="20"/>
          <w:szCs w:val="20"/>
        </w:rPr>
        <w:t>և</w:t>
      </w:r>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պատճեն</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szCs w:val="20"/>
        </w:rPr>
        <w:t>բառերը</w:t>
      </w:r>
      <w:proofErr w:type="spellEnd"/>
      <w:r w:rsidRPr="005354AD">
        <w:rPr>
          <w:rFonts w:ascii="GHEA Grapalat" w:hAnsi="GHEA Grapalat"/>
          <w:sz w:val="20"/>
          <w:szCs w:val="20"/>
          <w:lang w:val="es-ES"/>
        </w:rPr>
        <w:t xml:space="preserve">: </w:t>
      </w:r>
      <w:proofErr w:type="spellStart"/>
      <w:r w:rsidRPr="005354AD">
        <w:rPr>
          <w:rFonts w:ascii="GHEA Grapalat" w:hAnsi="GHEA Grapalat" w:cs="Sylfaen"/>
          <w:sz w:val="20"/>
          <w:lang w:val="ru-RU"/>
        </w:rPr>
        <w:t>Հայտում</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ներառվող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բնօրինակ</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փաստաթղթերի</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փոխարեն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կարող</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են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ներկայացվել</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դրանց</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նոտարական</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կարգով</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վավերացված</w:t>
      </w:r>
      <w:proofErr w:type="spellEnd"/>
      <w:r w:rsidRPr="005354AD">
        <w:rPr>
          <w:rFonts w:ascii="GHEA Grapalat" w:hAnsi="GHEA Grapalat" w:cs="Sylfaen"/>
          <w:sz w:val="20"/>
          <w:lang w:val="af-ZA"/>
        </w:rPr>
        <w:t xml:space="preserve"> </w:t>
      </w:r>
      <w:proofErr w:type="spellStart"/>
      <w:r w:rsidRPr="005354AD">
        <w:rPr>
          <w:rFonts w:ascii="GHEA Grapalat" w:hAnsi="GHEA Grapalat" w:cs="Sylfaen"/>
          <w:sz w:val="20"/>
          <w:lang w:val="ru-RU"/>
        </w:rPr>
        <w:t>օրինակները</w:t>
      </w:r>
      <w:proofErr w:type="spellEnd"/>
      <w:r w:rsidRPr="005354AD">
        <w:rPr>
          <w:rFonts w:ascii="GHEA Grapalat" w:hAnsi="GHEA Grapalat" w:cs="Sylfaen"/>
          <w:sz w:val="20"/>
          <w:lang w:val="ru-RU"/>
        </w:rPr>
        <w:t>։</w:t>
      </w:r>
    </w:p>
    <w:p w14:paraId="233A4EDE" w14:textId="77777777" w:rsidR="00034160" w:rsidRPr="005354AD" w:rsidRDefault="00FB0689">
      <w:pPr>
        <w:ind w:firstLine="720"/>
        <w:jc w:val="both"/>
        <w:rPr>
          <w:rFonts w:ascii="GHEA Grapalat" w:hAnsi="GHEA Grapalat"/>
          <w:sz w:val="20"/>
          <w:szCs w:val="20"/>
          <w:lang w:val="af-ZA"/>
        </w:rPr>
      </w:pPr>
      <w:proofErr w:type="spellStart"/>
      <w:r w:rsidRPr="005354AD">
        <w:rPr>
          <w:rFonts w:ascii="GHEA Grapalat" w:hAnsi="GHEA Grapalat" w:cs="Sylfaen"/>
          <w:sz w:val="20"/>
          <w:szCs w:val="20"/>
        </w:rPr>
        <w:t>Ծրարը</w:t>
      </w:r>
      <w:proofErr w:type="spellEnd"/>
      <w:r w:rsidRPr="005354AD">
        <w:rPr>
          <w:rFonts w:ascii="GHEA Grapalat" w:hAnsi="GHEA Grapalat"/>
          <w:sz w:val="20"/>
          <w:szCs w:val="20"/>
          <w:lang w:val="af-ZA"/>
        </w:rPr>
        <w:t xml:space="preserve"> </w:t>
      </w:r>
      <w:r w:rsidRPr="005354AD">
        <w:rPr>
          <w:rFonts w:ascii="GHEA Grapalat" w:hAnsi="GHEA Grapalat" w:cs="Sylfaen"/>
          <w:sz w:val="20"/>
          <w:szCs w:val="20"/>
        </w:rPr>
        <w:t>և</w:t>
      </w:r>
      <w:r w:rsidRPr="005354AD">
        <w:rPr>
          <w:rFonts w:ascii="GHEA Grapalat" w:hAnsi="GHEA Grapalat"/>
          <w:sz w:val="20"/>
          <w:szCs w:val="20"/>
          <w:lang w:val="af-ZA"/>
        </w:rPr>
        <w:t xml:space="preserve"> </w:t>
      </w:r>
      <w:proofErr w:type="spellStart"/>
      <w:r w:rsidRPr="005354AD">
        <w:rPr>
          <w:rFonts w:ascii="GHEA Grapalat" w:hAnsi="GHEA Grapalat"/>
          <w:sz w:val="20"/>
          <w:szCs w:val="20"/>
        </w:rPr>
        <w:t>սույն</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հրավերով</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նախատեսված</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մ</w:t>
      </w:r>
      <w:r w:rsidRPr="005354AD">
        <w:rPr>
          <w:rFonts w:ascii="GHEA Grapalat" w:hAnsi="GHEA Grapalat" w:cs="Sylfaen"/>
          <w:sz w:val="20"/>
          <w:szCs w:val="20"/>
        </w:rPr>
        <w:t>ասնակցի</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կազմած</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փաստաթղթերն</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ստորագրում</w:t>
      </w:r>
      <w:proofErr w:type="spellEnd"/>
      <w:r w:rsidRPr="005354AD">
        <w:rPr>
          <w:rFonts w:ascii="GHEA Grapalat" w:hAnsi="GHEA Grapalat"/>
          <w:sz w:val="20"/>
          <w:szCs w:val="20"/>
          <w:lang w:val="af-ZA"/>
        </w:rPr>
        <w:t xml:space="preserve"> </w:t>
      </w:r>
      <w:r w:rsidRPr="005354AD">
        <w:rPr>
          <w:rFonts w:ascii="GHEA Grapalat" w:hAnsi="GHEA Grapalat" w:cs="Sylfaen"/>
          <w:sz w:val="20"/>
          <w:szCs w:val="20"/>
        </w:rPr>
        <w:t>է</w:t>
      </w:r>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դրանք</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ներկայացնող</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անձը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կամ</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վերջինիս</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լիազորված</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անձը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այսուհետ</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գործակալ</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Եթե</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հայտը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ներկայացնում</w:t>
      </w:r>
      <w:proofErr w:type="spellEnd"/>
      <w:r w:rsidRPr="005354AD">
        <w:rPr>
          <w:rFonts w:ascii="GHEA Grapalat" w:hAnsi="GHEA Grapalat"/>
          <w:sz w:val="20"/>
          <w:szCs w:val="20"/>
          <w:lang w:val="af-ZA"/>
        </w:rPr>
        <w:t xml:space="preserve"> </w:t>
      </w:r>
      <w:r w:rsidRPr="005354AD">
        <w:rPr>
          <w:rFonts w:ascii="GHEA Grapalat" w:hAnsi="GHEA Grapalat" w:cs="Sylfaen"/>
          <w:sz w:val="20"/>
          <w:szCs w:val="20"/>
        </w:rPr>
        <w:t>է</w:t>
      </w:r>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գործակալը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ապա</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հայտով</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ներկայացվում</w:t>
      </w:r>
      <w:proofErr w:type="spellEnd"/>
      <w:r w:rsidRPr="005354AD">
        <w:rPr>
          <w:rFonts w:ascii="GHEA Grapalat" w:hAnsi="GHEA Grapalat"/>
          <w:sz w:val="20"/>
          <w:szCs w:val="20"/>
          <w:lang w:val="af-ZA"/>
        </w:rPr>
        <w:t xml:space="preserve"> </w:t>
      </w:r>
      <w:r w:rsidRPr="005354AD">
        <w:rPr>
          <w:rFonts w:ascii="GHEA Grapalat" w:hAnsi="GHEA Grapalat" w:cs="Sylfaen"/>
          <w:sz w:val="20"/>
          <w:szCs w:val="20"/>
        </w:rPr>
        <w:t>է</w:t>
      </w:r>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վերջինիս</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այդ</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լիազորությունը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վերապահված</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լինելու</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մասին</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փաստաթուղթ</w:t>
      </w:r>
      <w:proofErr w:type="spellEnd"/>
      <w:r w:rsidRPr="005354AD">
        <w:rPr>
          <w:rFonts w:ascii="GHEA Grapalat" w:hAnsi="GHEA Grapalat" w:cs="Sylfaen"/>
          <w:sz w:val="20"/>
          <w:szCs w:val="20"/>
          <w:lang w:val="af-ZA"/>
        </w:rPr>
        <w:t>:</w:t>
      </w:r>
    </w:p>
    <w:p w14:paraId="0EF06176" w14:textId="77777777" w:rsidR="00034160" w:rsidRPr="005354AD" w:rsidRDefault="00FB0689">
      <w:pPr>
        <w:ind w:firstLine="720"/>
        <w:jc w:val="both"/>
        <w:rPr>
          <w:rFonts w:ascii="GHEA Grapalat" w:hAnsi="GHEA Grapalat"/>
          <w:sz w:val="20"/>
          <w:szCs w:val="20"/>
          <w:lang w:val="af-ZA"/>
        </w:rPr>
      </w:pPr>
      <w:r w:rsidRPr="005354AD">
        <w:rPr>
          <w:rFonts w:ascii="GHEA Grapalat" w:hAnsi="GHEA Grapalat"/>
          <w:sz w:val="20"/>
          <w:szCs w:val="20"/>
          <w:lang w:val="af-ZA"/>
        </w:rPr>
        <w:t xml:space="preserve">3.2 </w:t>
      </w:r>
      <w:proofErr w:type="spellStart"/>
      <w:r w:rsidRPr="005354AD">
        <w:rPr>
          <w:rFonts w:ascii="GHEA Grapalat" w:hAnsi="GHEA Grapalat" w:cs="Sylfaen"/>
          <w:sz w:val="20"/>
          <w:szCs w:val="20"/>
        </w:rPr>
        <w:t>Սույն</w:t>
      </w:r>
      <w:proofErr w:type="spellEnd"/>
      <w:r w:rsidRPr="005354AD">
        <w:rPr>
          <w:rFonts w:ascii="GHEA Grapalat" w:hAnsi="GHEA Grapalat"/>
          <w:sz w:val="20"/>
          <w:szCs w:val="20"/>
          <w:lang w:val="af-ZA"/>
        </w:rPr>
        <w:t xml:space="preserve"> </w:t>
      </w:r>
      <w:proofErr w:type="spellStart"/>
      <w:r w:rsidRPr="005354AD">
        <w:rPr>
          <w:rFonts w:ascii="GHEA Grapalat" w:hAnsi="GHEA Grapalat"/>
          <w:sz w:val="20"/>
          <w:szCs w:val="20"/>
        </w:rPr>
        <w:t>հրահանգի</w:t>
      </w:r>
      <w:proofErr w:type="spellEnd"/>
      <w:r w:rsidRPr="005354AD">
        <w:rPr>
          <w:rFonts w:ascii="GHEA Grapalat" w:hAnsi="GHEA Grapalat"/>
          <w:sz w:val="20"/>
          <w:szCs w:val="20"/>
          <w:lang w:val="af-ZA"/>
        </w:rPr>
        <w:t xml:space="preserve"> 3.1 </w:t>
      </w:r>
      <w:proofErr w:type="spellStart"/>
      <w:r w:rsidRPr="005354AD">
        <w:rPr>
          <w:rFonts w:ascii="GHEA Grapalat" w:hAnsi="GHEA Grapalat"/>
          <w:sz w:val="20"/>
          <w:szCs w:val="20"/>
        </w:rPr>
        <w:t>կետում</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նշված</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ծրարի</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վրա</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հայտը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կազմելու</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լեզվով</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նշվում</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են</w:t>
      </w:r>
      <w:proofErr w:type="spellEnd"/>
      <w:r w:rsidRPr="005354AD">
        <w:rPr>
          <w:rFonts w:ascii="GHEA Grapalat" w:hAnsi="GHEA Grapalat"/>
          <w:sz w:val="20"/>
          <w:szCs w:val="20"/>
          <w:lang w:val="af-ZA"/>
        </w:rPr>
        <w:t xml:space="preserve">` </w:t>
      </w:r>
    </w:p>
    <w:p w14:paraId="36D791EF" w14:textId="77777777" w:rsidR="00034160" w:rsidRPr="005354AD" w:rsidRDefault="00FB0689">
      <w:pPr>
        <w:ind w:firstLine="720"/>
        <w:rPr>
          <w:rFonts w:ascii="GHEA Grapalat" w:hAnsi="GHEA Grapalat"/>
          <w:sz w:val="20"/>
          <w:szCs w:val="20"/>
          <w:lang w:val="af-ZA"/>
        </w:rPr>
      </w:pPr>
      <w:r w:rsidRPr="005354AD">
        <w:rPr>
          <w:rFonts w:ascii="GHEA Grapalat" w:hAnsi="GHEA Grapalat"/>
          <w:sz w:val="20"/>
          <w:szCs w:val="20"/>
          <w:lang w:val="af-ZA"/>
        </w:rPr>
        <w:t xml:space="preserve">1) </w:t>
      </w:r>
      <w:proofErr w:type="spellStart"/>
      <w:r w:rsidRPr="005354AD">
        <w:rPr>
          <w:rFonts w:ascii="GHEA Grapalat" w:hAnsi="GHEA Grapalat"/>
          <w:sz w:val="20"/>
          <w:szCs w:val="20"/>
        </w:rPr>
        <w:t>պ</w:t>
      </w:r>
      <w:r w:rsidRPr="005354AD">
        <w:rPr>
          <w:rFonts w:ascii="GHEA Grapalat" w:hAnsi="GHEA Grapalat" w:cs="Sylfaen"/>
          <w:sz w:val="20"/>
          <w:szCs w:val="20"/>
        </w:rPr>
        <w:t>ատվիրատուի</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անվանումը</w:t>
      </w:r>
      <w:proofErr w:type="spellEnd"/>
      <w:r w:rsidRPr="005354AD">
        <w:rPr>
          <w:rFonts w:ascii="GHEA Grapalat" w:hAnsi="GHEA Grapalat"/>
          <w:sz w:val="20"/>
          <w:szCs w:val="20"/>
          <w:lang w:val="af-ZA"/>
        </w:rPr>
        <w:t xml:space="preserve"> </w:t>
      </w:r>
      <w:r w:rsidRPr="005354AD">
        <w:rPr>
          <w:rFonts w:ascii="GHEA Grapalat" w:hAnsi="GHEA Grapalat" w:cs="Sylfaen"/>
          <w:sz w:val="20"/>
          <w:szCs w:val="20"/>
        </w:rPr>
        <w:t>և</w:t>
      </w:r>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հայտի</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ներկայացման</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վայրը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հասցեն</w:t>
      </w:r>
      <w:proofErr w:type="spellEnd"/>
      <w:r w:rsidRPr="005354AD">
        <w:rPr>
          <w:rFonts w:ascii="GHEA Grapalat" w:hAnsi="GHEA Grapalat"/>
          <w:sz w:val="20"/>
          <w:szCs w:val="20"/>
          <w:lang w:val="af-ZA"/>
        </w:rPr>
        <w:t>).</w:t>
      </w:r>
    </w:p>
    <w:p w14:paraId="07063BCB" w14:textId="77777777" w:rsidR="00034160" w:rsidRPr="005354AD" w:rsidRDefault="00FB0689">
      <w:pPr>
        <w:ind w:firstLine="720"/>
        <w:rPr>
          <w:rFonts w:ascii="GHEA Grapalat" w:hAnsi="GHEA Grapalat"/>
          <w:sz w:val="20"/>
          <w:szCs w:val="20"/>
          <w:lang w:val="af-ZA"/>
        </w:rPr>
      </w:pPr>
      <w:r w:rsidRPr="005354AD">
        <w:rPr>
          <w:rFonts w:ascii="GHEA Grapalat" w:hAnsi="GHEA Grapalat"/>
          <w:sz w:val="20"/>
          <w:szCs w:val="20"/>
          <w:lang w:val="af-ZA"/>
        </w:rPr>
        <w:t xml:space="preserve">2) </w:t>
      </w:r>
      <w:proofErr w:type="spellStart"/>
      <w:r w:rsidRPr="005354AD">
        <w:rPr>
          <w:rFonts w:ascii="GHEA Grapalat" w:hAnsi="GHEA Grapalat"/>
          <w:sz w:val="20"/>
          <w:szCs w:val="20"/>
        </w:rPr>
        <w:t>ընթացակարգի</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ծածկագիրը</w:t>
      </w:r>
      <w:proofErr w:type="spellEnd"/>
      <w:r w:rsidRPr="005354AD">
        <w:rPr>
          <w:rFonts w:ascii="GHEA Grapalat" w:hAnsi="GHEA Grapalat"/>
          <w:sz w:val="20"/>
          <w:szCs w:val="20"/>
          <w:lang w:val="af-ZA"/>
        </w:rPr>
        <w:t>.</w:t>
      </w:r>
    </w:p>
    <w:p w14:paraId="1530968B" w14:textId="77777777" w:rsidR="00034160" w:rsidRPr="005354AD" w:rsidRDefault="00FB0689">
      <w:pPr>
        <w:ind w:firstLine="720"/>
        <w:rPr>
          <w:rFonts w:ascii="GHEA Grapalat" w:hAnsi="GHEA Grapalat"/>
          <w:sz w:val="20"/>
          <w:szCs w:val="20"/>
          <w:lang w:val="af-ZA"/>
        </w:rPr>
      </w:pPr>
      <w:r w:rsidRPr="005354AD">
        <w:rPr>
          <w:rFonts w:ascii="GHEA Grapalat" w:hAnsi="GHEA Grapalat"/>
          <w:sz w:val="20"/>
          <w:szCs w:val="20"/>
          <w:lang w:val="af-ZA"/>
        </w:rPr>
        <w:t>3) «</w:t>
      </w:r>
      <w:proofErr w:type="spellStart"/>
      <w:r w:rsidRPr="005354AD">
        <w:rPr>
          <w:rFonts w:ascii="GHEA Grapalat" w:hAnsi="GHEA Grapalat" w:cs="Sylfaen"/>
          <w:sz w:val="20"/>
          <w:szCs w:val="20"/>
        </w:rPr>
        <w:t>չբացել</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մինչև</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հայտերի</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բացման</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նիստը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բառերը</w:t>
      </w:r>
      <w:proofErr w:type="spellEnd"/>
      <w:r w:rsidRPr="005354AD">
        <w:rPr>
          <w:rFonts w:ascii="GHEA Grapalat" w:hAnsi="GHEA Grapalat"/>
          <w:sz w:val="20"/>
          <w:szCs w:val="20"/>
          <w:lang w:val="af-ZA"/>
        </w:rPr>
        <w:t>.</w:t>
      </w:r>
    </w:p>
    <w:p w14:paraId="040C0407" w14:textId="77777777" w:rsidR="00034160" w:rsidRPr="005354AD" w:rsidRDefault="00FB0689">
      <w:pPr>
        <w:ind w:firstLine="720"/>
        <w:rPr>
          <w:rFonts w:ascii="GHEA Grapalat" w:hAnsi="GHEA Grapalat"/>
          <w:sz w:val="20"/>
          <w:szCs w:val="20"/>
          <w:lang w:val="af-ZA"/>
        </w:rPr>
      </w:pPr>
      <w:r w:rsidRPr="005354AD">
        <w:rPr>
          <w:rFonts w:ascii="GHEA Grapalat" w:hAnsi="GHEA Grapalat"/>
          <w:sz w:val="20"/>
          <w:szCs w:val="20"/>
          <w:lang w:val="af-ZA"/>
        </w:rPr>
        <w:t xml:space="preserve">4) </w:t>
      </w:r>
      <w:proofErr w:type="spellStart"/>
      <w:r w:rsidRPr="005354AD">
        <w:rPr>
          <w:rFonts w:ascii="GHEA Grapalat" w:hAnsi="GHEA Grapalat"/>
          <w:sz w:val="20"/>
          <w:szCs w:val="20"/>
        </w:rPr>
        <w:t>մ</w:t>
      </w:r>
      <w:r w:rsidRPr="005354AD">
        <w:rPr>
          <w:rFonts w:ascii="GHEA Grapalat" w:hAnsi="GHEA Grapalat" w:cs="Sylfaen"/>
          <w:sz w:val="20"/>
          <w:szCs w:val="20"/>
        </w:rPr>
        <w:t>ասնակցի</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անվանումը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անունը</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գտնվելու</w:t>
      </w:r>
      <w:proofErr w:type="spellEnd"/>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վայրը</w:t>
      </w:r>
      <w:proofErr w:type="spellEnd"/>
      <w:r w:rsidRPr="005354AD">
        <w:rPr>
          <w:rFonts w:ascii="GHEA Grapalat" w:hAnsi="GHEA Grapalat"/>
          <w:sz w:val="20"/>
          <w:szCs w:val="20"/>
          <w:lang w:val="af-ZA"/>
        </w:rPr>
        <w:t xml:space="preserve"> </w:t>
      </w:r>
      <w:r w:rsidRPr="005354AD">
        <w:rPr>
          <w:rFonts w:ascii="GHEA Grapalat" w:hAnsi="GHEA Grapalat" w:cs="Sylfaen"/>
          <w:sz w:val="20"/>
          <w:szCs w:val="20"/>
        </w:rPr>
        <w:t>և</w:t>
      </w:r>
      <w:r w:rsidRPr="005354AD">
        <w:rPr>
          <w:rFonts w:ascii="GHEA Grapalat" w:hAnsi="GHEA Grapalat"/>
          <w:sz w:val="20"/>
          <w:szCs w:val="20"/>
          <w:lang w:val="af-ZA"/>
        </w:rPr>
        <w:t xml:space="preserve"> </w:t>
      </w:r>
      <w:proofErr w:type="spellStart"/>
      <w:r w:rsidRPr="005354AD">
        <w:rPr>
          <w:rFonts w:ascii="GHEA Grapalat" w:hAnsi="GHEA Grapalat" w:cs="Sylfaen"/>
          <w:sz w:val="20"/>
          <w:szCs w:val="20"/>
        </w:rPr>
        <w:t>հեռախոսահամարը</w:t>
      </w:r>
      <w:proofErr w:type="spellEnd"/>
      <w:r w:rsidRPr="005354AD">
        <w:rPr>
          <w:rFonts w:ascii="GHEA Grapalat" w:hAnsi="GHEA Grapalat"/>
          <w:sz w:val="20"/>
          <w:szCs w:val="20"/>
          <w:lang w:val="af-ZA"/>
        </w:rPr>
        <w:t>:</w:t>
      </w:r>
    </w:p>
    <w:p w14:paraId="5C03367D" w14:textId="77777777" w:rsidR="00034160" w:rsidRPr="005354AD" w:rsidRDefault="00FB0689">
      <w:pPr>
        <w:ind w:firstLine="720"/>
        <w:jc w:val="both"/>
        <w:rPr>
          <w:rFonts w:ascii="GHEA Grapalat" w:hAnsi="GHEA Grapalat" w:cs="Sylfaen"/>
          <w:sz w:val="20"/>
          <w:szCs w:val="20"/>
          <w:lang w:val="af-ZA"/>
        </w:rPr>
      </w:pPr>
      <w:r w:rsidRPr="005354AD">
        <w:rPr>
          <w:rFonts w:ascii="GHEA Grapalat" w:hAnsi="GHEA Grapalat" w:cs="Sylfaen"/>
          <w:sz w:val="20"/>
          <w:szCs w:val="20"/>
          <w:lang w:val="af-ZA"/>
        </w:rPr>
        <w:t xml:space="preserve">3.3 </w:t>
      </w:r>
      <w:proofErr w:type="spellStart"/>
      <w:r w:rsidRPr="005354AD">
        <w:rPr>
          <w:rFonts w:ascii="GHEA Grapalat" w:hAnsi="GHEA Grapalat" w:cs="Sylfaen"/>
          <w:sz w:val="20"/>
          <w:szCs w:val="20"/>
        </w:rPr>
        <w:t>Սույն</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հրահանգի</w:t>
      </w:r>
      <w:proofErr w:type="spellEnd"/>
      <w:r w:rsidRPr="005354AD">
        <w:rPr>
          <w:rFonts w:ascii="GHEA Grapalat" w:hAnsi="GHEA Grapalat" w:cs="Sylfaen"/>
          <w:sz w:val="20"/>
          <w:szCs w:val="20"/>
          <w:lang w:val="af-ZA"/>
        </w:rPr>
        <w:t xml:space="preserve"> 3.1 </w:t>
      </w:r>
      <w:r w:rsidRPr="005354AD">
        <w:rPr>
          <w:rFonts w:ascii="GHEA Grapalat" w:hAnsi="GHEA Grapalat" w:cs="Sylfaen"/>
          <w:sz w:val="20"/>
          <w:szCs w:val="20"/>
        </w:rPr>
        <w:t>և</w:t>
      </w:r>
      <w:r w:rsidRPr="005354AD">
        <w:rPr>
          <w:rFonts w:ascii="GHEA Grapalat" w:hAnsi="GHEA Grapalat" w:cs="Sylfaen"/>
          <w:sz w:val="20"/>
          <w:szCs w:val="20"/>
          <w:lang w:val="af-ZA"/>
        </w:rPr>
        <w:t xml:space="preserve"> 3.2 </w:t>
      </w:r>
      <w:proofErr w:type="spellStart"/>
      <w:r w:rsidRPr="005354AD">
        <w:rPr>
          <w:rFonts w:ascii="GHEA Grapalat" w:hAnsi="GHEA Grapalat" w:cs="Sylfaen"/>
          <w:sz w:val="20"/>
          <w:szCs w:val="20"/>
        </w:rPr>
        <w:t>կետերի</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պահանջներին</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չհամապատասխանող</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հայտերը</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հանձնաժողովը</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հայտերի</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բացման</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նիստում</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մերժում</w:t>
      </w:r>
      <w:proofErr w:type="spellEnd"/>
      <w:r w:rsidRPr="005354AD">
        <w:rPr>
          <w:rFonts w:ascii="GHEA Grapalat" w:hAnsi="GHEA Grapalat" w:cs="Sylfaen"/>
          <w:sz w:val="20"/>
          <w:szCs w:val="20"/>
          <w:lang w:val="af-ZA"/>
        </w:rPr>
        <w:t xml:space="preserve"> </w:t>
      </w:r>
      <w:r w:rsidRPr="005354AD">
        <w:rPr>
          <w:rFonts w:ascii="GHEA Grapalat" w:hAnsi="GHEA Grapalat" w:cs="Sylfaen"/>
          <w:sz w:val="20"/>
          <w:szCs w:val="20"/>
        </w:rPr>
        <w:t>է</w:t>
      </w:r>
      <w:r w:rsidRPr="005354AD">
        <w:rPr>
          <w:rFonts w:ascii="GHEA Grapalat" w:hAnsi="GHEA Grapalat" w:cs="Sylfaen"/>
          <w:sz w:val="20"/>
          <w:szCs w:val="20"/>
          <w:lang w:val="af-ZA"/>
        </w:rPr>
        <w:t xml:space="preserve"> </w:t>
      </w:r>
      <w:r w:rsidRPr="005354AD">
        <w:rPr>
          <w:rFonts w:ascii="GHEA Grapalat" w:hAnsi="GHEA Grapalat" w:cs="Sylfaen"/>
          <w:sz w:val="20"/>
          <w:szCs w:val="20"/>
        </w:rPr>
        <w:t>և</w:t>
      </w:r>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նույնությամբ</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վերադարձնում</w:t>
      </w:r>
      <w:proofErr w:type="spellEnd"/>
      <w:r w:rsidRPr="005354AD">
        <w:rPr>
          <w:rFonts w:ascii="GHEA Grapalat" w:hAnsi="GHEA Grapalat" w:cs="Sylfaen"/>
          <w:sz w:val="20"/>
          <w:szCs w:val="20"/>
          <w:lang w:val="af-ZA"/>
        </w:rPr>
        <w:t xml:space="preserve"> </w:t>
      </w:r>
      <w:proofErr w:type="spellStart"/>
      <w:r w:rsidRPr="005354AD">
        <w:rPr>
          <w:rFonts w:ascii="GHEA Grapalat" w:hAnsi="GHEA Grapalat" w:cs="Sylfaen"/>
          <w:sz w:val="20"/>
          <w:szCs w:val="20"/>
        </w:rPr>
        <w:t>ներկայացնողին</w:t>
      </w:r>
      <w:proofErr w:type="spellEnd"/>
      <w:r w:rsidRPr="005354AD">
        <w:rPr>
          <w:rFonts w:ascii="GHEA Grapalat" w:hAnsi="GHEA Grapalat" w:cs="Sylfaen"/>
          <w:sz w:val="20"/>
          <w:szCs w:val="20"/>
          <w:lang w:val="af-ZA"/>
        </w:rPr>
        <w:t>:</w:t>
      </w:r>
    </w:p>
    <w:p w14:paraId="024E5139" w14:textId="77777777" w:rsidR="00034160" w:rsidRPr="005354AD" w:rsidRDefault="00034160">
      <w:pPr>
        <w:pStyle w:val="norm"/>
        <w:spacing w:line="240" w:lineRule="auto"/>
        <w:ind w:firstLine="284"/>
        <w:jc w:val="right"/>
        <w:rPr>
          <w:rFonts w:ascii="GHEA Grapalat" w:hAnsi="GHEA Grapalat" w:cs="Sylfaen"/>
          <w:b/>
          <w:sz w:val="20"/>
          <w:lang w:val="es-ES"/>
        </w:rPr>
      </w:pPr>
    </w:p>
    <w:p w14:paraId="118EBC32" w14:textId="77777777" w:rsidR="00034160" w:rsidRPr="005354AD" w:rsidRDefault="00034160">
      <w:pPr>
        <w:pStyle w:val="norm"/>
        <w:spacing w:line="240" w:lineRule="auto"/>
        <w:ind w:firstLine="284"/>
        <w:jc w:val="right"/>
        <w:rPr>
          <w:rFonts w:ascii="GHEA Grapalat" w:hAnsi="GHEA Grapalat" w:cs="Sylfaen"/>
          <w:b/>
          <w:sz w:val="20"/>
          <w:lang w:val="es-ES"/>
        </w:rPr>
      </w:pPr>
    </w:p>
    <w:p w14:paraId="2BD67E65" w14:textId="77777777" w:rsidR="00034160" w:rsidRPr="005354AD" w:rsidRDefault="00034160">
      <w:pPr>
        <w:pStyle w:val="norm"/>
        <w:spacing w:line="240" w:lineRule="auto"/>
        <w:ind w:firstLine="284"/>
        <w:jc w:val="right"/>
        <w:rPr>
          <w:rFonts w:ascii="GHEA Grapalat" w:hAnsi="GHEA Grapalat" w:cs="Sylfaen"/>
          <w:b/>
          <w:sz w:val="20"/>
          <w:lang w:val="es-ES"/>
        </w:rPr>
      </w:pPr>
    </w:p>
    <w:p w14:paraId="5EBBA3F5" w14:textId="77777777" w:rsidR="00034160" w:rsidRPr="005354AD" w:rsidRDefault="00FB0689">
      <w:pPr>
        <w:pStyle w:val="norm"/>
        <w:spacing w:line="240" w:lineRule="auto"/>
        <w:ind w:firstLine="284"/>
        <w:jc w:val="right"/>
        <w:rPr>
          <w:rFonts w:ascii="GHEA Grapalat" w:hAnsi="GHEA Grapalat" w:cs="Sylfaen"/>
          <w:b/>
          <w:sz w:val="20"/>
          <w:lang w:val="es-ES"/>
        </w:rPr>
      </w:pPr>
      <w:r w:rsidRPr="005354AD">
        <w:rPr>
          <w:rFonts w:ascii="GHEA Grapalat" w:hAnsi="GHEA Grapalat" w:cs="Sylfaen"/>
          <w:b/>
          <w:sz w:val="20"/>
          <w:lang w:val="es-ES"/>
        </w:rPr>
        <w:br w:type="page"/>
      </w:r>
      <w:r w:rsidRPr="005354AD">
        <w:rPr>
          <w:rFonts w:ascii="GHEA Grapalat" w:hAnsi="GHEA Grapalat" w:cs="Sylfaen"/>
          <w:b/>
          <w:sz w:val="20"/>
          <w:lang w:val="es-ES"/>
        </w:rPr>
        <w:tab/>
      </w:r>
    </w:p>
    <w:p w14:paraId="5F8DE1D7" w14:textId="77777777" w:rsidR="00034160" w:rsidRPr="005354AD" w:rsidRDefault="00034160">
      <w:pPr>
        <w:pStyle w:val="norm"/>
        <w:spacing w:line="240" w:lineRule="auto"/>
        <w:ind w:firstLine="284"/>
        <w:jc w:val="right"/>
        <w:rPr>
          <w:rFonts w:ascii="GHEA Grapalat" w:hAnsi="GHEA Grapalat" w:cs="Sylfaen"/>
          <w:b/>
          <w:sz w:val="20"/>
          <w:lang w:val="es-ES"/>
        </w:rPr>
      </w:pPr>
    </w:p>
    <w:p w14:paraId="611DEE43" w14:textId="77777777" w:rsidR="00034160" w:rsidRPr="005354AD" w:rsidRDefault="00FB0689">
      <w:pPr>
        <w:pStyle w:val="norm"/>
        <w:spacing w:line="240" w:lineRule="auto"/>
        <w:ind w:firstLine="284"/>
        <w:jc w:val="right"/>
        <w:rPr>
          <w:rFonts w:ascii="GHEA Grapalat" w:hAnsi="GHEA Grapalat" w:cs="Arial"/>
          <w:b/>
          <w:sz w:val="20"/>
          <w:lang w:val="es-ES"/>
        </w:rPr>
      </w:pPr>
      <w:r w:rsidRPr="005354AD">
        <w:rPr>
          <w:rFonts w:ascii="GHEA Grapalat" w:hAnsi="GHEA Grapalat" w:cs="Sylfaen"/>
          <w:b/>
          <w:sz w:val="20"/>
          <w:lang w:val="es-ES"/>
        </w:rPr>
        <w:t>Հավելված</w:t>
      </w:r>
      <w:r w:rsidRPr="005354AD">
        <w:rPr>
          <w:rFonts w:ascii="GHEA Grapalat" w:hAnsi="GHEA Grapalat" w:cs="Arial"/>
          <w:b/>
          <w:sz w:val="20"/>
          <w:lang w:val="es-ES"/>
        </w:rPr>
        <w:t xml:space="preserve">  N 1</w:t>
      </w:r>
    </w:p>
    <w:p w14:paraId="544A7587" w14:textId="4126A4E4" w:rsidR="00034160" w:rsidRPr="005354AD" w:rsidRDefault="00FB0689">
      <w:pPr>
        <w:pStyle w:val="31"/>
        <w:spacing w:line="240" w:lineRule="auto"/>
        <w:jc w:val="right"/>
        <w:rPr>
          <w:rFonts w:ascii="GHEA Grapalat" w:hAnsi="GHEA Grapalat" w:cs="Arial"/>
          <w:b/>
          <w:lang w:val="es-ES"/>
        </w:rPr>
      </w:pPr>
      <w:r w:rsidRPr="005354AD">
        <w:rPr>
          <w:rFonts w:ascii="GHEA Grapalat" w:hAnsi="GHEA Grapalat"/>
          <w:sz w:val="24"/>
          <w:szCs w:val="24"/>
          <w:lang w:val="af-ZA"/>
        </w:rPr>
        <w:t xml:space="preserve">« </w:t>
      </w:r>
      <w:r w:rsidR="00C12ED2">
        <w:rPr>
          <w:rFonts w:ascii="Sylfaen" w:hAnsi="Sylfaen" w:cs="Sylfaen"/>
          <w:i/>
          <w:lang w:val="af-ZA"/>
        </w:rPr>
        <w:t>ՀՀԱՄՄՀ-ԱԼՄ-ԳՀԱՊՁԲ-22/03</w:t>
      </w:r>
      <w:r w:rsidRPr="005354AD">
        <w:rPr>
          <w:rFonts w:ascii="GHEA Grapalat" w:hAnsi="GHEA Grapalat"/>
          <w:sz w:val="24"/>
          <w:szCs w:val="24"/>
          <w:lang w:val="af-ZA"/>
        </w:rPr>
        <w:t>»</w:t>
      </w:r>
      <w:r w:rsidRPr="005354AD">
        <w:rPr>
          <w:rFonts w:ascii="GHEA Grapalat" w:hAnsi="GHEA Grapalat" w:cs="Sylfaen"/>
          <w:b/>
          <w:lang w:val="es-ES"/>
        </w:rPr>
        <w:t>*</w:t>
      </w:r>
      <w:r w:rsidRPr="005354AD">
        <w:rPr>
          <w:rFonts w:ascii="GHEA Grapalat" w:hAnsi="GHEA Grapalat"/>
          <w:b/>
          <w:lang w:val="es-ES"/>
        </w:rPr>
        <w:t xml:space="preserve">  </w:t>
      </w:r>
      <w:r w:rsidRPr="005354AD">
        <w:rPr>
          <w:rFonts w:ascii="GHEA Grapalat" w:hAnsi="GHEA Grapalat" w:cs="Sylfaen"/>
          <w:b/>
          <w:lang w:val="es-ES"/>
        </w:rPr>
        <w:t>ծածկագրով</w:t>
      </w:r>
    </w:p>
    <w:p w14:paraId="478B992E" w14:textId="77777777" w:rsidR="00034160" w:rsidRPr="005354AD" w:rsidRDefault="00FB0689">
      <w:pPr>
        <w:pStyle w:val="31"/>
        <w:spacing w:line="240" w:lineRule="auto"/>
        <w:jc w:val="right"/>
        <w:rPr>
          <w:rFonts w:ascii="GHEA Grapalat" w:hAnsi="GHEA Grapalat" w:cs="Arial"/>
          <w:b/>
          <w:lang w:val="es-ES"/>
        </w:rPr>
      </w:pPr>
      <w:r w:rsidRPr="005354AD">
        <w:rPr>
          <w:rFonts w:ascii="GHEA Grapalat" w:hAnsi="GHEA Grapalat" w:cs="Sylfaen"/>
          <w:b/>
          <w:lang w:val="es-ES"/>
        </w:rPr>
        <w:t>գնանշման հարցման ընթացակարգի</w:t>
      </w:r>
      <w:r w:rsidRPr="005354AD">
        <w:rPr>
          <w:rFonts w:ascii="GHEA Grapalat" w:hAnsi="GHEA Grapalat" w:cs="Arial"/>
          <w:b/>
          <w:lang w:val="es-ES"/>
        </w:rPr>
        <w:t xml:space="preserve"> </w:t>
      </w:r>
      <w:r w:rsidRPr="005354AD">
        <w:rPr>
          <w:rFonts w:ascii="GHEA Grapalat" w:hAnsi="GHEA Grapalat" w:cs="Sylfaen"/>
          <w:b/>
          <w:lang w:val="es-ES"/>
        </w:rPr>
        <w:t>հրավերի</w:t>
      </w:r>
    </w:p>
    <w:p w14:paraId="51804B15" w14:textId="77777777" w:rsidR="00034160" w:rsidRPr="005354AD" w:rsidRDefault="00034160">
      <w:pPr>
        <w:jc w:val="center"/>
        <w:rPr>
          <w:rFonts w:ascii="GHEA Grapalat" w:hAnsi="GHEA Grapalat" w:cs="Sylfaen"/>
          <w:b/>
          <w:lang w:val="es-ES"/>
        </w:rPr>
      </w:pPr>
    </w:p>
    <w:p w14:paraId="41CD4882" w14:textId="77777777" w:rsidR="00034160" w:rsidRPr="005354AD" w:rsidRDefault="00FB0689">
      <w:pPr>
        <w:jc w:val="center"/>
        <w:rPr>
          <w:rFonts w:ascii="GHEA Grapalat" w:hAnsi="GHEA Grapalat" w:cs="Arial"/>
          <w:b/>
          <w:lang w:val="es-ES"/>
        </w:rPr>
      </w:pPr>
      <w:r w:rsidRPr="005354AD">
        <w:rPr>
          <w:rFonts w:ascii="GHEA Grapalat" w:hAnsi="GHEA Grapalat" w:cs="Sylfaen"/>
          <w:b/>
          <w:lang w:val="es-ES"/>
        </w:rPr>
        <w:t>ԴԻՄՈՒՄՀԱՅՏԱՐԱՐՈՒԹՅՈՒՆ*</w:t>
      </w:r>
    </w:p>
    <w:p w14:paraId="7B6381EF" w14:textId="77777777" w:rsidR="00034160" w:rsidRPr="005354AD" w:rsidRDefault="00FB0689">
      <w:pPr>
        <w:pStyle w:val="6"/>
        <w:jc w:val="center"/>
        <w:rPr>
          <w:rFonts w:ascii="GHEA Grapalat" w:hAnsi="GHEA Grapalat" w:cs="Arial"/>
          <w:color w:val="auto"/>
          <w:sz w:val="24"/>
          <w:szCs w:val="24"/>
          <w:lang w:val="es-ES"/>
        </w:rPr>
      </w:pPr>
      <w:r w:rsidRPr="005354AD">
        <w:rPr>
          <w:rFonts w:ascii="GHEA Grapalat" w:hAnsi="GHEA Grapalat" w:cs="Sylfaen"/>
          <w:color w:val="auto"/>
          <w:sz w:val="24"/>
          <w:szCs w:val="24"/>
          <w:lang w:val="es-ES"/>
        </w:rPr>
        <w:t>գնանշման հարցման ընթացակարգին մասնակցելու</w:t>
      </w:r>
      <w:r w:rsidRPr="005354AD">
        <w:rPr>
          <w:rFonts w:ascii="GHEA Grapalat" w:hAnsi="GHEA Grapalat" w:cs="Arial"/>
          <w:color w:val="auto"/>
          <w:sz w:val="24"/>
          <w:szCs w:val="24"/>
          <w:lang w:val="es-ES"/>
        </w:rPr>
        <w:t xml:space="preserve">  </w:t>
      </w:r>
    </w:p>
    <w:p w14:paraId="337C9E71" w14:textId="77777777" w:rsidR="00034160" w:rsidRPr="005354AD" w:rsidRDefault="00034160">
      <w:pPr>
        <w:rPr>
          <w:lang w:val="es-ES" w:eastAsia="ru-RU"/>
        </w:rPr>
      </w:pPr>
    </w:p>
    <w:p w14:paraId="4ED72F30" w14:textId="77777777" w:rsidR="00034160" w:rsidRPr="005354AD" w:rsidRDefault="00FB0689">
      <w:pPr>
        <w:jc w:val="both"/>
        <w:rPr>
          <w:rFonts w:ascii="GHEA Grapalat" w:hAnsi="GHEA Grapalat" w:cs="Arial"/>
          <w:sz w:val="20"/>
          <w:szCs w:val="20"/>
          <w:lang w:val="es-ES"/>
        </w:rPr>
      </w:pPr>
      <w:r w:rsidRPr="005354AD">
        <w:rPr>
          <w:rFonts w:ascii="GHEA Grapalat" w:hAnsi="GHEA Grapalat"/>
          <w:sz w:val="22"/>
          <w:szCs w:val="22"/>
          <w:u w:val="single"/>
          <w:lang w:val="es-ES"/>
        </w:rPr>
        <w:t xml:space="preserve">                                                             </w:t>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t xml:space="preserve">       </w:t>
      </w:r>
      <w:r w:rsidRPr="005354AD">
        <w:rPr>
          <w:rFonts w:ascii="GHEA Grapalat" w:hAnsi="GHEA Grapalat"/>
          <w:sz w:val="22"/>
          <w:szCs w:val="22"/>
          <w:lang w:val="es-ES"/>
        </w:rPr>
        <w:t xml:space="preserve"> </w:t>
      </w:r>
      <w:r w:rsidRPr="005354AD">
        <w:rPr>
          <w:rFonts w:ascii="GHEA Grapalat" w:hAnsi="GHEA Grapalat" w:cs="Sylfaen"/>
          <w:sz w:val="20"/>
          <w:szCs w:val="20"/>
          <w:lang w:val="es-ES"/>
        </w:rPr>
        <w:t>հայտնում</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է</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որ</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ցանկություն</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ունի</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մասնակցել</w:t>
      </w:r>
    </w:p>
    <w:p w14:paraId="303A31FC" w14:textId="77777777" w:rsidR="00034160" w:rsidRPr="005354AD" w:rsidRDefault="00FB0689">
      <w:pPr>
        <w:jc w:val="both"/>
        <w:rPr>
          <w:rFonts w:ascii="GHEA Grapalat" w:hAnsi="GHEA Grapalat"/>
          <w:sz w:val="22"/>
          <w:szCs w:val="22"/>
          <w:vertAlign w:val="superscript"/>
          <w:lang w:val="es-ES"/>
        </w:rPr>
      </w:pPr>
      <w:r w:rsidRPr="005354AD">
        <w:rPr>
          <w:rFonts w:ascii="GHEA Grapalat" w:hAnsi="GHEA Grapalat"/>
          <w:vertAlign w:val="superscript"/>
          <w:lang w:val="es-ES"/>
        </w:rPr>
        <w:t xml:space="preserve">               </w:t>
      </w:r>
      <w:r w:rsidRPr="005354AD">
        <w:rPr>
          <w:rFonts w:ascii="GHEA Grapalat" w:hAnsi="GHEA Grapalat"/>
          <w:lang w:val="es-ES"/>
        </w:rPr>
        <w:t xml:space="preserve">            </w:t>
      </w:r>
      <w:r w:rsidRPr="005354AD">
        <w:rPr>
          <w:rFonts w:ascii="GHEA Grapalat" w:hAnsi="GHEA Grapalat" w:cs="Sylfaen"/>
          <w:vertAlign w:val="superscript"/>
          <w:lang w:val="es-ES"/>
        </w:rPr>
        <w:t>մասնակցի</w:t>
      </w:r>
      <w:r w:rsidRPr="005354AD">
        <w:rPr>
          <w:rFonts w:ascii="GHEA Grapalat" w:hAnsi="GHEA Grapalat" w:cs="Arial"/>
          <w:vertAlign w:val="superscript"/>
          <w:lang w:val="es-ES"/>
        </w:rPr>
        <w:t xml:space="preserve"> </w:t>
      </w:r>
      <w:r w:rsidRPr="005354AD">
        <w:rPr>
          <w:rFonts w:ascii="GHEA Grapalat" w:hAnsi="GHEA Grapalat" w:cs="Sylfaen"/>
          <w:vertAlign w:val="superscript"/>
          <w:lang w:val="es-ES"/>
        </w:rPr>
        <w:t>անվանումը</w:t>
      </w:r>
      <w:r w:rsidRPr="005354AD">
        <w:rPr>
          <w:rFonts w:ascii="GHEA Grapalat" w:hAnsi="GHEA Grapalat" w:cs="Arial"/>
          <w:vertAlign w:val="superscript"/>
          <w:lang w:val="es-ES"/>
        </w:rPr>
        <w:t xml:space="preserve"> </w:t>
      </w:r>
    </w:p>
    <w:p w14:paraId="439C5974" w14:textId="2C56BC85" w:rsidR="00034160" w:rsidRPr="005354AD" w:rsidRDefault="00FB0689">
      <w:pPr>
        <w:jc w:val="both"/>
        <w:rPr>
          <w:rFonts w:ascii="GHEA Grapalat" w:hAnsi="GHEA Grapalat" w:cs="Sylfaen"/>
          <w:sz w:val="20"/>
          <w:szCs w:val="20"/>
          <w:lang w:val="es-ES"/>
        </w:rPr>
      </w:pPr>
      <w:r w:rsidRPr="005354AD">
        <w:rPr>
          <w:rFonts w:ascii="GHEA Grapalat" w:hAnsi="GHEA Grapalat" w:cs="Sylfaen"/>
          <w:sz w:val="20"/>
          <w:szCs w:val="20"/>
          <w:lang w:val="es-ES"/>
        </w:rPr>
        <w:t>«</w:t>
      </w:r>
      <w:proofErr w:type="spellStart"/>
      <w:r w:rsidR="0017682C">
        <w:rPr>
          <w:rFonts w:ascii="GHEA Grapalat" w:hAnsi="GHEA Grapalat" w:cs="Sylfaen"/>
          <w:sz w:val="20"/>
          <w:szCs w:val="20"/>
          <w:lang w:val="ru-RU"/>
        </w:rPr>
        <w:t>Ալաշկերտի</w:t>
      </w:r>
      <w:proofErr w:type="spellEnd"/>
      <w:r w:rsidR="0017682C" w:rsidRPr="0017682C">
        <w:rPr>
          <w:rFonts w:ascii="GHEA Grapalat" w:hAnsi="GHEA Grapalat" w:cs="Sylfaen"/>
          <w:sz w:val="20"/>
          <w:szCs w:val="20"/>
          <w:lang w:val="es-ES"/>
        </w:rPr>
        <w:t xml:space="preserve"> </w:t>
      </w:r>
      <w:r w:rsidRPr="005354AD">
        <w:rPr>
          <w:rFonts w:ascii="GHEA Grapalat" w:hAnsi="GHEA Grapalat" w:cs="Sylfaen"/>
          <w:sz w:val="20"/>
          <w:szCs w:val="20"/>
          <w:lang w:val="es-ES"/>
        </w:rPr>
        <w:t>մանկապարտեզ» ՀՈԱԿ-ի կողմից «</w:t>
      </w:r>
      <w:r w:rsidR="00C12ED2">
        <w:rPr>
          <w:rFonts w:ascii="Sylfaen" w:hAnsi="Sylfaen" w:cs="Sylfaen"/>
          <w:i/>
          <w:lang w:val="af-ZA"/>
        </w:rPr>
        <w:t>ՀՀԱՄՄՀ-ԱԼՄ-ԳՀԱՊՁԲ-22/03</w:t>
      </w:r>
      <w:r w:rsidRPr="005354AD">
        <w:rPr>
          <w:rFonts w:ascii="GHEA Grapalat" w:hAnsi="GHEA Grapalat" w:cs="Sylfaen"/>
          <w:sz w:val="20"/>
          <w:szCs w:val="20"/>
          <w:lang w:val="es-ES"/>
        </w:rPr>
        <w:t>» ծածկագրով հայտարարված գնանշման հարցման ընթացակարգի</w:t>
      </w:r>
      <w:r w:rsidRPr="005354AD">
        <w:rPr>
          <w:rFonts w:ascii="GHEA Grapalat" w:hAnsi="GHEA Grapalat" w:cs="Arial"/>
          <w:sz w:val="16"/>
          <w:szCs w:val="16"/>
          <w:lang w:val="es-ES"/>
        </w:rPr>
        <w:t xml:space="preserve"> </w:t>
      </w:r>
      <w:r w:rsidRPr="005354AD">
        <w:rPr>
          <w:rFonts w:ascii="GHEA Grapalat" w:hAnsi="GHEA Grapalat"/>
          <w:u w:val="single"/>
          <w:lang w:val="es-ES"/>
        </w:rPr>
        <w:tab/>
        <w:t xml:space="preserve">    </w:t>
      </w:r>
      <w:r w:rsidRPr="005354AD">
        <w:rPr>
          <w:rFonts w:ascii="GHEA Grapalat" w:hAnsi="GHEA Grapalat"/>
          <w:u w:val="single"/>
          <w:lang w:val="es-ES"/>
        </w:rPr>
        <w:tab/>
      </w:r>
      <w:r w:rsidRPr="005354AD">
        <w:rPr>
          <w:rFonts w:ascii="GHEA Grapalat" w:hAnsi="GHEA Grapalat"/>
          <w:u w:val="single"/>
          <w:lang w:val="es-ES"/>
        </w:rPr>
        <w:tab/>
      </w:r>
      <w:r w:rsidRPr="005354AD">
        <w:rPr>
          <w:rFonts w:ascii="GHEA Grapalat" w:hAnsi="GHEA Grapalat"/>
          <w:u w:val="single"/>
          <w:lang w:val="es-ES"/>
        </w:rPr>
        <w:tab/>
      </w:r>
      <w:r w:rsidRPr="005354AD">
        <w:rPr>
          <w:rFonts w:ascii="GHEA Grapalat" w:hAnsi="GHEA Grapalat"/>
          <w:u w:val="single"/>
          <w:lang w:val="es-ES"/>
        </w:rPr>
        <w:tab/>
      </w:r>
      <w:r w:rsidRPr="005354AD">
        <w:rPr>
          <w:rFonts w:ascii="GHEA Grapalat" w:hAnsi="GHEA Grapalat"/>
          <w:u w:val="single"/>
          <w:lang w:val="es-ES"/>
        </w:rPr>
        <w:tab/>
        <w:t xml:space="preserve">     </w:t>
      </w:r>
      <w:r w:rsidRPr="005354AD">
        <w:rPr>
          <w:rFonts w:ascii="GHEA Grapalat" w:hAnsi="GHEA Grapalat" w:cs="Sylfaen"/>
          <w:sz w:val="20"/>
          <w:szCs w:val="20"/>
          <w:lang w:val="es-ES"/>
        </w:rPr>
        <w:t xml:space="preserve"> չափաբաժնին</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չափաբաժիններին</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և</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 xml:space="preserve">հրավերի </w:t>
      </w:r>
    </w:p>
    <w:p w14:paraId="602086DD" w14:textId="77777777" w:rsidR="00034160" w:rsidRPr="005354AD" w:rsidRDefault="00FB0689">
      <w:pPr>
        <w:jc w:val="both"/>
        <w:rPr>
          <w:rFonts w:ascii="GHEA Grapalat" w:hAnsi="GHEA Grapalat"/>
          <w:vertAlign w:val="superscript"/>
          <w:lang w:val="es-ES"/>
        </w:rPr>
      </w:pPr>
      <w:r w:rsidRPr="005354AD">
        <w:rPr>
          <w:rFonts w:ascii="GHEA Grapalat" w:hAnsi="GHEA Grapalat" w:cs="Sylfaen"/>
          <w:vertAlign w:val="superscript"/>
          <w:lang w:val="es-ES"/>
        </w:rPr>
        <w:t xml:space="preserve">                                            չափաբաժնի</w:t>
      </w:r>
      <w:r w:rsidRPr="005354AD">
        <w:rPr>
          <w:rFonts w:ascii="GHEA Grapalat" w:hAnsi="GHEA Grapalat" w:cs="Arial"/>
          <w:vertAlign w:val="superscript"/>
          <w:lang w:val="es-ES"/>
        </w:rPr>
        <w:t xml:space="preserve">  (</w:t>
      </w:r>
      <w:r w:rsidRPr="005354AD">
        <w:rPr>
          <w:rFonts w:ascii="GHEA Grapalat" w:hAnsi="GHEA Grapalat" w:cs="Sylfaen"/>
          <w:vertAlign w:val="superscript"/>
          <w:lang w:val="es-ES"/>
        </w:rPr>
        <w:t>չափաբաժինների</w:t>
      </w:r>
      <w:r w:rsidRPr="005354AD">
        <w:rPr>
          <w:rFonts w:ascii="GHEA Grapalat" w:hAnsi="GHEA Grapalat" w:cs="Arial"/>
          <w:vertAlign w:val="superscript"/>
          <w:lang w:val="es-ES"/>
        </w:rPr>
        <w:t xml:space="preserve">) </w:t>
      </w:r>
      <w:r w:rsidRPr="005354AD">
        <w:rPr>
          <w:rFonts w:ascii="GHEA Grapalat" w:hAnsi="GHEA Grapalat" w:cs="Sylfaen"/>
          <w:vertAlign w:val="superscript"/>
          <w:lang w:val="es-ES"/>
        </w:rPr>
        <w:t>համարը</w:t>
      </w:r>
    </w:p>
    <w:p w14:paraId="5AE2B050" w14:textId="77777777" w:rsidR="00034160" w:rsidRPr="005354AD" w:rsidRDefault="00FB0689">
      <w:pPr>
        <w:jc w:val="both"/>
        <w:rPr>
          <w:rFonts w:ascii="GHEA Grapalat" w:hAnsi="GHEA Grapalat"/>
          <w:sz w:val="20"/>
          <w:szCs w:val="20"/>
          <w:lang w:val="es-ES"/>
        </w:rPr>
      </w:pPr>
      <w:r w:rsidRPr="005354AD">
        <w:rPr>
          <w:rFonts w:ascii="GHEA Grapalat" w:hAnsi="GHEA Grapalat"/>
          <w:vertAlign w:val="superscript"/>
          <w:lang w:val="es-ES"/>
        </w:rPr>
        <w:t xml:space="preserve"> </w:t>
      </w:r>
      <w:r w:rsidRPr="005354AD">
        <w:rPr>
          <w:rFonts w:ascii="GHEA Grapalat" w:hAnsi="GHEA Grapalat" w:cs="Sylfaen"/>
          <w:sz w:val="20"/>
          <w:szCs w:val="20"/>
          <w:lang w:val="es-ES"/>
        </w:rPr>
        <w:t>պահանջներին համապատասխան</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ներկայացնում</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է</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հայտ:</w:t>
      </w:r>
    </w:p>
    <w:p w14:paraId="4592D9B5" w14:textId="77777777" w:rsidR="00034160" w:rsidRPr="005354AD" w:rsidRDefault="00034160">
      <w:pPr>
        <w:jc w:val="both"/>
        <w:rPr>
          <w:rFonts w:ascii="GHEA Grapalat" w:hAnsi="GHEA Grapalat"/>
          <w:sz w:val="12"/>
          <w:szCs w:val="12"/>
          <w:u w:val="single"/>
          <w:lang w:val="es-ES"/>
        </w:rPr>
      </w:pPr>
    </w:p>
    <w:p w14:paraId="2DB6DD21" w14:textId="77777777" w:rsidR="00034160" w:rsidRPr="005354AD" w:rsidRDefault="00FB0689">
      <w:pPr>
        <w:jc w:val="both"/>
        <w:rPr>
          <w:rFonts w:ascii="GHEA Grapalat" w:hAnsi="GHEA Grapalat" w:cs="Sylfaen"/>
          <w:sz w:val="20"/>
          <w:szCs w:val="20"/>
          <w:lang w:val="es-ES"/>
        </w:rPr>
      </w:pPr>
      <w:r w:rsidRPr="005354AD">
        <w:rPr>
          <w:rFonts w:ascii="GHEA Grapalat" w:hAnsi="GHEA Grapalat"/>
          <w:sz w:val="22"/>
          <w:szCs w:val="22"/>
          <w:u w:val="single"/>
          <w:lang w:val="es-ES"/>
        </w:rPr>
        <w:t xml:space="preserve">                                                      </w:t>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t xml:space="preserve">   </w:t>
      </w:r>
      <w:r w:rsidRPr="005354AD">
        <w:rPr>
          <w:rFonts w:ascii="GHEA Grapalat" w:hAnsi="GHEA Grapalat"/>
          <w:lang w:val="es-ES"/>
        </w:rPr>
        <w:t>-</w:t>
      </w:r>
      <w:r w:rsidRPr="005354AD">
        <w:rPr>
          <w:rFonts w:ascii="GHEA Grapalat" w:hAnsi="GHEA Grapalat" w:cs="Sylfaen"/>
          <w:sz w:val="20"/>
          <w:szCs w:val="20"/>
          <w:lang w:val="es-ES"/>
        </w:rPr>
        <w:t>ն</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հայտնում</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և</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հավաստում</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է</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 xml:space="preserve">որ հանդիսանում է </w:t>
      </w:r>
    </w:p>
    <w:p w14:paraId="5B4E15CD" w14:textId="77777777" w:rsidR="00034160" w:rsidRPr="005354AD" w:rsidRDefault="00FB0689">
      <w:pPr>
        <w:jc w:val="both"/>
        <w:rPr>
          <w:rFonts w:ascii="GHEA Grapalat" w:hAnsi="GHEA Grapalat" w:cs="Sylfaen"/>
          <w:sz w:val="20"/>
          <w:szCs w:val="20"/>
          <w:lang w:val="es-ES"/>
        </w:rPr>
      </w:pPr>
      <w:r w:rsidRPr="005354AD">
        <w:rPr>
          <w:rFonts w:ascii="GHEA Grapalat" w:hAnsi="GHEA Grapalat" w:cs="Sylfaen"/>
          <w:vertAlign w:val="superscript"/>
          <w:lang w:val="es-ES"/>
        </w:rPr>
        <w:t xml:space="preserve">                                             մասնակցի</w:t>
      </w:r>
      <w:r w:rsidRPr="005354AD">
        <w:rPr>
          <w:rFonts w:ascii="GHEA Grapalat" w:hAnsi="GHEA Grapalat" w:cs="Arial"/>
          <w:vertAlign w:val="superscript"/>
          <w:lang w:val="es-ES"/>
        </w:rPr>
        <w:t xml:space="preserve"> </w:t>
      </w:r>
      <w:r w:rsidRPr="005354AD">
        <w:rPr>
          <w:rFonts w:ascii="GHEA Grapalat" w:hAnsi="GHEA Grapalat" w:cs="Sylfaen"/>
          <w:vertAlign w:val="superscript"/>
          <w:lang w:val="es-ES"/>
        </w:rPr>
        <w:t>անվանումը</w:t>
      </w:r>
    </w:p>
    <w:p w14:paraId="5DA73901" w14:textId="77777777" w:rsidR="00034160" w:rsidRPr="005354AD" w:rsidRDefault="00FB0689">
      <w:pPr>
        <w:jc w:val="both"/>
        <w:rPr>
          <w:rFonts w:ascii="GHEA Grapalat" w:hAnsi="GHEA Grapalat" w:cs="Sylfaen"/>
          <w:sz w:val="20"/>
          <w:szCs w:val="20"/>
          <w:lang w:val="es-ES"/>
        </w:rPr>
      </w:pPr>
      <w:r w:rsidRPr="005354AD">
        <w:rPr>
          <w:rFonts w:ascii="GHEA Grapalat" w:hAnsi="GHEA Grapalat" w:cs="Sylfaen"/>
          <w:sz w:val="20"/>
          <w:szCs w:val="20"/>
          <w:u w:val="single"/>
          <w:lang w:val="es-ES"/>
        </w:rPr>
        <w:tab/>
      </w:r>
      <w:r w:rsidRPr="005354AD">
        <w:rPr>
          <w:rFonts w:ascii="GHEA Grapalat" w:hAnsi="GHEA Grapalat" w:cs="Sylfaen"/>
          <w:sz w:val="20"/>
          <w:szCs w:val="20"/>
          <w:u w:val="single"/>
          <w:lang w:val="es-ES"/>
        </w:rPr>
        <w:tab/>
      </w:r>
      <w:r w:rsidRPr="005354AD">
        <w:rPr>
          <w:rFonts w:ascii="GHEA Grapalat" w:hAnsi="GHEA Grapalat" w:cs="Sylfaen"/>
          <w:sz w:val="20"/>
          <w:szCs w:val="20"/>
          <w:u w:val="single"/>
          <w:lang w:val="es-ES"/>
        </w:rPr>
        <w:tab/>
      </w:r>
      <w:r w:rsidRPr="005354AD">
        <w:rPr>
          <w:rFonts w:ascii="GHEA Grapalat" w:hAnsi="GHEA Grapalat" w:cs="Sylfaen"/>
          <w:sz w:val="20"/>
          <w:szCs w:val="20"/>
          <w:u w:val="single"/>
          <w:lang w:val="es-ES"/>
        </w:rPr>
        <w:tab/>
      </w:r>
      <w:r w:rsidRPr="005354AD">
        <w:rPr>
          <w:rFonts w:ascii="GHEA Grapalat" w:hAnsi="GHEA Grapalat" w:cs="Sylfaen"/>
          <w:sz w:val="20"/>
          <w:szCs w:val="20"/>
          <w:u w:val="single"/>
          <w:lang w:val="es-ES"/>
        </w:rPr>
        <w:tab/>
      </w:r>
      <w:r w:rsidRPr="005354AD">
        <w:rPr>
          <w:rFonts w:ascii="GHEA Grapalat" w:hAnsi="GHEA Grapalat" w:cs="Sylfaen"/>
          <w:sz w:val="20"/>
          <w:szCs w:val="20"/>
          <w:u w:val="single"/>
          <w:lang w:val="es-ES"/>
        </w:rPr>
        <w:tab/>
      </w:r>
      <w:r w:rsidRPr="005354AD">
        <w:rPr>
          <w:rFonts w:ascii="GHEA Grapalat" w:hAnsi="GHEA Grapalat" w:cs="Sylfaen"/>
          <w:sz w:val="20"/>
          <w:szCs w:val="20"/>
          <w:u w:val="single"/>
          <w:lang w:val="es-ES"/>
        </w:rPr>
        <w:tab/>
      </w:r>
      <w:r w:rsidRPr="005354AD">
        <w:rPr>
          <w:rFonts w:ascii="GHEA Grapalat" w:hAnsi="GHEA Grapalat" w:cs="Sylfaen"/>
          <w:sz w:val="20"/>
          <w:szCs w:val="20"/>
          <w:lang w:val="es-ES"/>
        </w:rPr>
        <w:t xml:space="preserve">ռեզիդենտ:  </w:t>
      </w:r>
    </w:p>
    <w:p w14:paraId="7342CBE7" w14:textId="77777777" w:rsidR="00034160" w:rsidRPr="005354AD" w:rsidRDefault="00FB0689">
      <w:pPr>
        <w:jc w:val="both"/>
        <w:rPr>
          <w:rFonts w:ascii="GHEA Grapalat" w:hAnsi="GHEA Grapalat" w:cs="Arial"/>
          <w:vertAlign w:val="superscript"/>
          <w:lang w:val="es-ES"/>
        </w:rPr>
      </w:pPr>
      <w:r w:rsidRPr="005354AD">
        <w:rPr>
          <w:rFonts w:ascii="GHEA Grapalat" w:hAnsi="GHEA Grapalat" w:cs="Arial"/>
          <w:vertAlign w:val="superscript"/>
          <w:lang w:val="es-ES"/>
        </w:rPr>
        <w:t xml:space="preserve">                                               երկրի անվանումը</w:t>
      </w:r>
    </w:p>
    <w:p w14:paraId="64955660" w14:textId="77777777" w:rsidR="00034160" w:rsidRPr="005354AD" w:rsidRDefault="00034160">
      <w:pPr>
        <w:jc w:val="both"/>
        <w:rPr>
          <w:rFonts w:ascii="GHEA Grapalat" w:hAnsi="GHEA Grapalat" w:cs="Sylfaen"/>
          <w:sz w:val="20"/>
          <w:szCs w:val="20"/>
          <w:lang w:val="es-ES"/>
        </w:rPr>
      </w:pPr>
    </w:p>
    <w:p w14:paraId="501F8BA6" w14:textId="77777777" w:rsidR="00034160" w:rsidRPr="005354AD" w:rsidRDefault="00FB0689">
      <w:pPr>
        <w:jc w:val="both"/>
        <w:rPr>
          <w:rFonts w:ascii="GHEA Grapalat" w:hAnsi="GHEA Grapalat" w:cs="Sylfaen"/>
          <w:sz w:val="20"/>
          <w:szCs w:val="20"/>
          <w:lang w:val="es-ES"/>
        </w:rPr>
      </w:pPr>
      <w:r w:rsidRPr="005354AD">
        <w:rPr>
          <w:rFonts w:ascii="GHEA Grapalat" w:hAnsi="GHEA Grapalat" w:cs="Sylfaen"/>
          <w:sz w:val="20"/>
          <w:szCs w:val="20"/>
          <w:lang w:val="es-ES"/>
        </w:rPr>
        <w:t xml:space="preserve">                </w:t>
      </w:r>
    </w:p>
    <w:p w14:paraId="653D32EC" w14:textId="77777777" w:rsidR="00034160" w:rsidRPr="005354AD" w:rsidRDefault="00FB0689">
      <w:pPr>
        <w:jc w:val="both"/>
        <w:rPr>
          <w:rFonts w:ascii="GHEA Grapalat" w:hAnsi="GHEA Grapalat" w:cs="Sylfaen"/>
          <w:sz w:val="20"/>
          <w:szCs w:val="20"/>
          <w:lang w:val="es-ES"/>
        </w:rPr>
      </w:pPr>
      <w:r w:rsidRPr="005354AD">
        <w:rPr>
          <w:rFonts w:ascii="GHEA Grapalat" w:hAnsi="GHEA Grapalat"/>
          <w:sz w:val="20"/>
          <w:szCs w:val="20"/>
          <w:u w:val="single"/>
          <w:lang w:val="es-ES"/>
        </w:rPr>
        <w:t xml:space="preserve">                                         </w:t>
      </w:r>
      <w:r w:rsidRPr="005354AD">
        <w:rPr>
          <w:rFonts w:ascii="GHEA Grapalat" w:hAnsi="GHEA Grapalat"/>
          <w:sz w:val="20"/>
          <w:szCs w:val="20"/>
          <w:lang w:val="es-ES"/>
        </w:rPr>
        <w:t>-</w:t>
      </w:r>
      <w:r w:rsidRPr="005354AD">
        <w:rPr>
          <w:rFonts w:ascii="GHEA Grapalat" w:hAnsi="GHEA Grapalat" w:cs="Sylfaen"/>
          <w:sz w:val="20"/>
          <w:szCs w:val="20"/>
          <w:lang w:val="es-ES"/>
        </w:rPr>
        <w:t>ի՝</w:t>
      </w:r>
    </w:p>
    <w:p w14:paraId="77D77CD8" w14:textId="77777777" w:rsidR="00034160" w:rsidRPr="005354AD" w:rsidRDefault="00FB0689">
      <w:pPr>
        <w:jc w:val="both"/>
        <w:rPr>
          <w:rFonts w:ascii="GHEA Grapalat" w:hAnsi="GHEA Grapalat" w:cs="Sylfaen"/>
          <w:sz w:val="20"/>
          <w:szCs w:val="20"/>
          <w:lang w:val="es-ES"/>
        </w:rPr>
      </w:pPr>
      <w:r w:rsidRPr="005354AD">
        <w:rPr>
          <w:rFonts w:ascii="GHEA Grapalat" w:hAnsi="GHEA Grapalat" w:cs="Sylfaen"/>
          <w:vertAlign w:val="superscript"/>
          <w:lang w:val="es-ES"/>
        </w:rPr>
        <w:t xml:space="preserve">          մասնակցի</w:t>
      </w:r>
      <w:r w:rsidRPr="005354AD">
        <w:rPr>
          <w:rFonts w:ascii="GHEA Grapalat" w:hAnsi="GHEA Grapalat" w:cs="Arial"/>
          <w:vertAlign w:val="superscript"/>
          <w:lang w:val="es-ES"/>
        </w:rPr>
        <w:t xml:space="preserve"> </w:t>
      </w:r>
      <w:r w:rsidRPr="005354AD">
        <w:rPr>
          <w:rFonts w:ascii="GHEA Grapalat" w:hAnsi="GHEA Grapalat" w:cs="Sylfaen"/>
          <w:vertAlign w:val="superscript"/>
          <w:lang w:val="es-ES"/>
        </w:rPr>
        <w:t>անվանումը</w:t>
      </w:r>
      <w:r w:rsidRPr="005354AD">
        <w:rPr>
          <w:rFonts w:ascii="GHEA Grapalat" w:hAnsi="GHEA Grapalat" w:cs="Arial"/>
          <w:vertAlign w:val="superscript"/>
          <w:lang w:val="es-ES"/>
        </w:rPr>
        <w:t xml:space="preserve">   </w:t>
      </w:r>
    </w:p>
    <w:p w14:paraId="20DD6700" w14:textId="77777777" w:rsidR="00034160" w:rsidRPr="005354AD" w:rsidRDefault="00FB0689">
      <w:pPr>
        <w:numPr>
          <w:ilvl w:val="0"/>
          <w:numId w:val="4"/>
        </w:numPr>
        <w:jc w:val="both"/>
        <w:rPr>
          <w:rFonts w:ascii="GHEA Grapalat" w:hAnsi="GHEA Grapalat" w:cs="Arial"/>
          <w:szCs w:val="22"/>
          <w:u w:val="single"/>
          <w:lang w:val="es-ES"/>
        </w:rPr>
      </w:pPr>
      <w:r w:rsidRPr="005354AD">
        <w:rPr>
          <w:rFonts w:ascii="GHEA Grapalat" w:hAnsi="GHEA Grapalat" w:cs="Arial"/>
          <w:sz w:val="20"/>
          <w:szCs w:val="20"/>
          <w:lang w:val="es-ES"/>
        </w:rPr>
        <w:t xml:space="preserve">հարկ վճարողի հաշվառման համարն </w:t>
      </w:r>
      <w:r w:rsidRPr="005354AD">
        <w:rPr>
          <w:rFonts w:ascii="GHEA Grapalat" w:hAnsi="GHEA Grapalat" w:cs="Sylfaen"/>
          <w:sz w:val="20"/>
          <w:szCs w:val="20"/>
          <w:lang w:val="es-ES"/>
        </w:rPr>
        <w:t>է</w:t>
      </w:r>
      <w:r w:rsidRPr="005354AD">
        <w:rPr>
          <w:rFonts w:ascii="GHEA Grapalat" w:hAnsi="GHEA Grapalat" w:cs="Arial"/>
          <w:sz w:val="20"/>
          <w:szCs w:val="20"/>
          <w:lang w:val="es-ES"/>
        </w:rPr>
        <w:t>`</w:t>
      </w:r>
      <w:r w:rsidRPr="005354AD">
        <w:rPr>
          <w:rFonts w:ascii="GHEA Grapalat" w:hAnsi="GHEA Grapalat" w:cs="Arial"/>
          <w:szCs w:val="22"/>
          <w:lang w:val="es-ES"/>
        </w:rPr>
        <w:t xml:space="preserve"> </w:t>
      </w:r>
      <w:r w:rsidRPr="005354AD">
        <w:rPr>
          <w:rFonts w:ascii="GHEA Grapalat" w:hAnsi="GHEA Grapalat" w:cs="Arial"/>
          <w:szCs w:val="22"/>
          <w:u w:val="single"/>
          <w:lang w:val="es-ES"/>
        </w:rPr>
        <w:tab/>
      </w:r>
      <w:r w:rsidRPr="005354AD">
        <w:rPr>
          <w:rFonts w:ascii="GHEA Grapalat" w:hAnsi="GHEA Grapalat" w:cs="Arial"/>
          <w:szCs w:val="22"/>
          <w:u w:val="single"/>
          <w:lang w:val="es-ES"/>
        </w:rPr>
        <w:tab/>
      </w:r>
      <w:r w:rsidRPr="005354AD">
        <w:rPr>
          <w:rFonts w:ascii="GHEA Grapalat" w:hAnsi="GHEA Grapalat" w:cs="Arial"/>
          <w:szCs w:val="22"/>
          <w:u w:val="single"/>
          <w:lang w:val="es-ES"/>
        </w:rPr>
        <w:tab/>
      </w:r>
      <w:r w:rsidRPr="005354AD">
        <w:rPr>
          <w:rFonts w:ascii="GHEA Grapalat" w:hAnsi="GHEA Grapalat" w:cs="Arial"/>
          <w:szCs w:val="22"/>
          <w:u w:val="single"/>
          <w:lang w:val="es-ES"/>
        </w:rPr>
        <w:tab/>
      </w:r>
      <w:r w:rsidRPr="005354AD">
        <w:rPr>
          <w:rFonts w:ascii="GHEA Grapalat" w:hAnsi="GHEA Grapalat" w:cs="Arial"/>
          <w:szCs w:val="22"/>
          <w:u w:val="single"/>
          <w:lang w:val="es-ES"/>
        </w:rPr>
        <w:tab/>
        <w:t>:</w:t>
      </w:r>
    </w:p>
    <w:p w14:paraId="68C540A4" w14:textId="77777777" w:rsidR="00034160" w:rsidRPr="005354AD" w:rsidRDefault="00FB0689">
      <w:pPr>
        <w:ind w:left="1416" w:firstLine="708"/>
        <w:jc w:val="both"/>
        <w:rPr>
          <w:rFonts w:ascii="GHEA Grapalat" w:hAnsi="GHEA Grapalat" w:cs="Arial"/>
          <w:vertAlign w:val="superscript"/>
          <w:lang w:val="es-ES"/>
        </w:rPr>
      </w:pPr>
      <w:r w:rsidRPr="005354AD">
        <w:rPr>
          <w:rFonts w:ascii="GHEA Grapalat" w:hAnsi="GHEA Grapalat" w:cs="Sylfaen"/>
          <w:vertAlign w:val="superscript"/>
          <w:lang w:val="es-ES"/>
        </w:rPr>
        <w:t xml:space="preserve">               </w:t>
      </w:r>
      <w:r w:rsidRPr="005354AD">
        <w:rPr>
          <w:rFonts w:ascii="GHEA Grapalat" w:hAnsi="GHEA Grapalat" w:cs="Arial"/>
          <w:vertAlign w:val="superscript"/>
          <w:lang w:val="es-ES"/>
        </w:rPr>
        <w:t xml:space="preserve">                                                      հարկի վճարողի հաշվառման համարը</w:t>
      </w:r>
    </w:p>
    <w:p w14:paraId="724DC504" w14:textId="77777777" w:rsidR="00034160" w:rsidRPr="005354AD" w:rsidRDefault="00034160">
      <w:pPr>
        <w:jc w:val="both"/>
        <w:rPr>
          <w:rFonts w:ascii="GHEA Grapalat" w:hAnsi="GHEA Grapalat" w:cs="Arial"/>
          <w:vertAlign w:val="superscript"/>
          <w:lang w:val="es-ES"/>
        </w:rPr>
      </w:pPr>
    </w:p>
    <w:p w14:paraId="2C8C2ACF" w14:textId="77777777" w:rsidR="00034160" w:rsidRPr="005354AD" w:rsidRDefault="00034160">
      <w:pPr>
        <w:jc w:val="both"/>
        <w:rPr>
          <w:rFonts w:ascii="GHEA Grapalat" w:hAnsi="GHEA Grapalat"/>
          <w:sz w:val="22"/>
          <w:szCs w:val="22"/>
          <w:lang w:val="es-ES"/>
        </w:rPr>
      </w:pPr>
    </w:p>
    <w:p w14:paraId="18530086" w14:textId="77777777" w:rsidR="00034160" w:rsidRPr="005354AD" w:rsidRDefault="00FB0689">
      <w:pPr>
        <w:numPr>
          <w:ilvl w:val="0"/>
          <w:numId w:val="4"/>
        </w:numPr>
        <w:jc w:val="both"/>
        <w:rPr>
          <w:rFonts w:ascii="GHEA Grapalat" w:hAnsi="GHEA Grapalat"/>
          <w:sz w:val="22"/>
          <w:szCs w:val="22"/>
          <w:u w:val="single"/>
          <w:lang w:val="es-ES"/>
        </w:rPr>
      </w:pPr>
      <w:r w:rsidRPr="005354AD">
        <w:rPr>
          <w:rFonts w:ascii="GHEA Grapalat" w:hAnsi="GHEA Grapalat" w:cs="Sylfaen"/>
          <w:sz w:val="20"/>
          <w:szCs w:val="20"/>
          <w:lang w:val="es-ES"/>
        </w:rPr>
        <w:t>էլեկտրոնային</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փոստի</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հասցեն</w:t>
      </w:r>
      <w:r w:rsidRPr="005354AD">
        <w:rPr>
          <w:rFonts w:ascii="GHEA Grapalat" w:hAnsi="GHEA Grapalat" w:cs="Arial"/>
          <w:sz w:val="20"/>
          <w:szCs w:val="20"/>
          <w:lang w:val="es-ES"/>
        </w:rPr>
        <w:t xml:space="preserve"> </w:t>
      </w:r>
      <w:r w:rsidRPr="005354AD">
        <w:rPr>
          <w:rFonts w:ascii="GHEA Grapalat" w:hAnsi="GHEA Grapalat" w:cs="Sylfaen"/>
          <w:sz w:val="20"/>
          <w:szCs w:val="20"/>
          <w:lang w:val="es-ES"/>
        </w:rPr>
        <w:t>է</w:t>
      </w:r>
      <w:r w:rsidRPr="005354AD">
        <w:rPr>
          <w:rFonts w:ascii="GHEA Grapalat" w:hAnsi="GHEA Grapalat" w:cs="Arial"/>
          <w:sz w:val="20"/>
          <w:szCs w:val="20"/>
          <w:lang w:val="es-ES"/>
        </w:rPr>
        <w:t>`</w:t>
      </w:r>
      <w:r w:rsidRPr="005354AD">
        <w:rPr>
          <w:rFonts w:ascii="GHEA Grapalat" w:hAnsi="GHEA Grapalat" w:cs="Arial"/>
          <w:szCs w:val="22"/>
          <w:lang w:val="es-ES"/>
        </w:rPr>
        <w:t xml:space="preserve"> </w:t>
      </w:r>
      <w:r w:rsidRPr="005354AD">
        <w:rPr>
          <w:rFonts w:ascii="GHEA Grapalat" w:hAnsi="GHEA Grapalat"/>
          <w:u w:val="single"/>
          <w:lang w:val="es-ES"/>
        </w:rPr>
        <w:tab/>
      </w:r>
      <w:r w:rsidRPr="005354AD">
        <w:rPr>
          <w:rFonts w:ascii="GHEA Grapalat" w:hAnsi="GHEA Grapalat"/>
          <w:u w:val="single"/>
          <w:lang w:val="es-ES"/>
        </w:rPr>
        <w:tab/>
      </w:r>
      <w:r w:rsidRPr="005354AD">
        <w:rPr>
          <w:rFonts w:ascii="GHEA Grapalat" w:hAnsi="GHEA Grapalat"/>
          <w:u w:val="single"/>
          <w:lang w:val="es-ES"/>
        </w:rPr>
        <w:tab/>
      </w:r>
      <w:r w:rsidRPr="005354AD">
        <w:rPr>
          <w:rFonts w:ascii="GHEA Grapalat" w:hAnsi="GHEA Grapalat"/>
          <w:u w:val="single"/>
          <w:lang w:val="es-ES"/>
        </w:rPr>
        <w:tab/>
      </w:r>
      <w:r w:rsidRPr="005354AD">
        <w:rPr>
          <w:rFonts w:ascii="GHEA Grapalat" w:hAnsi="GHEA Grapalat"/>
          <w:u w:val="single"/>
          <w:lang w:val="es-ES"/>
        </w:rPr>
        <w:tab/>
        <w:t>:</w:t>
      </w:r>
    </w:p>
    <w:p w14:paraId="4347C66F" w14:textId="77777777" w:rsidR="00034160" w:rsidRPr="005354AD" w:rsidRDefault="00FB0689">
      <w:pPr>
        <w:jc w:val="both"/>
        <w:rPr>
          <w:rFonts w:ascii="GHEA Grapalat" w:hAnsi="GHEA Grapalat"/>
          <w:sz w:val="10"/>
          <w:szCs w:val="10"/>
          <w:lang w:val="es-ES"/>
        </w:rPr>
      </w:pPr>
      <w:r w:rsidRPr="005354AD">
        <w:rPr>
          <w:rFonts w:ascii="GHEA Grapalat" w:hAnsi="GHEA Grapalat" w:cs="Sylfaen"/>
          <w:vertAlign w:val="superscript"/>
          <w:lang w:val="es-ES"/>
        </w:rPr>
        <w:t xml:space="preserve">              </w:t>
      </w:r>
      <w:r w:rsidRPr="005354AD">
        <w:rPr>
          <w:rFonts w:ascii="GHEA Grapalat" w:hAnsi="GHEA Grapalat" w:cs="Arial"/>
          <w:vertAlign w:val="superscript"/>
          <w:lang w:val="es-ES"/>
        </w:rPr>
        <w:t xml:space="preserve">                                                                                                                         էլեկտրոնային փոստի հասցեն</w:t>
      </w:r>
    </w:p>
    <w:p w14:paraId="33945B2E" w14:textId="77777777" w:rsidR="00034160" w:rsidRPr="005354AD" w:rsidRDefault="00034160">
      <w:pPr>
        <w:jc w:val="right"/>
        <w:rPr>
          <w:rFonts w:ascii="GHEA Grapalat" w:hAnsi="GHEA Grapalat"/>
          <w:sz w:val="10"/>
          <w:szCs w:val="10"/>
          <w:lang w:val="es-ES"/>
        </w:rPr>
      </w:pPr>
    </w:p>
    <w:p w14:paraId="5D7AB8CB" w14:textId="77777777" w:rsidR="00034160" w:rsidRPr="005354AD" w:rsidRDefault="00034160">
      <w:pPr>
        <w:jc w:val="right"/>
        <w:rPr>
          <w:rFonts w:ascii="GHEA Grapalat" w:hAnsi="GHEA Grapalat"/>
          <w:sz w:val="10"/>
          <w:szCs w:val="10"/>
          <w:lang w:val="es-ES"/>
        </w:rPr>
      </w:pPr>
    </w:p>
    <w:p w14:paraId="48102FB8" w14:textId="77777777" w:rsidR="00034160" w:rsidRPr="005354AD" w:rsidRDefault="00034160">
      <w:pPr>
        <w:jc w:val="right"/>
        <w:rPr>
          <w:rFonts w:ascii="GHEA Grapalat" w:hAnsi="GHEA Grapalat"/>
          <w:sz w:val="10"/>
          <w:szCs w:val="10"/>
          <w:lang w:val="es-ES"/>
        </w:rPr>
      </w:pPr>
    </w:p>
    <w:p w14:paraId="300375DE" w14:textId="77777777" w:rsidR="00034160" w:rsidRPr="005354AD" w:rsidRDefault="00034160">
      <w:pPr>
        <w:jc w:val="right"/>
        <w:rPr>
          <w:rFonts w:ascii="GHEA Grapalat" w:hAnsi="GHEA Grapalat"/>
          <w:sz w:val="10"/>
          <w:szCs w:val="10"/>
          <w:lang w:val="hy-AM"/>
        </w:rPr>
      </w:pPr>
    </w:p>
    <w:p w14:paraId="0FCD9F31" w14:textId="77777777" w:rsidR="00034160" w:rsidRPr="005354AD" w:rsidRDefault="00FB0689">
      <w:pPr>
        <w:numPr>
          <w:ilvl w:val="0"/>
          <w:numId w:val="4"/>
        </w:numPr>
        <w:jc w:val="both"/>
        <w:rPr>
          <w:rFonts w:ascii="GHEA Grapalat" w:hAnsi="GHEA Grapalat" w:cs="Arial"/>
          <w:vertAlign w:val="superscript"/>
          <w:lang w:val="es-ES"/>
        </w:rPr>
      </w:pPr>
      <w:r w:rsidRPr="005354AD">
        <w:rPr>
          <w:rFonts w:ascii="GHEA Grapalat" w:hAnsi="GHEA Grapalat"/>
          <w:sz w:val="20"/>
          <w:szCs w:val="20"/>
          <w:lang w:val="hy-AM"/>
        </w:rPr>
        <w:t>գործունեության հասցեն է՝ -------------------------------------------------:</w:t>
      </w:r>
      <w:r w:rsidRPr="005354AD">
        <w:rPr>
          <w:rFonts w:ascii="GHEA Grapalat" w:hAnsi="GHEA Grapalat"/>
          <w:sz w:val="20"/>
          <w:szCs w:val="20"/>
          <w:lang w:val="es-ES"/>
        </w:rPr>
        <w:t xml:space="preserve">                                     </w:t>
      </w:r>
    </w:p>
    <w:p w14:paraId="5E60D099" w14:textId="77777777" w:rsidR="00034160" w:rsidRPr="005354AD" w:rsidRDefault="00FB0689">
      <w:pPr>
        <w:jc w:val="both"/>
        <w:rPr>
          <w:rFonts w:ascii="GHEA Grapalat" w:hAnsi="GHEA Grapalat"/>
          <w:sz w:val="16"/>
          <w:szCs w:val="16"/>
          <w:lang w:val="hy-AM"/>
        </w:rPr>
      </w:pPr>
      <w:r w:rsidRPr="005354AD">
        <w:rPr>
          <w:rFonts w:ascii="GHEA Grapalat" w:hAnsi="GHEA Grapalat"/>
          <w:sz w:val="16"/>
          <w:szCs w:val="16"/>
          <w:lang w:val="hy-AM"/>
        </w:rPr>
        <w:t xml:space="preserve">                                                                                                      գործունեության հասցեն</w:t>
      </w:r>
    </w:p>
    <w:p w14:paraId="432F6775" w14:textId="77777777" w:rsidR="00034160" w:rsidRPr="005354AD" w:rsidRDefault="00034160">
      <w:pPr>
        <w:jc w:val="right"/>
        <w:rPr>
          <w:rFonts w:ascii="GHEA Grapalat" w:hAnsi="GHEA Grapalat"/>
          <w:sz w:val="10"/>
          <w:szCs w:val="10"/>
          <w:lang w:val="hy-AM"/>
        </w:rPr>
      </w:pPr>
    </w:p>
    <w:p w14:paraId="0CA0C03C" w14:textId="77777777" w:rsidR="00034160" w:rsidRPr="005354AD" w:rsidRDefault="00034160">
      <w:pPr>
        <w:ind w:firstLine="708"/>
        <w:jc w:val="both"/>
        <w:rPr>
          <w:rFonts w:ascii="GHEA Grapalat" w:hAnsi="GHEA Grapalat" w:cs="Arial"/>
          <w:sz w:val="20"/>
          <w:szCs w:val="20"/>
          <w:lang w:val="hy-AM"/>
        </w:rPr>
      </w:pPr>
    </w:p>
    <w:p w14:paraId="0DFB7147" w14:textId="77777777" w:rsidR="00034160" w:rsidRPr="005354AD" w:rsidRDefault="00FB0689">
      <w:pPr>
        <w:numPr>
          <w:ilvl w:val="0"/>
          <w:numId w:val="4"/>
        </w:numPr>
        <w:jc w:val="both"/>
        <w:rPr>
          <w:rFonts w:ascii="GHEA Grapalat" w:hAnsi="GHEA Grapalat" w:cs="Arial"/>
          <w:vertAlign w:val="superscript"/>
          <w:lang w:val="es-ES"/>
        </w:rPr>
      </w:pPr>
      <w:r w:rsidRPr="005354AD">
        <w:rPr>
          <w:rFonts w:ascii="GHEA Grapalat" w:hAnsi="GHEA Grapalat"/>
          <w:sz w:val="20"/>
          <w:szCs w:val="20"/>
          <w:lang w:val="hy-AM"/>
        </w:rPr>
        <w:t>հեռախոսահամարն է՝ -------------------------------------------------:</w:t>
      </w:r>
      <w:r w:rsidRPr="005354AD">
        <w:rPr>
          <w:rFonts w:ascii="GHEA Grapalat" w:hAnsi="GHEA Grapalat"/>
          <w:sz w:val="20"/>
          <w:szCs w:val="20"/>
          <w:lang w:val="es-ES"/>
        </w:rPr>
        <w:t xml:space="preserve">                                     </w:t>
      </w:r>
    </w:p>
    <w:p w14:paraId="02355C1B" w14:textId="77777777" w:rsidR="00034160" w:rsidRPr="005354AD" w:rsidRDefault="00FB0689">
      <w:pPr>
        <w:ind w:left="3540"/>
        <w:jc w:val="both"/>
        <w:rPr>
          <w:rFonts w:ascii="GHEA Grapalat" w:hAnsi="GHEA Grapalat"/>
          <w:sz w:val="16"/>
          <w:szCs w:val="16"/>
          <w:lang w:val="hy-AM"/>
        </w:rPr>
      </w:pPr>
      <w:r w:rsidRPr="005354AD">
        <w:rPr>
          <w:rFonts w:ascii="GHEA Grapalat" w:hAnsi="GHEA Grapalat"/>
          <w:sz w:val="16"/>
          <w:szCs w:val="16"/>
          <w:lang w:val="hy-AM"/>
        </w:rPr>
        <w:t>հեռախոսի համարը</w:t>
      </w:r>
    </w:p>
    <w:p w14:paraId="541B2AD5" w14:textId="77777777" w:rsidR="00034160" w:rsidRPr="005354AD" w:rsidRDefault="00034160">
      <w:pPr>
        <w:ind w:firstLine="709"/>
        <w:rPr>
          <w:rFonts w:ascii="GHEA Grapalat" w:hAnsi="GHEA Grapalat" w:cs="Arial"/>
          <w:sz w:val="20"/>
          <w:szCs w:val="20"/>
          <w:lang w:val="hy-AM"/>
        </w:rPr>
      </w:pPr>
    </w:p>
    <w:p w14:paraId="314721F9" w14:textId="77777777" w:rsidR="00034160" w:rsidRPr="005354AD" w:rsidRDefault="00034160">
      <w:pPr>
        <w:ind w:firstLine="709"/>
        <w:jc w:val="both"/>
        <w:rPr>
          <w:rFonts w:ascii="GHEA Grapalat" w:hAnsi="GHEA Grapalat" w:cs="Arial"/>
          <w:sz w:val="20"/>
          <w:szCs w:val="20"/>
          <w:lang w:val="hy-AM"/>
        </w:rPr>
      </w:pPr>
    </w:p>
    <w:p w14:paraId="10EF09DA" w14:textId="77777777" w:rsidR="00034160" w:rsidRPr="005354AD" w:rsidRDefault="00FB0689">
      <w:pPr>
        <w:ind w:firstLine="709"/>
        <w:jc w:val="both"/>
        <w:rPr>
          <w:rFonts w:ascii="GHEA Grapalat" w:hAnsi="GHEA Grapalat"/>
          <w:sz w:val="20"/>
          <w:lang w:val="es-ES"/>
        </w:rPr>
      </w:pPr>
      <w:r w:rsidRPr="005354AD">
        <w:rPr>
          <w:rFonts w:ascii="GHEA Grapalat" w:hAnsi="GHEA Grapalat" w:cs="Arial"/>
          <w:sz w:val="20"/>
          <w:szCs w:val="20"/>
          <w:lang w:val="es-ES"/>
        </w:rPr>
        <w:t>Սույնով</w:t>
      </w:r>
      <w:r w:rsidRPr="005354AD">
        <w:rPr>
          <w:rFonts w:ascii="GHEA Grapalat" w:hAnsi="GHEA Grapalat"/>
          <w:sz w:val="20"/>
          <w:lang w:val="hy-AM"/>
        </w:rPr>
        <w:t xml:space="preserve">  </w:t>
      </w:r>
      <w:r w:rsidRPr="005354AD">
        <w:rPr>
          <w:rFonts w:ascii="GHEA Grapalat" w:hAnsi="GHEA Grapalat"/>
          <w:sz w:val="20"/>
          <w:u w:val="single"/>
          <w:lang w:val="hy-AM"/>
        </w:rPr>
        <w:t xml:space="preserve">                                                </w:t>
      </w:r>
      <w:r w:rsidRPr="005354AD">
        <w:rPr>
          <w:rFonts w:ascii="GHEA Grapalat" w:hAnsi="GHEA Grapalat"/>
          <w:sz w:val="20"/>
          <w:u w:val="single"/>
          <w:lang w:val="es-ES"/>
        </w:rPr>
        <w:t xml:space="preserve">                         </w:t>
      </w:r>
      <w:r w:rsidRPr="005354AD">
        <w:rPr>
          <w:rFonts w:ascii="GHEA Grapalat" w:hAnsi="GHEA Grapalat"/>
          <w:sz w:val="20"/>
          <w:u w:val="single"/>
          <w:lang w:val="hy-AM"/>
        </w:rPr>
        <w:t xml:space="preserve">          </w:t>
      </w:r>
      <w:r w:rsidRPr="005354AD">
        <w:rPr>
          <w:rFonts w:ascii="GHEA Grapalat" w:hAnsi="GHEA Grapalat"/>
          <w:lang w:val="hy-AM"/>
        </w:rPr>
        <w:t>-</w:t>
      </w:r>
      <w:r w:rsidRPr="005354AD">
        <w:rPr>
          <w:rFonts w:ascii="GHEA Grapalat" w:hAnsi="GHEA Grapalat" w:cs="Arial"/>
          <w:sz w:val="20"/>
          <w:szCs w:val="20"/>
          <w:lang w:val="es-ES"/>
        </w:rPr>
        <w:t>ն հայտարարում և հավաստում է, որ՝</w:t>
      </w:r>
      <w:r w:rsidRPr="005354AD">
        <w:rPr>
          <w:rFonts w:ascii="GHEA Grapalat" w:hAnsi="GHEA Grapalat" w:cs="Arial"/>
          <w:lang w:val="hy-AM"/>
        </w:rPr>
        <w:t xml:space="preserve"> </w:t>
      </w:r>
    </w:p>
    <w:p w14:paraId="3D59B31B" w14:textId="77777777" w:rsidR="00034160" w:rsidRPr="005354AD" w:rsidRDefault="00FB0689">
      <w:pPr>
        <w:jc w:val="both"/>
        <w:rPr>
          <w:rFonts w:ascii="GHEA Grapalat" w:hAnsi="GHEA Grapalat"/>
          <w:i/>
          <w:sz w:val="16"/>
          <w:vertAlign w:val="superscript"/>
          <w:lang w:val="es-ES"/>
        </w:rPr>
      </w:pP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es-ES"/>
        </w:rPr>
        <w:t xml:space="preserve">                                    </w:t>
      </w:r>
      <w:r w:rsidRPr="005354AD">
        <w:rPr>
          <w:rFonts w:ascii="GHEA Grapalat" w:hAnsi="GHEA Grapalat" w:cs="Sylfaen"/>
          <w:vertAlign w:val="superscript"/>
          <w:lang w:val="hy-AM"/>
        </w:rPr>
        <w:t>մասնակցի անվանում</w:t>
      </w:r>
    </w:p>
    <w:p w14:paraId="3538F484" w14:textId="6B8C2E02" w:rsidR="00034160" w:rsidRPr="005354AD" w:rsidRDefault="00FB0689">
      <w:pPr>
        <w:ind w:firstLine="708"/>
        <w:jc w:val="both"/>
        <w:rPr>
          <w:rFonts w:ascii="GHEA Grapalat" w:hAnsi="GHEA Grapalat" w:cs="Sylfaen"/>
          <w:sz w:val="20"/>
          <w:lang w:val="hy-AM"/>
        </w:rPr>
      </w:pPr>
      <w:r w:rsidRPr="005354AD">
        <w:rPr>
          <w:rFonts w:ascii="GHEA Grapalat" w:hAnsi="GHEA Grapalat" w:cs="Arial"/>
          <w:sz w:val="20"/>
          <w:szCs w:val="20"/>
          <w:lang w:val="es-ES"/>
        </w:rPr>
        <w:t>1) բավարարում է «</w:t>
      </w:r>
      <w:r w:rsidR="00C12ED2">
        <w:rPr>
          <w:rFonts w:ascii="Sylfaen" w:hAnsi="Sylfaen" w:cs="Sylfaen"/>
          <w:i/>
          <w:lang w:val="af-ZA"/>
        </w:rPr>
        <w:t>ՀՀԱՄՄՀ-ԱԼՄ-ԳՀԱՊՁԲ-22/03</w:t>
      </w:r>
      <w:r w:rsidRPr="005354AD">
        <w:rPr>
          <w:rFonts w:ascii="GHEA Grapalat" w:hAnsi="GHEA Grapalat"/>
          <w:lang w:val="af-ZA"/>
        </w:rPr>
        <w:t>»</w:t>
      </w:r>
      <w:r w:rsidRPr="005354AD">
        <w:rPr>
          <w:rFonts w:ascii="GHEA Grapalat" w:hAnsi="GHEA Grapalat" w:cs="Sylfaen"/>
          <w:b/>
          <w:lang w:val="es-ES"/>
        </w:rPr>
        <w:t>*</w:t>
      </w:r>
      <w:r w:rsidRPr="005354AD">
        <w:rPr>
          <w:rFonts w:ascii="GHEA Grapalat" w:hAnsi="GHEA Grapalat"/>
          <w:b/>
          <w:lang w:val="es-ES"/>
        </w:rPr>
        <w:t xml:space="preserve">  </w:t>
      </w:r>
      <w:r w:rsidRPr="005354AD">
        <w:rPr>
          <w:rFonts w:ascii="Sylfaen" w:hAnsi="Sylfaen" w:cs="Sylfaen"/>
          <w:i/>
          <w:lang w:val="af-ZA"/>
        </w:rPr>
        <w:t xml:space="preserve"> </w:t>
      </w:r>
      <w:r w:rsidRPr="005354AD">
        <w:rPr>
          <w:rFonts w:ascii="GHEA Grapalat" w:hAnsi="GHEA Grapalat" w:cs="Arial"/>
          <w:sz w:val="20"/>
          <w:szCs w:val="20"/>
          <w:lang w:val="es-ES"/>
        </w:rPr>
        <w:t xml:space="preserve">պահանջներին </w:t>
      </w:r>
      <w:r w:rsidRPr="005354AD">
        <w:rPr>
          <w:rFonts w:ascii="GHEA Grapalat" w:hAnsi="GHEA Grapalat" w:cs="Arial"/>
          <w:sz w:val="20"/>
          <w:szCs w:val="20"/>
          <w:lang w:val="hy-AM"/>
        </w:rPr>
        <w:t xml:space="preserve"> և </w:t>
      </w:r>
      <w:r w:rsidRPr="005354AD">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sidRPr="005354AD">
        <w:rPr>
          <w:rStyle w:val="a4"/>
          <w:rFonts w:ascii="GHEA Grapalat" w:hAnsi="GHEA Grapalat" w:cs="Sylfaen"/>
          <w:sz w:val="20"/>
          <w:lang w:val="hy-AM"/>
        </w:rPr>
        <w:footnoteReference w:id="2"/>
      </w:r>
      <w:r w:rsidRPr="005354AD">
        <w:rPr>
          <w:rFonts w:ascii="GHEA Grapalat" w:hAnsi="GHEA Grapalat" w:cs="Sylfaen"/>
          <w:sz w:val="20"/>
          <w:lang w:val="es-ES"/>
        </w:rPr>
        <w:t>.</w:t>
      </w:r>
      <w:r w:rsidRPr="005354AD">
        <w:rPr>
          <w:rFonts w:ascii="GHEA Grapalat" w:hAnsi="GHEA Grapalat" w:cs="Sylfaen"/>
          <w:sz w:val="20"/>
          <w:lang w:val="hy-AM"/>
        </w:rPr>
        <w:t xml:space="preserve"> </w:t>
      </w:r>
    </w:p>
    <w:p w14:paraId="65094065" w14:textId="5BA44F22" w:rsidR="00034160" w:rsidRPr="005354AD" w:rsidRDefault="00FB0689">
      <w:pPr>
        <w:ind w:firstLine="708"/>
        <w:jc w:val="both"/>
        <w:rPr>
          <w:rFonts w:ascii="GHEA Grapalat" w:hAnsi="GHEA Grapalat" w:cs="Arial"/>
          <w:sz w:val="22"/>
          <w:szCs w:val="22"/>
          <w:lang w:val="es-ES"/>
        </w:rPr>
      </w:pPr>
      <w:r w:rsidRPr="005354AD">
        <w:rPr>
          <w:rFonts w:ascii="GHEA Grapalat" w:hAnsi="GHEA Grapalat" w:cs="Arial"/>
          <w:sz w:val="20"/>
          <w:szCs w:val="20"/>
          <w:lang w:val="hy-AM"/>
        </w:rPr>
        <w:t>2</w:t>
      </w:r>
      <w:r w:rsidRPr="005354AD">
        <w:rPr>
          <w:rFonts w:ascii="GHEA Grapalat" w:hAnsi="GHEA Grapalat" w:cs="Arial"/>
          <w:sz w:val="20"/>
          <w:szCs w:val="20"/>
          <w:lang w:val="es-ES"/>
        </w:rPr>
        <w:t xml:space="preserve">) </w:t>
      </w:r>
      <w:r w:rsidRPr="005354AD">
        <w:rPr>
          <w:rFonts w:ascii="GHEA Grapalat" w:hAnsi="GHEA Grapalat"/>
          <w:lang w:val="es-ES"/>
        </w:rPr>
        <w:t>«</w:t>
      </w:r>
      <w:r w:rsidR="00C12ED2">
        <w:rPr>
          <w:rFonts w:ascii="Sylfaen" w:hAnsi="Sylfaen" w:cs="Sylfaen"/>
          <w:i/>
          <w:lang w:val="af-ZA"/>
        </w:rPr>
        <w:t>ՀՀԱՄՄՀ-ԱԼՄ-ԳՀԱՊՁԲ-22/03</w:t>
      </w:r>
      <w:r w:rsidRPr="005354AD">
        <w:rPr>
          <w:rFonts w:ascii="GHEA Grapalat" w:hAnsi="GHEA Grapalat"/>
          <w:lang w:val="es-ES"/>
        </w:rPr>
        <w:t>»</w:t>
      </w:r>
      <w:r w:rsidRPr="005354AD">
        <w:rPr>
          <w:rFonts w:ascii="GHEA Grapalat" w:hAnsi="GHEA Grapalat" w:cs="Sylfaen"/>
          <w:sz w:val="22"/>
          <w:szCs w:val="22"/>
          <w:lang w:val="hy-AM"/>
        </w:rPr>
        <w:t xml:space="preserve">  </w:t>
      </w:r>
      <w:r w:rsidRPr="005354AD">
        <w:rPr>
          <w:rFonts w:ascii="GHEA Grapalat" w:hAnsi="GHEA Grapalat" w:cs="Arial"/>
          <w:sz w:val="20"/>
          <w:szCs w:val="20"/>
          <w:lang w:val="es-ES"/>
        </w:rPr>
        <w:t>ծածկագրով գնանշման հարցման ընթացակարգին մասնակցելու շրջանակում`</w:t>
      </w:r>
      <w:r w:rsidRPr="005354AD">
        <w:rPr>
          <w:rFonts w:ascii="GHEA Grapalat" w:hAnsi="GHEA Grapalat" w:cs="Sylfaen"/>
          <w:sz w:val="22"/>
          <w:szCs w:val="22"/>
          <w:lang w:val="es-ES"/>
        </w:rPr>
        <w:t xml:space="preserve">  </w:t>
      </w:r>
    </w:p>
    <w:p w14:paraId="2EF857BB" w14:textId="77777777" w:rsidR="00034160" w:rsidRPr="005354AD" w:rsidRDefault="00FB0689">
      <w:pPr>
        <w:numPr>
          <w:ilvl w:val="0"/>
          <w:numId w:val="3"/>
        </w:numPr>
        <w:ind w:left="0" w:firstLine="720"/>
        <w:jc w:val="both"/>
        <w:rPr>
          <w:rFonts w:ascii="GHEA Grapalat" w:hAnsi="GHEA Grapalat" w:cs="Arial"/>
          <w:sz w:val="20"/>
          <w:szCs w:val="20"/>
          <w:lang w:val="es-ES"/>
        </w:rPr>
      </w:pPr>
      <w:r w:rsidRPr="005354AD">
        <w:rPr>
          <w:rFonts w:ascii="GHEA Grapalat" w:hAnsi="GHEA Grapalat" w:cs="Arial"/>
          <w:sz w:val="20"/>
          <w:szCs w:val="20"/>
          <w:lang w:val="es-ES"/>
        </w:rPr>
        <w:t>թույլ չի տվել և (կամ) թույլ չի տալու</w:t>
      </w:r>
      <w:r w:rsidRPr="005354AD">
        <w:rPr>
          <w:rFonts w:ascii="GHEA Grapalat" w:hAnsi="GHEA Grapalat" w:cs="Arial"/>
          <w:sz w:val="20"/>
          <w:szCs w:val="20"/>
          <w:lang w:val="hy-AM"/>
        </w:rPr>
        <w:t xml:space="preserve"> անբարեխիղճ մրցակցություն, </w:t>
      </w:r>
      <w:r w:rsidRPr="005354AD">
        <w:rPr>
          <w:rFonts w:ascii="GHEA Grapalat" w:hAnsi="GHEA Grapalat" w:cs="Arial"/>
          <w:sz w:val="20"/>
          <w:szCs w:val="20"/>
          <w:lang w:val="es-ES"/>
        </w:rPr>
        <w:t xml:space="preserve">  գերիշխող դիրքի չարաշահում և հակամրցակցային համաձայնություն,</w:t>
      </w:r>
    </w:p>
    <w:p w14:paraId="084A7023" w14:textId="77777777" w:rsidR="00034160" w:rsidRPr="005354AD" w:rsidRDefault="00FB0689">
      <w:pPr>
        <w:numPr>
          <w:ilvl w:val="0"/>
          <w:numId w:val="3"/>
        </w:numPr>
        <w:ind w:left="0" w:firstLine="720"/>
        <w:jc w:val="both"/>
        <w:rPr>
          <w:rFonts w:ascii="GHEA Grapalat" w:hAnsi="GHEA Grapalat"/>
          <w:sz w:val="22"/>
          <w:szCs w:val="22"/>
          <w:lang w:val="es-ES"/>
        </w:rPr>
      </w:pPr>
      <w:r w:rsidRPr="005354AD">
        <w:rPr>
          <w:rFonts w:ascii="GHEA Grapalat" w:hAnsi="GHEA Grapalat" w:cs="Arial"/>
          <w:sz w:val="20"/>
          <w:szCs w:val="20"/>
          <w:lang w:val="es-ES"/>
        </w:rPr>
        <w:t>բացակայում է հրավերով սահմանված`</w:t>
      </w:r>
      <w:r w:rsidRPr="005354AD">
        <w:rPr>
          <w:rFonts w:ascii="GHEA Grapalat" w:hAnsi="GHEA Grapalat"/>
          <w:sz w:val="22"/>
          <w:szCs w:val="22"/>
          <w:lang w:val="es-ES"/>
        </w:rPr>
        <w:t xml:space="preserve"> </w:t>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t xml:space="preserve">                   </w:t>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r>
      <w:r w:rsidRPr="005354AD">
        <w:rPr>
          <w:rFonts w:ascii="GHEA Grapalat" w:hAnsi="GHEA Grapalat" w:cs="Arial"/>
          <w:sz w:val="20"/>
          <w:szCs w:val="20"/>
          <w:lang w:val="es-ES"/>
        </w:rPr>
        <w:t>-ին</w:t>
      </w:r>
      <w:r w:rsidRPr="005354AD">
        <w:rPr>
          <w:rFonts w:ascii="GHEA Grapalat" w:hAnsi="GHEA Grapalat"/>
          <w:sz w:val="22"/>
          <w:szCs w:val="22"/>
          <w:lang w:val="es-ES"/>
        </w:rPr>
        <w:t xml:space="preserve"> </w:t>
      </w:r>
    </w:p>
    <w:p w14:paraId="2ABCA1F8" w14:textId="77777777" w:rsidR="00034160" w:rsidRPr="005354AD" w:rsidRDefault="00FB0689">
      <w:pPr>
        <w:jc w:val="both"/>
        <w:rPr>
          <w:rFonts w:ascii="GHEA Grapalat" w:hAnsi="GHEA Grapalat" w:cs="Arial"/>
          <w:vertAlign w:val="superscript"/>
          <w:lang w:val="hy-AM"/>
        </w:rPr>
      </w:pPr>
      <w:r w:rsidRPr="005354AD">
        <w:rPr>
          <w:rFonts w:ascii="GHEA Grapalat" w:hAnsi="GHEA Grapalat"/>
          <w:vertAlign w:val="superscript"/>
          <w:lang w:val="es-ES"/>
        </w:rPr>
        <w:t xml:space="preserve"> </w:t>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t xml:space="preserve">      </w:t>
      </w:r>
      <w:r w:rsidRPr="005354AD">
        <w:rPr>
          <w:rFonts w:ascii="GHEA Grapalat" w:hAnsi="GHEA Grapalat" w:cs="Sylfaen"/>
          <w:vertAlign w:val="superscript"/>
          <w:lang w:val="hy-AM"/>
        </w:rPr>
        <w:t>մասնակցի</w:t>
      </w:r>
      <w:r w:rsidRPr="005354AD">
        <w:rPr>
          <w:rFonts w:ascii="GHEA Grapalat" w:hAnsi="GHEA Grapalat" w:cs="Arial"/>
          <w:vertAlign w:val="superscript"/>
          <w:lang w:val="hy-AM"/>
        </w:rPr>
        <w:t xml:space="preserve"> </w:t>
      </w:r>
      <w:r w:rsidRPr="005354AD">
        <w:rPr>
          <w:rFonts w:ascii="GHEA Grapalat" w:hAnsi="GHEA Grapalat" w:cs="Sylfaen"/>
          <w:vertAlign w:val="superscript"/>
          <w:lang w:val="hy-AM"/>
        </w:rPr>
        <w:t>անվանումը</w:t>
      </w:r>
      <w:r w:rsidRPr="005354AD">
        <w:rPr>
          <w:rFonts w:ascii="GHEA Grapalat" w:hAnsi="GHEA Grapalat" w:cs="Arial"/>
          <w:vertAlign w:val="superscript"/>
          <w:lang w:val="hy-AM"/>
        </w:rPr>
        <w:t xml:space="preserve"> </w:t>
      </w:r>
    </w:p>
    <w:p w14:paraId="219E63DD" w14:textId="77777777" w:rsidR="00034160" w:rsidRPr="005354AD" w:rsidRDefault="00FB0689">
      <w:pPr>
        <w:jc w:val="both"/>
        <w:rPr>
          <w:rFonts w:ascii="GHEA Grapalat" w:hAnsi="GHEA Grapalat"/>
          <w:sz w:val="22"/>
          <w:szCs w:val="22"/>
          <w:u w:val="single"/>
          <w:lang w:val="es-ES"/>
        </w:rPr>
      </w:pPr>
      <w:r w:rsidRPr="005354AD">
        <w:rPr>
          <w:rFonts w:ascii="GHEA Grapalat" w:hAnsi="GHEA Grapalat" w:cs="Arial"/>
          <w:sz w:val="20"/>
          <w:szCs w:val="20"/>
          <w:lang w:val="es-ES"/>
        </w:rPr>
        <w:t>փոխկապակցված անձանց և (կամ)</w:t>
      </w:r>
      <w:r w:rsidRPr="005354AD">
        <w:rPr>
          <w:rFonts w:ascii="GHEA Grapalat" w:hAnsi="GHEA Grapalat"/>
          <w:sz w:val="22"/>
          <w:szCs w:val="22"/>
          <w:lang w:val="es-ES"/>
        </w:rPr>
        <w:t xml:space="preserve"> </w:t>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t xml:space="preserve">    </w:t>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t xml:space="preserve">                    </w:t>
      </w:r>
      <w:r w:rsidRPr="005354AD">
        <w:rPr>
          <w:rFonts w:ascii="GHEA Grapalat" w:hAnsi="GHEA Grapalat" w:cs="Arial"/>
          <w:sz w:val="20"/>
          <w:szCs w:val="20"/>
          <w:lang w:val="es-ES"/>
        </w:rPr>
        <w:t>-ի</w:t>
      </w:r>
      <w:r w:rsidRPr="005354AD">
        <w:rPr>
          <w:rFonts w:ascii="GHEA Grapalat" w:hAnsi="GHEA Grapalat"/>
          <w:sz w:val="22"/>
          <w:szCs w:val="22"/>
          <w:u w:val="single"/>
          <w:lang w:val="es-ES"/>
        </w:rPr>
        <w:t xml:space="preserve">  </w:t>
      </w:r>
    </w:p>
    <w:p w14:paraId="5469D4AC" w14:textId="77777777" w:rsidR="00034160" w:rsidRPr="005354AD" w:rsidRDefault="00FB0689">
      <w:pPr>
        <w:jc w:val="both"/>
        <w:rPr>
          <w:rFonts w:ascii="GHEA Grapalat" w:hAnsi="GHEA Grapalat"/>
          <w:sz w:val="22"/>
          <w:szCs w:val="22"/>
          <w:u w:val="single"/>
          <w:lang w:val="es-ES"/>
        </w:rPr>
      </w:pP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hy-AM"/>
        </w:rPr>
        <w:t>մասնակցի</w:t>
      </w:r>
      <w:r w:rsidRPr="005354AD">
        <w:rPr>
          <w:rFonts w:ascii="GHEA Grapalat" w:hAnsi="GHEA Grapalat" w:cs="Arial"/>
          <w:vertAlign w:val="superscript"/>
          <w:lang w:val="hy-AM"/>
        </w:rPr>
        <w:t xml:space="preserve"> </w:t>
      </w:r>
      <w:r w:rsidRPr="005354AD">
        <w:rPr>
          <w:rFonts w:ascii="GHEA Grapalat" w:hAnsi="GHEA Grapalat" w:cs="Sylfaen"/>
          <w:vertAlign w:val="superscript"/>
          <w:lang w:val="hy-AM"/>
        </w:rPr>
        <w:t>անվանումը</w:t>
      </w:r>
    </w:p>
    <w:p w14:paraId="7B10BDF2" w14:textId="77777777" w:rsidR="00034160" w:rsidRPr="005354AD" w:rsidRDefault="00FB0689">
      <w:pPr>
        <w:jc w:val="both"/>
        <w:rPr>
          <w:rFonts w:ascii="GHEA Grapalat" w:hAnsi="GHEA Grapalat"/>
          <w:sz w:val="22"/>
          <w:szCs w:val="22"/>
          <w:u w:val="single"/>
          <w:lang w:val="es-ES"/>
        </w:rPr>
      </w:pPr>
      <w:r w:rsidRPr="005354AD">
        <w:rPr>
          <w:rFonts w:ascii="GHEA Grapalat" w:hAnsi="GHEA Grapalat" w:cs="Arial"/>
          <w:sz w:val="20"/>
          <w:szCs w:val="20"/>
          <w:lang w:val="es-ES"/>
        </w:rPr>
        <w:t>կողմից հիմնադրված կամ ավելի քան հիսուն տոկոս</w:t>
      </w:r>
      <w:r w:rsidRPr="005354AD">
        <w:rPr>
          <w:rFonts w:ascii="GHEA Grapalat" w:hAnsi="GHEA Grapalat"/>
          <w:sz w:val="22"/>
          <w:szCs w:val="22"/>
          <w:lang w:val="es-ES"/>
        </w:rPr>
        <w:t xml:space="preserve"> </w:t>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t xml:space="preserve">   </w:t>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t xml:space="preserve">                   </w:t>
      </w:r>
      <w:r w:rsidRPr="005354AD">
        <w:rPr>
          <w:rFonts w:ascii="GHEA Grapalat" w:hAnsi="GHEA Grapalat" w:cs="Arial"/>
          <w:sz w:val="20"/>
          <w:szCs w:val="20"/>
          <w:lang w:val="es-ES"/>
        </w:rPr>
        <w:t>-ին</w:t>
      </w:r>
    </w:p>
    <w:p w14:paraId="4C53E998" w14:textId="77777777" w:rsidR="00034160" w:rsidRPr="005354AD" w:rsidRDefault="00FB0689">
      <w:pPr>
        <w:jc w:val="both"/>
        <w:rPr>
          <w:rFonts w:ascii="GHEA Grapalat" w:hAnsi="GHEA Grapalat"/>
          <w:sz w:val="22"/>
          <w:szCs w:val="22"/>
          <w:lang w:val="es-ES"/>
        </w:rPr>
      </w:pPr>
      <w:r w:rsidRPr="005354AD">
        <w:rPr>
          <w:rFonts w:ascii="GHEA Grapalat" w:hAnsi="GHEA Grapalat" w:cs="Sylfaen"/>
          <w:vertAlign w:val="superscript"/>
          <w:lang w:val="es-ES"/>
        </w:rPr>
        <w:t xml:space="preserve">                                                                     </w:t>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es-ES"/>
        </w:rPr>
        <w:tab/>
      </w:r>
      <w:r w:rsidRPr="005354AD">
        <w:rPr>
          <w:rFonts w:ascii="GHEA Grapalat" w:hAnsi="GHEA Grapalat" w:cs="Sylfaen"/>
          <w:vertAlign w:val="superscript"/>
          <w:lang w:val="hy-AM"/>
        </w:rPr>
        <w:t>մասնակցի</w:t>
      </w:r>
      <w:r w:rsidRPr="005354AD">
        <w:rPr>
          <w:rFonts w:ascii="GHEA Grapalat" w:hAnsi="GHEA Grapalat" w:cs="Arial"/>
          <w:vertAlign w:val="superscript"/>
          <w:lang w:val="hy-AM"/>
        </w:rPr>
        <w:t xml:space="preserve"> </w:t>
      </w:r>
      <w:r w:rsidRPr="005354AD">
        <w:rPr>
          <w:rFonts w:ascii="GHEA Grapalat" w:hAnsi="GHEA Grapalat" w:cs="Sylfaen"/>
          <w:vertAlign w:val="superscript"/>
          <w:lang w:val="hy-AM"/>
        </w:rPr>
        <w:t>անվանումը</w:t>
      </w:r>
    </w:p>
    <w:p w14:paraId="4A354FA6" w14:textId="77777777" w:rsidR="00034160" w:rsidRPr="005354AD" w:rsidRDefault="00FB0689">
      <w:pPr>
        <w:jc w:val="both"/>
        <w:rPr>
          <w:rFonts w:ascii="GHEA Grapalat" w:hAnsi="GHEA Grapalat" w:cs="Arial"/>
          <w:sz w:val="20"/>
          <w:szCs w:val="20"/>
          <w:lang w:val="es-ES"/>
        </w:rPr>
      </w:pPr>
      <w:r w:rsidRPr="005354A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A3D6E90" w14:textId="77777777" w:rsidR="00034160" w:rsidRPr="005354AD" w:rsidRDefault="00034160">
      <w:pPr>
        <w:ind w:left="720"/>
        <w:jc w:val="both"/>
        <w:rPr>
          <w:rFonts w:ascii="GHEA Grapalat" w:hAnsi="GHEA Grapalat" w:cs="Arial"/>
          <w:sz w:val="20"/>
          <w:szCs w:val="20"/>
          <w:lang w:val="es-ES"/>
        </w:rPr>
      </w:pPr>
    </w:p>
    <w:p w14:paraId="21C793A9" w14:textId="77777777" w:rsidR="00034160" w:rsidRPr="005354AD" w:rsidRDefault="00FB0689">
      <w:pPr>
        <w:ind w:left="720"/>
        <w:jc w:val="both"/>
        <w:rPr>
          <w:rFonts w:ascii="GHEA Grapalat" w:hAnsi="GHEA Grapalat"/>
          <w:sz w:val="22"/>
          <w:szCs w:val="22"/>
          <w:lang w:val="es-ES"/>
        </w:rPr>
      </w:pPr>
      <w:r w:rsidRPr="005354AD">
        <w:rPr>
          <w:rFonts w:ascii="GHEA Grapalat" w:hAnsi="GHEA Grapalat" w:cs="Arial"/>
          <w:sz w:val="20"/>
          <w:szCs w:val="20"/>
          <w:lang w:val="hy-AM"/>
        </w:rPr>
        <w:t>Ս</w:t>
      </w:r>
      <w:r w:rsidRPr="005354AD">
        <w:rPr>
          <w:rFonts w:ascii="GHEA Grapalat" w:hAnsi="GHEA Grapalat" w:cs="Arial"/>
          <w:sz w:val="20"/>
          <w:szCs w:val="20"/>
          <w:lang w:val="es-ES"/>
        </w:rPr>
        <w:t xml:space="preserve">տորև ներկայացնում  </w:t>
      </w:r>
      <w:r w:rsidRPr="005354AD">
        <w:rPr>
          <w:rFonts w:ascii="GHEA Grapalat" w:hAnsi="GHEA Grapalat" w:cs="Arial"/>
          <w:sz w:val="20"/>
          <w:szCs w:val="20"/>
          <w:lang w:val="hy-AM"/>
        </w:rPr>
        <w:t xml:space="preserve">է </w:t>
      </w:r>
      <w:r w:rsidRPr="005354AD">
        <w:rPr>
          <w:rFonts w:ascii="GHEA Grapalat" w:hAnsi="GHEA Grapalat"/>
          <w:sz w:val="22"/>
          <w:szCs w:val="22"/>
          <w:u w:val="single"/>
          <w:lang w:val="es-ES"/>
        </w:rPr>
        <w:tab/>
        <w:t xml:space="preserve">                   </w:t>
      </w:r>
      <w:r w:rsidRPr="005354AD">
        <w:rPr>
          <w:rFonts w:ascii="GHEA Grapalat" w:hAnsi="GHEA Grapalat"/>
          <w:sz w:val="22"/>
          <w:szCs w:val="22"/>
          <w:u w:val="single"/>
          <w:lang w:val="es-ES"/>
        </w:rPr>
        <w:tab/>
      </w:r>
      <w:r w:rsidRPr="005354AD">
        <w:rPr>
          <w:rFonts w:ascii="GHEA Grapalat" w:hAnsi="GHEA Grapalat"/>
          <w:sz w:val="22"/>
          <w:szCs w:val="22"/>
          <w:u w:val="single"/>
          <w:lang w:val="es-ES"/>
        </w:rPr>
        <w:tab/>
      </w:r>
      <w:r w:rsidRPr="005354AD">
        <w:rPr>
          <w:rFonts w:ascii="GHEA Grapalat" w:hAnsi="GHEA Grapalat" w:cs="Arial"/>
          <w:sz w:val="20"/>
          <w:szCs w:val="20"/>
          <w:lang w:val="es-ES"/>
        </w:rPr>
        <w:t>-ի</w:t>
      </w:r>
      <w:r w:rsidRPr="005354AD">
        <w:rPr>
          <w:rFonts w:ascii="GHEA Grapalat" w:hAnsi="GHEA Grapalat" w:cs="Arial"/>
          <w:sz w:val="20"/>
          <w:szCs w:val="20"/>
          <w:lang w:val="hy-AM"/>
        </w:rPr>
        <w:t xml:space="preserve"> </w:t>
      </w:r>
      <w:r w:rsidRPr="005354AD">
        <w:rPr>
          <w:rFonts w:ascii="GHEA Grapalat" w:hAnsi="GHEA Grapalat" w:cs="Arial"/>
          <w:sz w:val="20"/>
          <w:szCs w:val="20"/>
          <w:lang w:val="es-ES"/>
        </w:rPr>
        <w:t xml:space="preserve"> իրական շահառուների վերաբերյալ</w:t>
      </w:r>
    </w:p>
    <w:p w14:paraId="00786BED" w14:textId="77777777" w:rsidR="00034160" w:rsidRPr="005354AD" w:rsidRDefault="00FB0689">
      <w:pPr>
        <w:jc w:val="both"/>
        <w:rPr>
          <w:rFonts w:ascii="GHEA Grapalat" w:hAnsi="GHEA Grapalat" w:cs="Arial"/>
          <w:vertAlign w:val="superscript"/>
          <w:lang w:val="hy-AM"/>
        </w:rPr>
      </w:pPr>
      <w:r w:rsidRPr="005354AD">
        <w:rPr>
          <w:rFonts w:ascii="GHEA Grapalat" w:hAnsi="GHEA Grapalat"/>
          <w:vertAlign w:val="superscript"/>
          <w:lang w:val="es-ES"/>
        </w:rPr>
        <w:t xml:space="preserve"> </w:t>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r>
      <w:r w:rsidRPr="005354AD">
        <w:rPr>
          <w:rFonts w:ascii="GHEA Grapalat" w:hAnsi="GHEA Grapalat"/>
          <w:vertAlign w:val="superscript"/>
          <w:lang w:val="es-ES"/>
        </w:rPr>
        <w:tab/>
        <w:t xml:space="preserve"> </w:t>
      </w:r>
      <w:r w:rsidRPr="005354AD">
        <w:rPr>
          <w:rFonts w:ascii="GHEA Grapalat" w:hAnsi="GHEA Grapalat"/>
          <w:vertAlign w:val="superscript"/>
          <w:lang w:val="hy-AM"/>
        </w:rPr>
        <w:t xml:space="preserve">      </w:t>
      </w:r>
      <w:r w:rsidRPr="005354AD">
        <w:rPr>
          <w:rFonts w:ascii="GHEA Grapalat" w:hAnsi="GHEA Grapalat"/>
          <w:vertAlign w:val="superscript"/>
          <w:lang w:val="es-ES"/>
        </w:rPr>
        <w:t xml:space="preserve">      </w:t>
      </w:r>
      <w:r w:rsidRPr="005354AD">
        <w:rPr>
          <w:rFonts w:ascii="GHEA Grapalat" w:hAnsi="GHEA Grapalat" w:cs="Sylfaen"/>
          <w:vertAlign w:val="superscript"/>
          <w:lang w:val="hy-AM"/>
        </w:rPr>
        <w:t>մասնակցի</w:t>
      </w:r>
      <w:r w:rsidRPr="005354AD">
        <w:rPr>
          <w:rFonts w:ascii="GHEA Grapalat" w:hAnsi="GHEA Grapalat" w:cs="Arial"/>
          <w:vertAlign w:val="superscript"/>
          <w:lang w:val="hy-AM"/>
        </w:rPr>
        <w:t xml:space="preserve"> </w:t>
      </w:r>
      <w:r w:rsidRPr="005354AD">
        <w:rPr>
          <w:rFonts w:ascii="GHEA Grapalat" w:hAnsi="GHEA Grapalat" w:cs="Sylfaen"/>
          <w:vertAlign w:val="superscript"/>
          <w:lang w:val="hy-AM"/>
        </w:rPr>
        <w:t>անվանումը</w:t>
      </w:r>
      <w:r w:rsidRPr="005354AD">
        <w:rPr>
          <w:rFonts w:ascii="GHEA Grapalat" w:hAnsi="GHEA Grapalat" w:cs="Arial"/>
          <w:vertAlign w:val="superscript"/>
          <w:lang w:val="hy-AM"/>
        </w:rPr>
        <w:t xml:space="preserve"> </w:t>
      </w:r>
    </w:p>
    <w:p w14:paraId="26D1190C" w14:textId="77777777" w:rsidR="00034160" w:rsidRPr="005354AD" w:rsidRDefault="00034160">
      <w:pPr>
        <w:jc w:val="both"/>
        <w:rPr>
          <w:rFonts w:ascii="GHEA Grapalat" w:hAnsi="GHEA Grapalat"/>
          <w:sz w:val="22"/>
          <w:szCs w:val="22"/>
          <w:lang w:val="hy-AM"/>
        </w:rPr>
      </w:pPr>
    </w:p>
    <w:p w14:paraId="3EBAB2CF" w14:textId="77777777" w:rsidR="00034160" w:rsidRPr="005354AD" w:rsidRDefault="00FB0689">
      <w:pPr>
        <w:jc w:val="both"/>
        <w:rPr>
          <w:rFonts w:ascii="GHEA Grapalat" w:hAnsi="GHEA Grapalat" w:cs="Arial"/>
          <w:sz w:val="18"/>
          <w:szCs w:val="18"/>
          <w:vertAlign w:val="superscript"/>
          <w:lang w:val="es-ES"/>
        </w:rPr>
      </w:pPr>
      <w:r w:rsidRPr="005354AD">
        <w:rPr>
          <w:rFonts w:ascii="GHEA Grapalat" w:hAnsi="GHEA Grapalat" w:cs="Arial"/>
          <w:sz w:val="20"/>
          <w:szCs w:val="20"/>
          <w:lang w:val="es-ES"/>
        </w:rPr>
        <w:t>տեղեկություններ պարունակող կայքէջի հղումը՝ ----</w:t>
      </w:r>
      <w:r w:rsidRPr="005354AD">
        <w:rPr>
          <w:rFonts w:ascii="GHEA Grapalat" w:hAnsi="GHEA Grapalat" w:cs="Arial"/>
          <w:sz w:val="20"/>
          <w:szCs w:val="20"/>
          <w:lang w:val="hy-AM"/>
        </w:rPr>
        <w:t>-------------------</w:t>
      </w:r>
      <w:r w:rsidRPr="005354AD">
        <w:rPr>
          <w:rFonts w:ascii="GHEA Grapalat" w:hAnsi="GHEA Grapalat" w:cs="Arial"/>
          <w:sz w:val="20"/>
          <w:szCs w:val="20"/>
          <w:lang w:val="es-ES"/>
        </w:rPr>
        <w:t>-----------------------------</w:t>
      </w:r>
      <w:r w:rsidRPr="005354AD">
        <w:rPr>
          <w:rFonts w:cs="Arial"/>
          <w:sz w:val="18"/>
          <w:szCs w:val="18"/>
          <w:lang w:val="hy-AM"/>
        </w:rPr>
        <w:t>**</w:t>
      </w:r>
      <w:r w:rsidRPr="005354AD">
        <w:rPr>
          <w:rFonts w:ascii="GHEA Grapalat" w:hAnsi="GHEA Grapalat" w:cs="Arial"/>
          <w:sz w:val="18"/>
          <w:szCs w:val="18"/>
          <w:vertAlign w:val="superscript"/>
          <w:lang w:val="es-ES"/>
        </w:rPr>
        <w:t xml:space="preserve"> </w:t>
      </w:r>
    </w:p>
    <w:p w14:paraId="1B6A7F30" w14:textId="77777777" w:rsidR="00034160" w:rsidRPr="005354AD" w:rsidRDefault="00034160">
      <w:pPr>
        <w:jc w:val="right"/>
        <w:rPr>
          <w:rFonts w:ascii="GHEA Grapalat" w:hAnsi="GHEA Grapalat"/>
          <w:sz w:val="10"/>
          <w:szCs w:val="10"/>
          <w:lang w:val="es-ES"/>
        </w:rPr>
      </w:pPr>
    </w:p>
    <w:p w14:paraId="5F9E1746" w14:textId="77777777" w:rsidR="00034160" w:rsidRPr="005354AD" w:rsidRDefault="00FB0689">
      <w:pPr>
        <w:ind w:firstLine="708"/>
        <w:jc w:val="both"/>
        <w:rPr>
          <w:rFonts w:ascii="GHEA Grapalat" w:hAnsi="GHEA Grapalat"/>
          <w:sz w:val="20"/>
          <w:lang w:val="es-ES"/>
        </w:rPr>
      </w:pPr>
      <w:r w:rsidRPr="005354AD">
        <w:rPr>
          <w:rFonts w:ascii="GHEA Grapalat" w:hAnsi="GHEA Grapalat"/>
          <w:sz w:val="20"/>
          <w:lang w:val="es-ES"/>
        </w:rPr>
        <w:t xml:space="preserve">Կից ներկայացվում է </w:t>
      </w:r>
      <w:r w:rsidRPr="005354AD">
        <w:rPr>
          <w:rFonts w:ascii="GHEA Grapalat" w:hAnsi="GHEA Grapalat"/>
          <w:sz w:val="20"/>
          <w:u w:val="single"/>
          <w:lang w:val="es-ES"/>
        </w:rPr>
        <w:tab/>
      </w:r>
      <w:r w:rsidRPr="005354AD">
        <w:rPr>
          <w:rFonts w:ascii="GHEA Grapalat" w:hAnsi="GHEA Grapalat"/>
          <w:sz w:val="20"/>
          <w:u w:val="single"/>
          <w:lang w:val="es-ES"/>
        </w:rPr>
        <w:tab/>
      </w:r>
      <w:r w:rsidRPr="005354AD">
        <w:rPr>
          <w:rFonts w:ascii="GHEA Grapalat" w:hAnsi="GHEA Grapalat"/>
          <w:sz w:val="20"/>
          <w:u w:val="single"/>
          <w:lang w:val="es-ES"/>
        </w:rPr>
        <w:tab/>
      </w:r>
      <w:r w:rsidRPr="005354AD">
        <w:rPr>
          <w:rFonts w:ascii="GHEA Grapalat" w:hAnsi="GHEA Grapalat"/>
          <w:sz w:val="20"/>
          <w:u w:val="single"/>
          <w:lang w:val="es-ES"/>
        </w:rPr>
        <w:tab/>
      </w:r>
      <w:r w:rsidRPr="005354AD">
        <w:rPr>
          <w:rFonts w:ascii="GHEA Grapalat" w:hAnsi="GHEA Grapalat"/>
          <w:sz w:val="20"/>
          <w:u w:val="single"/>
          <w:lang w:val="es-ES"/>
        </w:rPr>
        <w:tab/>
      </w:r>
      <w:r w:rsidRPr="005354AD">
        <w:rPr>
          <w:rFonts w:ascii="GHEA Grapalat" w:hAnsi="GHEA Grapalat"/>
          <w:sz w:val="20"/>
          <w:u w:val="single"/>
          <w:lang w:val="es-ES"/>
        </w:rPr>
        <w:tab/>
      </w:r>
      <w:r w:rsidRPr="005354AD">
        <w:rPr>
          <w:rFonts w:ascii="GHEA Grapalat" w:hAnsi="GHEA Grapalat"/>
          <w:sz w:val="20"/>
          <w:u w:val="single"/>
          <w:lang w:val="es-ES"/>
        </w:rPr>
        <w:tab/>
      </w:r>
      <w:r w:rsidRPr="005354AD">
        <w:rPr>
          <w:rFonts w:ascii="GHEA Grapalat" w:hAnsi="GHEA Grapalat"/>
          <w:sz w:val="20"/>
          <w:u w:val="single"/>
          <w:lang w:val="es-ES"/>
        </w:rPr>
        <w:tab/>
      </w:r>
      <w:r w:rsidRPr="005354AD">
        <w:rPr>
          <w:rFonts w:ascii="GHEA Grapalat" w:hAnsi="GHEA Grapalat"/>
          <w:sz w:val="20"/>
          <w:lang w:val="es-ES"/>
        </w:rPr>
        <w:t xml:space="preserve"> կողմից առաջարկվող </w:t>
      </w:r>
    </w:p>
    <w:p w14:paraId="4EEFB32B" w14:textId="77777777" w:rsidR="00034160" w:rsidRPr="005354AD" w:rsidRDefault="00FB0689">
      <w:pPr>
        <w:jc w:val="both"/>
        <w:rPr>
          <w:rFonts w:ascii="GHEA Grapalat" w:hAnsi="GHEA Grapalat"/>
          <w:sz w:val="22"/>
          <w:szCs w:val="22"/>
          <w:lang w:val="es-ES"/>
        </w:rPr>
      </w:pPr>
      <w:r w:rsidRPr="005354AD">
        <w:rPr>
          <w:rFonts w:ascii="GHEA Grapalat" w:hAnsi="GHEA Grapalat"/>
          <w:sz w:val="20"/>
          <w:lang w:val="es-ES"/>
        </w:rPr>
        <w:tab/>
      </w:r>
      <w:r w:rsidRPr="005354AD">
        <w:rPr>
          <w:rFonts w:ascii="GHEA Grapalat" w:hAnsi="GHEA Grapalat"/>
          <w:sz w:val="20"/>
          <w:lang w:val="es-ES"/>
        </w:rPr>
        <w:tab/>
      </w:r>
      <w:r w:rsidRPr="005354AD">
        <w:rPr>
          <w:rFonts w:ascii="GHEA Grapalat" w:hAnsi="GHEA Grapalat"/>
          <w:sz w:val="20"/>
          <w:lang w:val="es-ES"/>
        </w:rPr>
        <w:tab/>
      </w:r>
      <w:r w:rsidRPr="005354AD">
        <w:rPr>
          <w:rFonts w:ascii="GHEA Grapalat" w:hAnsi="GHEA Grapalat"/>
          <w:sz w:val="20"/>
          <w:lang w:val="es-ES"/>
        </w:rPr>
        <w:tab/>
      </w:r>
      <w:r w:rsidRPr="005354AD">
        <w:rPr>
          <w:rFonts w:ascii="GHEA Grapalat" w:hAnsi="GHEA Grapalat" w:cs="Sylfaen"/>
          <w:vertAlign w:val="superscript"/>
          <w:lang w:val="hy-AM"/>
        </w:rPr>
        <w:t>մասնակցի</w:t>
      </w:r>
      <w:r w:rsidRPr="005354AD">
        <w:rPr>
          <w:rFonts w:ascii="GHEA Grapalat" w:hAnsi="GHEA Grapalat" w:cs="Arial"/>
          <w:vertAlign w:val="superscript"/>
          <w:lang w:val="hy-AM"/>
        </w:rPr>
        <w:t xml:space="preserve"> </w:t>
      </w:r>
      <w:r w:rsidRPr="005354AD">
        <w:rPr>
          <w:rFonts w:ascii="GHEA Grapalat" w:hAnsi="GHEA Grapalat" w:cs="Sylfaen"/>
          <w:vertAlign w:val="superscript"/>
          <w:lang w:val="hy-AM"/>
        </w:rPr>
        <w:t>անվանումը</w:t>
      </w:r>
    </w:p>
    <w:p w14:paraId="5CB9512F" w14:textId="77777777" w:rsidR="00034160" w:rsidRPr="005354AD" w:rsidRDefault="00FB0689">
      <w:pPr>
        <w:jc w:val="both"/>
        <w:rPr>
          <w:rFonts w:ascii="GHEA Grapalat" w:hAnsi="GHEA Grapalat"/>
          <w:sz w:val="20"/>
          <w:lang w:val="es-ES"/>
        </w:rPr>
      </w:pPr>
      <w:r w:rsidRPr="005354AD">
        <w:rPr>
          <w:rFonts w:ascii="GHEA Grapalat" w:hAnsi="GHEA Grapalat"/>
          <w:sz w:val="20"/>
          <w:lang w:val="es-ES"/>
        </w:rPr>
        <w:t xml:space="preserve">ապրանքի ամբողջական նկարագիրը՝ համաձայն հավելված 1.1-ի: </w:t>
      </w:r>
    </w:p>
    <w:p w14:paraId="4C6C6CBD" w14:textId="77777777" w:rsidR="00034160" w:rsidRPr="005354AD" w:rsidRDefault="00034160">
      <w:pPr>
        <w:ind w:firstLine="708"/>
        <w:jc w:val="both"/>
        <w:rPr>
          <w:rFonts w:ascii="GHEA Grapalat" w:hAnsi="GHEA Grapalat"/>
          <w:sz w:val="20"/>
          <w:lang w:val="es-ES"/>
        </w:rPr>
      </w:pPr>
    </w:p>
    <w:p w14:paraId="76946161" w14:textId="77777777" w:rsidR="00034160" w:rsidRPr="005354AD" w:rsidRDefault="00034160">
      <w:pPr>
        <w:ind w:firstLine="708"/>
        <w:jc w:val="both"/>
        <w:rPr>
          <w:rFonts w:ascii="GHEA Grapalat" w:hAnsi="GHEA Grapalat"/>
          <w:sz w:val="20"/>
          <w:lang w:val="es-ES"/>
        </w:rPr>
      </w:pPr>
    </w:p>
    <w:p w14:paraId="3568B475" w14:textId="77777777" w:rsidR="00034160" w:rsidRPr="005354AD" w:rsidRDefault="00034160">
      <w:pPr>
        <w:jc w:val="both"/>
        <w:rPr>
          <w:rFonts w:ascii="GHEA Grapalat" w:hAnsi="GHEA Grapalat"/>
          <w:sz w:val="20"/>
          <w:lang w:val="es-ES"/>
        </w:rPr>
      </w:pPr>
    </w:p>
    <w:p w14:paraId="0CDFCDD7" w14:textId="77777777" w:rsidR="00034160" w:rsidRPr="005354AD" w:rsidRDefault="00034160">
      <w:pPr>
        <w:jc w:val="both"/>
        <w:rPr>
          <w:rFonts w:ascii="GHEA Grapalat" w:hAnsi="GHEA Grapalat"/>
          <w:sz w:val="20"/>
          <w:lang w:val="es-ES"/>
        </w:rPr>
      </w:pPr>
    </w:p>
    <w:p w14:paraId="00E862B6" w14:textId="77777777" w:rsidR="00034160" w:rsidRPr="005354AD" w:rsidRDefault="00FB0689">
      <w:pPr>
        <w:jc w:val="both"/>
        <w:rPr>
          <w:rFonts w:ascii="GHEA Grapalat" w:hAnsi="GHEA Grapalat" w:cs="Arial"/>
          <w:sz w:val="20"/>
          <w:vertAlign w:val="superscript"/>
          <w:lang w:val="es-ES"/>
        </w:rPr>
      </w:pPr>
      <w:r w:rsidRPr="005354AD">
        <w:rPr>
          <w:rFonts w:ascii="GHEA Grapalat" w:hAnsi="GHEA Grapalat"/>
          <w:sz w:val="20"/>
          <w:lang w:val="es-ES"/>
        </w:rPr>
        <w:t xml:space="preserve">   </w:t>
      </w:r>
      <w:r w:rsidRPr="005354AD">
        <w:rPr>
          <w:rFonts w:ascii="GHEA Grapalat" w:hAnsi="GHEA Grapalat"/>
          <w:sz w:val="20"/>
          <w:lang w:val="hy-AM"/>
        </w:rPr>
        <w:t xml:space="preserve">___________________________________________________ </w:t>
      </w:r>
      <w:r w:rsidRPr="005354AD">
        <w:rPr>
          <w:rFonts w:ascii="GHEA Grapalat" w:hAnsi="GHEA Grapalat"/>
          <w:sz w:val="20"/>
          <w:lang w:val="hy-AM"/>
        </w:rPr>
        <w:tab/>
        <w:t xml:space="preserve">                _____________</w:t>
      </w:r>
      <w:r w:rsidRPr="005354AD">
        <w:rPr>
          <w:rFonts w:ascii="GHEA Grapalat" w:hAnsi="GHEA Grapalat"/>
          <w:sz w:val="20"/>
          <w:u w:val="single"/>
          <w:lang w:val="es-ES"/>
        </w:rPr>
        <w:tab/>
      </w:r>
      <w:r w:rsidRPr="005354AD">
        <w:rPr>
          <w:rFonts w:ascii="GHEA Grapalat" w:hAnsi="GHEA Grapalat"/>
          <w:sz w:val="20"/>
          <w:u w:val="single"/>
          <w:lang w:val="es-ES"/>
        </w:rPr>
        <w:tab/>
      </w:r>
      <w:r w:rsidRPr="005354AD">
        <w:rPr>
          <w:rFonts w:ascii="GHEA Grapalat" w:hAnsi="GHEA Grapalat"/>
          <w:sz w:val="20"/>
          <w:lang w:val="es-ES"/>
        </w:rPr>
        <w:tab/>
      </w:r>
      <w:r w:rsidRPr="005354AD">
        <w:rPr>
          <w:rFonts w:ascii="GHEA Grapalat" w:hAnsi="GHEA Grapalat"/>
          <w:sz w:val="20"/>
          <w:lang w:val="es-ES"/>
        </w:rPr>
        <w:tab/>
      </w:r>
      <w:r w:rsidRPr="005354AD">
        <w:rPr>
          <w:rFonts w:ascii="GHEA Grapalat" w:hAnsi="GHEA Grapalat"/>
          <w:sz w:val="20"/>
          <w:lang w:val="hy-AM"/>
        </w:rPr>
        <w:t xml:space="preserve"> </w:t>
      </w:r>
      <w:r w:rsidRPr="005354AD">
        <w:rPr>
          <w:rFonts w:ascii="GHEA Grapalat" w:hAnsi="GHEA Grapalat" w:cs="Sylfaen"/>
          <w:sz w:val="20"/>
          <w:vertAlign w:val="superscript"/>
          <w:lang w:val="hy-AM"/>
        </w:rPr>
        <w:t>Մասնակցի</w:t>
      </w:r>
      <w:r w:rsidRPr="005354AD">
        <w:rPr>
          <w:rFonts w:ascii="GHEA Grapalat" w:hAnsi="GHEA Grapalat" w:cs="Arial"/>
          <w:sz w:val="20"/>
          <w:vertAlign w:val="superscript"/>
          <w:lang w:val="hy-AM"/>
        </w:rPr>
        <w:t xml:space="preserve"> </w:t>
      </w:r>
      <w:r w:rsidRPr="005354AD">
        <w:rPr>
          <w:rFonts w:ascii="GHEA Grapalat" w:hAnsi="GHEA Grapalat" w:cs="Sylfaen"/>
          <w:sz w:val="20"/>
          <w:vertAlign w:val="superscript"/>
          <w:lang w:val="hy-AM"/>
        </w:rPr>
        <w:t>անվանումը</w:t>
      </w:r>
      <w:r w:rsidRPr="005354AD">
        <w:rPr>
          <w:rFonts w:ascii="GHEA Grapalat" w:hAnsi="GHEA Grapalat" w:cs="Arial"/>
          <w:sz w:val="20"/>
          <w:vertAlign w:val="superscript"/>
          <w:lang w:val="hy-AM"/>
        </w:rPr>
        <w:t xml:space="preserve"> </w:t>
      </w:r>
      <w:r w:rsidRPr="005354AD">
        <w:rPr>
          <w:rFonts w:ascii="GHEA Grapalat" w:hAnsi="GHEA Grapalat"/>
          <w:sz w:val="20"/>
          <w:vertAlign w:val="superscript"/>
          <w:lang w:val="hy-AM"/>
        </w:rPr>
        <w:t xml:space="preserve"> (</w:t>
      </w:r>
      <w:r w:rsidRPr="005354AD">
        <w:rPr>
          <w:rFonts w:ascii="GHEA Grapalat" w:hAnsi="GHEA Grapalat" w:cs="Sylfaen"/>
          <w:sz w:val="20"/>
          <w:vertAlign w:val="superscript"/>
          <w:lang w:val="hy-AM"/>
        </w:rPr>
        <w:t>ղեկավարի</w:t>
      </w:r>
      <w:r w:rsidRPr="005354AD">
        <w:rPr>
          <w:rFonts w:ascii="GHEA Grapalat" w:hAnsi="GHEA Grapalat" w:cs="Arial"/>
          <w:sz w:val="20"/>
          <w:vertAlign w:val="superscript"/>
          <w:lang w:val="hy-AM"/>
        </w:rPr>
        <w:t xml:space="preserve"> </w:t>
      </w:r>
      <w:r w:rsidRPr="005354AD">
        <w:rPr>
          <w:rFonts w:ascii="GHEA Grapalat" w:hAnsi="GHEA Grapalat" w:cs="Sylfaen"/>
          <w:sz w:val="20"/>
          <w:vertAlign w:val="superscript"/>
          <w:lang w:val="hy-AM"/>
        </w:rPr>
        <w:t>պաշտոնը</w:t>
      </w:r>
      <w:r w:rsidRPr="005354AD">
        <w:rPr>
          <w:rFonts w:ascii="GHEA Grapalat" w:hAnsi="GHEA Grapalat" w:cs="Arial"/>
          <w:sz w:val="20"/>
          <w:vertAlign w:val="superscript"/>
          <w:lang w:val="hy-AM"/>
        </w:rPr>
        <w:t xml:space="preserve">, </w:t>
      </w:r>
      <w:r w:rsidRPr="005354AD">
        <w:rPr>
          <w:rFonts w:ascii="GHEA Grapalat" w:hAnsi="GHEA Grapalat" w:cs="Arial"/>
          <w:sz w:val="20"/>
          <w:vertAlign w:val="superscript"/>
        </w:rPr>
        <w:t>ա</w:t>
      </w:r>
      <w:r w:rsidRPr="005354AD">
        <w:rPr>
          <w:rFonts w:ascii="GHEA Grapalat" w:hAnsi="GHEA Grapalat" w:cs="Sylfaen"/>
          <w:sz w:val="20"/>
          <w:vertAlign w:val="superscript"/>
          <w:lang w:val="hy-AM"/>
        </w:rPr>
        <w:t>նուն</w:t>
      </w:r>
      <w:r w:rsidRPr="005354AD">
        <w:rPr>
          <w:rFonts w:ascii="GHEA Grapalat" w:hAnsi="GHEA Grapalat" w:cs="Arial"/>
          <w:sz w:val="20"/>
          <w:vertAlign w:val="superscript"/>
          <w:lang w:val="hy-AM"/>
        </w:rPr>
        <w:t xml:space="preserve"> </w:t>
      </w:r>
      <w:r w:rsidRPr="005354AD">
        <w:rPr>
          <w:rFonts w:ascii="GHEA Grapalat" w:hAnsi="GHEA Grapalat" w:cs="Sylfaen"/>
          <w:sz w:val="20"/>
          <w:vertAlign w:val="superscript"/>
        </w:rPr>
        <w:t>ա</w:t>
      </w:r>
      <w:r w:rsidRPr="005354AD">
        <w:rPr>
          <w:rFonts w:ascii="GHEA Grapalat" w:hAnsi="GHEA Grapalat" w:cs="Sylfaen"/>
          <w:sz w:val="20"/>
          <w:vertAlign w:val="superscript"/>
          <w:lang w:val="hy-AM"/>
        </w:rPr>
        <w:t>զգանունը</w:t>
      </w:r>
      <w:r w:rsidRPr="005354AD">
        <w:rPr>
          <w:rFonts w:ascii="GHEA Grapalat" w:hAnsi="GHEA Grapalat" w:cs="Arial"/>
          <w:sz w:val="20"/>
          <w:vertAlign w:val="superscript"/>
          <w:lang w:val="hy-AM"/>
        </w:rPr>
        <w:t xml:space="preserve">)                                             </w:t>
      </w:r>
      <w:r w:rsidRPr="005354AD">
        <w:rPr>
          <w:rFonts w:ascii="GHEA Grapalat" w:hAnsi="GHEA Grapalat" w:cs="Arial"/>
          <w:sz w:val="20"/>
          <w:vertAlign w:val="superscript"/>
          <w:lang w:val="es-ES"/>
        </w:rPr>
        <w:t xml:space="preserve">               </w:t>
      </w:r>
      <w:r w:rsidRPr="005354AD">
        <w:rPr>
          <w:rFonts w:ascii="GHEA Grapalat" w:hAnsi="GHEA Grapalat" w:cs="Sylfaen"/>
          <w:sz w:val="20"/>
          <w:vertAlign w:val="superscript"/>
          <w:lang w:val="hy-AM"/>
        </w:rPr>
        <w:t>ստորագրությունը</w:t>
      </w:r>
      <w:r w:rsidRPr="005354AD">
        <w:rPr>
          <w:rFonts w:ascii="GHEA Grapalat" w:hAnsi="GHEA Grapalat" w:cs="Arial"/>
          <w:sz w:val="20"/>
          <w:vertAlign w:val="superscript"/>
          <w:lang w:val="hy-AM"/>
        </w:rPr>
        <w:t>)</w:t>
      </w:r>
    </w:p>
    <w:p w14:paraId="6E1F9D08" w14:textId="77777777" w:rsidR="00034160" w:rsidRPr="005354AD" w:rsidRDefault="00034160">
      <w:pPr>
        <w:jc w:val="both"/>
        <w:rPr>
          <w:rFonts w:ascii="GHEA Grapalat" w:hAnsi="GHEA Grapalat" w:cs="Arial"/>
          <w:sz w:val="20"/>
          <w:vertAlign w:val="superscript"/>
          <w:lang w:val="es-ES"/>
        </w:rPr>
      </w:pPr>
    </w:p>
    <w:p w14:paraId="4DD82F99" w14:textId="77777777" w:rsidR="00034160" w:rsidRPr="005354AD" w:rsidRDefault="00FB0689">
      <w:pPr>
        <w:jc w:val="both"/>
        <w:rPr>
          <w:rFonts w:ascii="GHEA Grapalat" w:hAnsi="GHEA Grapalat"/>
          <w:sz w:val="20"/>
          <w:lang w:val="hy-AM"/>
        </w:rPr>
      </w:pPr>
      <w:r w:rsidRPr="005354AD">
        <w:rPr>
          <w:rFonts w:ascii="GHEA Grapalat" w:hAnsi="GHEA Grapalat"/>
          <w:sz w:val="20"/>
          <w:lang w:val="hy-AM"/>
        </w:rPr>
        <w:t xml:space="preserve">    </w:t>
      </w:r>
    </w:p>
    <w:p w14:paraId="79A6D0FA" w14:textId="77777777" w:rsidR="00034160" w:rsidRPr="005354AD" w:rsidRDefault="00FB0689">
      <w:pPr>
        <w:jc w:val="right"/>
        <w:rPr>
          <w:rFonts w:ascii="GHEA Grapalat" w:hAnsi="GHEA Grapalat" w:cs="Arial"/>
          <w:sz w:val="20"/>
          <w:lang w:val="hy-AM"/>
        </w:rPr>
      </w:pPr>
      <w:r w:rsidRPr="005354AD">
        <w:rPr>
          <w:rFonts w:ascii="GHEA Grapalat" w:hAnsi="GHEA Grapalat" w:cs="Sylfaen"/>
          <w:sz w:val="20"/>
          <w:lang w:val="hy-AM"/>
        </w:rPr>
        <w:t>Կ</w:t>
      </w:r>
      <w:r w:rsidRPr="005354AD">
        <w:rPr>
          <w:rFonts w:ascii="GHEA Grapalat" w:hAnsi="GHEA Grapalat" w:cs="Arial"/>
          <w:sz w:val="20"/>
          <w:lang w:val="hy-AM"/>
        </w:rPr>
        <w:t xml:space="preserve">. </w:t>
      </w:r>
      <w:r w:rsidRPr="005354AD">
        <w:rPr>
          <w:rFonts w:ascii="GHEA Grapalat" w:hAnsi="GHEA Grapalat" w:cs="Sylfaen"/>
          <w:sz w:val="20"/>
          <w:lang w:val="hy-AM"/>
        </w:rPr>
        <w:t>Տ</w:t>
      </w:r>
      <w:r w:rsidRPr="005354AD">
        <w:rPr>
          <w:rFonts w:ascii="GHEA Grapalat" w:hAnsi="GHEA Grapalat" w:cs="Arial"/>
          <w:sz w:val="20"/>
          <w:lang w:val="hy-AM"/>
        </w:rPr>
        <w:t>.</w:t>
      </w:r>
      <w:r w:rsidRPr="005354AD">
        <w:rPr>
          <w:rStyle w:val="a4"/>
          <w:rFonts w:ascii="GHEA Grapalat" w:hAnsi="GHEA Grapalat" w:cs="Arial"/>
          <w:color w:val="FFFFFF"/>
          <w:sz w:val="20"/>
          <w:lang w:val="hy-AM"/>
        </w:rPr>
        <w:footnoteReference w:id="3"/>
      </w:r>
      <w:r w:rsidRPr="005354AD">
        <w:rPr>
          <w:rFonts w:ascii="GHEA Grapalat" w:hAnsi="GHEA Grapalat" w:cs="Arial"/>
          <w:sz w:val="20"/>
          <w:lang w:val="hy-AM"/>
        </w:rPr>
        <w:tab/>
      </w:r>
      <w:r w:rsidRPr="005354AD">
        <w:rPr>
          <w:rFonts w:ascii="GHEA Grapalat" w:hAnsi="GHEA Grapalat" w:cs="Arial"/>
          <w:sz w:val="20"/>
          <w:lang w:val="hy-AM"/>
        </w:rPr>
        <w:tab/>
        <w:t xml:space="preserve"> </w:t>
      </w:r>
    </w:p>
    <w:p w14:paraId="0FAC0334" w14:textId="77777777" w:rsidR="00034160" w:rsidRPr="005354AD" w:rsidRDefault="00034160">
      <w:pPr>
        <w:pStyle w:val="31"/>
        <w:spacing w:line="240" w:lineRule="auto"/>
        <w:jc w:val="right"/>
        <w:rPr>
          <w:rFonts w:ascii="GHEA Grapalat" w:hAnsi="GHEA Grapalat"/>
          <w:b/>
          <w:lang w:val="hy-AM"/>
        </w:rPr>
      </w:pPr>
    </w:p>
    <w:p w14:paraId="5503A972" w14:textId="77777777" w:rsidR="00034160" w:rsidRPr="005354AD" w:rsidRDefault="00034160">
      <w:pPr>
        <w:pStyle w:val="31"/>
        <w:spacing w:line="240" w:lineRule="auto"/>
        <w:jc w:val="right"/>
        <w:rPr>
          <w:rFonts w:ascii="GHEA Grapalat" w:hAnsi="GHEA Grapalat"/>
          <w:b/>
          <w:lang w:val="hy-AM"/>
        </w:rPr>
      </w:pPr>
    </w:p>
    <w:p w14:paraId="0888662A" w14:textId="77777777" w:rsidR="00034160" w:rsidRPr="005354AD" w:rsidRDefault="00FB0689">
      <w:pPr>
        <w:pStyle w:val="31"/>
        <w:spacing w:line="240" w:lineRule="auto"/>
        <w:jc w:val="right"/>
        <w:rPr>
          <w:rFonts w:ascii="GHEA Grapalat" w:hAnsi="GHEA Grapalat" w:cs="Sylfaen"/>
          <w:b/>
          <w:lang w:val="hy-AM"/>
        </w:rPr>
      </w:pPr>
      <w:r w:rsidRPr="005354AD">
        <w:rPr>
          <w:rFonts w:ascii="GHEA Grapalat" w:hAnsi="GHEA Grapalat" w:cs="Sylfaen"/>
          <w:b/>
          <w:lang w:val="hy-AM"/>
        </w:rPr>
        <w:br w:type="page"/>
        <w:t xml:space="preserve"> </w:t>
      </w:r>
    </w:p>
    <w:p w14:paraId="73C41460" w14:textId="77777777" w:rsidR="00034160" w:rsidRPr="005354AD" w:rsidRDefault="00FB0689">
      <w:pPr>
        <w:pStyle w:val="3"/>
        <w:spacing w:line="240" w:lineRule="auto"/>
        <w:ind w:firstLine="567"/>
        <w:jc w:val="right"/>
        <w:rPr>
          <w:rFonts w:ascii="GHEA Grapalat" w:hAnsi="GHEA Grapalat" w:cs="Arial"/>
          <w:b/>
          <w:i w:val="0"/>
          <w:lang w:val="hy-AM"/>
        </w:rPr>
      </w:pPr>
      <w:r w:rsidRPr="005354AD">
        <w:rPr>
          <w:rFonts w:ascii="GHEA Grapalat" w:hAnsi="GHEA Grapalat" w:cs="Sylfaen"/>
          <w:b/>
          <w:i w:val="0"/>
          <w:lang w:val="hy-AM"/>
        </w:rPr>
        <w:t>Հավելված</w:t>
      </w:r>
      <w:r w:rsidRPr="005354AD">
        <w:rPr>
          <w:rFonts w:ascii="GHEA Grapalat" w:hAnsi="GHEA Grapalat" w:cs="Arial"/>
          <w:b/>
          <w:i w:val="0"/>
          <w:lang w:val="hy-AM"/>
        </w:rPr>
        <w:t xml:space="preserve"> 1.1</w:t>
      </w:r>
    </w:p>
    <w:p w14:paraId="444E8CC7" w14:textId="52092069" w:rsidR="00034160" w:rsidRPr="005354AD" w:rsidRDefault="00FB0689">
      <w:pPr>
        <w:pStyle w:val="31"/>
        <w:spacing w:line="240" w:lineRule="auto"/>
        <w:jc w:val="right"/>
        <w:rPr>
          <w:rFonts w:ascii="GHEA Grapalat" w:hAnsi="GHEA Grapalat" w:cs="Arial"/>
          <w:b/>
          <w:lang w:val="hy-AM"/>
        </w:rPr>
      </w:pPr>
      <w:r w:rsidRPr="005354AD">
        <w:rPr>
          <w:rFonts w:ascii="GHEA Grapalat" w:hAnsi="GHEA Grapalat"/>
          <w:sz w:val="24"/>
          <w:szCs w:val="24"/>
          <w:lang w:val="hy-AM"/>
        </w:rPr>
        <w:t>«</w:t>
      </w:r>
      <w:r w:rsidR="00C12ED2">
        <w:rPr>
          <w:rFonts w:ascii="Sylfaen" w:hAnsi="Sylfaen" w:cs="Sylfaen"/>
          <w:i/>
          <w:lang w:val="af-ZA"/>
        </w:rPr>
        <w:t>ՀՀԱՄՄՀ-ԱԼՄ-ԳՀԱՊՁԲ-22/03</w:t>
      </w:r>
      <w:r w:rsidRPr="005354AD">
        <w:rPr>
          <w:rFonts w:ascii="GHEA Grapalat" w:hAnsi="GHEA Grapalat"/>
          <w:sz w:val="24"/>
          <w:szCs w:val="24"/>
          <w:lang w:val="af-ZA"/>
        </w:rPr>
        <w:t>»</w:t>
      </w:r>
      <w:r w:rsidRPr="005354AD">
        <w:rPr>
          <w:rFonts w:ascii="GHEA Grapalat" w:hAnsi="GHEA Grapalat" w:cs="Sylfaen"/>
          <w:b/>
          <w:lang w:val="es-ES"/>
        </w:rPr>
        <w:t>*</w:t>
      </w:r>
      <w:r w:rsidRPr="005354AD">
        <w:rPr>
          <w:rFonts w:ascii="GHEA Grapalat" w:hAnsi="GHEA Grapalat"/>
          <w:sz w:val="24"/>
          <w:szCs w:val="24"/>
          <w:lang w:val="hy-AM"/>
        </w:rPr>
        <w:t>»</w:t>
      </w:r>
      <w:r w:rsidRPr="005354AD">
        <w:rPr>
          <w:rFonts w:ascii="GHEA Grapalat" w:hAnsi="GHEA Grapalat"/>
          <w:b/>
          <w:lang w:val="hy-AM"/>
        </w:rPr>
        <w:t xml:space="preserve">  </w:t>
      </w:r>
      <w:r w:rsidRPr="005354AD">
        <w:rPr>
          <w:rFonts w:ascii="GHEA Grapalat" w:hAnsi="GHEA Grapalat" w:cs="Sylfaen"/>
          <w:b/>
          <w:lang w:val="hy-AM"/>
        </w:rPr>
        <w:t>ծածկագրով</w:t>
      </w:r>
    </w:p>
    <w:p w14:paraId="147B8955" w14:textId="77777777" w:rsidR="00034160" w:rsidRPr="005354AD" w:rsidRDefault="00FB0689">
      <w:pPr>
        <w:pStyle w:val="31"/>
        <w:spacing w:line="240" w:lineRule="auto"/>
        <w:jc w:val="right"/>
        <w:rPr>
          <w:rFonts w:ascii="GHEA Grapalat" w:hAnsi="GHEA Grapalat" w:cs="Arial"/>
          <w:b/>
          <w:lang w:val="hy-AM"/>
        </w:rPr>
      </w:pPr>
      <w:r w:rsidRPr="005354AD">
        <w:rPr>
          <w:rFonts w:ascii="GHEA Grapalat" w:hAnsi="GHEA Grapalat" w:cs="Sylfaen"/>
          <w:b/>
          <w:lang w:val="hy-AM"/>
        </w:rPr>
        <w:t>գնանշման հարցման ընթացակարգ</w:t>
      </w:r>
      <w:r w:rsidRPr="005354AD">
        <w:rPr>
          <w:rFonts w:ascii="GHEA Grapalat" w:hAnsi="GHEA Grapalat" w:cs="Arial"/>
          <w:b/>
          <w:lang w:val="hy-AM"/>
        </w:rPr>
        <w:t xml:space="preserve">ի </w:t>
      </w:r>
      <w:r w:rsidRPr="005354AD">
        <w:rPr>
          <w:rFonts w:ascii="GHEA Grapalat" w:hAnsi="GHEA Grapalat" w:cs="Sylfaen"/>
          <w:b/>
          <w:lang w:val="hy-AM"/>
        </w:rPr>
        <w:t>հրավերի</w:t>
      </w:r>
    </w:p>
    <w:p w14:paraId="62504FF4" w14:textId="77777777" w:rsidR="00034160" w:rsidRPr="005354AD" w:rsidRDefault="00034160">
      <w:pPr>
        <w:ind w:left="-66"/>
        <w:jc w:val="center"/>
        <w:rPr>
          <w:rFonts w:ascii="GHEA Grapalat" w:hAnsi="GHEA Grapalat"/>
          <w:b/>
          <w:lang w:val="hy-AM"/>
        </w:rPr>
      </w:pPr>
    </w:p>
    <w:p w14:paraId="3E1827D2" w14:textId="77777777" w:rsidR="00034160" w:rsidRPr="005354AD" w:rsidRDefault="00034160">
      <w:pPr>
        <w:pStyle w:val="3"/>
        <w:spacing w:line="240" w:lineRule="auto"/>
        <w:ind w:firstLine="567"/>
        <w:jc w:val="left"/>
        <w:rPr>
          <w:rFonts w:ascii="GHEA Grapalat" w:hAnsi="GHEA Grapalat"/>
          <w:b/>
          <w:lang w:val="hy-AM"/>
        </w:rPr>
      </w:pPr>
    </w:p>
    <w:p w14:paraId="3FBC7782" w14:textId="77777777" w:rsidR="00034160" w:rsidRPr="005354AD" w:rsidRDefault="00FB0689">
      <w:pPr>
        <w:pStyle w:val="3"/>
        <w:spacing w:line="240" w:lineRule="auto"/>
        <w:ind w:firstLine="567"/>
        <w:rPr>
          <w:rFonts w:ascii="GHEA Grapalat" w:hAnsi="GHEA Grapalat"/>
          <w:b/>
          <w:i w:val="0"/>
          <w:lang w:val="hy-AM"/>
        </w:rPr>
      </w:pPr>
      <w:r w:rsidRPr="005354AD">
        <w:rPr>
          <w:rFonts w:ascii="GHEA Grapalat" w:hAnsi="GHEA Grapalat"/>
          <w:b/>
          <w:i w:val="0"/>
          <w:lang w:val="hy-AM"/>
        </w:rPr>
        <w:t>ՆԿԱՐԱԳԻՐ</w:t>
      </w:r>
    </w:p>
    <w:p w14:paraId="3C41965C" w14:textId="77777777" w:rsidR="00034160" w:rsidRPr="005354AD" w:rsidRDefault="00FB0689">
      <w:pPr>
        <w:pStyle w:val="3"/>
        <w:spacing w:line="240" w:lineRule="auto"/>
        <w:ind w:firstLine="567"/>
        <w:rPr>
          <w:rFonts w:ascii="GHEA Grapalat" w:hAnsi="GHEA Grapalat"/>
          <w:b/>
          <w:i w:val="0"/>
          <w:lang w:val="hy-AM"/>
        </w:rPr>
      </w:pPr>
      <w:r w:rsidRPr="005354AD">
        <w:rPr>
          <w:rFonts w:ascii="GHEA Grapalat" w:hAnsi="GHEA Grapalat"/>
          <w:b/>
          <w:i w:val="0"/>
          <w:lang w:val="hy-AM"/>
        </w:rPr>
        <w:t xml:space="preserve">առաջարկվող ապրանքի ամբողջական </w:t>
      </w:r>
    </w:p>
    <w:p w14:paraId="3B3222FC" w14:textId="77777777" w:rsidR="00034160" w:rsidRPr="005354AD" w:rsidRDefault="00034160">
      <w:pPr>
        <w:pStyle w:val="3"/>
        <w:spacing w:line="240" w:lineRule="auto"/>
        <w:ind w:firstLine="567"/>
        <w:rPr>
          <w:rFonts w:ascii="GHEA Grapalat" w:hAnsi="GHEA Grapalat" w:cs="Arial"/>
          <w:lang w:val="es-ES"/>
        </w:rPr>
      </w:pPr>
    </w:p>
    <w:p w14:paraId="0D74F60A" w14:textId="38549808" w:rsidR="00034160" w:rsidRPr="005354AD" w:rsidRDefault="00FB0689">
      <w:pPr>
        <w:ind w:firstLine="567"/>
        <w:jc w:val="both"/>
        <w:rPr>
          <w:rFonts w:ascii="GHEA Grapalat" w:hAnsi="GHEA Grapalat" w:cs="Arial"/>
          <w:sz w:val="20"/>
          <w:szCs w:val="20"/>
          <w:lang w:val="es-ES"/>
        </w:rPr>
      </w:pPr>
      <w:r w:rsidRPr="005354AD">
        <w:rPr>
          <w:rFonts w:ascii="GHEA Grapalat" w:hAnsi="GHEA Grapalat" w:cs="Arial"/>
          <w:sz w:val="20"/>
          <w:szCs w:val="20"/>
          <w:u w:val="single"/>
          <w:lang w:val="es-ES"/>
        </w:rPr>
        <w:tab/>
      </w:r>
      <w:r w:rsidRPr="005354AD">
        <w:rPr>
          <w:rFonts w:ascii="GHEA Grapalat" w:hAnsi="GHEA Grapalat" w:cs="Arial"/>
          <w:sz w:val="20"/>
          <w:szCs w:val="20"/>
          <w:u w:val="single"/>
          <w:lang w:val="es-ES"/>
        </w:rPr>
        <w:tab/>
      </w:r>
      <w:r w:rsidRPr="005354AD">
        <w:rPr>
          <w:rFonts w:ascii="GHEA Grapalat" w:hAnsi="GHEA Grapalat" w:cs="Arial"/>
          <w:sz w:val="20"/>
          <w:szCs w:val="20"/>
          <w:u w:val="single"/>
          <w:lang w:val="es-ES"/>
        </w:rPr>
        <w:tab/>
      </w:r>
      <w:r w:rsidRPr="005354AD">
        <w:rPr>
          <w:rFonts w:ascii="GHEA Grapalat" w:hAnsi="GHEA Grapalat" w:cs="Arial"/>
          <w:sz w:val="20"/>
          <w:szCs w:val="20"/>
          <w:u w:val="single"/>
          <w:lang w:val="es-ES"/>
        </w:rPr>
        <w:tab/>
      </w:r>
      <w:r w:rsidRPr="005354AD">
        <w:rPr>
          <w:rFonts w:ascii="GHEA Grapalat" w:hAnsi="GHEA Grapalat" w:cs="Arial"/>
          <w:sz w:val="20"/>
          <w:szCs w:val="20"/>
          <w:u w:val="single"/>
          <w:lang w:val="es-ES"/>
        </w:rPr>
        <w:tab/>
      </w:r>
      <w:r w:rsidRPr="005354AD">
        <w:rPr>
          <w:rFonts w:ascii="GHEA Grapalat" w:hAnsi="GHEA Grapalat" w:cs="Arial"/>
          <w:sz w:val="20"/>
          <w:szCs w:val="20"/>
          <w:u w:val="single"/>
          <w:lang w:val="es-ES"/>
        </w:rPr>
        <w:tab/>
      </w:r>
      <w:r w:rsidRPr="005354AD">
        <w:rPr>
          <w:rFonts w:ascii="GHEA Grapalat" w:hAnsi="GHEA Grapalat" w:cs="Arial"/>
          <w:sz w:val="20"/>
          <w:szCs w:val="20"/>
          <w:u w:val="single"/>
          <w:lang w:val="es-ES"/>
        </w:rPr>
        <w:tab/>
      </w:r>
      <w:r w:rsidRPr="005354AD">
        <w:rPr>
          <w:rFonts w:ascii="GHEA Grapalat" w:hAnsi="GHEA Grapalat" w:cs="Arial"/>
          <w:sz w:val="20"/>
          <w:szCs w:val="20"/>
          <w:u w:val="single"/>
          <w:lang w:val="es-ES"/>
        </w:rPr>
        <w:tab/>
        <w:t xml:space="preserve">    </w:t>
      </w:r>
      <w:r w:rsidRPr="005354AD">
        <w:rPr>
          <w:rFonts w:ascii="GHEA Grapalat" w:hAnsi="GHEA Grapalat" w:cs="Arial"/>
          <w:sz w:val="20"/>
          <w:szCs w:val="20"/>
          <w:lang w:val="es-ES"/>
        </w:rPr>
        <w:t>-ն «</w:t>
      </w:r>
      <w:r w:rsidRPr="005354AD">
        <w:rPr>
          <w:rFonts w:ascii="Sylfaen" w:hAnsi="Sylfaen" w:cs="Sylfaen"/>
          <w:i/>
          <w:lang w:val="af-ZA"/>
        </w:rPr>
        <w:t xml:space="preserve"> </w:t>
      </w:r>
      <w:r w:rsidR="00C12ED2">
        <w:rPr>
          <w:rFonts w:ascii="Sylfaen" w:hAnsi="Sylfaen" w:cs="Sylfaen"/>
          <w:i/>
          <w:lang w:val="af-ZA"/>
        </w:rPr>
        <w:t>ՀՀԱՄՄՀ-ԱԼՄ-ԳՀԱՊՁԲ-22/03</w:t>
      </w:r>
      <w:r w:rsidRPr="005354AD">
        <w:rPr>
          <w:rFonts w:ascii="GHEA Grapalat" w:hAnsi="GHEA Grapalat"/>
          <w:lang w:val="af-ZA"/>
        </w:rPr>
        <w:t>»</w:t>
      </w:r>
      <w:r w:rsidRPr="005354AD">
        <w:rPr>
          <w:rFonts w:ascii="GHEA Grapalat" w:hAnsi="GHEA Grapalat" w:cs="Sylfaen"/>
          <w:b/>
          <w:lang w:val="es-ES"/>
        </w:rPr>
        <w:t>*</w:t>
      </w:r>
    </w:p>
    <w:p w14:paraId="5B0FA4F7" w14:textId="77777777" w:rsidR="00034160" w:rsidRPr="005354AD" w:rsidRDefault="00FB0689">
      <w:pPr>
        <w:jc w:val="both"/>
        <w:rPr>
          <w:rFonts w:ascii="GHEA Grapalat" w:hAnsi="GHEA Grapalat" w:cs="Arial"/>
          <w:sz w:val="20"/>
          <w:szCs w:val="20"/>
          <w:u w:val="single"/>
          <w:lang w:val="es-ES"/>
        </w:rPr>
      </w:pPr>
      <w:r w:rsidRPr="005354AD">
        <w:rPr>
          <w:rFonts w:ascii="GHEA Grapalat" w:hAnsi="GHEA Grapalat"/>
          <w:sz w:val="20"/>
          <w:vertAlign w:val="superscript"/>
          <w:lang w:val="es-ES"/>
        </w:rPr>
        <w:t xml:space="preserve">                                                    </w:t>
      </w:r>
      <w:r w:rsidRPr="005354AD">
        <w:rPr>
          <w:rFonts w:ascii="GHEA Grapalat" w:hAnsi="GHEA Grapalat"/>
          <w:sz w:val="20"/>
          <w:vertAlign w:val="superscript"/>
          <w:lang w:val="hy-AM"/>
        </w:rPr>
        <w:t>մասնակցի անվանումը</w:t>
      </w:r>
    </w:p>
    <w:p w14:paraId="02386E94" w14:textId="77777777" w:rsidR="00034160" w:rsidRPr="005354AD" w:rsidRDefault="00FB0689">
      <w:pPr>
        <w:jc w:val="both"/>
        <w:rPr>
          <w:rFonts w:ascii="GHEA Grapalat" w:hAnsi="GHEA Grapalat"/>
          <w:lang w:val="hy-AM"/>
        </w:rPr>
      </w:pPr>
      <w:r w:rsidRPr="005354AD">
        <w:rPr>
          <w:rFonts w:ascii="GHEA Grapalat" w:hAnsi="GHEA Grapalat" w:cs="Arial"/>
          <w:sz w:val="20"/>
          <w:szCs w:val="20"/>
          <w:lang w:val="es-ES"/>
        </w:rPr>
        <w:t xml:space="preserve">ծածկագրով գնանշման հարցման ընթացակարգի շրջանակում ըստ չափաբաժինների ստորև ներկայացնում է իր կողմից առաջարկվող ապրանքի ամբողջական նկարագիրը </w:t>
      </w:r>
    </w:p>
    <w:p w14:paraId="49F6C4E2" w14:textId="77777777" w:rsidR="00034160" w:rsidRPr="005354AD" w:rsidRDefault="00034160">
      <w:pPr>
        <w:pStyle w:val="3"/>
        <w:spacing w:line="240" w:lineRule="auto"/>
        <w:ind w:firstLine="567"/>
        <w:rPr>
          <w:rFonts w:ascii="GHEA Grapalat" w:hAnsi="GHEA Grapalat" w:cs="Arial"/>
          <w:lang w:val="es-ES"/>
        </w:rPr>
      </w:pPr>
    </w:p>
    <w:p w14:paraId="1AEBF6E3" w14:textId="77777777" w:rsidR="00034160" w:rsidRPr="005354AD" w:rsidRDefault="00034160">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34160" w:rsidRPr="005354AD" w14:paraId="10B6D959" w14:textId="77777777">
        <w:tc>
          <w:tcPr>
            <w:tcW w:w="1368" w:type="dxa"/>
            <w:vMerge w:val="restart"/>
            <w:vAlign w:val="center"/>
          </w:tcPr>
          <w:p w14:paraId="696B1258" w14:textId="77777777" w:rsidR="00034160" w:rsidRPr="005354AD" w:rsidRDefault="00FB0689">
            <w:pPr>
              <w:jc w:val="center"/>
              <w:rPr>
                <w:rFonts w:ascii="GHEA Grapalat" w:hAnsi="GHEA Grapalat"/>
                <w:b/>
                <w:bCs/>
                <w:sz w:val="16"/>
                <w:szCs w:val="18"/>
                <w:lang w:val="es-ES"/>
              </w:rPr>
            </w:pPr>
            <w:r w:rsidRPr="005354AD">
              <w:rPr>
                <w:rFonts w:ascii="GHEA Grapalat" w:hAnsi="GHEA Grapalat"/>
                <w:b/>
                <w:bCs/>
                <w:sz w:val="16"/>
                <w:szCs w:val="18"/>
                <w:lang w:val="es-ES"/>
              </w:rPr>
              <w:t>Չափաբաժնի համար</w:t>
            </w:r>
          </w:p>
        </w:tc>
        <w:tc>
          <w:tcPr>
            <w:tcW w:w="8550" w:type="dxa"/>
            <w:gridSpan w:val="5"/>
            <w:vAlign w:val="center"/>
          </w:tcPr>
          <w:p w14:paraId="4BAB966E" w14:textId="77777777" w:rsidR="00034160" w:rsidRPr="005354AD" w:rsidRDefault="00FB0689">
            <w:pPr>
              <w:jc w:val="center"/>
              <w:rPr>
                <w:rFonts w:ascii="GHEA Grapalat" w:hAnsi="GHEA Grapalat"/>
                <w:b/>
                <w:bCs/>
                <w:sz w:val="16"/>
                <w:szCs w:val="18"/>
                <w:lang w:val="es-ES"/>
              </w:rPr>
            </w:pPr>
            <w:r w:rsidRPr="005354AD">
              <w:rPr>
                <w:rFonts w:ascii="GHEA Grapalat" w:hAnsi="GHEA Grapalat"/>
                <w:b/>
                <w:bCs/>
                <w:sz w:val="16"/>
                <w:szCs w:val="18"/>
                <w:lang w:val="es-ES"/>
              </w:rPr>
              <w:t>Առաջարկվող ապրանքի</w:t>
            </w:r>
          </w:p>
        </w:tc>
      </w:tr>
      <w:tr w:rsidR="00034160" w:rsidRPr="005354AD" w14:paraId="1253CC89" w14:textId="77777777">
        <w:tc>
          <w:tcPr>
            <w:tcW w:w="1368" w:type="dxa"/>
            <w:vMerge/>
            <w:vAlign w:val="center"/>
          </w:tcPr>
          <w:p w14:paraId="51BCE793" w14:textId="77777777" w:rsidR="00034160" w:rsidRPr="005354AD" w:rsidRDefault="00034160">
            <w:pPr>
              <w:jc w:val="center"/>
              <w:rPr>
                <w:rFonts w:ascii="GHEA Grapalat" w:hAnsi="GHEA Grapalat"/>
                <w:b/>
                <w:bCs/>
                <w:sz w:val="16"/>
                <w:szCs w:val="18"/>
                <w:lang w:val="es-ES"/>
              </w:rPr>
            </w:pPr>
          </w:p>
        </w:tc>
        <w:tc>
          <w:tcPr>
            <w:tcW w:w="1460" w:type="dxa"/>
            <w:vAlign w:val="center"/>
          </w:tcPr>
          <w:p w14:paraId="570CCDBD" w14:textId="77777777" w:rsidR="00034160" w:rsidRPr="005354AD" w:rsidRDefault="00FB0689">
            <w:pPr>
              <w:jc w:val="center"/>
              <w:rPr>
                <w:rFonts w:ascii="GHEA Grapalat" w:hAnsi="GHEA Grapalat"/>
                <w:b/>
                <w:bCs/>
                <w:sz w:val="16"/>
                <w:szCs w:val="18"/>
                <w:lang w:val="es-ES"/>
              </w:rPr>
            </w:pPr>
            <w:r w:rsidRPr="005354AD">
              <w:rPr>
                <w:rFonts w:ascii="GHEA Grapalat" w:hAnsi="GHEA Grapalat"/>
                <w:b/>
                <w:bCs/>
                <w:sz w:val="16"/>
                <w:szCs w:val="18"/>
              </w:rPr>
              <w:t>ֆ</w:t>
            </w:r>
            <w:r w:rsidRPr="005354AD">
              <w:rPr>
                <w:rFonts w:ascii="GHEA Grapalat" w:hAnsi="GHEA Grapalat"/>
                <w:b/>
                <w:bCs/>
                <w:sz w:val="16"/>
                <w:szCs w:val="18"/>
                <w:lang w:val="hy-AM"/>
              </w:rPr>
              <w:t>իրմային անվանումը</w:t>
            </w:r>
          </w:p>
        </w:tc>
        <w:tc>
          <w:tcPr>
            <w:tcW w:w="2003" w:type="dxa"/>
            <w:vAlign w:val="center"/>
          </w:tcPr>
          <w:p w14:paraId="213DB59C" w14:textId="77777777" w:rsidR="00034160" w:rsidRPr="005354AD" w:rsidRDefault="00FB0689">
            <w:pPr>
              <w:jc w:val="center"/>
              <w:rPr>
                <w:rFonts w:ascii="GHEA Grapalat" w:hAnsi="GHEA Grapalat"/>
                <w:b/>
                <w:bCs/>
                <w:sz w:val="16"/>
                <w:szCs w:val="18"/>
                <w:lang w:val="es-ES"/>
              </w:rPr>
            </w:pPr>
            <w:r w:rsidRPr="005354AD">
              <w:rPr>
                <w:rFonts w:ascii="GHEA Grapalat" w:hAnsi="GHEA Grapalat"/>
                <w:b/>
                <w:bCs/>
                <w:sz w:val="16"/>
                <w:szCs w:val="18"/>
                <w:lang w:val="es-ES"/>
              </w:rPr>
              <w:t>ապրանքային նշանը</w:t>
            </w:r>
          </w:p>
        </w:tc>
        <w:tc>
          <w:tcPr>
            <w:tcW w:w="1757" w:type="dxa"/>
            <w:vAlign w:val="center"/>
          </w:tcPr>
          <w:p w14:paraId="576CF55E" w14:textId="77777777" w:rsidR="00034160" w:rsidRPr="005354AD" w:rsidRDefault="00FB0689">
            <w:pPr>
              <w:jc w:val="center"/>
              <w:rPr>
                <w:rFonts w:ascii="GHEA Grapalat" w:hAnsi="GHEA Grapalat"/>
                <w:b/>
                <w:bCs/>
                <w:sz w:val="16"/>
                <w:szCs w:val="18"/>
                <w:lang w:val="hy-AM"/>
              </w:rPr>
            </w:pPr>
            <w:r w:rsidRPr="005354AD">
              <w:rPr>
                <w:rFonts w:ascii="GHEA Grapalat" w:hAnsi="GHEA Grapalat"/>
                <w:b/>
                <w:bCs/>
                <w:sz w:val="16"/>
                <w:szCs w:val="18"/>
                <w:lang w:val="hy-AM"/>
              </w:rPr>
              <w:t>մակնիշը</w:t>
            </w:r>
          </w:p>
        </w:tc>
        <w:tc>
          <w:tcPr>
            <w:tcW w:w="1530" w:type="dxa"/>
            <w:vAlign w:val="center"/>
          </w:tcPr>
          <w:p w14:paraId="0A0DECDF" w14:textId="77777777" w:rsidR="00034160" w:rsidRPr="005354AD" w:rsidRDefault="00FB0689">
            <w:pPr>
              <w:jc w:val="center"/>
              <w:rPr>
                <w:rFonts w:ascii="GHEA Grapalat" w:hAnsi="GHEA Grapalat"/>
                <w:b/>
                <w:bCs/>
                <w:sz w:val="16"/>
                <w:szCs w:val="18"/>
                <w:lang w:val="es-ES"/>
              </w:rPr>
            </w:pPr>
            <w:r w:rsidRPr="005354AD">
              <w:rPr>
                <w:rFonts w:ascii="GHEA Grapalat" w:hAnsi="GHEA Grapalat"/>
                <w:b/>
                <w:bCs/>
                <w:sz w:val="16"/>
                <w:szCs w:val="18"/>
                <w:lang w:val="es-ES"/>
              </w:rPr>
              <w:t>արտադրողի անվանումը</w:t>
            </w:r>
          </w:p>
        </w:tc>
        <w:tc>
          <w:tcPr>
            <w:tcW w:w="1800" w:type="dxa"/>
            <w:vAlign w:val="center"/>
          </w:tcPr>
          <w:p w14:paraId="5344D2B2" w14:textId="77777777" w:rsidR="00034160" w:rsidRPr="005354AD" w:rsidRDefault="00FB0689">
            <w:pPr>
              <w:jc w:val="center"/>
              <w:rPr>
                <w:rFonts w:ascii="GHEA Grapalat" w:hAnsi="GHEA Grapalat"/>
                <w:b/>
                <w:bCs/>
                <w:sz w:val="16"/>
                <w:szCs w:val="18"/>
                <w:lang w:val="es-ES"/>
              </w:rPr>
            </w:pPr>
            <w:r w:rsidRPr="005354AD">
              <w:rPr>
                <w:rFonts w:ascii="GHEA Grapalat" w:hAnsi="GHEA Grapalat"/>
                <w:b/>
                <w:bCs/>
                <w:sz w:val="16"/>
                <w:szCs w:val="18"/>
                <w:lang w:val="es-ES"/>
              </w:rPr>
              <w:t>տեխնիկական բնութագրերը</w:t>
            </w:r>
          </w:p>
        </w:tc>
      </w:tr>
      <w:tr w:rsidR="00034160" w:rsidRPr="005354AD" w14:paraId="17694A11" w14:textId="77777777">
        <w:tc>
          <w:tcPr>
            <w:tcW w:w="1368" w:type="dxa"/>
          </w:tcPr>
          <w:p w14:paraId="33DA5D64" w14:textId="77777777" w:rsidR="00034160" w:rsidRPr="005354AD" w:rsidRDefault="00034160">
            <w:pPr>
              <w:pStyle w:val="3"/>
              <w:spacing w:line="240" w:lineRule="auto"/>
              <w:jc w:val="left"/>
              <w:rPr>
                <w:rFonts w:ascii="GHEA Grapalat" w:hAnsi="GHEA Grapalat"/>
                <w:b/>
                <w:lang w:val="hy-AM"/>
              </w:rPr>
            </w:pPr>
          </w:p>
        </w:tc>
        <w:tc>
          <w:tcPr>
            <w:tcW w:w="1460" w:type="dxa"/>
          </w:tcPr>
          <w:p w14:paraId="5B3D92F4" w14:textId="77777777" w:rsidR="00034160" w:rsidRPr="005354AD" w:rsidRDefault="00034160">
            <w:pPr>
              <w:pStyle w:val="3"/>
              <w:spacing w:line="240" w:lineRule="auto"/>
              <w:jc w:val="left"/>
              <w:rPr>
                <w:rFonts w:ascii="GHEA Grapalat" w:hAnsi="GHEA Grapalat"/>
                <w:b/>
                <w:lang w:val="hy-AM"/>
              </w:rPr>
            </w:pPr>
          </w:p>
        </w:tc>
        <w:tc>
          <w:tcPr>
            <w:tcW w:w="2003" w:type="dxa"/>
          </w:tcPr>
          <w:p w14:paraId="643B7B5F" w14:textId="77777777" w:rsidR="00034160" w:rsidRPr="005354AD" w:rsidRDefault="00034160">
            <w:pPr>
              <w:pStyle w:val="3"/>
              <w:spacing w:line="240" w:lineRule="auto"/>
              <w:jc w:val="left"/>
              <w:rPr>
                <w:rFonts w:ascii="GHEA Grapalat" w:hAnsi="GHEA Grapalat"/>
                <w:b/>
                <w:lang w:val="hy-AM"/>
              </w:rPr>
            </w:pPr>
          </w:p>
        </w:tc>
        <w:tc>
          <w:tcPr>
            <w:tcW w:w="1757" w:type="dxa"/>
          </w:tcPr>
          <w:p w14:paraId="58F8D875" w14:textId="77777777" w:rsidR="00034160" w:rsidRPr="005354AD" w:rsidRDefault="00034160">
            <w:pPr>
              <w:pStyle w:val="3"/>
              <w:spacing w:line="240" w:lineRule="auto"/>
              <w:jc w:val="left"/>
              <w:rPr>
                <w:rFonts w:ascii="GHEA Grapalat" w:hAnsi="GHEA Grapalat"/>
                <w:b/>
                <w:lang w:val="hy-AM"/>
              </w:rPr>
            </w:pPr>
          </w:p>
        </w:tc>
        <w:tc>
          <w:tcPr>
            <w:tcW w:w="1530" w:type="dxa"/>
          </w:tcPr>
          <w:p w14:paraId="5D94DE63" w14:textId="77777777" w:rsidR="00034160" w:rsidRPr="005354AD" w:rsidRDefault="00034160">
            <w:pPr>
              <w:pStyle w:val="3"/>
              <w:spacing w:line="240" w:lineRule="auto"/>
              <w:jc w:val="left"/>
              <w:rPr>
                <w:rFonts w:ascii="GHEA Grapalat" w:hAnsi="GHEA Grapalat"/>
                <w:b/>
                <w:lang w:val="hy-AM"/>
              </w:rPr>
            </w:pPr>
          </w:p>
        </w:tc>
        <w:tc>
          <w:tcPr>
            <w:tcW w:w="1800" w:type="dxa"/>
          </w:tcPr>
          <w:p w14:paraId="33246CA8" w14:textId="77777777" w:rsidR="00034160" w:rsidRPr="005354AD" w:rsidRDefault="00034160">
            <w:pPr>
              <w:pStyle w:val="3"/>
              <w:spacing w:line="240" w:lineRule="auto"/>
              <w:jc w:val="left"/>
              <w:rPr>
                <w:rFonts w:ascii="GHEA Grapalat" w:hAnsi="GHEA Grapalat"/>
                <w:b/>
                <w:lang w:val="hy-AM"/>
              </w:rPr>
            </w:pPr>
          </w:p>
        </w:tc>
      </w:tr>
      <w:tr w:rsidR="00034160" w:rsidRPr="005354AD" w14:paraId="0D965352" w14:textId="77777777">
        <w:tc>
          <w:tcPr>
            <w:tcW w:w="1368" w:type="dxa"/>
          </w:tcPr>
          <w:p w14:paraId="3D4B2A45" w14:textId="77777777" w:rsidR="00034160" w:rsidRPr="005354AD" w:rsidRDefault="00034160">
            <w:pPr>
              <w:pStyle w:val="3"/>
              <w:spacing w:line="240" w:lineRule="auto"/>
              <w:jc w:val="left"/>
              <w:rPr>
                <w:rFonts w:ascii="GHEA Grapalat" w:hAnsi="GHEA Grapalat"/>
                <w:b/>
                <w:lang w:val="hy-AM"/>
              </w:rPr>
            </w:pPr>
          </w:p>
        </w:tc>
        <w:tc>
          <w:tcPr>
            <w:tcW w:w="1460" w:type="dxa"/>
          </w:tcPr>
          <w:p w14:paraId="07A16679" w14:textId="77777777" w:rsidR="00034160" w:rsidRPr="005354AD" w:rsidRDefault="00034160">
            <w:pPr>
              <w:pStyle w:val="3"/>
              <w:spacing w:line="240" w:lineRule="auto"/>
              <w:jc w:val="left"/>
              <w:rPr>
                <w:rFonts w:ascii="GHEA Grapalat" w:hAnsi="GHEA Grapalat"/>
                <w:b/>
                <w:lang w:val="hy-AM"/>
              </w:rPr>
            </w:pPr>
          </w:p>
        </w:tc>
        <w:tc>
          <w:tcPr>
            <w:tcW w:w="2003" w:type="dxa"/>
          </w:tcPr>
          <w:p w14:paraId="55E4D56C" w14:textId="77777777" w:rsidR="00034160" w:rsidRPr="005354AD" w:rsidRDefault="00034160">
            <w:pPr>
              <w:pStyle w:val="3"/>
              <w:spacing w:line="240" w:lineRule="auto"/>
              <w:jc w:val="left"/>
              <w:rPr>
                <w:rFonts w:ascii="GHEA Grapalat" w:hAnsi="GHEA Grapalat"/>
                <w:b/>
                <w:lang w:val="hy-AM"/>
              </w:rPr>
            </w:pPr>
          </w:p>
        </w:tc>
        <w:tc>
          <w:tcPr>
            <w:tcW w:w="1757" w:type="dxa"/>
          </w:tcPr>
          <w:p w14:paraId="46DC632E" w14:textId="77777777" w:rsidR="00034160" w:rsidRPr="005354AD" w:rsidRDefault="00034160">
            <w:pPr>
              <w:pStyle w:val="3"/>
              <w:spacing w:line="240" w:lineRule="auto"/>
              <w:jc w:val="left"/>
              <w:rPr>
                <w:rFonts w:ascii="GHEA Grapalat" w:hAnsi="GHEA Grapalat"/>
                <w:b/>
                <w:lang w:val="hy-AM"/>
              </w:rPr>
            </w:pPr>
          </w:p>
        </w:tc>
        <w:tc>
          <w:tcPr>
            <w:tcW w:w="1530" w:type="dxa"/>
          </w:tcPr>
          <w:p w14:paraId="0FD5B87A" w14:textId="77777777" w:rsidR="00034160" w:rsidRPr="005354AD" w:rsidRDefault="00034160">
            <w:pPr>
              <w:pStyle w:val="3"/>
              <w:spacing w:line="240" w:lineRule="auto"/>
              <w:jc w:val="left"/>
              <w:rPr>
                <w:rFonts w:ascii="GHEA Grapalat" w:hAnsi="GHEA Grapalat"/>
                <w:b/>
                <w:lang w:val="hy-AM"/>
              </w:rPr>
            </w:pPr>
          </w:p>
        </w:tc>
        <w:tc>
          <w:tcPr>
            <w:tcW w:w="1800" w:type="dxa"/>
          </w:tcPr>
          <w:p w14:paraId="1512CEDB" w14:textId="77777777" w:rsidR="00034160" w:rsidRPr="005354AD" w:rsidRDefault="00034160">
            <w:pPr>
              <w:pStyle w:val="3"/>
              <w:spacing w:line="240" w:lineRule="auto"/>
              <w:jc w:val="left"/>
              <w:rPr>
                <w:rFonts w:ascii="GHEA Grapalat" w:hAnsi="GHEA Grapalat"/>
                <w:b/>
                <w:lang w:val="hy-AM"/>
              </w:rPr>
            </w:pPr>
          </w:p>
        </w:tc>
      </w:tr>
      <w:tr w:rsidR="00034160" w:rsidRPr="005354AD" w14:paraId="1F8ED911" w14:textId="77777777">
        <w:tc>
          <w:tcPr>
            <w:tcW w:w="1368" w:type="dxa"/>
          </w:tcPr>
          <w:p w14:paraId="5B072743" w14:textId="77777777" w:rsidR="00034160" w:rsidRPr="005354AD" w:rsidRDefault="00034160">
            <w:pPr>
              <w:pStyle w:val="3"/>
              <w:spacing w:line="240" w:lineRule="auto"/>
              <w:jc w:val="left"/>
              <w:rPr>
                <w:rFonts w:ascii="GHEA Grapalat" w:hAnsi="GHEA Grapalat"/>
                <w:b/>
                <w:lang w:val="hy-AM"/>
              </w:rPr>
            </w:pPr>
          </w:p>
        </w:tc>
        <w:tc>
          <w:tcPr>
            <w:tcW w:w="1460" w:type="dxa"/>
          </w:tcPr>
          <w:p w14:paraId="3C7A1134" w14:textId="77777777" w:rsidR="00034160" w:rsidRPr="005354AD" w:rsidRDefault="00034160">
            <w:pPr>
              <w:pStyle w:val="3"/>
              <w:spacing w:line="240" w:lineRule="auto"/>
              <w:jc w:val="left"/>
              <w:rPr>
                <w:rFonts w:ascii="GHEA Grapalat" w:hAnsi="GHEA Grapalat"/>
                <w:b/>
                <w:lang w:val="hy-AM"/>
              </w:rPr>
            </w:pPr>
          </w:p>
        </w:tc>
        <w:tc>
          <w:tcPr>
            <w:tcW w:w="2003" w:type="dxa"/>
          </w:tcPr>
          <w:p w14:paraId="31F2C5E4" w14:textId="77777777" w:rsidR="00034160" w:rsidRPr="005354AD" w:rsidRDefault="00034160">
            <w:pPr>
              <w:pStyle w:val="3"/>
              <w:spacing w:line="240" w:lineRule="auto"/>
              <w:jc w:val="left"/>
              <w:rPr>
                <w:rFonts w:ascii="GHEA Grapalat" w:hAnsi="GHEA Grapalat"/>
                <w:b/>
                <w:lang w:val="hy-AM"/>
              </w:rPr>
            </w:pPr>
          </w:p>
        </w:tc>
        <w:tc>
          <w:tcPr>
            <w:tcW w:w="1757" w:type="dxa"/>
          </w:tcPr>
          <w:p w14:paraId="499E990A" w14:textId="77777777" w:rsidR="00034160" w:rsidRPr="005354AD" w:rsidRDefault="00034160">
            <w:pPr>
              <w:pStyle w:val="3"/>
              <w:spacing w:line="240" w:lineRule="auto"/>
              <w:jc w:val="left"/>
              <w:rPr>
                <w:rFonts w:ascii="GHEA Grapalat" w:hAnsi="GHEA Grapalat"/>
                <w:b/>
                <w:lang w:val="hy-AM"/>
              </w:rPr>
            </w:pPr>
          </w:p>
        </w:tc>
        <w:tc>
          <w:tcPr>
            <w:tcW w:w="1530" w:type="dxa"/>
          </w:tcPr>
          <w:p w14:paraId="6461ECF9" w14:textId="77777777" w:rsidR="00034160" w:rsidRPr="005354AD" w:rsidRDefault="00034160">
            <w:pPr>
              <w:pStyle w:val="3"/>
              <w:spacing w:line="240" w:lineRule="auto"/>
              <w:jc w:val="left"/>
              <w:rPr>
                <w:rFonts w:ascii="GHEA Grapalat" w:hAnsi="GHEA Grapalat"/>
                <w:b/>
                <w:lang w:val="hy-AM"/>
              </w:rPr>
            </w:pPr>
          </w:p>
        </w:tc>
        <w:tc>
          <w:tcPr>
            <w:tcW w:w="1800" w:type="dxa"/>
          </w:tcPr>
          <w:p w14:paraId="1BCCEC38" w14:textId="77777777" w:rsidR="00034160" w:rsidRPr="005354AD" w:rsidRDefault="00034160">
            <w:pPr>
              <w:pStyle w:val="3"/>
              <w:spacing w:line="240" w:lineRule="auto"/>
              <w:jc w:val="left"/>
              <w:rPr>
                <w:rFonts w:ascii="GHEA Grapalat" w:hAnsi="GHEA Grapalat"/>
                <w:b/>
                <w:lang w:val="hy-AM"/>
              </w:rPr>
            </w:pPr>
          </w:p>
        </w:tc>
      </w:tr>
    </w:tbl>
    <w:p w14:paraId="462A27E8" w14:textId="77777777" w:rsidR="00034160" w:rsidRPr="005354AD" w:rsidRDefault="00034160">
      <w:pPr>
        <w:pStyle w:val="3"/>
        <w:spacing w:line="240" w:lineRule="auto"/>
        <w:ind w:firstLine="567"/>
        <w:jc w:val="left"/>
        <w:rPr>
          <w:rFonts w:ascii="GHEA Grapalat" w:hAnsi="GHEA Grapalat"/>
          <w:b/>
          <w:lang w:val="en-US"/>
        </w:rPr>
      </w:pPr>
    </w:p>
    <w:p w14:paraId="5A49DB1A" w14:textId="77777777" w:rsidR="00034160" w:rsidRPr="005354AD" w:rsidRDefault="00034160">
      <w:pPr>
        <w:pStyle w:val="3"/>
        <w:spacing w:line="240" w:lineRule="auto"/>
        <w:ind w:firstLine="567"/>
        <w:jc w:val="left"/>
        <w:rPr>
          <w:rFonts w:ascii="GHEA Grapalat" w:hAnsi="GHEA Grapalat"/>
          <w:b/>
          <w:lang w:val="en-US"/>
        </w:rPr>
      </w:pPr>
    </w:p>
    <w:p w14:paraId="5E675CE5" w14:textId="77777777" w:rsidR="00034160" w:rsidRPr="005354AD" w:rsidRDefault="00034160">
      <w:pPr>
        <w:pStyle w:val="3"/>
        <w:spacing w:line="240" w:lineRule="auto"/>
        <w:ind w:firstLine="567"/>
        <w:jc w:val="left"/>
        <w:rPr>
          <w:rFonts w:ascii="GHEA Grapalat" w:hAnsi="GHEA Grapalat"/>
          <w:b/>
          <w:lang w:val="en-US"/>
        </w:rPr>
      </w:pPr>
    </w:p>
    <w:p w14:paraId="3E639EF9" w14:textId="77777777" w:rsidR="00034160" w:rsidRPr="005354AD" w:rsidRDefault="00034160">
      <w:pPr>
        <w:pStyle w:val="3"/>
        <w:spacing w:line="240" w:lineRule="auto"/>
        <w:ind w:firstLine="567"/>
        <w:jc w:val="left"/>
        <w:rPr>
          <w:rFonts w:ascii="GHEA Grapalat" w:hAnsi="GHEA Grapalat"/>
          <w:b/>
          <w:lang w:val="en-US"/>
        </w:rPr>
      </w:pPr>
    </w:p>
    <w:p w14:paraId="0ED691DF" w14:textId="77777777" w:rsidR="00034160" w:rsidRPr="005354AD" w:rsidRDefault="00034160">
      <w:pPr>
        <w:rPr>
          <w:rFonts w:ascii="GHEA Grapalat" w:hAnsi="GHEA Grapalat"/>
          <w:sz w:val="20"/>
          <w:lang w:val="es-ES"/>
        </w:rPr>
      </w:pPr>
    </w:p>
    <w:p w14:paraId="58A6E290" w14:textId="77777777" w:rsidR="00034160" w:rsidRPr="005354AD" w:rsidRDefault="00FB0689">
      <w:pPr>
        <w:jc w:val="both"/>
        <w:rPr>
          <w:rFonts w:ascii="GHEA Grapalat" w:hAnsi="GHEA Grapalat"/>
          <w:sz w:val="20"/>
          <w:u w:val="single"/>
        </w:rPr>
      </w:pPr>
      <w:r w:rsidRPr="005354AD">
        <w:rPr>
          <w:rFonts w:ascii="GHEA Grapalat" w:hAnsi="GHEA Grapalat"/>
          <w:sz w:val="20"/>
          <w:u w:val="single"/>
        </w:rPr>
        <w:tab/>
      </w:r>
      <w:r w:rsidRPr="005354AD">
        <w:rPr>
          <w:rFonts w:ascii="GHEA Grapalat" w:hAnsi="GHEA Grapalat"/>
          <w:sz w:val="20"/>
          <w:u w:val="single"/>
        </w:rPr>
        <w:tab/>
      </w:r>
      <w:r w:rsidRPr="005354AD">
        <w:rPr>
          <w:rFonts w:ascii="GHEA Grapalat" w:hAnsi="GHEA Grapalat"/>
          <w:sz w:val="20"/>
          <w:u w:val="single"/>
        </w:rPr>
        <w:tab/>
      </w:r>
      <w:r w:rsidRPr="005354AD">
        <w:rPr>
          <w:rFonts w:ascii="GHEA Grapalat" w:hAnsi="GHEA Grapalat"/>
          <w:sz w:val="20"/>
          <w:u w:val="single"/>
        </w:rPr>
        <w:tab/>
      </w:r>
      <w:r w:rsidRPr="005354AD">
        <w:rPr>
          <w:rFonts w:ascii="GHEA Grapalat" w:hAnsi="GHEA Grapalat"/>
          <w:sz w:val="20"/>
          <w:u w:val="single"/>
        </w:rPr>
        <w:tab/>
      </w:r>
      <w:r w:rsidRPr="005354AD">
        <w:rPr>
          <w:rFonts w:ascii="GHEA Grapalat" w:hAnsi="GHEA Grapalat"/>
          <w:sz w:val="20"/>
          <w:u w:val="single"/>
        </w:rPr>
        <w:tab/>
      </w:r>
      <w:r w:rsidRPr="005354AD">
        <w:rPr>
          <w:rFonts w:ascii="GHEA Grapalat" w:hAnsi="GHEA Grapalat"/>
          <w:sz w:val="20"/>
          <w:u w:val="single"/>
        </w:rPr>
        <w:tab/>
      </w:r>
      <w:r w:rsidRPr="005354AD">
        <w:rPr>
          <w:rFonts w:ascii="GHEA Grapalat" w:hAnsi="GHEA Grapalat"/>
          <w:sz w:val="20"/>
          <w:u w:val="single"/>
        </w:rPr>
        <w:tab/>
      </w:r>
      <w:r w:rsidRPr="005354AD">
        <w:rPr>
          <w:rFonts w:ascii="GHEA Grapalat" w:hAnsi="GHEA Grapalat"/>
          <w:sz w:val="20"/>
          <w:u w:val="single"/>
        </w:rPr>
        <w:tab/>
      </w:r>
      <w:r w:rsidRPr="005354AD">
        <w:rPr>
          <w:rFonts w:ascii="GHEA Grapalat" w:hAnsi="GHEA Grapalat"/>
          <w:sz w:val="20"/>
        </w:rPr>
        <w:tab/>
      </w:r>
      <w:r w:rsidRPr="005354AD">
        <w:rPr>
          <w:rFonts w:ascii="GHEA Grapalat" w:hAnsi="GHEA Grapalat"/>
          <w:sz w:val="20"/>
          <w:u w:val="single"/>
        </w:rPr>
        <w:tab/>
      </w:r>
      <w:r w:rsidRPr="005354AD">
        <w:rPr>
          <w:rFonts w:ascii="GHEA Grapalat" w:hAnsi="GHEA Grapalat"/>
          <w:sz w:val="20"/>
          <w:u w:val="single"/>
        </w:rPr>
        <w:tab/>
      </w:r>
      <w:r w:rsidRPr="005354AD">
        <w:rPr>
          <w:rFonts w:ascii="GHEA Grapalat" w:hAnsi="GHEA Grapalat"/>
          <w:sz w:val="20"/>
          <w:u w:val="single"/>
        </w:rPr>
        <w:tab/>
        <w:t xml:space="preserve">    </w:t>
      </w:r>
    </w:p>
    <w:p w14:paraId="154EA441" w14:textId="77777777" w:rsidR="00034160" w:rsidRPr="005354AD" w:rsidRDefault="00FB0689">
      <w:pPr>
        <w:jc w:val="both"/>
        <w:rPr>
          <w:rFonts w:ascii="GHEA Grapalat" w:hAnsi="GHEA Grapalat"/>
          <w:sz w:val="20"/>
          <w:u w:val="single"/>
          <w:lang w:val="hy-AM"/>
        </w:rPr>
      </w:pPr>
      <w:r w:rsidRPr="005354AD">
        <w:rPr>
          <w:rFonts w:ascii="GHEA Grapalat" w:hAnsi="GHEA Grapalat" w:cs="Sylfaen"/>
          <w:sz w:val="20"/>
          <w:vertAlign w:val="superscript"/>
          <w:lang w:val="hy-AM"/>
        </w:rPr>
        <w:t xml:space="preserve">                              մասնակցի անվանումը (ղեկավարի պաշտոնը, անուն ազգանունը)  </w:t>
      </w:r>
      <w:r w:rsidRPr="005354AD">
        <w:rPr>
          <w:rFonts w:ascii="GHEA Grapalat" w:hAnsi="GHEA Grapalat" w:cs="Sylfaen"/>
          <w:sz w:val="20"/>
          <w:vertAlign w:val="superscript"/>
          <w:lang w:val="hy-AM"/>
        </w:rPr>
        <w:tab/>
      </w:r>
      <w:r w:rsidRPr="005354AD">
        <w:rPr>
          <w:rFonts w:ascii="GHEA Grapalat" w:hAnsi="GHEA Grapalat" w:cs="Sylfaen"/>
          <w:sz w:val="20"/>
          <w:vertAlign w:val="superscript"/>
          <w:lang w:val="hy-AM"/>
        </w:rPr>
        <w:tab/>
      </w:r>
      <w:r w:rsidRPr="005354AD">
        <w:rPr>
          <w:rFonts w:ascii="GHEA Grapalat" w:hAnsi="GHEA Grapalat" w:cs="Sylfaen"/>
          <w:vertAlign w:val="superscript"/>
          <w:lang w:val="hy-AM"/>
        </w:rPr>
        <w:t xml:space="preserve">                                              </w:t>
      </w:r>
      <w:r w:rsidRPr="005354AD">
        <w:rPr>
          <w:rFonts w:ascii="GHEA Grapalat" w:hAnsi="GHEA Grapalat" w:cs="Sylfaen"/>
          <w:sz w:val="20"/>
          <w:vertAlign w:val="superscript"/>
          <w:lang w:val="hy-AM"/>
        </w:rPr>
        <w:t>ստորագրություն</w:t>
      </w:r>
      <w:r w:rsidRPr="005354AD">
        <w:rPr>
          <w:rFonts w:ascii="GHEA Grapalat" w:hAnsi="GHEA Grapalat" w:cs="Sylfaen"/>
          <w:sz w:val="20"/>
          <w:lang w:val="hy-AM"/>
        </w:rPr>
        <w:t xml:space="preserve"> </w:t>
      </w:r>
    </w:p>
    <w:p w14:paraId="05000159" w14:textId="77777777" w:rsidR="00034160" w:rsidRPr="005354AD" w:rsidRDefault="00034160">
      <w:pPr>
        <w:jc w:val="right"/>
        <w:rPr>
          <w:rFonts w:ascii="GHEA Grapalat" w:hAnsi="GHEA Grapalat" w:cs="Sylfaen"/>
          <w:sz w:val="20"/>
          <w:lang w:val="hy-AM"/>
        </w:rPr>
      </w:pPr>
    </w:p>
    <w:p w14:paraId="6C405B7E" w14:textId="77777777" w:rsidR="00034160" w:rsidRPr="005354AD" w:rsidRDefault="00034160">
      <w:pPr>
        <w:jc w:val="right"/>
        <w:rPr>
          <w:rFonts w:ascii="GHEA Grapalat" w:hAnsi="GHEA Grapalat" w:cs="Sylfaen"/>
          <w:sz w:val="20"/>
          <w:lang w:val="hy-AM"/>
        </w:rPr>
      </w:pPr>
    </w:p>
    <w:p w14:paraId="7C02D865" w14:textId="77777777" w:rsidR="00034160" w:rsidRPr="005354AD" w:rsidRDefault="00FB0689">
      <w:pPr>
        <w:jc w:val="right"/>
        <w:rPr>
          <w:rFonts w:ascii="GHEA Grapalat" w:hAnsi="GHEA Grapalat" w:cs="Arial"/>
          <w:sz w:val="20"/>
          <w:lang w:val="hy-AM"/>
        </w:rPr>
      </w:pPr>
      <w:r w:rsidRPr="005354AD">
        <w:rPr>
          <w:rFonts w:ascii="GHEA Grapalat" w:hAnsi="GHEA Grapalat" w:cs="Sylfaen"/>
          <w:sz w:val="20"/>
          <w:lang w:val="hy-AM"/>
        </w:rPr>
        <w:t>Կ</w:t>
      </w:r>
      <w:r w:rsidRPr="005354AD">
        <w:rPr>
          <w:rFonts w:ascii="GHEA Grapalat" w:hAnsi="GHEA Grapalat" w:cs="Arial"/>
          <w:sz w:val="20"/>
          <w:lang w:val="hy-AM"/>
        </w:rPr>
        <w:t xml:space="preserve">. </w:t>
      </w:r>
      <w:r w:rsidRPr="005354AD">
        <w:rPr>
          <w:rFonts w:ascii="GHEA Grapalat" w:hAnsi="GHEA Grapalat" w:cs="Sylfaen"/>
          <w:sz w:val="20"/>
          <w:lang w:val="hy-AM"/>
        </w:rPr>
        <w:t>Տ</w:t>
      </w:r>
      <w:r w:rsidRPr="005354AD">
        <w:rPr>
          <w:rFonts w:ascii="GHEA Grapalat" w:hAnsi="GHEA Grapalat" w:cs="Arial"/>
          <w:sz w:val="20"/>
          <w:lang w:val="hy-AM"/>
        </w:rPr>
        <w:t>.</w:t>
      </w:r>
      <w:r w:rsidRPr="005354AD">
        <w:rPr>
          <w:rFonts w:ascii="GHEA Grapalat" w:hAnsi="GHEA Grapalat" w:cs="Arial"/>
          <w:sz w:val="20"/>
          <w:lang w:val="hy-AM"/>
        </w:rPr>
        <w:tab/>
      </w:r>
      <w:r w:rsidRPr="005354AD">
        <w:rPr>
          <w:rFonts w:ascii="GHEA Grapalat" w:hAnsi="GHEA Grapalat" w:cs="Arial"/>
          <w:sz w:val="20"/>
          <w:lang w:val="hy-AM"/>
        </w:rPr>
        <w:tab/>
        <w:t xml:space="preserve"> </w:t>
      </w:r>
    </w:p>
    <w:p w14:paraId="1434A2FD" w14:textId="77777777" w:rsidR="00034160" w:rsidRPr="005354AD" w:rsidRDefault="00034160">
      <w:pPr>
        <w:jc w:val="right"/>
        <w:rPr>
          <w:rFonts w:ascii="GHEA Grapalat" w:hAnsi="GHEA Grapalat"/>
          <w:sz w:val="20"/>
          <w:lang w:val="hy-AM"/>
        </w:rPr>
      </w:pPr>
    </w:p>
    <w:p w14:paraId="425D86F9" w14:textId="77777777" w:rsidR="00034160" w:rsidRPr="005354AD" w:rsidRDefault="00034160">
      <w:pPr>
        <w:jc w:val="right"/>
        <w:rPr>
          <w:rFonts w:ascii="GHEA Grapalat" w:hAnsi="GHEA Grapalat"/>
          <w:sz w:val="20"/>
          <w:lang w:val="hy-AM"/>
        </w:rPr>
      </w:pPr>
    </w:p>
    <w:p w14:paraId="190FC7BD" w14:textId="77777777" w:rsidR="00034160" w:rsidRPr="005354AD" w:rsidRDefault="00034160">
      <w:pPr>
        <w:pStyle w:val="31"/>
        <w:spacing w:line="240" w:lineRule="auto"/>
        <w:ind w:firstLine="0"/>
        <w:jc w:val="right"/>
        <w:rPr>
          <w:rFonts w:ascii="GHEA Grapalat" w:hAnsi="GHEA Grapalat"/>
          <w:b/>
          <w:lang w:val="hy-AM"/>
        </w:rPr>
      </w:pPr>
    </w:p>
    <w:p w14:paraId="0D6E69DE" w14:textId="77777777" w:rsidR="00034160" w:rsidRPr="005354AD" w:rsidRDefault="00034160">
      <w:pPr>
        <w:pStyle w:val="31"/>
        <w:spacing w:line="240" w:lineRule="auto"/>
        <w:ind w:firstLine="0"/>
        <w:jc w:val="right"/>
        <w:rPr>
          <w:rFonts w:ascii="GHEA Grapalat" w:hAnsi="GHEA Grapalat"/>
          <w:b/>
          <w:lang w:val="hy-AM"/>
        </w:rPr>
      </w:pPr>
    </w:p>
    <w:p w14:paraId="5FE012B5" w14:textId="77777777" w:rsidR="00034160" w:rsidRPr="005354AD" w:rsidRDefault="00034160">
      <w:pPr>
        <w:pStyle w:val="31"/>
        <w:spacing w:line="240" w:lineRule="auto"/>
        <w:ind w:firstLine="0"/>
        <w:jc w:val="right"/>
        <w:rPr>
          <w:rFonts w:ascii="GHEA Grapalat" w:hAnsi="GHEA Grapalat"/>
          <w:b/>
          <w:lang w:val="hy-AM"/>
        </w:rPr>
      </w:pPr>
    </w:p>
    <w:p w14:paraId="323A9846" w14:textId="77777777" w:rsidR="00034160" w:rsidRPr="005354AD" w:rsidRDefault="00034160">
      <w:pPr>
        <w:pStyle w:val="31"/>
        <w:spacing w:line="240" w:lineRule="auto"/>
        <w:ind w:firstLine="0"/>
        <w:jc w:val="right"/>
        <w:rPr>
          <w:rFonts w:ascii="GHEA Grapalat" w:hAnsi="GHEA Grapalat"/>
          <w:b/>
          <w:lang w:val="hy-AM"/>
        </w:rPr>
      </w:pPr>
    </w:p>
    <w:p w14:paraId="0CF08C33" w14:textId="77777777" w:rsidR="00034160" w:rsidRPr="005354AD" w:rsidRDefault="00034160">
      <w:pPr>
        <w:pStyle w:val="31"/>
        <w:spacing w:line="240" w:lineRule="auto"/>
        <w:ind w:firstLine="0"/>
        <w:jc w:val="right"/>
        <w:rPr>
          <w:rFonts w:ascii="GHEA Grapalat" w:hAnsi="GHEA Grapalat"/>
          <w:b/>
          <w:lang w:val="hy-AM"/>
        </w:rPr>
      </w:pPr>
    </w:p>
    <w:p w14:paraId="033F410B" w14:textId="77777777" w:rsidR="00034160" w:rsidRPr="005354AD" w:rsidRDefault="00034160">
      <w:pPr>
        <w:pStyle w:val="31"/>
        <w:spacing w:line="240" w:lineRule="auto"/>
        <w:ind w:firstLine="0"/>
        <w:jc w:val="right"/>
        <w:rPr>
          <w:rFonts w:ascii="GHEA Grapalat" w:hAnsi="GHEA Grapalat"/>
          <w:b/>
          <w:lang w:val="hy-AM"/>
        </w:rPr>
      </w:pPr>
    </w:p>
    <w:p w14:paraId="2CAF0589" w14:textId="77777777" w:rsidR="00034160" w:rsidRPr="005354AD" w:rsidRDefault="00034160">
      <w:pPr>
        <w:pStyle w:val="31"/>
        <w:spacing w:line="240" w:lineRule="auto"/>
        <w:ind w:firstLine="0"/>
        <w:jc w:val="right"/>
        <w:rPr>
          <w:rFonts w:ascii="GHEA Grapalat" w:hAnsi="GHEA Grapalat"/>
          <w:b/>
          <w:lang w:val="hy-AM"/>
        </w:rPr>
      </w:pPr>
    </w:p>
    <w:p w14:paraId="517417A3" w14:textId="77777777" w:rsidR="00034160" w:rsidRPr="005354AD" w:rsidRDefault="00034160">
      <w:pPr>
        <w:pStyle w:val="31"/>
        <w:spacing w:line="240" w:lineRule="auto"/>
        <w:ind w:firstLine="0"/>
        <w:jc w:val="right"/>
        <w:rPr>
          <w:rFonts w:ascii="GHEA Grapalat" w:hAnsi="GHEA Grapalat"/>
          <w:b/>
          <w:lang w:val="hy-AM"/>
        </w:rPr>
      </w:pPr>
    </w:p>
    <w:p w14:paraId="6DBBA1E7" w14:textId="77777777" w:rsidR="00034160" w:rsidRPr="005354AD" w:rsidRDefault="00034160">
      <w:pPr>
        <w:pStyle w:val="31"/>
        <w:spacing w:line="240" w:lineRule="auto"/>
        <w:ind w:firstLine="0"/>
        <w:jc w:val="right"/>
        <w:rPr>
          <w:rFonts w:ascii="GHEA Grapalat" w:hAnsi="GHEA Grapalat"/>
          <w:b/>
          <w:lang w:val="hy-AM"/>
        </w:rPr>
      </w:pPr>
    </w:p>
    <w:p w14:paraId="523F0504" w14:textId="77777777" w:rsidR="00034160" w:rsidRPr="005354AD" w:rsidRDefault="00034160">
      <w:pPr>
        <w:pStyle w:val="31"/>
        <w:spacing w:line="240" w:lineRule="auto"/>
        <w:ind w:firstLine="0"/>
        <w:jc w:val="right"/>
        <w:rPr>
          <w:rFonts w:ascii="GHEA Grapalat" w:hAnsi="GHEA Grapalat"/>
          <w:b/>
          <w:lang w:val="hy-AM"/>
        </w:rPr>
      </w:pPr>
    </w:p>
    <w:p w14:paraId="56B04C15" w14:textId="77777777" w:rsidR="00034160" w:rsidRPr="005354AD" w:rsidRDefault="00034160">
      <w:pPr>
        <w:pStyle w:val="31"/>
        <w:spacing w:line="240" w:lineRule="auto"/>
        <w:ind w:firstLine="0"/>
        <w:jc w:val="right"/>
        <w:rPr>
          <w:rFonts w:ascii="GHEA Grapalat" w:hAnsi="GHEA Grapalat"/>
          <w:b/>
          <w:lang w:val="hy-AM"/>
        </w:rPr>
      </w:pPr>
    </w:p>
    <w:p w14:paraId="4463B578" w14:textId="77777777" w:rsidR="00034160" w:rsidRPr="005354AD" w:rsidRDefault="00034160">
      <w:pPr>
        <w:pStyle w:val="31"/>
        <w:spacing w:line="240" w:lineRule="auto"/>
        <w:ind w:firstLine="0"/>
        <w:jc w:val="right"/>
        <w:rPr>
          <w:rFonts w:ascii="GHEA Grapalat" w:hAnsi="GHEA Grapalat"/>
          <w:b/>
          <w:lang w:val="hy-AM"/>
        </w:rPr>
      </w:pPr>
    </w:p>
    <w:p w14:paraId="40358F64" w14:textId="77777777" w:rsidR="00034160" w:rsidRPr="005354AD" w:rsidRDefault="00034160">
      <w:pPr>
        <w:pStyle w:val="31"/>
        <w:spacing w:line="240" w:lineRule="auto"/>
        <w:ind w:firstLine="0"/>
        <w:jc w:val="right"/>
        <w:rPr>
          <w:rFonts w:ascii="GHEA Grapalat" w:hAnsi="GHEA Grapalat"/>
          <w:b/>
          <w:lang w:val="hy-AM"/>
        </w:rPr>
      </w:pPr>
    </w:p>
    <w:p w14:paraId="61CABE27" w14:textId="77777777" w:rsidR="00034160" w:rsidRPr="005354AD" w:rsidRDefault="00034160">
      <w:pPr>
        <w:pStyle w:val="31"/>
        <w:spacing w:line="240" w:lineRule="auto"/>
        <w:ind w:firstLine="0"/>
        <w:jc w:val="right"/>
        <w:rPr>
          <w:rFonts w:ascii="GHEA Grapalat" w:hAnsi="GHEA Grapalat"/>
          <w:b/>
          <w:lang w:val="hy-AM"/>
        </w:rPr>
      </w:pPr>
    </w:p>
    <w:p w14:paraId="39EDBB4E" w14:textId="77777777" w:rsidR="00034160" w:rsidRPr="005354AD" w:rsidRDefault="00034160">
      <w:pPr>
        <w:pStyle w:val="31"/>
        <w:spacing w:line="240" w:lineRule="auto"/>
        <w:ind w:firstLine="0"/>
        <w:jc w:val="right"/>
        <w:rPr>
          <w:rFonts w:ascii="GHEA Grapalat" w:hAnsi="GHEA Grapalat"/>
          <w:b/>
          <w:lang w:val="hy-AM"/>
        </w:rPr>
      </w:pPr>
    </w:p>
    <w:p w14:paraId="703770B5" w14:textId="77777777" w:rsidR="00034160" w:rsidRPr="005354AD" w:rsidRDefault="00034160">
      <w:pPr>
        <w:pStyle w:val="31"/>
        <w:spacing w:line="240" w:lineRule="auto"/>
        <w:ind w:firstLine="0"/>
        <w:jc w:val="right"/>
        <w:rPr>
          <w:rFonts w:ascii="GHEA Grapalat" w:hAnsi="GHEA Grapalat"/>
          <w:b/>
          <w:lang w:val="hy-AM"/>
        </w:rPr>
      </w:pPr>
    </w:p>
    <w:p w14:paraId="19EBB3A3" w14:textId="77777777" w:rsidR="00034160" w:rsidRPr="005354AD" w:rsidRDefault="00034160">
      <w:pPr>
        <w:pStyle w:val="31"/>
        <w:spacing w:line="240" w:lineRule="auto"/>
        <w:ind w:firstLine="0"/>
        <w:jc w:val="right"/>
        <w:rPr>
          <w:rFonts w:ascii="GHEA Grapalat" w:hAnsi="GHEA Grapalat"/>
          <w:b/>
          <w:lang w:val="hy-AM"/>
        </w:rPr>
      </w:pPr>
    </w:p>
    <w:p w14:paraId="02572CA4" w14:textId="77777777" w:rsidR="00034160" w:rsidRPr="005354AD" w:rsidRDefault="00034160">
      <w:pPr>
        <w:pStyle w:val="31"/>
        <w:spacing w:line="240" w:lineRule="auto"/>
        <w:ind w:firstLine="0"/>
        <w:jc w:val="right"/>
        <w:rPr>
          <w:rFonts w:ascii="GHEA Grapalat" w:hAnsi="GHEA Grapalat"/>
          <w:b/>
          <w:lang w:val="hy-AM"/>
        </w:rPr>
      </w:pPr>
    </w:p>
    <w:p w14:paraId="65583A6F" w14:textId="77777777" w:rsidR="00034160" w:rsidRPr="005354AD" w:rsidRDefault="00034160">
      <w:pPr>
        <w:pStyle w:val="31"/>
        <w:spacing w:line="240" w:lineRule="auto"/>
        <w:ind w:firstLine="0"/>
        <w:jc w:val="right"/>
        <w:rPr>
          <w:rFonts w:ascii="GHEA Grapalat" w:hAnsi="GHEA Grapalat"/>
          <w:b/>
          <w:lang w:val="hy-AM"/>
        </w:rPr>
      </w:pPr>
    </w:p>
    <w:p w14:paraId="04C6B0A3" w14:textId="77777777" w:rsidR="00034160" w:rsidRPr="005354AD" w:rsidRDefault="00034160">
      <w:pPr>
        <w:pStyle w:val="31"/>
        <w:spacing w:line="240" w:lineRule="auto"/>
        <w:ind w:firstLine="0"/>
        <w:jc w:val="right"/>
        <w:rPr>
          <w:rFonts w:ascii="GHEA Grapalat" w:hAnsi="GHEA Grapalat"/>
          <w:b/>
          <w:lang w:val="hy-AM"/>
        </w:rPr>
      </w:pPr>
    </w:p>
    <w:p w14:paraId="55730E71" w14:textId="77777777" w:rsidR="00034160" w:rsidRPr="005354AD" w:rsidRDefault="00034160">
      <w:pPr>
        <w:pStyle w:val="31"/>
        <w:spacing w:line="240" w:lineRule="auto"/>
        <w:ind w:firstLine="0"/>
        <w:jc w:val="right"/>
        <w:rPr>
          <w:rFonts w:ascii="GHEA Grapalat" w:hAnsi="GHEA Grapalat"/>
          <w:b/>
          <w:lang w:val="hy-AM"/>
        </w:rPr>
      </w:pPr>
    </w:p>
    <w:p w14:paraId="39FDEBDA" w14:textId="77777777" w:rsidR="00034160" w:rsidRPr="005354AD" w:rsidRDefault="00034160">
      <w:pPr>
        <w:pStyle w:val="31"/>
        <w:spacing w:line="240" w:lineRule="auto"/>
        <w:ind w:firstLine="0"/>
        <w:jc w:val="right"/>
        <w:rPr>
          <w:rFonts w:ascii="GHEA Grapalat" w:hAnsi="GHEA Grapalat"/>
          <w:b/>
          <w:lang w:val="hy-AM"/>
        </w:rPr>
      </w:pPr>
    </w:p>
    <w:p w14:paraId="5D4DEC20" w14:textId="77777777" w:rsidR="00034160" w:rsidRPr="005354AD" w:rsidRDefault="00034160">
      <w:pPr>
        <w:pStyle w:val="31"/>
        <w:spacing w:line="240" w:lineRule="auto"/>
        <w:ind w:firstLine="0"/>
        <w:jc w:val="right"/>
        <w:rPr>
          <w:rFonts w:ascii="GHEA Grapalat" w:hAnsi="GHEA Grapalat"/>
          <w:b/>
          <w:lang w:val="hy-AM"/>
        </w:rPr>
      </w:pPr>
    </w:p>
    <w:p w14:paraId="116870FA" w14:textId="77777777" w:rsidR="00034160" w:rsidRPr="005354AD" w:rsidRDefault="00034160">
      <w:pPr>
        <w:pStyle w:val="31"/>
        <w:spacing w:line="240" w:lineRule="auto"/>
        <w:ind w:firstLine="0"/>
        <w:jc w:val="right"/>
        <w:rPr>
          <w:rFonts w:ascii="GHEA Grapalat" w:hAnsi="GHEA Grapalat"/>
          <w:b/>
          <w:lang w:val="hy-AM"/>
        </w:rPr>
      </w:pPr>
    </w:p>
    <w:p w14:paraId="6EC2E921" w14:textId="77777777" w:rsidR="00034160" w:rsidRPr="005354AD" w:rsidRDefault="00034160">
      <w:pPr>
        <w:pStyle w:val="31"/>
        <w:spacing w:line="240" w:lineRule="auto"/>
        <w:ind w:firstLine="0"/>
        <w:jc w:val="right"/>
        <w:rPr>
          <w:rFonts w:ascii="GHEA Grapalat" w:hAnsi="GHEA Grapalat"/>
          <w:b/>
          <w:lang w:val="hy-AM"/>
        </w:rPr>
      </w:pPr>
    </w:p>
    <w:p w14:paraId="46768DAD" w14:textId="77777777" w:rsidR="00034160" w:rsidRPr="005354AD" w:rsidRDefault="00034160">
      <w:pPr>
        <w:pStyle w:val="31"/>
        <w:spacing w:line="240" w:lineRule="auto"/>
        <w:ind w:firstLine="0"/>
        <w:jc w:val="right"/>
        <w:rPr>
          <w:rFonts w:ascii="GHEA Grapalat" w:hAnsi="GHEA Grapalat"/>
          <w:b/>
          <w:lang w:val="hy-AM"/>
        </w:rPr>
      </w:pPr>
    </w:p>
    <w:p w14:paraId="4D25F4E6" w14:textId="77777777" w:rsidR="00034160" w:rsidRPr="005354AD" w:rsidRDefault="00034160">
      <w:pPr>
        <w:pStyle w:val="31"/>
        <w:spacing w:line="240" w:lineRule="auto"/>
        <w:ind w:firstLine="0"/>
        <w:jc w:val="right"/>
        <w:rPr>
          <w:rFonts w:ascii="GHEA Grapalat" w:hAnsi="GHEA Grapalat"/>
          <w:b/>
          <w:lang w:val="hy-AM"/>
        </w:rPr>
      </w:pPr>
    </w:p>
    <w:p w14:paraId="4430E73B" w14:textId="77777777" w:rsidR="00034160" w:rsidRPr="005354AD" w:rsidRDefault="00034160">
      <w:pPr>
        <w:pStyle w:val="31"/>
        <w:spacing w:line="240" w:lineRule="auto"/>
        <w:ind w:firstLine="0"/>
        <w:jc w:val="right"/>
        <w:rPr>
          <w:rFonts w:ascii="GHEA Grapalat" w:hAnsi="GHEA Grapalat"/>
          <w:b/>
          <w:lang w:val="hy-AM"/>
        </w:rPr>
      </w:pPr>
    </w:p>
    <w:p w14:paraId="2323ADCF" w14:textId="77777777" w:rsidR="00034160" w:rsidRPr="005354AD" w:rsidRDefault="00034160">
      <w:pPr>
        <w:pStyle w:val="31"/>
        <w:spacing w:line="240" w:lineRule="auto"/>
        <w:ind w:firstLine="0"/>
        <w:jc w:val="right"/>
        <w:rPr>
          <w:rFonts w:ascii="GHEA Grapalat" w:hAnsi="GHEA Grapalat"/>
          <w:b/>
          <w:lang w:val="hy-AM"/>
        </w:rPr>
      </w:pPr>
    </w:p>
    <w:p w14:paraId="2ACF9CD7" w14:textId="77777777" w:rsidR="00034160" w:rsidRPr="005354AD" w:rsidRDefault="00034160">
      <w:pPr>
        <w:pStyle w:val="31"/>
        <w:spacing w:line="240" w:lineRule="auto"/>
        <w:ind w:firstLine="0"/>
        <w:jc w:val="right"/>
        <w:rPr>
          <w:rFonts w:ascii="GHEA Grapalat" w:hAnsi="GHEA Grapalat"/>
          <w:b/>
          <w:lang w:val="hy-AM"/>
        </w:rPr>
      </w:pPr>
    </w:p>
    <w:p w14:paraId="79C0B83F" w14:textId="77777777" w:rsidR="00034160" w:rsidRPr="005354AD" w:rsidRDefault="00034160">
      <w:pPr>
        <w:pStyle w:val="31"/>
        <w:spacing w:line="240" w:lineRule="auto"/>
        <w:ind w:firstLine="0"/>
        <w:jc w:val="right"/>
        <w:rPr>
          <w:rFonts w:ascii="GHEA Grapalat" w:hAnsi="GHEA Grapalat"/>
          <w:b/>
          <w:lang w:val="hy-AM"/>
        </w:rPr>
      </w:pPr>
    </w:p>
    <w:p w14:paraId="71694869" w14:textId="77777777" w:rsidR="00034160" w:rsidRPr="005354AD" w:rsidRDefault="00034160">
      <w:pPr>
        <w:pStyle w:val="31"/>
        <w:spacing w:line="240" w:lineRule="auto"/>
        <w:ind w:firstLine="0"/>
        <w:jc w:val="right"/>
        <w:rPr>
          <w:rFonts w:ascii="GHEA Grapalat" w:hAnsi="GHEA Grapalat"/>
          <w:b/>
          <w:lang w:val="hy-AM"/>
        </w:rPr>
      </w:pPr>
    </w:p>
    <w:p w14:paraId="6F0BEA57" w14:textId="77777777" w:rsidR="00034160" w:rsidRPr="005354AD" w:rsidRDefault="00034160">
      <w:pPr>
        <w:pStyle w:val="31"/>
        <w:spacing w:line="240" w:lineRule="auto"/>
        <w:ind w:firstLine="0"/>
        <w:jc w:val="right"/>
        <w:rPr>
          <w:rFonts w:ascii="GHEA Grapalat" w:hAnsi="GHEA Grapalat"/>
          <w:b/>
          <w:lang w:val="hy-AM"/>
        </w:rPr>
      </w:pPr>
    </w:p>
    <w:p w14:paraId="3729F1BC" w14:textId="77777777" w:rsidR="00034160" w:rsidRPr="005354AD" w:rsidRDefault="00FB0689">
      <w:pPr>
        <w:pStyle w:val="3"/>
        <w:spacing w:line="240" w:lineRule="auto"/>
        <w:ind w:firstLine="567"/>
        <w:jc w:val="right"/>
        <w:rPr>
          <w:rFonts w:ascii="GHEA Grapalat" w:hAnsi="GHEA Grapalat" w:cs="Arial"/>
          <w:b/>
          <w:i w:val="0"/>
          <w:lang w:val="hy-AM"/>
        </w:rPr>
      </w:pPr>
      <w:r w:rsidRPr="005354AD">
        <w:rPr>
          <w:rFonts w:ascii="GHEA Grapalat" w:hAnsi="GHEA Grapalat" w:cs="Sylfaen"/>
          <w:b/>
          <w:i w:val="0"/>
          <w:lang w:val="hy-AM"/>
        </w:rPr>
        <w:t>Հավելված</w:t>
      </w:r>
      <w:r w:rsidRPr="005354AD">
        <w:rPr>
          <w:rFonts w:ascii="GHEA Grapalat" w:hAnsi="GHEA Grapalat" w:cs="Arial"/>
          <w:b/>
          <w:i w:val="0"/>
          <w:lang w:val="hy-AM"/>
        </w:rPr>
        <w:t xml:space="preserve"> 1.2**</w:t>
      </w:r>
    </w:p>
    <w:p w14:paraId="5F2B82F3" w14:textId="18C3C6B0" w:rsidR="00034160" w:rsidRPr="005354AD" w:rsidRDefault="00FB0689">
      <w:pPr>
        <w:pStyle w:val="31"/>
        <w:spacing w:line="240" w:lineRule="auto"/>
        <w:jc w:val="right"/>
        <w:rPr>
          <w:rFonts w:ascii="GHEA Grapalat" w:hAnsi="GHEA Grapalat" w:cs="Arial"/>
          <w:b/>
          <w:lang w:val="hy-AM"/>
        </w:rPr>
      </w:pPr>
      <w:r w:rsidRPr="005354AD">
        <w:rPr>
          <w:rFonts w:ascii="GHEA Grapalat" w:hAnsi="GHEA Grapalat"/>
          <w:sz w:val="24"/>
          <w:szCs w:val="24"/>
          <w:lang w:val="hy-AM"/>
        </w:rPr>
        <w:t>«</w:t>
      </w:r>
      <w:r w:rsidR="00C12ED2">
        <w:rPr>
          <w:rFonts w:ascii="Sylfaen" w:hAnsi="Sylfaen" w:cs="Sylfaen"/>
          <w:i/>
          <w:lang w:val="af-ZA"/>
        </w:rPr>
        <w:t>ՀՀԱՄՄՀ-ԱԼՄ-ԳՀԱՊՁԲ-22/03</w:t>
      </w:r>
      <w:r w:rsidRPr="005354AD">
        <w:rPr>
          <w:rFonts w:ascii="GHEA Grapalat" w:hAnsi="GHEA Grapalat"/>
          <w:sz w:val="24"/>
          <w:szCs w:val="24"/>
          <w:lang w:val="af-ZA"/>
        </w:rPr>
        <w:t>»</w:t>
      </w:r>
      <w:r w:rsidRPr="005354AD">
        <w:rPr>
          <w:rFonts w:ascii="GHEA Grapalat" w:hAnsi="GHEA Grapalat" w:cs="Sylfaen"/>
          <w:b/>
          <w:lang w:val="es-ES"/>
        </w:rPr>
        <w:t>*</w:t>
      </w:r>
      <w:r w:rsidRPr="005354AD">
        <w:rPr>
          <w:rFonts w:ascii="GHEA Grapalat" w:hAnsi="GHEA Grapalat" w:cs="Sylfaen"/>
          <w:b/>
          <w:lang w:val="hy-AM"/>
        </w:rPr>
        <w:t>ծածկագրով</w:t>
      </w:r>
    </w:p>
    <w:p w14:paraId="234B9353" w14:textId="77777777" w:rsidR="00034160" w:rsidRPr="005354AD" w:rsidRDefault="00FB0689">
      <w:pPr>
        <w:pStyle w:val="31"/>
        <w:spacing w:line="240" w:lineRule="auto"/>
        <w:jc w:val="right"/>
        <w:rPr>
          <w:rFonts w:ascii="GHEA Grapalat" w:hAnsi="GHEA Grapalat" w:cs="Arial"/>
          <w:b/>
          <w:lang w:val="hy-AM"/>
        </w:rPr>
      </w:pPr>
      <w:r w:rsidRPr="005354AD">
        <w:rPr>
          <w:rFonts w:ascii="GHEA Grapalat" w:hAnsi="GHEA Grapalat" w:cs="Sylfaen"/>
          <w:b/>
          <w:lang w:val="hy-AM"/>
        </w:rPr>
        <w:t>գնանշման հարցման ընթացակարգ</w:t>
      </w:r>
      <w:r w:rsidRPr="005354AD">
        <w:rPr>
          <w:rFonts w:ascii="GHEA Grapalat" w:hAnsi="GHEA Grapalat" w:cs="Arial"/>
          <w:b/>
          <w:lang w:val="hy-AM"/>
        </w:rPr>
        <w:t xml:space="preserve">ի </w:t>
      </w:r>
      <w:r w:rsidRPr="005354AD">
        <w:rPr>
          <w:rFonts w:ascii="GHEA Grapalat" w:hAnsi="GHEA Grapalat" w:cs="Sylfaen"/>
          <w:b/>
          <w:lang w:val="hy-AM"/>
        </w:rPr>
        <w:t>հրավերի</w:t>
      </w:r>
    </w:p>
    <w:p w14:paraId="255F91F9" w14:textId="77777777" w:rsidR="00034160" w:rsidRPr="005354AD" w:rsidRDefault="00034160">
      <w:pPr>
        <w:pStyle w:val="31"/>
        <w:spacing w:line="240" w:lineRule="auto"/>
        <w:ind w:firstLine="0"/>
        <w:jc w:val="right"/>
        <w:rPr>
          <w:rFonts w:ascii="GHEA Grapalat" w:hAnsi="GHEA Grapalat"/>
          <w:b/>
          <w:lang w:val="hy-AM"/>
        </w:rPr>
      </w:pPr>
    </w:p>
    <w:p w14:paraId="5E6FC77C" w14:textId="77777777" w:rsidR="00034160" w:rsidRPr="005354AD" w:rsidRDefault="00FB0689">
      <w:pPr>
        <w:pStyle w:val="31"/>
        <w:spacing w:line="240" w:lineRule="auto"/>
        <w:ind w:firstLine="0"/>
        <w:jc w:val="center"/>
        <w:rPr>
          <w:rFonts w:ascii="GHEA Grapalat" w:hAnsi="GHEA Grapalat"/>
          <w:b/>
          <w:lang w:val="hy-AM"/>
        </w:rPr>
      </w:pPr>
      <w:r w:rsidRPr="005354AD">
        <w:rPr>
          <w:rFonts w:ascii="GHEA Grapalat" w:hAnsi="GHEA Grapalat"/>
          <w:b/>
          <w:lang w:val="hy-AM"/>
        </w:rPr>
        <w:t>ՁԵՎ</w:t>
      </w:r>
    </w:p>
    <w:p w14:paraId="0144CB93" w14:textId="77777777" w:rsidR="00034160" w:rsidRPr="005354AD" w:rsidRDefault="00FB0689">
      <w:pPr>
        <w:ind w:left="360" w:hanging="360"/>
        <w:jc w:val="center"/>
        <w:rPr>
          <w:rFonts w:ascii="GHEA Grapalat" w:eastAsia="GHEA Grapalat" w:hAnsi="GHEA Grapalat" w:cs="GHEA Grapalat"/>
          <w:lang w:val="hy-AM"/>
        </w:rPr>
      </w:pPr>
      <w:r w:rsidRPr="005354AD">
        <w:rPr>
          <w:rFonts w:ascii="GHEA Grapalat" w:eastAsia="GHEA Grapalat" w:hAnsi="GHEA Grapalat" w:cs="GHEA Grapalat"/>
          <w:lang w:val="hy-AM"/>
        </w:rPr>
        <w:t>ԻՐԱԿԱՆ ՇԱՀԱՌՈՒՆԵՐԻ ՎԵՐԱԲԵՐՅԱԼ ՀԱՅՏԱՐԱՐԱԳՐԻ</w:t>
      </w:r>
    </w:p>
    <w:p w14:paraId="47426C9E" w14:textId="77777777" w:rsidR="00034160" w:rsidRPr="005354AD" w:rsidRDefault="00034160">
      <w:pPr>
        <w:ind w:left="360" w:hanging="360"/>
        <w:jc w:val="center"/>
        <w:rPr>
          <w:rFonts w:ascii="GHEA Grapalat" w:eastAsia="GHEA Grapalat" w:hAnsi="GHEA Grapalat" w:cs="GHEA Grapalat"/>
          <w:lang w:val="hy-AM"/>
        </w:rPr>
      </w:pPr>
    </w:p>
    <w:p w14:paraId="5A4DB54D" w14:textId="77777777" w:rsidR="00034160" w:rsidRPr="005354AD" w:rsidRDefault="00FB0689">
      <w:pPr>
        <w:numPr>
          <w:ilvl w:val="0"/>
          <w:numId w:val="5"/>
        </w:numPr>
        <w:spacing w:after="160" w:line="259" w:lineRule="auto"/>
        <w:rPr>
          <w:rFonts w:ascii="GHEA Grapalat" w:eastAsia="GHEA Grapalat" w:hAnsi="GHEA Grapalat" w:cs="GHEA Grapalat"/>
          <w:b/>
          <w:color w:val="000000"/>
        </w:rPr>
      </w:pPr>
      <w:proofErr w:type="spellStart"/>
      <w:r w:rsidRPr="005354AD">
        <w:rPr>
          <w:rFonts w:ascii="GHEA Grapalat" w:eastAsia="GHEA Grapalat" w:hAnsi="GHEA Grapalat" w:cs="GHEA Grapalat"/>
          <w:b/>
          <w:color w:val="000000"/>
        </w:rPr>
        <w:t>Կազմակերպությունը</w:t>
      </w:r>
      <w:proofErr w:type="spellEnd"/>
    </w:p>
    <w:p w14:paraId="72313059"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Կազմակերպության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6180"/>
      </w:tblGrid>
      <w:tr w:rsidR="00034160" w:rsidRPr="005354AD" w14:paraId="093DB2E4" w14:textId="77777777">
        <w:tc>
          <w:tcPr>
            <w:tcW w:w="2836" w:type="dxa"/>
            <w:shd w:val="clear" w:color="auto" w:fill="D9E2F3"/>
            <w:vAlign w:val="center"/>
          </w:tcPr>
          <w:p w14:paraId="6418BD51"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Անվանումը</w:t>
            </w:r>
            <w:proofErr w:type="spellEnd"/>
          </w:p>
        </w:tc>
        <w:tc>
          <w:tcPr>
            <w:tcW w:w="6180" w:type="dxa"/>
            <w:vAlign w:val="center"/>
          </w:tcPr>
          <w:p w14:paraId="2423B75A" w14:textId="77777777" w:rsidR="00034160" w:rsidRPr="005354AD" w:rsidRDefault="00034160">
            <w:pPr>
              <w:spacing w:before="240" w:after="240"/>
              <w:rPr>
                <w:rFonts w:ascii="GHEA Grapalat" w:eastAsia="GHEA Grapalat" w:hAnsi="GHEA Grapalat" w:cs="GHEA Grapalat"/>
              </w:rPr>
            </w:pPr>
          </w:p>
        </w:tc>
      </w:tr>
      <w:tr w:rsidR="00034160" w:rsidRPr="005354AD" w14:paraId="2B143859" w14:textId="77777777">
        <w:tc>
          <w:tcPr>
            <w:tcW w:w="2836" w:type="dxa"/>
            <w:shd w:val="clear" w:color="auto" w:fill="D9E2F3"/>
            <w:vAlign w:val="center"/>
          </w:tcPr>
          <w:p w14:paraId="1F049B57"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Անվանումը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լատինատառ</w:t>
            </w:r>
            <w:proofErr w:type="spellEnd"/>
          </w:p>
        </w:tc>
        <w:tc>
          <w:tcPr>
            <w:tcW w:w="6180" w:type="dxa"/>
            <w:vAlign w:val="center"/>
          </w:tcPr>
          <w:p w14:paraId="0EC8092A" w14:textId="77777777" w:rsidR="00034160" w:rsidRPr="005354AD" w:rsidRDefault="00034160">
            <w:pPr>
              <w:spacing w:before="240" w:after="240"/>
              <w:rPr>
                <w:rFonts w:ascii="GHEA Grapalat" w:eastAsia="GHEA Grapalat" w:hAnsi="GHEA Grapalat" w:cs="GHEA Grapalat"/>
              </w:rPr>
            </w:pPr>
          </w:p>
        </w:tc>
      </w:tr>
      <w:tr w:rsidR="00034160" w:rsidRPr="005354AD" w14:paraId="3121CF74" w14:textId="77777777">
        <w:tc>
          <w:tcPr>
            <w:tcW w:w="2836" w:type="dxa"/>
            <w:shd w:val="clear" w:color="auto" w:fill="D9E2F3"/>
            <w:vAlign w:val="center"/>
          </w:tcPr>
          <w:p w14:paraId="41C268A0"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Պետական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համարը</w:t>
            </w:r>
            <w:proofErr w:type="spellEnd"/>
          </w:p>
        </w:tc>
        <w:tc>
          <w:tcPr>
            <w:tcW w:w="6180" w:type="dxa"/>
            <w:vAlign w:val="center"/>
          </w:tcPr>
          <w:p w14:paraId="5A34A81A" w14:textId="77777777" w:rsidR="00034160" w:rsidRPr="005354AD" w:rsidRDefault="00034160">
            <w:pPr>
              <w:spacing w:before="240" w:after="240"/>
              <w:rPr>
                <w:rFonts w:ascii="GHEA Grapalat" w:eastAsia="GHEA Grapalat" w:hAnsi="GHEA Grapalat" w:cs="GHEA Grapalat"/>
              </w:rPr>
            </w:pPr>
          </w:p>
        </w:tc>
      </w:tr>
      <w:tr w:rsidR="00034160" w:rsidRPr="005354AD" w14:paraId="44304E47" w14:textId="77777777">
        <w:tc>
          <w:tcPr>
            <w:tcW w:w="2836" w:type="dxa"/>
            <w:shd w:val="clear" w:color="auto" w:fill="D9E2F3"/>
            <w:vAlign w:val="center"/>
          </w:tcPr>
          <w:p w14:paraId="79205F17"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օրը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ամիսը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տարին</w:t>
            </w:r>
            <w:proofErr w:type="spellEnd"/>
          </w:p>
        </w:tc>
        <w:tc>
          <w:tcPr>
            <w:tcW w:w="6180" w:type="dxa"/>
            <w:vAlign w:val="center"/>
          </w:tcPr>
          <w:p w14:paraId="69ED0045" w14:textId="77777777" w:rsidR="00034160" w:rsidRPr="005354AD" w:rsidRDefault="00034160">
            <w:pPr>
              <w:spacing w:before="240" w:after="240"/>
              <w:rPr>
                <w:rFonts w:ascii="GHEA Grapalat" w:eastAsia="GHEA Grapalat" w:hAnsi="GHEA Grapalat" w:cs="GHEA Grapalat"/>
              </w:rPr>
            </w:pPr>
          </w:p>
        </w:tc>
      </w:tr>
      <w:tr w:rsidR="00034160" w:rsidRPr="005354AD" w14:paraId="0D663F9F" w14:textId="77777777">
        <w:tc>
          <w:tcPr>
            <w:tcW w:w="2836" w:type="dxa"/>
            <w:shd w:val="clear" w:color="auto" w:fill="D9E2F3"/>
            <w:vAlign w:val="center"/>
          </w:tcPr>
          <w:p w14:paraId="0C37D343" w14:textId="77777777" w:rsidR="00034160" w:rsidRPr="005354AD" w:rsidRDefault="00FB0689">
            <w:pPr>
              <w:numPr>
                <w:ilvl w:val="2"/>
                <w:numId w:val="5"/>
              </w:numPr>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հասցեն</w:t>
            </w:r>
            <w:proofErr w:type="spellEnd"/>
          </w:p>
        </w:tc>
        <w:tc>
          <w:tcPr>
            <w:tcW w:w="6180" w:type="dxa"/>
            <w:vAlign w:val="center"/>
          </w:tcPr>
          <w:p w14:paraId="54B0602B" w14:textId="77777777" w:rsidR="00034160" w:rsidRPr="005354AD" w:rsidRDefault="00034160">
            <w:pPr>
              <w:spacing w:before="240" w:after="240"/>
              <w:rPr>
                <w:rFonts w:ascii="GHEA Grapalat" w:eastAsia="GHEA Grapalat" w:hAnsi="GHEA Grapalat" w:cs="GHEA Grapalat"/>
              </w:rPr>
            </w:pPr>
          </w:p>
        </w:tc>
      </w:tr>
      <w:tr w:rsidR="00034160" w:rsidRPr="005354AD" w14:paraId="3C928B73" w14:textId="77777777">
        <w:tc>
          <w:tcPr>
            <w:tcW w:w="2836" w:type="dxa"/>
            <w:shd w:val="clear" w:color="auto" w:fill="D9E2F3"/>
            <w:vAlign w:val="center"/>
          </w:tcPr>
          <w:p w14:paraId="26A35CC1" w14:textId="77777777" w:rsidR="00034160" w:rsidRPr="005354AD" w:rsidRDefault="00FB0689">
            <w:pPr>
              <w:numPr>
                <w:ilvl w:val="2"/>
                <w:numId w:val="5"/>
              </w:numPr>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պետությունը</w:t>
            </w:r>
            <w:proofErr w:type="spellEnd"/>
          </w:p>
        </w:tc>
        <w:tc>
          <w:tcPr>
            <w:tcW w:w="6180" w:type="dxa"/>
            <w:vAlign w:val="center"/>
          </w:tcPr>
          <w:p w14:paraId="642A0F1C" w14:textId="77777777" w:rsidR="00034160" w:rsidRPr="005354AD" w:rsidRDefault="00034160">
            <w:pPr>
              <w:spacing w:before="240" w:after="240"/>
              <w:rPr>
                <w:rFonts w:ascii="GHEA Grapalat" w:eastAsia="GHEA Grapalat" w:hAnsi="GHEA Grapalat" w:cs="GHEA Grapalat"/>
              </w:rPr>
            </w:pPr>
          </w:p>
        </w:tc>
      </w:tr>
      <w:tr w:rsidR="00034160" w:rsidRPr="005354AD" w14:paraId="6F391051" w14:textId="77777777">
        <w:tc>
          <w:tcPr>
            <w:tcW w:w="2836" w:type="dxa"/>
            <w:shd w:val="clear" w:color="auto" w:fill="D9E2F3"/>
            <w:vAlign w:val="center"/>
          </w:tcPr>
          <w:p w14:paraId="5CFC924B" w14:textId="77777777" w:rsidR="00034160" w:rsidRPr="005354AD" w:rsidRDefault="00FB0689">
            <w:pPr>
              <w:numPr>
                <w:ilvl w:val="2"/>
                <w:numId w:val="5"/>
              </w:numPr>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Գործադիր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մարմնի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ղեկավարի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անունը</w:t>
            </w:r>
            <w:proofErr w:type="spellEnd"/>
            <w:r w:rsidRPr="005354AD">
              <w:rPr>
                <w:rFonts w:ascii="GHEA Grapalat" w:eastAsia="GHEA Grapalat" w:hAnsi="GHEA Grapalat" w:cs="GHEA Grapalat"/>
                <w:color w:val="000000"/>
              </w:rPr>
              <w:t xml:space="preserve"> և </w:t>
            </w:r>
            <w:proofErr w:type="spellStart"/>
            <w:r w:rsidRPr="005354AD">
              <w:rPr>
                <w:rFonts w:ascii="GHEA Grapalat" w:eastAsia="GHEA Grapalat" w:hAnsi="GHEA Grapalat" w:cs="GHEA Grapalat"/>
                <w:color w:val="000000"/>
              </w:rPr>
              <w:t>ազգանունը</w:t>
            </w:r>
            <w:proofErr w:type="spellEnd"/>
          </w:p>
        </w:tc>
        <w:tc>
          <w:tcPr>
            <w:tcW w:w="6180" w:type="dxa"/>
            <w:vAlign w:val="center"/>
          </w:tcPr>
          <w:p w14:paraId="60852714" w14:textId="77777777" w:rsidR="00034160" w:rsidRPr="005354AD" w:rsidRDefault="00034160">
            <w:pPr>
              <w:spacing w:before="240" w:after="240"/>
              <w:rPr>
                <w:rFonts w:ascii="GHEA Grapalat" w:eastAsia="GHEA Grapalat" w:hAnsi="GHEA Grapalat" w:cs="GHEA Grapalat"/>
              </w:rPr>
            </w:pPr>
          </w:p>
        </w:tc>
      </w:tr>
    </w:tbl>
    <w:p w14:paraId="7B33DC66"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Հայտարարագիրը</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ներկայացնող</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034160" w:rsidRPr="005354AD" w14:paraId="1E19F0A7" w14:textId="77777777">
        <w:tc>
          <w:tcPr>
            <w:tcW w:w="2835" w:type="dxa"/>
            <w:shd w:val="clear" w:color="auto" w:fill="D9E2F3"/>
            <w:vAlign w:val="center"/>
          </w:tcPr>
          <w:p w14:paraId="0F9B2154"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Հայտարարագիրը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ներկայացնող</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անձի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անունը</w:t>
            </w:r>
            <w:proofErr w:type="spellEnd"/>
            <w:r w:rsidRPr="005354AD">
              <w:rPr>
                <w:rFonts w:ascii="GHEA Grapalat" w:eastAsia="GHEA Grapalat" w:hAnsi="GHEA Grapalat" w:cs="GHEA Grapalat"/>
                <w:color w:val="000000"/>
              </w:rPr>
              <w:t xml:space="preserve"> և </w:t>
            </w:r>
            <w:proofErr w:type="spellStart"/>
            <w:r w:rsidRPr="005354AD">
              <w:rPr>
                <w:rFonts w:ascii="GHEA Grapalat" w:eastAsia="GHEA Grapalat" w:hAnsi="GHEA Grapalat" w:cs="GHEA Grapalat"/>
                <w:color w:val="000000"/>
              </w:rPr>
              <w:t>ազգանունը</w:t>
            </w:r>
            <w:proofErr w:type="spellEnd"/>
          </w:p>
        </w:tc>
        <w:tc>
          <w:tcPr>
            <w:tcW w:w="6180" w:type="dxa"/>
            <w:vAlign w:val="center"/>
          </w:tcPr>
          <w:p w14:paraId="4D5A5920" w14:textId="77777777" w:rsidR="00034160" w:rsidRPr="005354AD" w:rsidRDefault="00034160">
            <w:pPr>
              <w:spacing w:before="240" w:after="240"/>
              <w:rPr>
                <w:rFonts w:ascii="GHEA Grapalat" w:eastAsia="GHEA Grapalat" w:hAnsi="GHEA Grapalat" w:cs="GHEA Grapalat"/>
              </w:rPr>
            </w:pPr>
          </w:p>
        </w:tc>
      </w:tr>
      <w:tr w:rsidR="00034160" w:rsidRPr="005354AD" w14:paraId="0C640D5E" w14:textId="77777777">
        <w:tc>
          <w:tcPr>
            <w:tcW w:w="2835" w:type="dxa"/>
            <w:shd w:val="clear" w:color="auto" w:fill="D9E2F3"/>
            <w:vAlign w:val="center"/>
          </w:tcPr>
          <w:p w14:paraId="6431E9D8"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Հայտարարագիրը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ներկայացնող</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անձի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պաշտոնը</w:t>
            </w:r>
            <w:proofErr w:type="spellEnd"/>
          </w:p>
        </w:tc>
        <w:tc>
          <w:tcPr>
            <w:tcW w:w="6180" w:type="dxa"/>
            <w:vAlign w:val="center"/>
          </w:tcPr>
          <w:p w14:paraId="69E4DFA1" w14:textId="77777777" w:rsidR="00034160" w:rsidRPr="005354AD" w:rsidRDefault="00034160">
            <w:pPr>
              <w:spacing w:before="240" w:after="240"/>
              <w:rPr>
                <w:rFonts w:ascii="GHEA Grapalat" w:eastAsia="GHEA Grapalat" w:hAnsi="GHEA Grapalat" w:cs="GHEA Grapalat"/>
              </w:rPr>
            </w:pPr>
          </w:p>
        </w:tc>
      </w:tr>
    </w:tbl>
    <w:p w14:paraId="75617582"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Հայտարարագրի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034160" w:rsidRPr="005354AD" w14:paraId="37D9D51D" w14:textId="77777777">
        <w:tc>
          <w:tcPr>
            <w:tcW w:w="2835" w:type="dxa"/>
            <w:shd w:val="clear" w:color="auto" w:fill="D9E2F3"/>
            <w:vAlign w:val="center"/>
          </w:tcPr>
          <w:p w14:paraId="36E5FC6E"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Հայտարարագրի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ստորագրման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օրը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ամիսը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տարին</w:t>
            </w:r>
            <w:proofErr w:type="spellEnd"/>
          </w:p>
        </w:tc>
        <w:tc>
          <w:tcPr>
            <w:tcW w:w="6180" w:type="dxa"/>
            <w:vAlign w:val="center"/>
          </w:tcPr>
          <w:p w14:paraId="3011D9B6" w14:textId="77777777" w:rsidR="00034160" w:rsidRPr="005354AD" w:rsidRDefault="00034160">
            <w:pPr>
              <w:spacing w:before="240" w:after="240"/>
              <w:rPr>
                <w:rFonts w:ascii="GHEA Grapalat" w:eastAsia="GHEA Grapalat" w:hAnsi="GHEA Grapalat" w:cs="GHEA Grapalat"/>
              </w:rPr>
            </w:pPr>
          </w:p>
        </w:tc>
      </w:tr>
      <w:tr w:rsidR="00034160" w:rsidRPr="005354AD" w14:paraId="1D0C4636" w14:textId="77777777">
        <w:tc>
          <w:tcPr>
            <w:tcW w:w="2835" w:type="dxa"/>
            <w:shd w:val="clear" w:color="auto" w:fill="D9E2F3"/>
            <w:vAlign w:val="center"/>
          </w:tcPr>
          <w:p w14:paraId="3AD183A4"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Հայտարարագրի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էջերի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քանակը</w:t>
            </w:r>
            <w:proofErr w:type="spellEnd"/>
          </w:p>
        </w:tc>
        <w:tc>
          <w:tcPr>
            <w:tcW w:w="6180" w:type="dxa"/>
            <w:vAlign w:val="center"/>
          </w:tcPr>
          <w:p w14:paraId="12B3F6B5" w14:textId="77777777" w:rsidR="00034160" w:rsidRPr="005354AD" w:rsidRDefault="00034160">
            <w:pPr>
              <w:spacing w:before="240" w:after="240"/>
              <w:rPr>
                <w:rFonts w:ascii="GHEA Grapalat" w:eastAsia="GHEA Grapalat" w:hAnsi="GHEA Grapalat" w:cs="GHEA Grapalat"/>
              </w:rPr>
            </w:pPr>
          </w:p>
        </w:tc>
      </w:tr>
      <w:tr w:rsidR="00034160" w:rsidRPr="005354AD" w14:paraId="60F9029A" w14:textId="77777777">
        <w:tc>
          <w:tcPr>
            <w:tcW w:w="2835" w:type="dxa"/>
            <w:shd w:val="clear" w:color="auto" w:fill="D9E2F3"/>
            <w:vAlign w:val="center"/>
          </w:tcPr>
          <w:p w14:paraId="7AEE51E4"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Հայտարարագիրը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ներկայացնող</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անձի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ստորագրությունը</w:t>
            </w:r>
            <w:proofErr w:type="spellEnd"/>
          </w:p>
        </w:tc>
        <w:tc>
          <w:tcPr>
            <w:tcW w:w="6180" w:type="dxa"/>
            <w:vAlign w:val="center"/>
          </w:tcPr>
          <w:p w14:paraId="23C89496" w14:textId="77777777" w:rsidR="00034160" w:rsidRPr="005354AD" w:rsidRDefault="00034160">
            <w:pPr>
              <w:spacing w:before="240" w:after="240"/>
              <w:rPr>
                <w:rFonts w:ascii="GHEA Grapalat" w:eastAsia="GHEA Grapalat" w:hAnsi="GHEA Grapalat" w:cs="GHEA Grapalat"/>
              </w:rPr>
            </w:pPr>
          </w:p>
        </w:tc>
      </w:tr>
    </w:tbl>
    <w:p w14:paraId="4BE5AC0E" w14:textId="77777777" w:rsidR="00034160" w:rsidRPr="005354AD" w:rsidRDefault="00034160">
      <w:pPr>
        <w:rPr>
          <w:rFonts w:ascii="GHEA Grapalat" w:eastAsia="GHEA Grapalat" w:hAnsi="GHEA Grapalat" w:cs="GHEA Grapalat"/>
        </w:rPr>
      </w:pPr>
    </w:p>
    <w:p w14:paraId="45067452" w14:textId="77777777" w:rsidR="00034160" w:rsidRPr="005354AD" w:rsidRDefault="00FB0689">
      <w:pPr>
        <w:rPr>
          <w:rFonts w:ascii="GHEA Grapalat" w:eastAsia="GHEA Grapalat" w:hAnsi="GHEA Grapalat" w:cs="GHEA Grapalat"/>
        </w:rPr>
      </w:pPr>
      <w:r w:rsidRPr="005354AD">
        <w:rPr>
          <w:rFonts w:ascii="GHEA Grapalat" w:hAnsi="GHEA Grapalat"/>
        </w:rPr>
        <w:br w:type="page"/>
      </w:r>
    </w:p>
    <w:p w14:paraId="23A94276" w14:textId="77777777" w:rsidR="00034160" w:rsidRPr="005354AD" w:rsidRDefault="00FB0689">
      <w:pPr>
        <w:numPr>
          <w:ilvl w:val="0"/>
          <w:numId w:val="5"/>
        </w:numPr>
        <w:spacing w:after="160" w:line="259" w:lineRule="auto"/>
        <w:rPr>
          <w:rFonts w:ascii="GHEA Grapalat" w:eastAsia="GHEA Grapalat" w:hAnsi="GHEA Grapalat" w:cs="GHEA Grapalat"/>
          <w:color w:val="000000"/>
        </w:rPr>
      </w:pPr>
      <w:proofErr w:type="spellStart"/>
      <w:r w:rsidRPr="005354AD">
        <w:rPr>
          <w:rFonts w:ascii="GHEA Grapalat" w:eastAsia="GHEA Grapalat" w:hAnsi="GHEA Grapalat" w:cs="GHEA Grapalat"/>
          <w:b/>
          <w:color w:val="000000"/>
        </w:rPr>
        <w:t>Բաժնետոմսերի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b/>
          <w:color w:val="000000"/>
        </w:rPr>
        <w:t>ցուցակման</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տվյալները</w:t>
      </w:r>
      <w:proofErr w:type="spellEnd"/>
    </w:p>
    <w:p w14:paraId="2F676616"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Բաժնետոմսերի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ցուցակման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034160" w:rsidRPr="005354AD" w14:paraId="6C9F83AD" w14:textId="77777777">
        <w:tc>
          <w:tcPr>
            <w:tcW w:w="2835" w:type="dxa"/>
            <w:shd w:val="clear" w:color="auto" w:fill="D9E2F3"/>
            <w:vAlign w:val="center"/>
          </w:tcPr>
          <w:p w14:paraId="2CC41CD4"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Ֆոնդային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բորսայի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անվանումը</w:t>
            </w:r>
            <w:proofErr w:type="spellEnd"/>
          </w:p>
        </w:tc>
        <w:tc>
          <w:tcPr>
            <w:tcW w:w="6180" w:type="dxa"/>
            <w:vAlign w:val="center"/>
          </w:tcPr>
          <w:p w14:paraId="7A92CBC0" w14:textId="77777777" w:rsidR="00034160" w:rsidRPr="005354AD" w:rsidRDefault="00034160">
            <w:pPr>
              <w:spacing w:before="240" w:after="240"/>
              <w:rPr>
                <w:rFonts w:ascii="GHEA Grapalat" w:eastAsia="GHEA Grapalat" w:hAnsi="GHEA Grapalat" w:cs="GHEA Grapalat"/>
              </w:rPr>
            </w:pPr>
          </w:p>
        </w:tc>
      </w:tr>
      <w:tr w:rsidR="00034160" w:rsidRPr="005354AD" w14:paraId="3EC3D492" w14:textId="77777777">
        <w:tc>
          <w:tcPr>
            <w:tcW w:w="2835" w:type="dxa"/>
            <w:shd w:val="clear" w:color="auto" w:fill="D9E2F3"/>
            <w:vAlign w:val="center"/>
          </w:tcPr>
          <w:p w14:paraId="3E8B78A9"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Հղումը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բորսայում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առկա</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փաստաթղթերին</w:t>
            </w:r>
            <w:proofErr w:type="spellEnd"/>
          </w:p>
        </w:tc>
        <w:tc>
          <w:tcPr>
            <w:tcW w:w="6180" w:type="dxa"/>
            <w:vAlign w:val="center"/>
          </w:tcPr>
          <w:p w14:paraId="07A0CC21" w14:textId="77777777" w:rsidR="00034160" w:rsidRPr="005354AD" w:rsidRDefault="00034160">
            <w:pPr>
              <w:spacing w:before="240" w:after="240"/>
              <w:rPr>
                <w:rFonts w:ascii="GHEA Grapalat" w:eastAsia="GHEA Grapalat" w:hAnsi="GHEA Grapalat" w:cs="GHEA Grapalat"/>
              </w:rPr>
            </w:pPr>
          </w:p>
        </w:tc>
      </w:tr>
    </w:tbl>
    <w:p w14:paraId="79BEC2EC"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Կազմակերպությունը</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վերահսկող</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իրավաբանական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անձի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034160" w:rsidRPr="005354AD" w14:paraId="4D92A8F2" w14:textId="77777777">
        <w:tc>
          <w:tcPr>
            <w:tcW w:w="2835" w:type="dxa"/>
            <w:shd w:val="clear" w:color="auto" w:fill="D9E2F3"/>
            <w:vAlign w:val="center"/>
          </w:tcPr>
          <w:p w14:paraId="2648C86E"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Անվանումը</w:t>
            </w:r>
            <w:proofErr w:type="spellEnd"/>
          </w:p>
        </w:tc>
        <w:tc>
          <w:tcPr>
            <w:tcW w:w="6180" w:type="dxa"/>
            <w:vAlign w:val="center"/>
          </w:tcPr>
          <w:p w14:paraId="513DDEA1" w14:textId="77777777" w:rsidR="00034160" w:rsidRPr="005354AD" w:rsidRDefault="00034160">
            <w:pPr>
              <w:spacing w:before="240" w:after="240"/>
              <w:rPr>
                <w:rFonts w:ascii="GHEA Grapalat" w:eastAsia="GHEA Grapalat" w:hAnsi="GHEA Grapalat" w:cs="GHEA Grapalat"/>
              </w:rPr>
            </w:pPr>
          </w:p>
        </w:tc>
      </w:tr>
      <w:tr w:rsidR="00034160" w:rsidRPr="005354AD" w14:paraId="77D0048E" w14:textId="77777777">
        <w:tc>
          <w:tcPr>
            <w:tcW w:w="2835" w:type="dxa"/>
            <w:shd w:val="clear" w:color="auto" w:fill="D9E2F3"/>
            <w:vAlign w:val="center"/>
          </w:tcPr>
          <w:p w14:paraId="0E681951"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Անվանումը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լատինատառ</w:t>
            </w:r>
            <w:proofErr w:type="spellEnd"/>
          </w:p>
        </w:tc>
        <w:tc>
          <w:tcPr>
            <w:tcW w:w="6180" w:type="dxa"/>
            <w:vAlign w:val="center"/>
          </w:tcPr>
          <w:p w14:paraId="4AA00441" w14:textId="77777777" w:rsidR="00034160" w:rsidRPr="005354AD" w:rsidRDefault="00034160">
            <w:pPr>
              <w:spacing w:before="240" w:after="240"/>
              <w:rPr>
                <w:rFonts w:ascii="GHEA Grapalat" w:eastAsia="GHEA Grapalat" w:hAnsi="GHEA Grapalat" w:cs="GHEA Grapalat"/>
              </w:rPr>
            </w:pPr>
          </w:p>
        </w:tc>
      </w:tr>
      <w:tr w:rsidR="00034160" w:rsidRPr="005354AD" w14:paraId="676501F4" w14:textId="77777777">
        <w:tc>
          <w:tcPr>
            <w:tcW w:w="2835" w:type="dxa"/>
            <w:shd w:val="clear" w:color="auto" w:fill="D9E2F3"/>
            <w:vAlign w:val="center"/>
          </w:tcPr>
          <w:p w14:paraId="024BBEB7"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Պետական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համարը</w:t>
            </w:r>
            <w:proofErr w:type="spellEnd"/>
          </w:p>
        </w:tc>
        <w:tc>
          <w:tcPr>
            <w:tcW w:w="6180" w:type="dxa"/>
            <w:vAlign w:val="center"/>
          </w:tcPr>
          <w:p w14:paraId="2EE0212A" w14:textId="77777777" w:rsidR="00034160" w:rsidRPr="005354AD" w:rsidRDefault="00034160">
            <w:pPr>
              <w:spacing w:before="240" w:after="240"/>
              <w:rPr>
                <w:rFonts w:ascii="GHEA Grapalat" w:eastAsia="GHEA Grapalat" w:hAnsi="GHEA Grapalat" w:cs="GHEA Grapalat"/>
              </w:rPr>
            </w:pPr>
          </w:p>
        </w:tc>
      </w:tr>
      <w:tr w:rsidR="00034160" w:rsidRPr="005354AD" w14:paraId="5BF40389" w14:textId="77777777">
        <w:tc>
          <w:tcPr>
            <w:tcW w:w="2835" w:type="dxa"/>
            <w:shd w:val="clear" w:color="auto" w:fill="D9E2F3"/>
            <w:vAlign w:val="center"/>
          </w:tcPr>
          <w:p w14:paraId="2908D93D"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օրը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ամիսը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տարին</w:t>
            </w:r>
            <w:proofErr w:type="spellEnd"/>
          </w:p>
        </w:tc>
        <w:tc>
          <w:tcPr>
            <w:tcW w:w="6180" w:type="dxa"/>
            <w:vAlign w:val="center"/>
          </w:tcPr>
          <w:p w14:paraId="5382CCB4" w14:textId="77777777" w:rsidR="00034160" w:rsidRPr="005354AD" w:rsidRDefault="00034160">
            <w:pPr>
              <w:spacing w:before="240" w:after="240"/>
              <w:rPr>
                <w:rFonts w:ascii="GHEA Grapalat" w:eastAsia="GHEA Grapalat" w:hAnsi="GHEA Grapalat" w:cs="GHEA Grapalat"/>
              </w:rPr>
            </w:pPr>
          </w:p>
        </w:tc>
      </w:tr>
      <w:tr w:rsidR="00034160" w:rsidRPr="005354AD" w14:paraId="2440E6B4" w14:textId="77777777">
        <w:tc>
          <w:tcPr>
            <w:tcW w:w="2835" w:type="dxa"/>
            <w:shd w:val="clear" w:color="auto" w:fill="D9E2F3"/>
            <w:vAlign w:val="center"/>
          </w:tcPr>
          <w:p w14:paraId="3B38790F"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հասցեն</w:t>
            </w:r>
            <w:proofErr w:type="spellEnd"/>
          </w:p>
        </w:tc>
        <w:tc>
          <w:tcPr>
            <w:tcW w:w="6180" w:type="dxa"/>
            <w:vAlign w:val="center"/>
          </w:tcPr>
          <w:p w14:paraId="00890992" w14:textId="77777777" w:rsidR="00034160" w:rsidRPr="005354AD" w:rsidRDefault="00034160">
            <w:pPr>
              <w:spacing w:before="240" w:after="240"/>
              <w:rPr>
                <w:rFonts w:ascii="GHEA Grapalat" w:eastAsia="GHEA Grapalat" w:hAnsi="GHEA Grapalat" w:cs="GHEA Grapalat"/>
              </w:rPr>
            </w:pPr>
          </w:p>
        </w:tc>
      </w:tr>
      <w:tr w:rsidR="00034160" w:rsidRPr="005354AD" w14:paraId="735CFB0C" w14:textId="77777777">
        <w:tc>
          <w:tcPr>
            <w:tcW w:w="2835" w:type="dxa"/>
            <w:shd w:val="clear" w:color="auto" w:fill="D9E2F3"/>
            <w:vAlign w:val="center"/>
          </w:tcPr>
          <w:p w14:paraId="68DF57DD"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պետությունը</w:t>
            </w:r>
            <w:proofErr w:type="spellEnd"/>
          </w:p>
        </w:tc>
        <w:tc>
          <w:tcPr>
            <w:tcW w:w="6180" w:type="dxa"/>
            <w:vAlign w:val="center"/>
          </w:tcPr>
          <w:p w14:paraId="5B3AA1C5" w14:textId="77777777" w:rsidR="00034160" w:rsidRPr="005354AD" w:rsidRDefault="00034160">
            <w:pPr>
              <w:spacing w:before="240" w:after="240"/>
              <w:rPr>
                <w:rFonts w:ascii="GHEA Grapalat" w:eastAsia="GHEA Grapalat" w:hAnsi="GHEA Grapalat" w:cs="GHEA Grapalat"/>
              </w:rPr>
            </w:pPr>
          </w:p>
        </w:tc>
      </w:tr>
      <w:tr w:rsidR="00034160" w:rsidRPr="005354AD" w14:paraId="71D5CC6E" w14:textId="77777777">
        <w:tc>
          <w:tcPr>
            <w:tcW w:w="2835" w:type="dxa"/>
            <w:shd w:val="clear" w:color="auto" w:fill="D9E2F3"/>
            <w:vAlign w:val="center"/>
          </w:tcPr>
          <w:p w14:paraId="5117FE8F"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Գործադիր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մարմնի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ղեկավարի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անունը</w:t>
            </w:r>
            <w:proofErr w:type="spellEnd"/>
            <w:r w:rsidRPr="005354AD">
              <w:rPr>
                <w:rFonts w:ascii="GHEA Grapalat" w:eastAsia="GHEA Grapalat" w:hAnsi="GHEA Grapalat" w:cs="GHEA Grapalat"/>
                <w:color w:val="000000"/>
              </w:rPr>
              <w:t xml:space="preserve"> և </w:t>
            </w:r>
            <w:proofErr w:type="spellStart"/>
            <w:r w:rsidRPr="005354AD">
              <w:rPr>
                <w:rFonts w:ascii="GHEA Grapalat" w:eastAsia="GHEA Grapalat" w:hAnsi="GHEA Grapalat" w:cs="GHEA Grapalat"/>
                <w:color w:val="000000"/>
              </w:rPr>
              <w:t>ազգանունը</w:t>
            </w:r>
            <w:proofErr w:type="spellEnd"/>
          </w:p>
        </w:tc>
        <w:tc>
          <w:tcPr>
            <w:tcW w:w="6180" w:type="dxa"/>
            <w:vAlign w:val="center"/>
          </w:tcPr>
          <w:p w14:paraId="208D8FE3" w14:textId="77777777" w:rsidR="00034160" w:rsidRPr="005354AD" w:rsidRDefault="00034160">
            <w:pPr>
              <w:spacing w:before="240" w:after="240"/>
              <w:rPr>
                <w:rFonts w:ascii="GHEA Grapalat" w:eastAsia="GHEA Grapalat" w:hAnsi="GHEA Grapalat" w:cs="GHEA Grapalat"/>
              </w:rPr>
            </w:pPr>
          </w:p>
        </w:tc>
      </w:tr>
    </w:tbl>
    <w:p w14:paraId="3210976A"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iCs/>
        </w:rPr>
      </w:pPr>
      <w:proofErr w:type="spellStart"/>
      <w:r w:rsidRPr="005354AD">
        <w:rPr>
          <w:rFonts w:ascii="GHEA Grapalat" w:eastAsia="GHEA Grapalat" w:hAnsi="GHEA Grapalat" w:cs="GHEA Grapalat"/>
          <w:i/>
          <w:iCs/>
        </w:rPr>
        <w:t>Վերահսկողության</w:t>
      </w:r>
      <w:proofErr w:type="spellEnd"/>
      <w:r w:rsidRPr="005354AD">
        <w:rPr>
          <w:rFonts w:ascii="GHEA Grapalat" w:eastAsia="GHEA Grapalat" w:hAnsi="GHEA Grapalat" w:cs="GHEA Grapalat"/>
          <w:i/>
          <w:iCs/>
        </w:rPr>
        <w:t xml:space="preserve"> </w:t>
      </w:r>
      <w:proofErr w:type="spellStart"/>
      <w:r w:rsidRPr="005354A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6178"/>
      </w:tblGrid>
      <w:tr w:rsidR="00034160" w:rsidRPr="005354AD" w14:paraId="774A4C48" w14:textId="77777777">
        <w:tc>
          <w:tcPr>
            <w:tcW w:w="2836" w:type="dxa"/>
            <w:shd w:val="clear" w:color="auto" w:fill="D9E2F3"/>
            <w:vAlign w:val="center"/>
          </w:tcPr>
          <w:p w14:paraId="418D964C"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չափը</w:t>
            </w:r>
            <w:proofErr w:type="spellEnd"/>
            <w:r w:rsidRPr="005354AD">
              <w:rPr>
                <w:rFonts w:ascii="GHEA Grapalat" w:eastAsia="GHEA Grapalat" w:hAnsi="GHEA Grapalat" w:cs="GHEA Grapalat"/>
                <w:color w:val="000000"/>
              </w:rPr>
              <w:t xml:space="preserve"> (%)</w:t>
            </w:r>
          </w:p>
        </w:tc>
        <w:tc>
          <w:tcPr>
            <w:tcW w:w="6178" w:type="dxa"/>
            <w:vAlign w:val="center"/>
          </w:tcPr>
          <w:p w14:paraId="6FCBC4D0" w14:textId="77777777" w:rsidR="00034160" w:rsidRPr="005354AD" w:rsidRDefault="00034160">
            <w:pPr>
              <w:spacing w:before="240" w:after="240"/>
              <w:rPr>
                <w:rFonts w:ascii="GHEA Grapalat" w:eastAsia="GHEA Grapalat" w:hAnsi="GHEA Grapalat" w:cs="GHEA Grapalat"/>
              </w:rPr>
            </w:pPr>
          </w:p>
        </w:tc>
      </w:tr>
      <w:tr w:rsidR="00034160" w:rsidRPr="005354AD" w14:paraId="614F37BD" w14:textId="77777777">
        <w:tc>
          <w:tcPr>
            <w:tcW w:w="2836" w:type="dxa"/>
            <w:shd w:val="clear" w:color="auto" w:fill="D9E2F3"/>
            <w:vAlign w:val="center"/>
          </w:tcPr>
          <w:p w14:paraId="785D5592" w14:textId="77777777" w:rsidR="00034160" w:rsidRPr="005354AD" w:rsidRDefault="00FB0689">
            <w:pPr>
              <w:numPr>
                <w:ilvl w:val="2"/>
                <w:numId w:val="5"/>
              </w:numPr>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տեսակը</w:t>
            </w:r>
            <w:proofErr w:type="spellEnd"/>
          </w:p>
        </w:tc>
        <w:tc>
          <w:tcPr>
            <w:tcW w:w="6178" w:type="dxa"/>
            <w:vAlign w:val="center"/>
          </w:tcPr>
          <w:p w14:paraId="2FA8C624" w14:textId="77777777" w:rsidR="00034160" w:rsidRPr="005354AD" w:rsidRDefault="00FB0689">
            <w:pPr>
              <w:spacing w:before="240" w:after="240"/>
              <w:rPr>
                <w:rFonts w:ascii="GHEA Grapalat" w:eastAsia="GHEA Grapalat" w:hAnsi="GHEA Grapalat" w:cs="GHEA Grapalat"/>
              </w:rPr>
            </w:pPr>
            <w:r w:rsidRPr="005354AD">
              <w:rPr>
                <w:rFonts w:ascii="MS Gothic" w:eastAsia="MS Gothic" w:hAnsi="MS Gothic" w:cs="GHEA Grapalat" w:hint="eastAsia"/>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p w14:paraId="78C60F8B" w14:textId="77777777" w:rsidR="00034160" w:rsidRPr="005354AD" w:rsidRDefault="00FB0689">
            <w:pPr>
              <w:spacing w:before="240" w:after="240"/>
              <w:rPr>
                <w:rFonts w:ascii="GHEA Grapalat" w:eastAsia="GHEA Grapalat" w:hAnsi="GHEA Grapalat" w:cs="GHEA Grapalat"/>
              </w:rPr>
            </w:pPr>
            <w:r w:rsidRPr="005354AD">
              <w:rPr>
                <w:rFonts w:ascii="MS Gothic" w:eastAsia="MS Gothic" w:hAnsi="MS Gothic" w:cs="GHEA Grapalat" w:hint="eastAsia"/>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tc>
      </w:tr>
    </w:tbl>
    <w:p w14:paraId="371A2B65" w14:textId="77777777" w:rsidR="00034160" w:rsidRPr="005354AD" w:rsidRDefault="00FB0689">
      <w:pPr>
        <w:spacing w:before="240"/>
        <w:rPr>
          <w:rFonts w:ascii="GHEA Grapalat" w:eastAsia="GHEA Grapalat" w:hAnsi="GHEA Grapalat" w:cs="GHEA Grapalat"/>
        </w:rPr>
      </w:pPr>
      <w:r w:rsidRPr="005354AD">
        <w:rPr>
          <w:rFonts w:ascii="GHEA Grapalat" w:hAnsi="GHEA Grapalat"/>
        </w:rPr>
        <w:br w:type="page"/>
      </w:r>
    </w:p>
    <w:p w14:paraId="01FFA473" w14:textId="77777777" w:rsidR="00034160" w:rsidRPr="005354AD" w:rsidRDefault="00FB0689">
      <w:pPr>
        <w:numPr>
          <w:ilvl w:val="0"/>
          <w:numId w:val="5"/>
        </w:numPr>
        <w:spacing w:line="259" w:lineRule="auto"/>
        <w:rPr>
          <w:rFonts w:ascii="GHEA Grapalat" w:eastAsia="GHEA Grapalat" w:hAnsi="GHEA Grapalat" w:cs="GHEA Grapalat"/>
          <w:b/>
          <w:color w:val="000000"/>
        </w:rPr>
      </w:pPr>
      <w:proofErr w:type="spellStart"/>
      <w:r w:rsidRPr="005354AD">
        <w:rPr>
          <w:rFonts w:ascii="GHEA Grapalat" w:eastAsia="GHEA Grapalat" w:hAnsi="GHEA Grapalat" w:cs="GHEA Grapalat"/>
          <w:b/>
          <w:color w:val="000000"/>
        </w:rPr>
        <w:t>Պետության</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համայնքի</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կամ</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միջազգային</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կազմակերպության</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մասնակցությունը</w:t>
      </w:r>
      <w:proofErr w:type="spellEnd"/>
    </w:p>
    <w:p w14:paraId="475492B0"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Պետության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կամ</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համայնքի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80"/>
      </w:tblGrid>
      <w:tr w:rsidR="00034160" w:rsidRPr="005354AD" w14:paraId="26CC95F0" w14:textId="77777777">
        <w:tc>
          <w:tcPr>
            <w:tcW w:w="2837" w:type="dxa"/>
            <w:shd w:val="clear" w:color="auto" w:fill="D9E2F3"/>
            <w:vAlign w:val="center"/>
          </w:tcPr>
          <w:p w14:paraId="128C4BA6"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Պետության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անվանումը</w:t>
            </w:r>
            <w:proofErr w:type="spellEnd"/>
          </w:p>
        </w:tc>
        <w:tc>
          <w:tcPr>
            <w:tcW w:w="6180" w:type="dxa"/>
            <w:vAlign w:val="center"/>
          </w:tcPr>
          <w:p w14:paraId="2B3EE464" w14:textId="77777777" w:rsidR="00034160" w:rsidRPr="005354AD" w:rsidRDefault="00034160">
            <w:pPr>
              <w:spacing w:before="240" w:after="240"/>
              <w:rPr>
                <w:rFonts w:ascii="GHEA Grapalat" w:eastAsia="GHEA Grapalat" w:hAnsi="GHEA Grapalat" w:cs="GHEA Grapalat"/>
              </w:rPr>
            </w:pPr>
          </w:p>
        </w:tc>
      </w:tr>
      <w:tr w:rsidR="00034160" w:rsidRPr="005354AD" w14:paraId="48128FB1" w14:textId="77777777">
        <w:tc>
          <w:tcPr>
            <w:tcW w:w="2837" w:type="dxa"/>
            <w:shd w:val="clear" w:color="auto" w:fill="D9E2F3"/>
            <w:vAlign w:val="center"/>
          </w:tcPr>
          <w:p w14:paraId="11A0E837"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Համայնքի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անվանումը</w:t>
            </w:r>
            <w:proofErr w:type="spellEnd"/>
          </w:p>
        </w:tc>
        <w:tc>
          <w:tcPr>
            <w:tcW w:w="6180" w:type="dxa"/>
            <w:vAlign w:val="center"/>
          </w:tcPr>
          <w:p w14:paraId="64F93928" w14:textId="77777777" w:rsidR="00034160" w:rsidRPr="005354AD" w:rsidRDefault="00034160">
            <w:pPr>
              <w:spacing w:before="240" w:after="240"/>
              <w:rPr>
                <w:rFonts w:ascii="GHEA Grapalat" w:eastAsia="GHEA Grapalat" w:hAnsi="GHEA Grapalat" w:cs="GHEA Grapalat"/>
              </w:rPr>
            </w:pPr>
          </w:p>
        </w:tc>
      </w:tr>
      <w:tr w:rsidR="00034160" w:rsidRPr="005354AD" w14:paraId="1C86ECBE" w14:textId="77777777">
        <w:tc>
          <w:tcPr>
            <w:tcW w:w="2837" w:type="dxa"/>
            <w:shd w:val="clear" w:color="auto" w:fill="D9E2F3"/>
            <w:vAlign w:val="center"/>
          </w:tcPr>
          <w:p w14:paraId="0B1F632E"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չափը</w:t>
            </w:r>
            <w:proofErr w:type="spellEnd"/>
            <w:r w:rsidRPr="005354AD">
              <w:rPr>
                <w:rFonts w:ascii="GHEA Grapalat" w:eastAsia="GHEA Grapalat" w:hAnsi="GHEA Grapalat" w:cs="GHEA Grapalat"/>
                <w:color w:val="000000"/>
              </w:rPr>
              <w:t xml:space="preserve"> (%)</w:t>
            </w:r>
          </w:p>
        </w:tc>
        <w:tc>
          <w:tcPr>
            <w:tcW w:w="6180" w:type="dxa"/>
            <w:vAlign w:val="center"/>
          </w:tcPr>
          <w:p w14:paraId="4E2C8213" w14:textId="77777777" w:rsidR="00034160" w:rsidRPr="005354AD" w:rsidRDefault="00034160">
            <w:pPr>
              <w:spacing w:before="240" w:after="240"/>
              <w:rPr>
                <w:rFonts w:ascii="GHEA Grapalat" w:eastAsia="GHEA Grapalat" w:hAnsi="GHEA Grapalat" w:cs="GHEA Grapalat"/>
              </w:rPr>
            </w:pPr>
          </w:p>
        </w:tc>
      </w:tr>
      <w:tr w:rsidR="00034160" w:rsidRPr="005354AD" w14:paraId="7A7EE7AF" w14:textId="77777777">
        <w:tc>
          <w:tcPr>
            <w:tcW w:w="2837" w:type="dxa"/>
            <w:shd w:val="clear" w:color="auto" w:fill="D9E2F3"/>
            <w:vAlign w:val="center"/>
          </w:tcPr>
          <w:p w14:paraId="7F3506B1" w14:textId="77777777" w:rsidR="00034160" w:rsidRPr="005354AD" w:rsidRDefault="00FB0689">
            <w:pPr>
              <w:numPr>
                <w:ilvl w:val="2"/>
                <w:numId w:val="5"/>
              </w:numPr>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տեսակը</w:t>
            </w:r>
            <w:proofErr w:type="spellEnd"/>
          </w:p>
        </w:tc>
        <w:tc>
          <w:tcPr>
            <w:tcW w:w="6180" w:type="dxa"/>
            <w:vAlign w:val="center"/>
          </w:tcPr>
          <w:p w14:paraId="304EB40E"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p w14:paraId="565E4B63"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tc>
      </w:tr>
    </w:tbl>
    <w:p w14:paraId="718B12CB"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Միջազգային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կազմակերպության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80"/>
      </w:tblGrid>
      <w:tr w:rsidR="00034160" w:rsidRPr="005354AD" w14:paraId="3D6384A9" w14:textId="77777777">
        <w:tc>
          <w:tcPr>
            <w:tcW w:w="2837" w:type="dxa"/>
            <w:shd w:val="clear" w:color="auto" w:fill="D9E2F3"/>
            <w:vAlign w:val="center"/>
          </w:tcPr>
          <w:p w14:paraId="7F5CD713"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Միջազգային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անվանումը</w:t>
            </w:r>
            <w:proofErr w:type="spellEnd"/>
          </w:p>
        </w:tc>
        <w:tc>
          <w:tcPr>
            <w:tcW w:w="6180" w:type="dxa"/>
            <w:vAlign w:val="center"/>
          </w:tcPr>
          <w:p w14:paraId="27B3F24F" w14:textId="77777777" w:rsidR="00034160" w:rsidRPr="005354AD" w:rsidRDefault="00034160">
            <w:pPr>
              <w:spacing w:before="240" w:after="240"/>
              <w:rPr>
                <w:rFonts w:ascii="GHEA Grapalat" w:eastAsia="GHEA Grapalat" w:hAnsi="GHEA Grapalat" w:cs="GHEA Grapalat"/>
              </w:rPr>
            </w:pPr>
          </w:p>
        </w:tc>
      </w:tr>
      <w:tr w:rsidR="00034160" w:rsidRPr="005354AD" w14:paraId="6E8D9516" w14:textId="77777777">
        <w:tc>
          <w:tcPr>
            <w:tcW w:w="2837" w:type="dxa"/>
            <w:shd w:val="clear" w:color="auto" w:fill="D9E2F3"/>
            <w:vAlign w:val="center"/>
          </w:tcPr>
          <w:p w14:paraId="2DE51792" w14:textId="77777777" w:rsidR="00034160" w:rsidRPr="005354AD" w:rsidRDefault="00FB0689">
            <w:pPr>
              <w:numPr>
                <w:ilvl w:val="2"/>
                <w:numId w:val="5"/>
              </w:numPr>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Միջազգային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անվանումը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լատինատառ</w:t>
            </w:r>
            <w:proofErr w:type="spellEnd"/>
          </w:p>
        </w:tc>
        <w:tc>
          <w:tcPr>
            <w:tcW w:w="6180" w:type="dxa"/>
            <w:vAlign w:val="center"/>
          </w:tcPr>
          <w:p w14:paraId="48C5FD27" w14:textId="77777777" w:rsidR="00034160" w:rsidRPr="005354AD" w:rsidRDefault="00034160">
            <w:pPr>
              <w:spacing w:before="240" w:after="240"/>
              <w:rPr>
                <w:rFonts w:ascii="GHEA Grapalat" w:eastAsia="GHEA Grapalat" w:hAnsi="GHEA Grapalat" w:cs="GHEA Grapalat"/>
              </w:rPr>
            </w:pPr>
          </w:p>
        </w:tc>
      </w:tr>
      <w:tr w:rsidR="00034160" w:rsidRPr="005354AD" w14:paraId="7626F27D" w14:textId="77777777">
        <w:tc>
          <w:tcPr>
            <w:tcW w:w="2837" w:type="dxa"/>
            <w:shd w:val="clear" w:color="auto" w:fill="D9E2F3"/>
            <w:vAlign w:val="center"/>
          </w:tcPr>
          <w:p w14:paraId="489D579D"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չափը</w:t>
            </w:r>
            <w:proofErr w:type="spellEnd"/>
            <w:r w:rsidRPr="005354AD">
              <w:rPr>
                <w:rFonts w:ascii="GHEA Grapalat" w:eastAsia="GHEA Grapalat" w:hAnsi="GHEA Grapalat" w:cs="GHEA Grapalat"/>
                <w:color w:val="000000"/>
              </w:rPr>
              <w:t xml:space="preserve"> (%)</w:t>
            </w:r>
          </w:p>
        </w:tc>
        <w:tc>
          <w:tcPr>
            <w:tcW w:w="6180" w:type="dxa"/>
            <w:vAlign w:val="center"/>
          </w:tcPr>
          <w:p w14:paraId="57370E28" w14:textId="77777777" w:rsidR="00034160" w:rsidRPr="005354AD" w:rsidRDefault="00034160">
            <w:pPr>
              <w:spacing w:before="240" w:after="240"/>
              <w:rPr>
                <w:rFonts w:ascii="GHEA Grapalat" w:eastAsia="GHEA Grapalat" w:hAnsi="GHEA Grapalat" w:cs="GHEA Grapalat"/>
              </w:rPr>
            </w:pPr>
          </w:p>
        </w:tc>
      </w:tr>
      <w:tr w:rsidR="00034160" w:rsidRPr="005354AD" w14:paraId="7E39D270" w14:textId="77777777">
        <w:tc>
          <w:tcPr>
            <w:tcW w:w="2837" w:type="dxa"/>
            <w:shd w:val="clear" w:color="auto" w:fill="D9E2F3"/>
            <w:vAlign w:val="center"/>
          </w:tcPr>
          <w:p w14:paraId="4F319D12" w14:textId="77777777" w:rsidR="00034160" w:rsidRPr="005354AD" w:rsidRDefault="00FB0689">
            <w:pPr>
              <w:numPr>
                <w:ilvl w:val="2"/>
                <w:numId w:val="5"/>
              </w:numPr>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տեսակը</w:t>
            </w:r>
            <w:proofErr w:type="spellEnd"/>
          </w:p>
        </w:tc>
        <w:tc>
          <w:tcPr>
            <w:tcW w:w="6180" w:type="dxa"/>
            <w:vAlign w:val="center"/>
          </w:tcPr>
          <w:p w14:paraId="3D639887"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p w14:paraId="30DF367B"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tc>
      </w:tr>
    </w:tbl>
    <w:p w14:paraId="0B4B1704" w14:textId="77777777" w:rsidR="00034160" w:rsidRPr="005354AD" w:rsidRDefault="00FB0689">
      <w:pPr>
        <w:rPr>
          <w:rFonts w:ascii="GHEA Grapalat" w:eastAsia="GHEA Grapalat" w:hAnsi="GHEA Grapalat" w:cs="GHEA Grapalat"/>
          <w:b/>
        </w:rPr>
      </w:pPr>
      <w:r w:rsidRPr="005354AD">
        <w:rPr>
          <w:rFonts w:ascii="GHEA Grapalat" w:hAnsi="GHEA Grapalat"/>
        </w:rPr>
        <w:br w:type="page"/>
      </w:r>
    </w:p>
    <w:p w14:paraId="5ABE9F89" w14:textId="77777777" w:rsidR="00034160" w:rsidRPr="005354AD" w:rsidRDefault="00FB0689">
      <w:pPr>
        <w:numPr>
          <w:ilvl w:val="0"/>
          <w:numId w:val="5"/>
        </w:numPr>
        <w:spacing w:line="259" w:lineRule="auto"/>
        <w:rPr>
          <w:rFonts w:ascii="GHEA Grapalat" w:eastAsia="GHEA Grapalat" w:hAnsi="GHEA Grapalat" w:cs="GHEA Grapalat"/>
          <w:b/>
          <w:color w:val="000000"/>
        </w:rPr>
      </w:pPr>
      <w:proofErr w:type="spellStart"/>
      <w:r w:rsidRPr="005354AD">
        <w:rPr>
          <w:rFonts w:ascii="GHEA Grapalat" w:eastAsia="GHEA Grapalat" w:hAnsi="GHEA Grapalat" w:cs="GHEA Grapalat"/>
          <w:b/>
          <w:color w:val="000000"/>
        </w:rPr>
        <w:t>Իրական</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շահառուի</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տվյալները</w:t>
      </w:r>
      <w:proofErr w:type="spellEnd"/>
    </w:p>
    <w:p w14:paraId="5DFB359E"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Անձի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ինքնությունը</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հավաստող</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6"/>
        <w:gridCol w:w="6178"/>
      </w:tblGrid>
      <w:tr w:rsidR="00034160" w:rsidRPr="005354AD" w14:paraId="49EDF0AD" w14:textId="77777777">
        <w:tc>
          <w:tcPr>
            <w:tcW w:w="2836" w:type="dxa"/>
            <w:shd w:val="clear" w:color="auto" w:fill="D9E2F3"/>
            <w:vAlign w:val="center"/>
          </w:tcPr>
          <w:p w14:paraId="0944C8FE"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Անունը</w:t>
            </w:r>
            <w:proofErr w:type="spellEnd"/>
          </w:p>
        </w:tc>
        <w:tc>
          <w:tcPr>
            <w:tcW w:w="6178" w:type="dxa"/>
            <w:vAlign w:val="center"/>
          </w:tcPr>
          <w:p w14:paraId="2EDF5C8A" w14:textId="77777777" w:rsidR="00034160" w:rsidRPr="005354AD" w:rsidRDefault="00034160">
            <w:pPr>
              <w:spacing w:before="240" w:after="240"/>
              <w:rPr>
                <w:rFonts w:ascii="GHEA Grapalat" w:eastAsia="GHEA Grapalat" w:hAnsi="GHEA Grapalat" w:cs="GHEA Grapalat"/>
              </w:rPr>
            </w:pPr>
          </w:p>
        </w:tc>
      </w:tr>
      <w:tr w:rsidR="00034160" w:rsidRPr="005354AD" w14:paraId="5F8ABE8A" w14:textId="77777777">
        <w:tc>
          <w:tcPr>
            <w:tcW w:w="2836" w:type="dxa"/>
            <w:shd w:val="clear" w:color="auto" w:fill="D9E2F3"/>
            <w:vAlign w:val="center"/>
          </w:tcPr>
          <w:p w14:paraId="4836EED2"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Ազգանունը</w:t>
            </w:r>
            <w:proofErr w:type="spellEnd"/>
          </w:p>
        </w:tc>
        <w:tc>
          <w:tcPr>
            <w:tcW w:w="6178" w:type="dxa"/>
            <w:vAlign w:val="center"/>
          </w:tcPr>
          <w:p w14:paraId="7E74BD2F" w14:textId="77777777" w:rsidR="00034160" w:rsidRPr="005354AD" w:rsidRDefault="00034160">
            <w:pPr>
              <w:spacing w:before="240" w:after="240"/>
              <w:rPr>
                <w:rFonts w:ascii="GHEA Grapalat" w:eastAsia="GHEA Grapalat" w:hAnsi="GHEA Grapalat" w:cs="GHEA Grapalat"/>
              </w:rPr>
            </w:pPr>
          </w:p>
        </w:tc>
      </w:tr>
      <w:tr w:rsidR="00034160" w:rsidRPr="005354AD" w14:paraId="3F1624C4" w14:textId="77777777">
        <w:tc>
          <w:tcPr>
            <w:tcW w:w="2836" w:type="dxa"/>
            <w:shd w:val="clear" w:color="auto" w:fill="D9E2F3"/>
            <w:vAlign w:val="center"/>
          </w:tcPr>
          <w:p w14:paraId="68BCA7BF"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Անունը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լատինատառ</w:t>
            </w:r>
            <w:proofErr w:type="spellEnd"/>
            <w:r w:rsidRPr="005354AD">
              <w:rPr>
                <w:rFonts w:ascii="GHEA Grapalat" w:eastAsia="GHEA Grapalat" w:hAnsi="GHEA Grapalat" w:cs="GHEA Grapalat"/>
                <w:color w:val="000000"/>
              </w:rPr>
              <w:t>)</w:t>
            </w:r>
          </w:p>
        </w:tc>
        <w:tc>
          <w:tcPr>
            <w:tcW w:w="6178" w:type="dxa"/>
            <w:vAlign w:val="center"/>
          </w:tcPr>
          <w:p w14:paraId="287C2EA4" w14:textId="77777777" w:rsidR="00034160" w:rsidRPr="005354AD" w:rsidRDefault="00034160">
            <w:pPr>
              <w:spacing w:before="240" w:after="240"/>
              <w:rPr>
                <w:rFonts w:ascii="GHEA Grapalat" w:eastAsia="GHEA Grapalat" w:hAnsi="GHEA Grapalat" w:cs="GHEA Grapalat"/>
              </w:rPr>
            </w:pPr>
          </w:p>
        </w:tc>
      </w:tr>
      <w:tr w:rsidR="00034160" w:rsidRPr="005354AD" w14:paraId="4DD62857" w14:textId="77777777">
        <w:tc>
          <w:tcPr>
            <w:tcW w:w="2836" w:type="dxa"/>
            <w:shd w:val="clear" w:color="auto" w:fill="D9E2F3"/>
            <w:vAlign w:val="center"/>
          </w:tcPr>
          <w:p w14:paraId="4F8D4F37"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Ազգանունը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լատինատառ</w:t>
            </w:r>
            <w:proofErr w:type="spellEnd"/>
            <w:r w:rsidRPr="005354AD">
              <w:rPr>
                <w:rFonts w:ascii="GHEA Grapalat" w:eastAsia="GHEA Grapalat" w:hAnsi="GHEA Grapalat" w:cs="GHEA Grapalat"/>
                <w:color w:val="000000"/>
              </w:rPr>
              <w:t>)</w:t>
            </w:r>
          </w:p>
        </w:tc>
        <w:tc>
          <w:tcPr>
            <w:tcW w:w="6178" w:type="dxa"/>
            <w:vAlign w:val="center"/>
          </w:tcPr>
          <w:p w14:paraId="7B24CCEA" w14:textId="77777777" w:rsidR="00034160" w:rsidRPr="005354AD" w:rsidRDefault="00034160">
            <w:pPr>
              <w:spacing w:before="240" w:after="240"/>
              <w:rPr>
                <w:rFonts w:ascii="GHEA Grapalat" w:eastAsia="GHEA Grapalat" w:hAnsi="GHEA Grapalat" w:cs="GHEA Grapalat"/>
              </w:rPr>
            </w:pPr>
          </w:p>
        </w:tc>
      </w:tr>
      <w:tr w:rsidR="00034160" w:rsidRPr="005354AD" w14:paraId="005CC443" w14:textId="77777777">
        <w:tc>
          <w:tcPr>
            <w:tcW w:w="2836" w:type="dxa"/>
            <w:shd w:val="clear" w:color="auto" w:fill="D9E2F3"/>
            <w:vAlign w:val="center"/>
          </w:tcPr>
          <w:p w14:paraId="2BD66AD9"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Քաղաքացիությունը</w:t>
            </w:r>
            <w:proofErr w:type="spellEnd"/>
          </w:p>
        </w:tc>
        <w:tc>
          <w:tcPr>
            <w:tcW w:w="6178" w:type="dxa"/>
            <w:vAlign w:val="center"/>
          </w:tcPr>
          <w:p w14:paraId="5BCDC71E" w14:textId="77777777" w:rsidR="00034160" w:rsidRPr="005354AD" w:rsidRDefault="00034160">
            <w:pPr>
              <w:spacing w:before="240" w:after="240"/>
              <w:rPr>
                <w:rFonts w:ascii="GHEA Grapalat" w:eastAsia="GHEA Grapalat" w:hAnsi="GHEA Grapalat" w:cs="GHEA Grapalat"/>
              </w:rPr>
            </w:pPr>
          </w:p>
        </w:tc>
      </w:tr>
      <w:tr w:rsidR="00034160" w:rsidRPr="005354AD" w14:paraId="200F1CAB" w14:textId="77777777">
        <w:tc>
          <w:tcPr>
            <w:tcW w:w="2836" w:type="dxa"/>
            <w:shd w:val="clear" w:color="auto" w:fill="D9E2F3"/>
            <w:vAlign w:val="center"/>
          </w:tcPr>
          <w:p w14:paraId="01E1E335"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Ծննդյան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օրը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ամիսը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տարին</w:t>
            </w:r>
            <w:proofErr w:type="spellEnd"/>
          </w:p>
        </w:tc>
        <w:tc>
          <w:tcPr>
            <w:tcW w:w="6178" w:type="dxa"/>
            <w:vAlign w:val="center"/>
          </w:tcPr>
          <w:p w14:paraId="51D629D1" w14:textId="77777777" w:rsidR="00034160" w:rsidRPr="005354AD" w:rsidRDefault="00034160">
            <w:pPr>
              <w:spacing w:before="240" w:after="240"/>
              <w:rPr>
                <w:rFonts w:ascii="GHEA Grapalat" w:eastAsia="GHEA Grapalat" w:hAnsi="GHEA Grapalat" w:cs="GHEA Grapalat"/>
              </w:rPr>
            </w:pPr>
          </w:p>
        </w:tc>
      </w:tr>
    </w:tbl>
    <w:p w14:paraId="7ECB994B"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Անձը</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հաստատող</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78"/>
      </w:tblGrid>
      <w:tr w:rsidR="00034160" w:rsidRPr="005354AD" w14:paraId="0E339703" w14:textId="77777777">
        <w:tc>
          <w:tcPr>
            <w:tcW w:w="2837" w:type="dxa"/>
            <w:shd w:val="clear" w:color="auto" w:fill="D9E2F3"/>
            <w:vAlign w:val="center"/>
          </w:tcPr>
          <w:p w14:paraId="63C4D5E5"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Փաստաթղթի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տեսակը</w:t>
            </w:r>
            <w:proofErr w:type="spellEnd"/>
          </w:p>
        </w:tc>
        <w:tc>
          <w:tcPr>
            <w:tcW w:w="6178" w:type="dxa"/>
            <w:vAlign w:val="center"/>
          </w:tcPr>
          <w:p w14:paraId="114E9194" w14:textId="77777777" w:rsidR="00034160" w:rsidRPr="005354AD" w:rsidRDefault="00034160">
            <w:pPr>
              <w:spacing w:before="240" w:after="240"/>
              <w:rPr>
                <w:rFonts w:ascii="GHEA Grapalat" w:eastAsia="GHEA Grapalat" w:hAnsi="GHEA Grapalat" w:cs="GHEA Grapalat"/>
              </w:rPr>
            </w:pPr>
          </w:p>
        </w:tc>
      </w:tr>
      <w:tr w:rsidR="00034160" w:rsidRPr="005354AD" w14:paraId="0B4A1AB0" w14:textId="77777777">
        <w:tc>
          <w:tcPr>
            <w:tcW w:w="2837" w:type="dxa"/>
            <w:shd w:val="clear" w:color="auto" w:fill="D9E2F3"/>
            <w:vAlign w:val="center"/>
          </w:tcPr>
          <w:p w14:paraId="6C350310"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Փաստաթղթի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համարը</w:t>
            </w:r>
            <w:proofErr w:type="spellEnd"/>
          </w:p>
        </w:tc>
        <w:tc>
          <w:tcPr>
            <w:tcW w:w="6178" w:type="dxa"/>
            <w:vAlign w:val="center"/>
          </w:tcPr>
          <w:p w14:paraId="48C366C3" w14:textId="77777777" w:rsidR="00034160" w:rsidRPr="005354AD" w:rsidRDefault="00034160">
            <w:pPr>
              <w:spacing w:before="240" w:after="240"/>
              <w:rPr>
                <w:rFonts w:ascii="GHEA Grapalat" w:eastAsia="GHEA Grapalat" w:hAnsi="GHEA Grapalat" w:cs="GHEA Grapalat"/>
              </w:rPr>
            </w:pPr>
          </w:p>
        </w:tc>
      </w:tr>
      <w:tr w:rsidR="00034160" w:rsidRPr="005354AD" w14:paraId="07B8BEC8" w14:textId="77777777">
        <w:tc>
          <w:tcPr>
            <w:tcW w:w="2837" w:type="dxa"/>
            <w:shd w:val="clear" w:color="auto" w:fill="D9E2F3"/>
            <w:vAlign w:val="center"/>
          </w:tcPr>
          <w:p w14:paraId="34EE8F3B"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Տրամադրման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օրը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ամիսը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տարին</w:t>
            </w:r>
            <w:proofErr w:type="spellEnd"/>
          </w:p>
        </w:tc>
        <w:tc>
          <w:tcPr>
            <w:tcW w:w="6178" w:type="dxa"/>
            <w:vAlign w:val="center"/>
          </w:tcPr>
          <w:p w14:paraId="3EF9943D" w14:textId="77777777" w:rsidR="00034160" w:rsidRPr="005354AD" w:rsidRDefault="00034160">
            <w:pPr>
              <w:spacing w:before="240" w:after="240"/>
              <w:rPr>
                <w:rFonts w:ascii="GHEA Grapalat" w:eastAsia="GHEA Grapalat" w:hAnsi="GHEA Grapalat" w:cs="GHEA Grapalat"/>
              </w:rPr>
            </w:pPr>
          </w:p>
        </w:tc>
      </w:tr>
      <w:tr w:rsidR="00034160" w:rsidRPr="005354AD" w14:paraId="2C878CE2" w14:textId="77777777">
        <w:tc>
          <w:tcPr>
            <w:tcW w:w="2837" w:type="dxa"/>
            <w:shd w:val="clear" w:color="auto" w:fill="D9E2F3"/>
            <w:vAlign w:val="center"/>
          </w:tcPr>
          <w:p w14:paraId="557BB13B"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Տրամադրող</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մարմինը</w:t>
            </w:r>
            <w:proofErr w:type="spellEnd"/>
          </w:p>
        </w:tc>
        <w:tc>
          <w:tcPr>
            <w:tcW w:w="6178" w:type="dxa"/>
            <w:vAlign w:val="center"/>
          </w:tcPr>
          <w:p w14:paraId="054B1594" w14:textId="77777777" w:rsidR="00034160" w:rsidRPr="005354AD" w:rsidRDefault="00034160">
            <w:pPr>
              <w:spacing w:before="240" w:after="240"/>
              <w:rPr>
                <w:rFonts w:ascii="GHEA Grapalat" w:eastAsia="GHEA Grapalat" w:hAnsi="GHEA Grapalat" w:cs="GHEA Grapalat"/>
              </w:rPr>
            </w:pPr>
          </w:p>
        </w:tc>
      </w:tr>
      <w:tr w:rsidR="00034160" w:rsidRPr="005354AD" w14:paraId="2801B39B" w14:textId="77777777">
        <w:tc>
          <w:tcPr>
            <w:tcW w:w="2837" w:type="dxa"/>
            <w:shd w:val="clear" w:color="auto" w:fill="D9E2F3"/>
            <w:vAlign w:val="center"/>
          </w:tcPr>
          <w:p w14:paraId="673483D4"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r w:rsidRPr="005354AD">
              <w:rPr>
                <w:rFonts w:ascii="GHEA Grapalat" w:eastAsia="GHEA Grapalat" w:hAnsi="GHEA Grapalat" w:cs="GHEA Grapalat"/>
                <w:color w:val="000000"/>
              </w:rPr>
              <w:t xml:space="preserve">ՀԾՀ </w:t>
            </w:r>
            <w:proofErr w:type="spellStart"/>
            <w:r w:rsidRPr="005354AD">
              <w:rPr>
                <w:rFonts w:ascii="GHEA Grapalat" w:eastAsia="GHEA Grapalat" w:hAnsi="GHEA Grapalat" w:cs="GHEA Grapalat"/>
                <w:color w:val="000000"/>
              </w:rPr>
              <w:t>կամ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համարժեք</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համարը</w:t>
            </w:r>
            <w:proofErr w:type="spellEnd"/>
          </w:p>
        </w:tc>
        <w:tc>
          <w:tcPr>
            <w:tcW w:w="6178" w:type="dxa"/>
            <w:vAlign w:val="center"/>
          </w:tcPr>
          <w:p w14:paraId="64B25207" w14:textId="77777777" w:rsidR="00034160" w:rsidRPr="005354AD" w:rsidRDefault="00034160">
            <w:pPr>
              <w:spacing w:before="240" w:after="240"/>
              <w:rPr>
                <w:rFonts w:ascii="GHEA Grapalat" w:eastAsia="GHEA Grapalat" w:hAnsi="GHEA Grapalat" w:cs="GHEA Grapalat"/>
              </w:rPr>
            </w:pPr>
          </w:p>
        </w:tc>
      </w:tr>
    </w:tbl>
    <w:p w14:paraId="64540BB6"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Անձի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հաշվառման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78"/>
      </w:tblGrid>
      <w:tr w:rsidR="00034160" w:rsidRPr="005354AD" w14:paraId="01F0E994" w14:textId="77777777">
        <w:tc>
          <w:tcPr>
            <w:tcW w:w="2837" w:type="dxa"/>
            <w:shd w:val="clear" w:color="auto" w:fill="D9E2F3"/>
            <w:vAlign w:val="center"/>
          </w:tcPr>
          <w:p w14:paraId="07522D1F"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Պետությունը</w:t>
            </w:r>
            <w:proofErr w:type="spellEnd"/>
          </w:p>
        </w:tc>
        <w:tc>
          <w:tcPr>
            <w:tcW w:w="6178" w:type="dxa"/>
            <w:vAlign w:val="center"/>
          </w:tcPr>
          <w:p w14:paraId="7699B63B" w14:textId="77777777" w:rsidR="00034160" w:rsidRPr="005354AD" w:rsidRDefault="00034160">
            <w:pPr>
              <w:spacing w:before="240" w:after="240"/>
              <w:rPr>
                <w:rFonts w:ascii="GHEA Grapalat" w:eastAsia="GHEA Grapalat" w:hAnsi="GHEA Grapalat" w:cs="GHEA Grapalat"/>
              </w:rPr>
            </w:pPr>
          </w:p>
        </w:tc>
      </w:tr>
      <w:tr w:rsidR="00034160" w:rsidRPr="005354AD" w14:paraId="02B0D9ED" w14:textId="77777777">
        <w:tc>
          <w:tcPr>
            <w:tcW w:w="2837" w:type="dxa"/>
            <w:shd w:val="clear" w:color="auto" w:fill="D9E2F3"/>
            <w:vAlign w:val="center"/>
          </w:tcPr>
          <w:p w14:paraId="123D74DC"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Համայնքը</w:t>
            </w:r>
            <w:proofErr w:type="spellEnd"/>
          </w:p>
        </w:tc>
        <w:tc>
          <w:tcPr>
            <w:tcW w:w="6178" w:type="dxa"/>
            <w:vAlign w:val="center"/>
          </w:tcPr>
          <w:p w14:paraId="5AB8E833" w14:textId="77777777" w:rsidR="00034160" w:rsidRPr="005354AD" w:rsidRDefault="00034160">
            <w:pPr>
              <w:spacing w:before="240" w:after="240"/>
              <w:rPr>
                <w:rFonts w:ascii="GHEA Grapalat" w:eastAsia="GHEA Grapalat" w:hAnsi="GHEA Grapalat" w:cs="GHEA Grapalat"/>
              </w:rPr>
            </w:pPr>
          </w:p>
        </w:tc>
      </w:tr>
      <w:tr w:rsidR="00034160" w:rsidRPr="005354AD" w14:paraId="42E2675C" w14:textId="77777777">
        <w:tc>
          <w:tcPr>
            <w:tcW w:w="2837" w:type="dxa"/>
            <w:shd w:val="clear" w:color="auto" w:fill="D9E2F3"/>
            <w:vAlign w:val="center"/>
          </w:tcPr>
          <w:p w14:paraId="55A51411"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Վարչատարածքային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միավորը</w:t>
            </w:r>
            <w:proofErr w:type="spellEnd"/>
          </w:p>
        </w:tc>
        <w:tc>
          <w:tcPr>
            <w:tcW w:w="6178" w:type="dxa"/>
            <w:vAlign w:val="center"/>
          </w:tcPr>
          <w:p w14:paraId="38FFA825" w14:textId="77777777" w:rsidR="00034160" w:rsidRPr="005354AD" w:rsidRDefault="00034160">
            <w:pPr>
              <w:spacing w:before="240" w:after="240"/>
              <w:rPr>
                <w:rFonts w:ascii="GHEA Grapalat" w:eastAsia="GHEA Grapalat" w:hAnsi="GHEA Grapalat" w:cs="GHEA Grapalat"/>
              </w:rPr>
            </w:pPr>
          </w:p>
        </w:tc>
      </w:tr>
      <w:tr w:rsidR="00034160" w:rsidRPr="005354AD" w14:paraId="77C4DDFD" w14:textId="77777777">
        <w:tc>
          <w:tcPr>
            <w:tcW w:w="2837" w:type="dxa"/>
            <w:shd w:val="clear" w:color="auto" w:fill="D9E2F3"/>
            <w:vAlign w:val="center"/>
          </w:tcPr>
          <w:p w14:paraId="02A41F0D"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Փողոցի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անվանումը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շենքը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տունը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բնակարանը</w:t>
            </w:r>
            <w:proofErr w:type="spellEnd"/>
          </w:p>
        </w:tc>
        <w:tc>
          <w:tcPr>
            <w:tcW w:w="6178" w:type="dxa"/>
            <w:vAlign w:val="center"/>
          </w:tcPr>
          <w:p w14:paraId="6D47D50A" w14:textId="77777777" w:rsidR="00034160" w:rsidRPr="005354AD" w:rsidRDefault="00034160">
            <w:pPr>
              <w:spacing w:before="240" w:after="240"/>
              <w:rPr>
                <w:rFonts w:ascii="GHEA Grapalat" w:eastAsia="GHEA Grapalat" w:hAnsi="GHEA Grapalat" w:cs="GHEA Grapalat"/>
              </w:rPr>
            </w:pPr>
          </w:p>
        </w:tc>
      </w:tr>
    </w:tbl>
    <w:p w14:paraId="56851F55"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Անձի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բնակության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78"/>
      </w:tblGrid>
      <w:tr w:rsidR="00034160" w:rsidRPr="005354AD" w14:paraId="1B309788" w14:textId="77777777">
        <w:tc>
          <w:tcPr>
            <w:tcW w:w="2837" w:type="dxa"/>
            <w:shd w:val="clear" w:color="auto" w:fill="D9E2F3"/>
            <w:vAlign w:val="center"/>
          </w:tcPr>
          <w:p w14:paraId="4C0FD36C"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Պետությունը</w:t>
            </w:r>
            <w:proofErr w:type="spellEnd"/>
          </w:p>
        </w:tc>
        <w:tc>
          <w:tcPr>
            <w:tcW w:w="6178" w:type="dxa"/>
            <w:vAlign w:val="center"/>
          </w:tcPr>
          <w:p w14:paraId="162EC462" w14:textId="77777777" w:rsidR="00034160" w:rsidRPr="005354AD" w:rsidRDefault="00034160">
            <w:pPr>
              <w:spacing w:before="240" w:after="240"/>
              <w:rPr>
                <w:rFonts w:ascii="GHEA Grapalat" w:eastAsia="GHEA Grapalat" w:hAnsi="GHEA Grapalat" w:cs="GHEA Grapalat"/>
              </w:rPr>
            </w:pPr>
          </w:p>
        </w:tc>
      </w:tr>
      <w:tr w:rsidR="00034160" w:rsidRPr="005354AD" w14:paraId="5D6DB035" w14:textId="77777777">
        <w:tc>
          <w:tcPr>
            <w:tcW w:w="2837" w:type="dxa"/>
            <w:shd w:val="clear" w:color="auto" w:fill="D9E2F3"/>
            <w:vAlign w:val="center"/>
          </w:tcPr>
          <w:p w14:paraId="3231EB2A"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Համայնքը</w:t>
            </w:r>
            <w:proofErr w:type="spellEnd"/>
          </w:p>
        </w:tc>
        <w:tc>
          <w:tcPr>
            <w:tcW w:w="6178" w:type="dxa"/>
            <w:vAlign w:val="center"/>
          </w:tcPr>
          <w:p w14:paraId="40176AEC" w14:textId="77777777" w:rsidR="00034160" w:rsidRPr="005354AD" w:rsidRDefault="00034160">
            <w:pPr>
              <w:spacing w:before="240" w:after="240"/>
              <w:rPr>
                <w:rFonts w:ascii="GHEA Grapalat" w:eastAsia="GHEA Grapalat" w:hAnsi="GHEA Grapalat" w:cs="GHEA Grapalat"/>
              </w:rPr>
            </w:pPr>
          </w:p>
        </w:tc>
      </w:tr>
      <w:tr w:rsidR="00034160" w:rsidRPr="005354AD" w14:paraId="1E328A21" w14:textId="77777777">
        <w:tc>
          <w:tcPr>
            <w:tcW w:w="2837" w:type="dxa"/>
            <w:shd w:val="clear" w:color="auto" w:fill="D9E2F3"/>
            <w:vAlign w:val="center"/>
          </w:tcPr>
          <w:p w14:paraId="540DBE3D"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Վարչատարածքային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միավորը</w:t>
            </w:r>
            <w:proofErr w:type="spellEnd"/>
          </w:p>
        </w:tc>
        <w:tc>
          <w:tcPr>
            <w:tcW w:w="6178" w:type="dxa"/>
            <w:vAlign w:val="center"/>
          </w:tcPr>
          <w:p w14:paraId="2E4813F6" w14:textId="77777777" w:rsidR="00034160" w:rsidRPr="005354AD" w:rsidRDefault="00034160">
            <w:pPr>
              <w:spacing w:before="240" w:after="240"/>
              <w:rPr>
                <w:rFonts w:ascii="GHEA Grapalat" w:eastAsia="GHEA Grapalat" w:hAnsi="GHEA Grapalat" w:cs="GHEA Grapalat"/>
              </w:rPr>
            </w:pPr>
          </w:p>
        </w:tc>
      </w:tr>
      <w:tr w:rsidR="00034160" w:rsidRPr="005354AD" w14:paraId="668EC44B" w14:textId="77777777">
        <w:tc>
          <w:tcPr>
            <w:tcW w:w="2837" w:type="dxa"/>
            <w:shd w:val="clear" w:color="auto" w:fill="D9E2F3"/>
            <w:vAlign w:val="center"/>
          </w:tcPr>
          <w:p w14:paraId="13E9CB97"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Փողոցի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անվանումը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շենքը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տունը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բնակարանը</w:t>
            </w:r>
            <w:proofErr w:type="spellEnd"/>
          </w:p>
        </w:tc>
        <w:tc>
          <w:tcPr>
            <w:tcW w:w="6178" w:type="dxa"/>
            <w:vAlign w:val="center"/>
          </w:tcPr>
          <w:p w14:paraId="0B340ACB" w14:textId="77777777" w:rsidR="00034160" w:rsidRPr="005354AD" w:rsidRDefault="00034160">
            <w:pPr>
              <w:spacing w:before="240" w:after="240"/>
              <w:rPr>
                <w:rFonts w:ascii="GHEA Grapalat" w:eastAsia="GHEA Grapalat" w:hAnsi="GHEA Grapalat" w:cs="GHEA Grapalat"/>
              </w:rPr>
            </w:pPr>
          </w:p>
        </w:tc>
      </w:tr>
    </w:tbl>
    <w:p w14:paraId="0E0D5414" w14:textId="77777777" w:rsidR="00034160" w:rsidRPr="005354AD" w:rsidRDefault="00FB0689">
      <w:pPr>
        <w:numPr>
          <w:ilvl w:val="1"/>
          <w:numId w:val="5"/>
        </w:numPr>
        <w:spacing w:before="240" w:after="160" w:line="259" w:lineRule="auto"/>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Իրական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շահառու</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հանդիսանալու</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հիմքերը</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բացառությամբ</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ընդերքօգտագործման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ոլորտի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հաշվետու</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կազմակերպությունների</w:t>
      </w:r>
      <w:proofErr w:type="spellEnd"/>
      <w:r w:rsidRPr="005354AD">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8"/>
        <w:gridCol w:w="4508"/>
      </w:tblGrid>
      <w:tr w:rsidR="00034160" w:rsidRPr="005354AD" w14:paraId="531F6207" w14:textId="77777777">
        <w:trPr>
          <w:trHeight w:val="924"/>
        </w:trPr>
        <w:tc>
          <w:tcPr>
            <w:tcW w:w="9016" w:type="dxa"/>
            <w:gridSpan w:val="2"/>
            <w:vAlign w:val="center"/>
          </w:tcPr>
          <w:p w14:paraId="305F4D25"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t>ա</w:t>
            </w:r>
            <w:r w:rsidRPr="005354AD">
              <w:rPr>
                <w:rFonts w:ascii="Cambria Math" w:eastAsia="Cambria Math" w:hAnsi="Cambria Math" w:cs="Cambria Math"/>
              </w:rPr>
              <w:t>․</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տիրապետում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տվյալ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ձայնի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իրավունք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բաժնեմասերի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փայերի</w:t>
            </w:r>
            <w:proofErr w:type="spellEnd"/>
            <w:r w:rsidRPr="005354AD">
              <w:rPr>
                <w:rFonts w:ascii="GHEA Grapalat" w:eastAsia="GHEA Grapalat" w:hAnsi="GHEA Grapalat" w:cs="GHEA Grapalat"/>
              </w:rPr>
              <w:t xml:space="preserve">) 20 և </w:t>
            </w:r>
            <w:proofErr w:type="spellStart"/>
            <w:r w:rsidRPr="005354AD">
              <w:rPr>
                <w:rFonts w:ascii="GHEA Grapalat" w:eastAsia="GHEA Grapalat" w:hAnsi="GHEA Grapalat" w:cs="GHEA Grapalat"/>
              </w:rPr>
              <w:t>ավելի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կերպով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ունի</w:t>
            </w:r>
            <w:proofErr w:type="spellEnd"/>
            <w:r w:rsidRPr="005354AD">
              <w:rPr>
                <w:rFonts w:ascii="GHEA Grapalat" w:eastAsia="GHEA Grapalat" w:hAnsi="GHEA Grapalat" w:cs="GHEA Grapalat"/>
              </w:rPr>
              <w:t xml:space="preserve"> 20 և </w:t>
            </w:r>
            <w:proofErr w:type="spellStart"/>
            <w:r w:rsidRPr="005354AD">
              <w:rPr>
                <w:rFonts w:ascii="GHEA Grapalat" w:eastAsia="GHEA Grapalat" w:hAnsi="GHEA Grapalat" w:cs="GHEA Grapalat"/>
              </w:rPr>
              <w:t>ավելի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p>
        </w:tc>
      </w:tr>
      <w:tr w:rsidR="00034160" w:rsidRPr="005354AD" w14:paraId="31B1FD39" w14:textId="77777777">
        <w:trPr>
          <w:trHeight w:val="684"/>
        </w:trPr>
        <w:tc>
          <w:tcPr>
            <w:tcW w:w="4508" w:type="dxa"/>
            <w:shd w:val="clear" w:color="auto" w:fill="D9E2F3"/>
            <w:vAlign w:val="center"/>
          </w:tcPr>
          <w:p w14:paraId="76007B5C"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չափը</w:t>
            </w:r>
            <w:proofErr w:type="spellEnd"/>
            <w:r w:rsidRPr="005354AD">
              <w:rPr>
                <w:rFonts w:ascii="GHEA Grapalat" w:eastAsia="GHEA Grapalat" w:hAnsi="GHEA Grapalat" w:cs="GHEA Grapalat"/>
                <w:color w:val="000000"/>
              </w:rPr>
              <w:t xml:space="preserve"> (%)</w:t>
            </w:r>
          </w:p>
        </w:tc>
        <w:tc>
          <w:tcPr>
            <w:tcW w:w="4508" w:type="dxa"/>
            <w:shd w:val="clear" w:color="auto" w:fill="FFFFFF"/>
            <w:vAlign w:val="center"/>
          </w:tcPr>
          <w:p w14:paraId="0B8969F1" w14:textId="77777777" w:rsidR="00034160" w:rsidRPr="005354AD" w:rsidRDefault="00034160">
            <w:pPr>
              <w:spacing w:before="240" w:after="240"/>
              <w:rPr>
                <w:rFonts w:ascii="GHEA Grapalat" w:eastAsia="GHEA Grapalat" w:hAnsi="GHEA Grapalat" w:cs="GHEA Grapalat"/>
              </w:rPr>
            </w:pPr>
          </w:p>
        </w:tc>
      </w:tr>
      <w:tr w:rsidR="00034160" w:rsidRPr="005354AD" w14:paraId="354BBED6" w14:textId="77777777">
        <w:trPr>
          <w:trHeight w:val="1282"/>
        </w:trPr>
        <w:tc>
          <w:tcPr>
            <w:tcW w:w="4508" w:type="dxa"/>
            <w:shd w:val="clear" w:color="auto" w:fill="D9E2F3"/>
            <w:vAlign w:val="center"/>
          </w:tcPr>
          <w:p w14:paraId="144C2FCD"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տեսակը</w:t>
            </w:r>
            <w:proofErr w:type="spellEnd"/>
          </w:p>
        </w:tc>
        <w:tc>
          <w:tcPr>
            <w:tcW w:w="4508" w:type="dxa"/>
            <w:vAlign w:val="center"/>
          </w:tcPr>
          <w:p w14:paraId="49D298E0"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p w14:paraId="2F3F9534"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tc>
      </w:tr>
      <w:tr w:rsidR="00034160" w:rsidRPr="005354AD" w14:paraId="2B84CDC2" w14:textId="77777777">
        <w:tc>
          <w:tcPr>
            <w:tcW w:w="9016" w:type="dxa"/>
            <w:gridSpan w:val="2"/>
            <w:vAlign w:val="center"/>
          </w:tcPr>
          <w:p w14:paraId="35E4F481"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t>բ</w:t>
            </w:r>
            <w:r w:rsidRPr="005354AD">
              <w:rPr>
                <w:rFonts w:ascii="Cambria Math" w:eastAsia="Cambria Math" w:hAnsi="Cambria Math" w:cs="Cambria Math"/>
              </w:rPr>
              <w:t>․</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նկատմամբ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իրականացնում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փաստացի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միջոցներով</w:t>
            </w:r>
            <w:proofErr w:type="spellEnd"/>
          </w:p>
        </w:tc>
      </w:tr>
      <w:tr w:rsidR="00034160" w:rsidRPr="005354AD" w14:paraId="5AD1936B" w14:textId="77777777">
        <w:tc>
          <w:tcPr>
            <w:tcW w:w="9016" w:type="dxa"/>
            <w:gridSpan w:val="2"/>
            <w:vAlign w:val="center"/>
          </w:tcPr>
          <w:p w14:paraId="20D65D9A"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t>գ</w:t>
            </w:r>
            <w:r w:rsidRPr="005354AD">
              <w:rPr>
                <w:rFonts w:ascii="Cambria Math" w:eastAsia="Cambria Math" w:hAnsi="Cambria Math" w:cs="Cambria Math"/>
              </w:rPr>
              <w:t>․</w:t>
            </w:r>
            <w:r w:rsidRPr="005354AD">
              <w:rPr>
                <w:rFonts w:ascii="GHEA Grapalat" w:eastAsia="Cambria Math" w:hAnsi="GHEA Grapalat" w:cs="Cambria Math"/>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տվյալ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գործունեության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ընդհանուր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ընթացիկ</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ղեկավարումն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պաշտոնատար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r w:rsidRPr="005354AD">
              <w:rPr>
                <w:rFonts w:ascii="GHEA Grapalat" w:hAnsi="GHEA Grapalat"/>
              </w:rPr>
              <w:t xml:space="preserve">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երբ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չէ</w:t>
            </w:r>
            <w:proofErr w:type="spellEnd"/>
            <w:r w:rsidRPr="005354AD">
              <w:rPr>
                <w:rFonts w:ascii="GHEA Grapalat" w:eastAsia="GHEA Grapalat" w:hAnsi="GHEA Grapalat" w:cs="GHEA Grapalat"/>
              </w:rPr>
              <w:t xml:space="preserve"> «ա» և «բ» </w:t>
            </w:r>
            <w:proofErr w:type="spellStart"/>
            <w:r w:rsidRPr="005354AD">
              <w:rPr>
                <w:rFonts w:ascii="GHEA Grapalat" w:eastAsia="GHEA Grapalat" w:hAnsi="GHEA Grapalat" w:cs="GHEA Grapalat"/>
              </w:rPr>
              <w:t>կետերի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պահանջներին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համապատասխանող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ֆիզիկական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p>
        </w:tc>
      </w:tr>
    </w:tbl>
    <w:p w14:paraId="35114BBC"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Իրական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շահառու</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հանդիսանալու</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հիմքերը</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ընդերքօգտագործման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ոլորտի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հաշվետու</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կազմակերպությունների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համար</w:t>
      </w:r>
      <w:proofErr w:type="spellEnd"/>
      <w:r w:rsidRPr="005354AD">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08"/>
        <w:gridCol w:w="4508"/>
      </w:tblGrid>
      <w:tr w:rsidR="00034160" w:rsidRPr="005354AD" w14:paraId="7209F5D1" w14:textId="77777777">
        <w:trPr>
          <w:trHeight w:val="924"/>
        </w:trPr>
        <w:tc>
          <w:tcPr>
            <w:tcW w:w="9016" w:type="dxa"/>
            <w:gridSpan w:val="2"/>
            <w:vAlign w:val="center"/>
          </w:tcPr>
          <w:p w14:paraId="7393394B"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t>ա</w:t>
            </w:r>
            <w:r w:rsidRPr="005354AD">
              <w:rPr>
                <w:rFonts w:ascii="Cambria Math" w:eastAsia="Cambria Math" w:hAnsi="Cambria Math" w:cs="Cambria Math"/>
              </w:rPr>
              <w:t>․</w:t>
            </w:r>
            <w:r w:rsidRPr="005354AD">
              <w:rPr>
                <w:rFonts w:ascii="GHEA Grapalat" w:eastAsia="Cambria Math" w:hAnsi="GHEA Grapalat" w:cs="Cambria Math"/>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կերպով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տիրապետում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տվյալ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ձայնի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իրավունք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բաժնեմասերի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փայերի</w:t>
            </w:r>
            <w:proofErr w:type="spellEnd"/>
            <w:r w:rsidRPr="005354AD">
              <w:rPr>
                <w:rFonts w:ascii="GHEA Grapalat" w:eastAsia="GHEA Grapalat" w:hAnsi="GHEA Grapalat" w:cs="GHEA Grapalat"/>
              </w:rPr>
              <w:t xml:space="preserve">) 10 և </w:t>
            </w:r>
            <w:proofErr w:type="spellStart"/>
            <w:r w:rsidRPr="005354AD">
              <w:rPr>
                <w:rFonts w:ascii="GHEA Grapalat" w:eastAsia="GHEA Grapalat" w:hAnsi="GHEA Grapalat" w:cs="GHEA Grapalat"/>
              </w:rPr>
              <w:t>ավելի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կերպով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ունի</w:t>
            </w:r>
            <w:proofErr w:type="spellEnd"/>
            <w:r w:rsidRPr="005354AD">
              <w:rPr>
                <w:rFonts w:ascii="GHEA Grapalat" w:eastAsia="GHEA Grapalat" w:hAnsi="GHEA Grapalat" w:cs="GHEA Grapalat"/>
              </w:rPr>
              <w:t xml:space="preserve"> 10 և </w:t>
            </w:r>
            <w:proofErr w:type="spellStart"/>
            <w:r w:rsidRPr="005354AD">
              <w:rPr>
                <w:rFonts w:ascii="GHEA Grapalat" w:eastAsia="GHEA Grapalat" w:hAnsi="GHEA Grapalat" w:cs="GHEA Grapalat"/>
              </w:rPr>
              <w:t>ավելի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p>
        </w:tc>
      </w:tr>
      <w:tr w:rsidR="00034160" w:rsidRPr="005354AD" w14:paraId="22FEC8D9" w14:textId="77777777">
        <w:trPr>
          <w:trHeight w:val="684"/>
        </w:trPr>
        <w:tc>
          <w:tcPr>
            <w:tcW w:w="4508" w:type="dxa"/>
            <w:shd w:val="clear" w:color="auto" w:fill="D9E2F3"/>
            <w:vAlign w:val="center"/>
          </w:tcPr>
          <w:p w14:paraId="032851A2"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չափը</w:t>
            </w:r>
            <w:proofErr w:type="spellEnd"/>
            <w:r w:rsidRPr="005354AD">
              <w:rPr>
                <w:rFonts w:ascii="GHEA Grapalat" w:eastAsia="GHEA Grapalat" w:hAnsi="GHEA Grapalat" w:cs="GHEA Grapalat"/>
                <w:color w:val="000000"/>
              </w:rPr>
              <w:t xml:space="preserve"> (%)</w:t>
            </w:r>
          </w:p>
        </w:tc>
        <w:tc>
          <w:tcPr>
            <w:tcW w:w="4508" w:type="dxa"/>
            <w:shd w:val="clear" w:color="auto" w:fill="auto"/>
            <w:vAlign w:val="center"/>
          </w:tcPr>
          <w:p w14:paraId="3CD06D52" w14:textId="77777777" w:rsidR="00034160" w:rsidRPr="005354AD" w:rsidRDefault="00034160">
            <w:pPr>
              <w:spacing w:before="240" w:after="240"/>
              <w:rPr>
                <w:rFonts w:ascii="GHEA Grapalat" w:eastAsia="GHEA Grapalat" w:hAnsi="GHEA Grapalat" w:cs="GHEA Grapalat"/>
              </w:rPr>
            </w:pPr>
          </w:p>
        </w:tc>
      </w:tr>
      <w:tr w:rsidR="00034160" w:rsidRPr="005354AD" w14:paraId="59BE64AF" w14:textId="77777777">
        <w:trPr>
          <w:trHeight w:val="1282"/>
        </w:trPr>
        <w:tc>
          <w:tcPr>
            <w:tcW w:w="4508" w:type="dxa"/>
            <w:shd w:val="clear" w:color="auto" w:fill="D9E2F3"/>
            <w:vAlign w:val="center"/>
          </w:tcPr>
          <w:p w14:paraId="236BE016"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Մասնակցության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տեսակը</w:t>
            </w:r>
            <w:proofErr w:type="spellEnd"/>
          </w:p>
        </w:tc>
        <w:tc>
          <w:tcPr>
            <w:tcW w:w="4508" w:type="dxa"/>
            <w:vAlign w:val="center"/>
          </w:tcPr>
          <w:p w14:paraId="7C8068C1"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p w14:paraId="653FC03A"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p>
        </w:tc>
      </w:tr>
      <w:tr w:rsidR="00034160" w:rsidRPr="005354AD" w14:paraId="6900AD34" w14:textId="77777777">
        <w:tc>
          <w:tcPr>
            <w:tcW w:w="9016" w:type="dxa"/>
            <w:gridSpan w:val="2"/>
            <w:vAlign w:val="center"/>
          </w:tcPr>
          <w:p w14:paraId="782971D3"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t>բ</w:t>
            </w:r>
            <w:r w:rsidRPr="005354AD">
              <w:rPr>
                <w:rFonts w:ascii="Cambria Math" w:eastAsia="Cambria Math" w:hAnsi="Cambria Math" w:cs="Cambria Math"/>
              </w:rPr>
              <w:t>․</w:t>
            </w:r>
            <w:r w:rsidRPr="005354AD">
              <w:rPr>
                <w:rFonts w:ascii="GHEA Grapalat" w:eastAsia="Cambria Math" w:hAnsi="GHEA Grapalat" w:cs="Cambria Math"/>
              </w:rPr>
              <w:t xml:space="preserve"> </w:t>
            </w:r>
            <w:proofErr w:type="spellStart"/>
            <w:r w:rsidRPr="005354AD">
              <w:rPr>
                <w:rFonts w:ascii="GHEA Grapalat" w:eastAsia="GHEA Grapalat" w:hAnsi="GHEA Grapalat" w:cs="GHEA Grapalat"/>
              </w:rPr>
              <w:t>իրավունք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նշանակելու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հեռացնելու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կառավարման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մարմինների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անդամների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մեծամասնությանը</w:t>
            </w:r>
            <w:proofErr w:type="spellEnd"/>
          </w:p>
        </w:tc>
      </w:tr>
      <w:tr w:rsidR="00034160" w:rsidRPr="005354AD" w14:paraId="06977CBB" w14:textId="77777777">
        <w:tc>
          <w:tcPr>
            <w:tcW w:w="9016" w:type="dxa"/>
            <w:gridSpan w:val="2"/>
            <w:vAlign w:val="center"/>
          </w:tcPr>
          <w:p w14:paraId="5A017FFA"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t>գ</w:t>
            </w:r>
            <w:r w:rsidRPr="005354AD">
              <w:rPr>
                <w:rFonts w:ascii="Cambria Math" w:eastAsia="Cambria Math" w:hAnsi="Cambria Math" w:cs="Cambria Math"/>
              </w:rPr>
              <w:t>․</w:t>
            </w:r>
            <w:r w:rsidRPr="005354AD">
              <w:rPr>
                <w:rFonts w:ascii="GHEA Grapalat" w:eastAsia="Cambria Math" w:hAnsi="GHEA Grapalat" w:cs="Cambria Math"/>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անհատույց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ստացել</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հաշվետու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տարվան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նախորդող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տարվա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ընթացքում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ստացած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շահույթի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առնվազն</w:t>
            </w:r>
            <w:proofErr w:type="spellEnd"/>
            <w:r w:rsidRPr="005354AD">
              <w:rPr>
                <w:rFonts w:ascii="GHEA Grapalat" w:eastAsia="GHEA Grapalat" w:hAnsi="GHEA Grapalat" w:cs="GHEA Grapalat"/>
              </w:rPr>
              <w:t xml:space="preserve"> 15 </w:t>
            </w:r>
            <w:proofErr w:type="spellStart"/>
            <w:r w:rsidRPr="005354AD">
              <w:rPr>
                <w:rFonts w:ascii="GHEA Grapalat" w:eastAsia="GHEA Grapalat" w:hAnsi="GHEA Grapalat" w:cs="GHEA Grapalat"/>
              </w:rPr>
              <w:t>տոկոսի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օգուտ</w:t>
            </w:r>
            <w:proofErr w:type="spellEnd"/>
          </w:p>
        </w:tc>
      </w:tr>
      <w:tr w:rsidR="00034160" w:rsidRPr="005354AD" w14:paraId="0A812E57" w14:textId="77777777">
        <w:tc>
          <w:tcPr>
            <w:tcW w:w="9016" w:type="dxa"/>
            <w:gridSpan w:val="2"/>
            <w:vAlign w:val="center"/>
          </w:tcPr>
          <w:p w14:paraId="7C98BC6A"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t>դ</w:t>
            </w:r>
            <w:r w:rsidRPr="005354AD">
              <w:rPr>
                <w:rFonts w:ascii="Cambria Math" w:eastAsia="Cambria Math" w:hAnsi="Cambria Math" w:cs="Cambria Math"/>
              </w:rPr>
              <w:t>․</w:t>
            </w:r>
            <w:r w:rsidRPr="005354AD">
              <w:rPr>
                <w:rFonts w:ascii="GHEA Grapalat" w:eastAsia="Cambria Math" w:hAnsi="GHEA Grapalat" w:cs="Cambria Math"/>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նկատմամբ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իրականացնում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փաստացի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միջոցներով</w:t>
            </w:r>
            <w:proofErr w:type="spellEnd"/>
          </w:p>
        </w:tc>
      </w:tr>
      <w:tr w:rsidR="00034160" w:rsidRPr="005354AD" w14:paraId="352E4610" w14:textId="77777777">
        <w:tc>
          <w:tcPr>
            <w:tcW w:w="9016" w:type="dxa"/>
            <w:gridSpan w:val="2"/>
            <w:vAlign w:val="center"/>
          </w:tcPr>
          <w:p w14:paraId="18DB6E97"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t>ե</w:t>
            </w:r>
            <w:r w:rsidRPr="005354AD">
              <w:rPr>
                <w:rFonts w:ascii="Cambria Math" w:eastAsia="Cambria Math" w:hAnsi="Cambria Math" w:cs="Cambria Math"/>
              </w:rPr>
              <w:t>․</w:t>
            </w:r>
            <w:r w:rsidRPr="005354AD">
              <w:rPr>
                <w:rFonts w:ascii="GHEA Grapalat" w:eastAsia="Cambria Math" w:hAnsi="GHEA Grapalat" w:cs="Cambria Math"/>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տվյալ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գործունեության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ընդհանուր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ընթացիկ</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ղեկավարումն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պաշտոնատար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երբ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չէ</w:t>
            </w:r>
            <w:proofErr w:type="spellEnd"/>
            <w:r w:rsidRPr="005354AD">
              <w:rPr>
                <w:rFonts w:ascii="GHEA Grapalat" w:eastAsia="GHEA Grapalat" w:hAnsi="GHEA Grapalat" w:cs="GHEA Grapalat"/>
              </w:rPr>
              <w:t xml:space="preserve"> «ա»-«դ» </w:t>
            </w:r>
            <w:proofErr w:type="spellStart"/>
            <w:r w:rsidRPr="005354AD">
              <w:rPr>
                <w:rFonts w:ascii="GHEA Grapalat" w:eastAsia="GHEA Grapalat" w:hAnsi="GHEA Grapalat" w:cs="GHEA Grapalat"/>
              </w:rPr>
              <w:t>կետերի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պահանջներին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համապատասխանող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ֆիզիկական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p>
        </w:tc>
      </w:tr>
    </w:tbl>
    <w:p w14:paraId="4B4297EC"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Իրական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շահառուի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կարգավիճակի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վերաբերյալ</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80"/>
      </w:tblGrid>
      <w:tr w:rsidR="00034160" w:rsidRPr="005354AD" w14:paraId="1E573D10" w14:textId="77777777">
        <w:tc>
          <w:tcPr>
            <w:tcW w:w="2837" w:type="dxa"/>
            <w:shd w:val="clear" w:color="auto" w:fill="D9E2F3"/>
            <w:vAlign w:val="center"/>
          </w:tcPr>
          <w:p w14:paraId="54CB16D8"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Իրական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շահառու</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դառնալու</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օրը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ամիսը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տարին</w:t>
            </w:r>
            <w:proofErr w:type="spellEnd"/>
          </w:p>
        </w:tc>
        <w:tc>
          <w:tcPr>
            <w:tcW w:w="6180" w:type="dxa"/>
            <w:vAlign w:val="center"/>
          </w:tcPr>
          <w:p w14:paraId="0E383BB5" w14:textId="77777777" w:rsidR="00034160" w:rsidRPr="005354AD" w:rsidRDefault="00034160">
            <w:pPr>
              <w:spacing w:before="240" w:after="240"/>
              <w:rPr>
                <w:rFonts w:ascii="GHEA Grapalat" w:eastAsia="GHEA Grapalat" w:hAnsi="GHEA Grapalat" w:cs="GHEA Grapalat"/>
              </w:rPr>
            </w:pPr>
          </w:p>
        </w:tc>
      </w:tr>
      <w:tr w:rsidR="00034160" w:rsidRPr="005354AD" w14:paraId="24BD117B" w14:textId="77777777">
        <w:tc>
          <w:tcPr>
            <w:tcW w:w="2837" w:type="dxa"/>
            <w:shd w:val="clear" w:color="auto" w:fill="D9E2F3"/>
            <w:vAlign w:val="center"/>
          </w:tcPr>
          <w:p w14:paraId="13CE4C08"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նկատմամբ</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վերահսկողության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իրականացումը</w:t>
            </w:r>
            <w:proofErr w:type="spellEnd"/>
          </w:p>
        </w:tc>
        <w:tc>
          <w:tcPr>
            <w:tcW w:w="6180" w:type="dxa"/>
            <w:vAlign w:val="center"/>
          </w:tcPr>
          <w:p w14:paraId="6C4791BD"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Առանձին</w:t>
            </w:r>
            <w:proofErr w:type="spellEnd"/>
            <w:r w:rsidRPr="005354AD">
              <w:rPr>
                <w:rFonts w:ascii="GHEA Grapalat" w:eastAsia="GHEA Grapalat" w:hAnsi="GHEA Grapalat" w:cs="GHEA Grapalat"/>
              </w:rPr>
              <w:t xml:space="preserve"> </w:t>
            </w:r>
          </w:p>
          <w:p w14:paraId="10AF00C4" w14:textId="77777777" w:rsidR="00034160" w:rsidRPr="005354AD" w:rsidRDefault="00FB0689">
            <w:pPr>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Փոխկապակցված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անձանց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հետ</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համատեղ</w:t>
            </w:r>
            <w:proofErr w:type="spellEnd"/>
          </w:p>
        </w:tc>
      </w:tr>
      <w:tr w:rsidR="00034160" w:rsidRPr="005354AD" w14:paraId="43E71AD9" w14:textId="77777777">
        <w:tc>
          <w:tcPr>
            <w:tcW w:w="2837" w:type="dxa"/>
            <w:shd w:val="clear" w:color="auto" w:fill="D9E2F3"/>
            <w:vAlign w:val="center"/>
          </w:tcPr>
          <w:p w14:paraId="045470F5"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Ընդերքօգտագործման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ոլորտի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հաշվետու</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շահառուն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հանդիսանում</w:t>
            </w:r>
            <w:proofErr w:type="spellEnd"/>
            <w:r w:rsidRPr="005354AD">
              <w:rPr>
                <w:rFonts w:ascii="GHEA Grapalat" w:eastAsia="GHEA Grapalat" w:hAnsi="GHEA Grapalat" w:cs="GHEA Grapalat"/>
                <w:color w:val="000000"/>
              </w:rPr>
              <w:t xml:space="preserve"> է </w:t>
            </w:r>
            <w:proofErr w:type="spellStart"/>
            <w:r w:rsidRPr="005354AD">
              <w:rPr>
                <w:rFonts w:ascii="GHEA Grapalat" w:eastAsia="GHEA Grapalat" w:hAnsi="GHEA Grapalat" w:cs="GHEA Grapalat"/>
                <w:color w:val="000000"/>
              </w:rPr>
              <w:t>պաշտոնատար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անձ</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նրա</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ընտանիքի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անդամ</w:t>
            </w:r>
            <w:proofErr w:type="spellEnd"/>
          </w:p>
        </w:tc>
        <w:tc>
          <w:tcPr>
            <w:tcW w:w="6180" w:type="dxa"/>
            <w:vAlign w:val="center"/>
          </w:tcPr>
          <w:p w14:paraId="367E0F3E"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Այո</w:t>
            </w:r>
            <w:proofErr w:type="spellEnd"/>
          </w:p>
          <w:p w14:paraId="1D1B85C2" w14:textId="77777777" w:rsidR="00034160" w:rsidRPr="005354AD" w:rsidRDefault="00FB0689">
            <w:pPr>
              <w:spacing w:before="240" w:after="240"/>
              <w:rPr>
                <w:rFonts w:ascii="GHEA Grapalat" w:eastAsia="GHEA Grapalat" w:hAnsi="GHEA Grapalat" w:cs="GHEA Grapalat"/>
              </w:rPr>
            </w:pPr>
            <w:r w:rsidRPr="005354AD">
              <w:rPr>
                <w:rFonts w:ascii="Segoe UI Symbol" w:eastAsia="MS Gothic" w:hAnsi="Segoe UI Symbol" w:cs="Segoe UI Symbol"/>
              </w:rPr>
              <w:t>☐</w:t>
            </w:r>
            <w:r w:rsidRPr="005354AD">
              <w:rPr>
                <w:rFonts w:ascii="GHEA Grapalat" w:eastAsia="GHEA Grapalat" w:hAnsi="GHEA Grapalat" w:cs="GHEA Grapalat"/>
              </w:rPr>
              <w:tab/>
            </w:r>
            <w:proofErr w:type="spellStart"/>
            <w:r w:rsidRPr="005354AD">
              <w:rPr>
                <w:rFonts w:ascii="GHEA Grapalat" w:eastAsia="GHEA Grapalat" w:hAnsi="GHEA Grapalat" w:cs="GHEA Grapalat"/>
              </w:rPr>
              <w:t>Ոչ</w:t>
            </w:r>
            <w:proofErr w:type="spellEnd"/>
          </w:p>
        </w:tc>
      </w:tr>
    </w:tbl>
    <w:p w14:paraId="13FDD997"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Իրական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շահառուի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կոնտակտային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7"/>
        <w:gridCol w:w="6180"/>
      </w:tblGrid>
      <w:tr w:rsidR="00034160" w:rsidRPr="005354AD" w14:paraId="1B65F717" w14:textId="77777777">
        <w:tc>
          <w:tcPr>
            <w:tcW w:w="2837" w:type="dxa"/>
            <w:shd w:val="clear" w:color="auto" w:fill="D9E2F3"/>
            <w:vAlign w:val="center"/>
          </w:tcPr>
          <w:p w14:paraId="0C9138C5"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Էլ</w:t>
            </w:r>
            <w:proofErr w:type="spellEnd"/>
            <w:r w:rsidRPr="005354AD">
              <w:rPr>
                <w:rFonts w:ascii="Cambria Math" w:eastAsia="Cambria Math" w:hAnsi="Cambria Math" w:cs="Cambria Math"/>
                <w:color w:val="000000"/>
              </w:rPr>
              <w:t>․</w:t>
            </w:r>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փոստի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հասցեն</w:t>
            </w:r>
            <w:proofErr w:type="spellEnd"/>
          </w:p>
        </w:tc>
        <w:tc>
          <w:tcPr>
            <w:tcW w:w="6180" w:type="dxa"/>
            <w:vAlign w:val="center"/>
          </w:tcPr>
          <w:p w14:paraId="3A3B98E9" w14:textId="77777777" w:rsidR="00034160" w:rsidRPr="005354AD" w:rsidRDefault="00034160">
            <w:pPr>
              <w:spacing w:before="240" w:after="240"/>
              <w:rPr>
                <w:rFonts w:ascii="GHEA Grapalat" w:eastAsia="GHEA Grapalat" w:hAnsi="GHEA Grapalat" w:cs="GHEA Grapalat"/>
              </w:rPr>
            </w:pPr>
          </w:p>
        </w:tc>
      </w:tr>
      <w:tr w:rsidR="00034160" w:rsidRPr="005354AD" w14:paraId="09297B6D" w14:textId="77777777">
        <w:tc>
          <w:tcPr>
            <w:tcW w:w="2837" w:type="dxa"/>
            <w:shd w:val="clear" w:color="auto" w:fill="D9E2F3"/>
            <w:vAlign w:val="center"/>
          </w:tcPr>
          <w:p w14:paraId="31C4FC08"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Հեռախոսահամարը</w:t>
            </w:r>
            <w:proofErr w:type="spellEnd"/>
          </w:p>
        </w:tc>
        <w:tc>
          <w:tcPr>
            <w:tcW w:w="6180" w:type="dxa"/>
            <w:vAlign w:val="center"/>
          </w:tcPr>
          <w:p w14:paraId="6D058E1A" w14:textId="77777777" w:rsidR="00034160" w:rsidRPr="005354AD" w:rsidRDefault="00034160">
            <w:pPr>
              <w:spacing w:before="240" w:after="240"/>
              <w:rPr>
                <w:rFonts w:ascii="GHEA Grapalat" w:eastAsia="GHEA Grapalat" w:hAnsi="GHEA Grapalat" w:cs="GHEA Grapalat"/>
              </w:rPr>
            </w:pPr>
          </w:p>
        </w:tc>
      </w:tr>
    </w:tbl>
    <w:p w14:paraId="1770C15E" w14:textId="77777777" w:rsidR="00034160" w:rsidRPr="005354AD" w:rsidRDefault="00FB0689">
      <w:pPr>
        <w:ind w:left="792"/>
        <w:rPr>
          <w:rFonts w:ascii="GHEA Grapalat" w:eastAsia="GHEA Grapalat" w:hAnsi="GHEA Grapalat" w:cs="GHEA Grapalat"/>
          <w:i/>
          <w:color w:val="000000"/>
        </w:rPr>
      </w:pPr>
      <w:r w:rsidRPr="005354AD">
        <w:rPr>
          <w:rFonts w:ascii="GHEA Grapalat" w:hAnsi="GHEA Grapalat"/>
        </w:rPr>
        <w:br w:type="page"/>
      </w:r>
    </w:p>
    <w:p w14:paraId="5BB6F289" w14:textId="77777777" w:rsidR="00034160" w:rsidRPr="005354AD" w:rsidRDefault="00FB0689">
      <w:pPr>
        <w:numPr>
          <w:ilvl w:val="0"/>
          <w:numId w:val="5"/>
        </w:numPr>
        <w:spacing w:line="259" w:lineRule="auto"/>
        <w:rPr>
          <w:rFonts w:ascii="GHEA Grapalat" w:eastAsia="GHEA Grapalat" w:hAnsi="GHEA Grapalat" w:cs="GHEA Grapalat"/>
          <w:b/>
          <w:color w:val="000000"/>
        </w:rPr>
      </w:pPr>
      <w:proofErr w:type="spellStart"/>
      <w:r w:rsidRPr="005354AD">
        <w:rPr>
          <w:rFonts w:ascii="GHEA Grapalat" w:eastAsia="GHEA Grapalat" w:hAnsi="GHEA Grapalat" w:cs="GHEA Grapalat"/>
          <w:b/>
          <w:color w:val="000000"/>
        </w:rPr>
        <w:t>Միջանկյալ</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իրավաբանական</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անձինք</w:t>
      </w:r>
      <w:proofErr w:type="spellEnd"/>
    </w:p>
    <w:p w14:paraId="1483653D"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Կազմակերպության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034160" w:rsidRPr="005354AD" w14:paraId="5956BAFE" w14:textId="77777777">
        <w:tc>
          <w:tcPr>
            <w:tcW w:w="2835" w:type="dxa"/>
            <w:shd w:val="clear" w:color="auto" w:fill="D9E2F3"/>
            <w:vAlign w:val="center"/>
          </w:tcPr>
          <w:p w14:paraId="0FCF851E"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Անվանումը</w:t>
            </w:r>
            <w:proofErr w:type="spellEnd"/>
          </w:p>
        </w:tc>
        <w:tc>
          <w:tcPr>
            <w:tcW w:w="6180" w:type="dxa"/>
            <w:vAlign w:val="center"/>
          </w:tcPr>
          <w:p w14:paraId="27328CF8" w14:textId="77777777" w:rsidR="00034160" w:rsidRPr="005354AD" w:rsidRDefault="00034160">
            <w:pPr>
              <w:spacing w:before="240" w:after="240"/>
              <w:rPr>
                <w:rFonts w:ascii="GHEA Grapalat" w:eastAsia="GHEA Grapalat" w:hAnsi="GHEA Grapalat" w:cs="GHEA Grapalat"/>
              </w:rPr>
            </w:pPr>
          </w:p>
        </w:tc>
      </w:tr>
      <w:tr w:rsidR="00034160" w:rsidRPr="005354AD" w14:paraId="5FD8DF4D" w14:textId="77777777">
        <w:tc>
          <w:tcPr>
            <w:tcW w:w="2835" w:type="dxa"/>
            <w:shd w:val="clear" w:color="auto" w:fill="D9E2F3"/>
            <w:vAlign w:val="center"/>
          </w:tcPr>
          <w:p w14:paraId="6F508540"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Անվանումը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լատինատառ</w:t>
            </w:r>
            <w:proofErr w:type="spellEnd"/>
          </w:p>
        </w:tc>
        <w:tc>
          <w:tcPr>
            <w:tcW w:w="6180" w:type="dxa"/>
            <w:vAlign w:val="center"/>
          </w:tcPr>
          <w:p w14:paraId="7F14E66D" w14:textId="77777777" w:rsidR="00034160" w:rsidRPr="005354AD" w:rsidRDefault="00034160">
            <w:pPr>
              <w:spacing w:before="240" w:after="240"/>
              <w:rPr>
                <w:rFonts w:ascii="GHEA Grapalat" w:eastAsia="GHEA Grapalat" w:hAnsi="GHEA Grapalat" w:cs="GHEA Grapalat"/>
              </w:rPr>
            </w:pPr>
          </w:p>
        </w:tc>
      </w:tr>
      <w:tr w:rsidR="00034160" w:rsidRPr="005354AD" w14:paraId="2DBC7455" w14:textId="77777777">
        <w:tc>
          <w:tcPr>
            <w:tcW w:w="2835" w:type="dxa"/>
            <w:shd w:val="clear" w:color="auto" w:fill="D9E2F3"/>
            <w:vAlign w:val="center"/>
          </w:tcPr>
          <w:p w14:paraId="1DFB88FB"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Պետական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համարը</w:t>
            </w:r>
            <w:proofErr w:type="spellEnd"/>
          </w:p>
        </w:tc>
        <w:tc>
          <w:tcPr>
            <w:tcW w:w="6180" w:type="dxa"/>
            <w:vAlign w:val="center"/>
          </w:tcPr>
          <w:p w14:paraId="55C2D043" w14:textId="77777777" w:rsidR="00034160" w:rsidRPr="005354AD" w:rsidRDefault="00034160">
            <w:pPr>
              <w:spacing w:before="240" w:after="240"/>
              <w:rPr>
                <w:rFonts w:ascii="GHEA Grapalat" w:eastAsia="GHEA Grapalat" w:hAnsi="GHEA Grapalat" w:cs="GHEA Grapalat"/>
              </w:rPr>
            </w:pPr>
          </w:p>
        </w:tc>
      </w:tr>
      <w:tr w:rsidR="00034160" w:rsidRPr="005354AD" w14:paraId="662210E7" w14:textId="77777777">
        <w:tc>
          <w:tcPr>
            <w:tcW w:w="2835" w:type="dxa"/>
            <w:shd w:val="clear" w:color="auto" w:fill="D9E2F3"/>
            <w:vAlign w:val="center"/>
          </w:tcPr>
          <w:p w14:paraId="31C79A20"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օրը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ամիսը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տարին</w:t>
            </w:r>
            <w:proofErr w:type="spellEnd"/>
          </w:p>
        </w:tc>
        <w:tc>
          <w:tcPr>
            <w:tcW w:w="6180" w:type="dxa"/>
            <w:vAlign w:val="center"/>
          </w:tcPr>
          <w:p w14:paraId="51708EC6" w14:textId="77777777" w:rsidR="00034160" w:rsidRPr="005354AD" w:rsidRDefault="00034160">
            <w:pPr>
              <w:spacing w:before="240" w:after="240"/>
              <w:rPr>
                <w:rFonts w:ascii="GHEA Grapalat" w:eastAsia="GHEA Grapalat" w:hAnsi="GHEA Grapalat" w:cs="GHEA Grapalat"/>
              </w:rPr>
            </w:pPr>
          </w:p>
        </w:tc>
      </w:tr>
      <w:tr w:rsidR="00034160" w:rsidRPr="005354AD" w14:paraId="3BAF410C" w14:textId="77777777">
        <w:tc>
          <w:tcPr>
            <w:tcW w:w="2835" w:type="dxa"/>
            <w:shd w:val="clear" w:color="auto" w:fill="D9E2F3"/>
            <w:vAlign w:val="center"/>
          </w:tcPr>
          <w:p w14:paraId="43EF58FE"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հասցեն</w:t>
            </w:r>
            <w:proofErr w:type="spellEnd"/>
          </w:p>
        </w:tc>
        <w:tc>
          <w:tcPr>
            <w:tcW w:w="6180" w:type="dxa"/>
            <w:vAlign w:val="center"/>
          </w:tcPr>
          <w:p w14:paraId="5035D167" w14:textId="77777777" w:rsidR="00034160" w:rsidRPr="005354AD" w:rsidRDefault="00034160">
            <w:pPr>
              <w:spacing w:before="240" w:after="240"/>
              <w:rPr>
                <w:rFonts w:ascii="GHEA Grapalat" w:eastAsia="GHEA Grapalat" w:hAnsi="GHEA Grapalat" w:cs="GHEA Grapalat"/>
              </w:rPr>
            </w:pPr>
          </w:p>
        </w:tc>
      </w:tr>
      <w:tr w:rsidR="00034160" w:rsidRPr="005354AD" w14:paraId="0E4FF817" w14:textId="77777777">
        <w:tc>
          <w:tcPr>
            <w:tcW w:w="2835" w:type="dxa"/>
            <w:shd w:val="clear" w:color="auto" w:fill="D9E2F3"/>
            <w:vAlign w:val="center"/>
          </w:tcPr>
          <w:p w14:paraId="4D5F4106"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Գրանցման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պետությունը</w:t>
            </w:r>
            <w:proofErr w:type="spellEnd"/>
          </w:p>
        </w:tc>
        <w:tc>
          <w:tcPr>
            <w:tcW w:w="6180" w:type="dxa"/>
            <w:vAlign w:val="center"/>
          </w:tcPr>
          <w:p w14:paraId="5A4E70F3" w14:textId="77777777" w:rsidR="00034160" w:rsidRPr="005354AD" w:rsidRDefault="00034160">
            <w:pPr>
              <w:spacing w:before="240" w:after="240"/>
              <w:rPr>
                <w:rFonts w:ascii="GHEA Grapalat" w:eastAsia="GHEA Grapalat" w:hAnsi="GHEA Grapalat" w:cs="GHEA Grapalat"/>
              </w:rPr>
            </w:pPr>
          </w:p>
        </w:tc>
      </w:tr>
      <w:tr w:rsidR="00034160" w:rsidRPr="005354AD" w14:paraId="5FFB0AEE" w14:textId="77777777">
        <w:tc>
          <w:tcPr>
            <w:tcW w:w="2835" w:type="dxa"/>
            <w:shd w:val="clear" w:color="auto" w:fill="D9E2F3"/>
            <w:vAlign w:val="center"/>
          </w:tcPr>
          <w:p w14:paraId="2CED4DB8"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Գործադիր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մարմնի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ղեկավարի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անունը</w:t>
            </w:r>
            <w:proofErr w:type="spellEnd"/>
            <w:r w:rsidRPr="005354AD">
              <w:rPr>
                <w:rFonts w:ascii="GHEA Grapalat" w:eastAsia="GHEA Grapalat" w:hAnsi="GHEA Grapalat" w:cs="GHEA Grapalat"/>
                <w:color w:val="000000"/>
              </w:rPr>
              <w:t xml:space="preserve"> և </w:t>
            </w:r>
            <w:proofErr w:type="spellStart"/>
            <w:r w:rsidRPr="005354AD">
              <w:rPr>
                <w:rFonts w:ascii="GHEA Grapalat" w:eastAsia="GHEA Grapalat" w:hAnsi="GHEA Grapalat" w:cs="GHEA Grapalat"/>
                <w:color w:val="000000"/>
              </w:rPr>
              <w:t>ազգանունը</w:t>
            </w:r>
            <w:proofErr w:type="spellEnd"/>
          </w:p>
        </w:tc>
        <w:tc>
          <w:tcPr>
            <w:tcW w:w="6180" w:type="dxa"/>
            <w:vAlign w:val="center"/>
          </w:tcPr>
          <w:p w14:paraId="26CB4AA3" w14:textId="77777777" w:rsidR="00034160" w:rsidRPr="005354AD" w:rsidRDefault="00034160">
            <w:pPr>
              <w:spacing w:before="240" w:after="240"/>
              <w:rPr>
                <w:rFonts w:ascii="GHEA Grapalat" w:eastAsia="GHEA Grapalat" w:hAnsi="GHEA Grapalat" w:cs="GHEA Grapalat"/>
              </w:rPr>
            </w:pPr>
          </w:p>
        </w:tc>
      </w:tr>
    </w:tbl>
    <w:p w14:paraId="3CDF43BF"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Իրական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շահառուի</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034160" w:rsidRPr="005354AD" w14:paraId="1A1342CB" w14:textId="77777777">
        <w:trPr>
          <w:trHeight w:val="853"/>
        </w:trPr>
        <w:tc>
          <w:tcPr>
            <w:tcW w:w="2835" w:type="dxa"/>
            <w:vMerge w:val="restart"/>
            <w:shd w:val="clear" w:color="auto" w:fill="D9E2F3"/>
            <w:vAlign w:val="center"/>
          </w:tcPr>
          <w:p w14:paraId="5C36D6D1"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Իրական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շահառու</w:t>
            </w:r>
            <w:proofErr w:type="spellEnd"/>
            <w:r w:rsidRPr="005354AD">
              <w:rPr>
                <w:rFonts w:ascii="GHEA Grapalat" w:eastAsia="GHEA Grapalat" w:hAnsi="GHEA Grapalat" w:cs="GHEA Grapalat"/>
                <w:color w:val="000000"/>
              </w:rPr>
              <w:t>(</w:t>
            </w:r>
            <w:proofErr w:type="spellStart"/>
            <w:r w:rsidRPr="005354AD">
              <w:rPr>
                <w:rFonts w:ascii="GHEA Grapalat" w:eastAsia="GHEA Grapalat" w:hAnsi="GHEA Grapalat" w:cs="GHEA Grapalat"/>
                <w:color w:val="000000"/>
              </w:rPr>
              <w:t>ներ</w:t>
            </w:r>
            <w:proofErr w:type="spellEnd"/>
            <w:r w:rsidRPr="005354AD">
              <w:rPr>
                <w:rFonts w:ascii="GHEA Grapalat" w:eastAsia="GHEA Grapalat" w:hAnsi="GHEA Grapalat" w:cs="GHEA Grapalat"/>
                <w:color w:val="000000"/>
              </w:rPr>
              <w:t xml:space="preserve">)ի </w:t>
            </w:r>
            <w:proofErr w:type="spellStart"/>
            <w:r w:rsidRPr="005354AD">
              <w:rPr>
                <w:rFonts w:ascii="GHEA Grapalat" w:eastAsia="GHEA Grapalat" w:hAnsi="GHEA Grapalat" w:cs="GHEA Grapalat"/>
                <w:color w:val="000000"/>
              </w:rPr>
              <w:t>անունը</w:t>
            </w:r>
            <w:proofErr w:type="spellEnd"/>
            <w:r w:rsidRPr="005354AD">
              <w:rPr>
                <w:rFonts w:ascii="GHEA Grapalat" w:eastAsia="GHEA Grapalat" w:hAnsi="GHEA Grapalat" w:cs="GHEA Grapalat"/>
                <w:color w:val="000000"/>
              </w:rPr>
              <w:t xml:space="preserve"> և </w:t>
            </w:r>
            <w:proofErr w:type="spellStart"/>
            <w:r w:rsidRPr="005354AD">
              <w:rPr>
                <w:rFonts w:ascii="GHEA Grapalat" w:eastAsia="GHEA Grapalat" w:hAnsi="GHEA Grapalat" w:cs="GHEA Grapalat"/>
                <w:color w:val="000000"/>
              </w:rPr>
              <w:t>ազգանունը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կազմակերպությունը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հանդիսանում</w:t>
            </w:r>
            <w:proofErr w:type="spellEnd"/>
            <w:r w:rsidRPr="005354AD">
              <w:rPr>
                <w:rFonts w:ascii="GHEA Grapalat" w:eastAsia="GHEA Grapalat" w:hAnsi="GHEA Grapalat" w:cs="GHEA Grapalat"/>
                <w:color w:val="000000"/>
              </w:rPr>
              <w:t xml:space="preserve"> է </w:t>
            </w:r>
            <w:proofErr w:type="spellStart"/>
            <w:r w:rsidRPr="005354AD">
              <w:rPr>
                <w:rFonts w:ascii="GHEA Grapalat" w:eastAsia="GHEA Grapalat" w:hAnsi="GHEA Grapalat" w:cs="GHEA Grapalat"/>
                <w:color w:val="000000"/>
              </w:rPr>
              <w:t>միջանկյալ</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իրավաբանական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անձ</w:t>
            </w:r>
            <w:proofErr w:type="spellEnd"/>
          </w:p>
        </w:tc>
        <w:tc>
          <w:tcPr>
            <w:tcW w:w="6180" w:type="dxa"/>
          </w:tcPr>
          <w:p w14:paraId="3EDC075D" w14:textId="77777777" w:rsidR="00034160" w:rsidRPr="005354AD" w:rsidRDefault="00034160">
            <w:pPr>
              <w:spacing w:before="240" w:after="240"/>
              <w:rPr>
                <w:rFonts w:ascii="GHEA Grapalat" w:eastAsia="GHEA Grapalat" w:hAnsi="GHEA Grapalat" w:cs="GHEA Grapalat"/>
              </w:rPr>
            </w:pPr>
          </w:p>
        </w:tc>
      </w:tr>
      <w:tr w:rsidR="00034160" w:rsidRPr="005354AD" w14:paraId="2198528B" w14:textId="77777777">
        <w:trPr>
          <w:trHeight w:val="850"/>
        </w:trPr>
        <w:tc>
          <w:tcPr>
            <w:tcW w:w="2835" w:type="dxa"/>
            <w:vMerge/>
            <w:shd w:val="clear" w:color="auto" w:fill="D9E2F3"/>
            <w:vAlign w:val="center"/>
          </w:tcPr>
          <w:p w14:paraId="6FF62E93" w14:textId="77777777" w:rsidR="00034160" w:rsidRPr="005354AD" w:rsidRDefault="00034160">
            <w:pPr>
              <w:numPr>
                <w:ilvl w:val="2"/>
                <w:numId w:val="5"/>
              </w:numPr>
              <w:ind w:left="0" w:firstLine="0"/>
              <w:rPr>
                <w:rFonts w:ascii="GHEA Grapalat" w:eastAsia="GHEA Grapalat" w:hAnsi="GHEA Grapalat" w:cs="GHEA Grapalat"/>
                <w:color w:val="000000"/>
              </w:rPr>
            </w:pPr>
          </w:p>
        </w:tc>
        <w:tc>
          <w:tcPr>
            <w:tcW w:w="6180" w:type="dxa"/>
          </w:tcPr>
          <w:p w14:paraId="5265AC85" w14:textId="77777777" w:rsidR="00034160" w:rsidRPr="005354AD" w:rsidRDefault="00034160">
            <w:pPr>
              <w:spacing w:before="240" w:after="240"/>
              <w:rPr>
                <w:rFonts w:ascii="GHEA Grapalat" w:eastAsia="GHEA Grapalat" w:hAnsi="GHEA Grapalat" w:cs="GHEA Grapalat"/>
              </w:rPr>
            </w:pPr>
          </w:p>
        </w:tc>
      </w:tr>
      <w:tr w:rsidR="00034160" w:rsidRPr="005354AD" w14:paraId="7999F762" w14:textId="77777777">
        <w:trPr>
          <w:trHeight w:val="850"/>
        </w:trPr>
        <w:tc>
          <w:tcPr>
            <w:tcW w:w="2835" w:type="dxa"/>
            <w:vMerge/>
            <w:shd w:val="clear" w:color="auto" w:fill="D9E2F3"/>
            <w:vAlign w:val="center"/>
          </w:tcPr>
          <w:p w14:paraId="6BA36B5F" w14:textId="77777777" w:rsidR="00034160" w:rsidRPr="005354AD" w:rsidRDefault="00034160">
            <w:pPr>
              <w:numPr>
                <w:ilvl w:val="2"/>
                <w:numId w:val="5"/>
              </w:numPr>
              <w:ind w:left="0" w:firstLine="0"/>
              <w:rPr>
                <w:rFonts w:ascii="GHEA Grapalat" w:eastAsia="GHEA Grapalat" w:hAnsi="GHEA Grapalat" w:cs="GHEA Grapalat"/>
                <w:color w:val="000000"/>
              </w:rPr>
            </w:pPr>
          </w:p>
        </w:tc>
        <w:tc>
          <w:tcPr>
            <w:tcW w:w="6180" w:type="dxa"/>
          </w:tcPr>
          <w:p w14:paraId="775B0349" w14:textId="77777777" w:rsidR="00034160" w:rsidRPr="005354AD" w:rsidRDefault="00034160">
            <w:pPr>
              <w:spacing w:before="240" w:after="240"/>
              <w:rPr>
                <w:rFonts w:ascii="GHEA Grapalat" w:eastAsia="GHEA Grapalat" w:hAnsi="GHEA Grapalat" w:cs="GHEA Grapalat"/>
              </w:rPr>
            </w:pPr>
          </w:p>
        </w:tc>
      </w:tr>
      <w:tr w:rsidR="00034160" w:rsidRPr="005354AD" w14:paraId="34FFE7C6" w14:textId="77777777">
        <w:trPr>
          <w:trHeight w:val="850"/>
        </w:trPr>
        <w:tc>
          <w:tcPr>
            <w:tcW w:w="2835" w:type="dxa"/>
            <w:vMerge/>
            <w:shd w:val="clear" w:color="auto" w:fill="D9E2F3"/>
            <w:vAlign w:val="center"/>
          </w:tcPr>
          <w:p w14:paraId="22B47226" w14:textId="77777777" w:rsidR="00034160" w:rsidRPr="005354AD" w:rsidRDefault="00034160">
            <w:pPr>
              <w:numPr>
                <w:ilvl w:val="2"/>
                <w:numId w:val="5"/>
              </w:numPr>
              <w:ind w:left="0" w:firstLine="0"/>
              <w:rPr>
                <w:rFonts w:ascii="GHEA Grapalat" w:eastAsia="GHEA Grapalat" w:hAnsi="GHEA Grapalat" w:cs="GHEA Grapalat"/>
                <w:color w:val="000000"/>
              </w:rPr>
            </w:pPr>
          </w:p>
        </w:tc>
        <w:tc>
          <w:tcPr>
            <w:tcW w:w="6180" w:type="dxa"/>
          </w:tcPr>
          <w:p w14:paraId="7F8BE5E8" w14:textId="77777777" w:rsidR="00034160" w:rsidRPr="005354AD" w:rsidRDefault="00034160">
            <w:pPr>
              <w:spacing w:before="240" w:after="240"/>
              <w:rPr>
                <w:rFonts w:ascii="GHEA Grapalat" w:eastAsia="GHEA Grapalat" w:hAnsi="GHEA Grapalat" w:cs="GHEA Grapalat"/>
              </w:rPr>
            </w:pPr>
          </w:p>
        </w:tc>
      </w:tr>
      <w:tr w:rsidR="00034160" w:rsidRPr="005354AD" w14:paraId="209C91EB" w14:textId="77777777">
        <w:trPr>
          <w:trHeight w:val="850"/>
        </w:trPr>
        <w:tc>
          <w:tcPr>
            <w:tcW w:w="2835" w:type="dxa"/>
            <w:vMerge/>
            <w:shd w:val="clear" w:color="auto" w:fill="D9E2F3"/>
            <w:vAlign w:val="center"/>
          </w:tcPr>
          <w:p w14:paraId="586B5F62" w14:textId="77777777" w:rsidR="00034160" w:rsidRPr="005354AD" w:rsidRDefault="00034160">
            <w:pPr>
              <w:numPr>
                <w:ilvl w:val="2"/>
                <w:numId w:val="5"/>
              </w:numPr>
              <w:ind w:left="0" w:firstLine="0"/>
              <w:rPr>
                <w:rFonts w:ascii="GHEA Grapalat" w:eastAsia="GHEA Grapalat" w:hAnsi="GHEA Grapalat" w:cs="GHEA Grapalat"/>
                <w:color w:val="000000"/>
              </w:rPr>
            </w:pPr>
          </w:p>
        </w:tc>
        <w:tc>
          <w:tcPr>
            <w:tcW w:w="6180" w:type="dxa"/>
          </w:tcPr>
          <w:p w14:paraId="2A37253E" w14:textId="77777777" w:rsidR="00034160" w:rsidRPr="005354AD" w:rsidRDefault="00034160">
            <w:pPr>
              <w:spacing w:before="240" w:after="240"/>
              <w:rPr>
                <w:rFonts w:ascii="GHEA Grapalat" w:eastAsia="GHEA Grapalat" w:hAnsi="GHEA Grapalat" w:cs="GHEA Grapalat"/>
              </w:rPr>
            </w:pPr>
          </w:p>
        </w:tc>
      </w:tr>
    </w:tbl>
    <w:p w14:paraId="3196A868" w14:textId="77777777" w:rsidR="00034160" w:rsidRPr="005354AD" w:rsidRDefault="00FB0689">
      <w:pPr>
        <w:numPr>
          <w:ilvl w:val="1"/>
          <w:numId w:val="5"/>
        </w:numPr>
        <w:spacing w:before="240" w:after="160" w:line="259" w:lineRule="auto"/>
        <w:ind w:left="788" w:hanging="431"/>
        <w:rPr>
          <w:rFonts w:ascii="GHEA Grapalat" w:eastAsia="GHEA Grapalat" w:hAnsi="GHEA Grapalat" w:cs="GHEA Grapalat"/>
          <w:i/>
        </w:rPr>
      </w:pPr>
      <w:proofErr w:type="spellStart"/>
      <w:r w:rsidRPr="005354AD">
        <w:rPr>
          <w:rFonts w:ascii="GHEA Grapalat" w:eastAsia="GHEA Grapalat" w:hAnsi="GHEA Grapalat" w:cs="GHEA Grapalat"/>
          <w:i/>
        </w:rPr>
        <w:t>Միջանկյալ</w:t>
      </w:r>
      <w:proofErr w:type="spellEnd"/>
      <w:r w:rsidRPr="005354AD">
        <w:rPr>
          <w:rFonts w:ascii="GHEA Grapalat" w:eastAsia="GHEA Grapalat" w:hAnsi="GHEA Grapalat" w:cs="GHEA Grapalat"/>
          <w:i/>
        </w:rPr>
        <w:t xml:space="preserve"> </w:t>
      </w:r>
      <w:proofErr w:type="spellStart"/>
      <w:r w:rsidRPr="005354AD">
        <w:rPr>
          <w:rFonts w:ascii="GHEA Grapalat" w:eastAsia="GHEA Grapalat" w:hAnsi="GHEA Grapalat" w:cs="GHEA Grapalat"/>
          <w:i/>
        </w:rPr>
        <w:t>իրավաբանական</w:t>
      </w:r>
      <w:proofErr w:type="spellEnd"/>
      <w:r w:rsidRPr="005354AD">
        <w:rPr>
          <w:rFonts w:ascii="GHEA Grapalat" w:eastAsia="GHEA Grapalat" w:hAnsi="GHEA Grapalat" w:cs="GHEA Grapalat"/>
          <w:i/>
        </w:rPr>
        <w:t xml:space="preserve"> </w:t>
      </w:r>
      <w:proofErr w:type="spellStart"/>
      <w:r w:rsidRPr="005354AD">
        <w:rPr>
          <w:rFonts w:ascii="GHEA Grapalat" w:eastAsia="GHEA Grapalat" w:hAnsi="GHEA Grapalat" w:cs="GHEA Grapalat"/>
          <w:i/>
        </w:rPr>
        <w:t>անձի</w:t>
      </w:r>
      <w:proofErr w:type="spellEnd"/>
      <w:r w:rsidRPr="005354AD">
        <w:rPr>
          <w:rFonts w:ascii="GHEA Grapalat" w:eastAsia="GHEA Grapalat" w:hAnsi="GHEA Grapalat" w:cs="GHEA Grapalat"/>
          <w:i/>
        </w:rPr>
        <w:t xml:space="preserve"> </w:t>
      </w:r>
      <w:proofErr w:type="spellStart"/>
      <w:r w:rsidRPr="005354AD">
        <w:rPr>
          <w:rFonts w:ascii="GHEA Grapalat" w:eastAsia="GHEA Grapalat" w:hAnsi="GHEA Grapalat" w:cs="GHEA Grapalat"/>
          <w:i/>
        </w:rPr>
        <w:t>բաժնետոմսերի</w:t>
      </w:r>
      <w:proofErr w:type="spellEnd"/>
      <w:r w:rsidRPr="005354AD">
        <w:rPr>
          <w:rFonts w:ascii="GHEA Grapalat" w:eastAsia="GHEA Grapalat" w:hAnsi="GHEA Grapalat" w:cs="GHEA Grapalat"/>
          <w:i/>
        </w:rPr>
        <w:t xml:space="preserve"> </w:t>
      </w:r>
      <w:proofErr w:type="spellStart"/>
      <w:r w:rsidRPr="005354AD">
        <w:rPr>
          <w:rFonts w:ascii="GHEA Grapalat" w:eastAsia="GHEA Grapalat" w:hAnsi="GHEA Grapalat" w:cs="GHEA Grapalat"/>
          <w:i/>
        </w:rPr>
        <w:t>ցուցակման</w:t>
      </w:r>
      <w:proofErr w:type="spellEnd"/>
      <w:r w:rsidRPr="005354AD">
        <w:rPr>
          <w:rFonts w:ascii="GHEA Grapalat" w:eastAsia="GHEA Grapalat" w:hAnsi="GHEA Grapalat" w:cs="GHEA Grapalat"/>
          <w:i/>
        </w:rPr>
        <w:t xml:space="preserve"> </w:t>
      </w:r>
      <w:proofErr w:type="spellStart"/>
      <w:r w:rsidRPr="005354A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5"/>
        <w:gridCol w:w="6180"/>
      </w:tblGrid>
      <w:tr w:rsidR="00034160" w:rsidRPr="005354AD" w14:paraId="217BF7CD" w14:textId="77777777">
        <w:tc>
          <w:tcPr>
            <w:tcW w:w="2835" w:type="dxa"/>
            <w:shd w:val="clear" w:color="auto" w:fill="D9E2F3"/>
            <w:vAlign w:val="center"/>
          </w:tcPr>
          <w:p w14:paraId="7BC774EB"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Ֆոնդային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բորսայի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անվանումը</w:t>
            </w:r>
            <w:proofErr w:type="spellEnd"/>
          </w:p>
        </w:tc>
        <w:tc>
          <w:tcPr>
            <w:tcW w:w="6180" w:type="dxa"/>
            <w:vAlign w:val="center"/>
          </w:tcPr>
          <w:p w14:paraId="2DDD6517" w14:textId="77777777" w:rsidR="00034160" w:rsidRPr="005354AD" w:rsidRDefault="00034160">
            <w:pPr>
              <w:spacing w:before="240" w:after="240"/>
              <w:rPr>
                <w:rFonts w:ascii="GHEA Grapalat" w:eastAsia="GHEA Grapalat" w:hAnsi="GHEA Grapalat" w:cs="GHEA Grapalat"/>
              </w:rPr>
            </w:pPr>
          </w:p>
        </w:tc>
      </w:tr>
      <w:tr w:rsidR="00034160" w:rsidRPr="005354AD" w14:paraId="7627AEF9" w14:textId="77777777">
        <w:tc>
          <w:tcPr>
            <w:tcW w:w="2835" w:type="dxa"/>
            <w:shd w:val="clear" w:color="auto" w:fill="D9E2F3"/>
            <w:vAlign w:val="center"/>
          </w:tcPr>
          <w:p w14:paraId="2BDE4226" w14:textId="77777777" w:rsidR="00034160" w:rsidRPr="005354AD" w:rsidRDefault="00FB0689">
            <w:pPr>
              <w:numPr>
                <w:ilvl w:val="2"/>
                <w:numId w:val="5"/>
              </w:numPr>
              <w:spacing w:after="160" w:line="259" w:lineRule="auto"/>
              <w:ind w:left="0" w:firstLine="0"/>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Հղումը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բորսայում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առկա</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փաստաթղթերին</w:t>
            </w:r>
            <w:proofErr w:type="spellEnd"/>
          </w:p>
        </w:tc>
        <w:tc>
          <w:tcPr>
            <w:tcW w:w="6180" w:type="dxa"/>
            <w:vAlign w:val="center"/>
          </w:tcPr>
          <w:p w14:paraId="089C7B02" w14:textId="77777777" w:rsidR="00034160" w:rsidRPr="005354AD" w:rsidRDefault="00034160">
            <w:pPr>
              <w:spacing w:before="240" w:after="240"/>
              <w:rPr>
                <w:rFonts w:ascii="GHEA Grapalat" w:eastAsia="GHEA Grapalat" w:hAnsi="GHEA Grapalat" w:cs="GHEA Grapalat"/>
              </w:rPr>
            </w:pPr>
          </w:p>
        </w:tc>
      </w:tr>
    </w:tbl>
    <w:p w14:paraId="6B708FF3" w14:textId="77777777" w:rsidR="00034160" w:rsidRPr="005354AD" w:rsidRDefault="00FB0689">
      <w:pPr>
        <w:spacing w:before="240"/>
        <w:rPr>
          <w:rFonts w:ascii="GHEA Grapalat" w:eastAsia="GHEA Grapalat" w:hAnsi="GHEA Grapalat" w:cs="GHEA Grapalat"/>
          <w:i/>
        </w:rPr>
      </w:pPr>
      <w:r w:rsidRPr="005354AD">
        <w:rPr>
          <w:rFonts w:ascii="GHEA Grapalat" w:eastAsia="GHEA Grapalat" w:hAnsi="GHEA Grapalat" w:cs="GHEA Grapalat"/>
          <w:i/>
        </w:rPr>
        <w:br w:type="page"/>
      </w:r>
    </w:p>
    <w:p w14:paraId="584F431B" w14:textId="77777777" w:rsidR="00034160" w:rsidRPr="005354AD" w:rsidRDefault="00FB0689">
      <w:pPr>
        <w:numPr>
          <w:ilvl w:val="0"/>
          <w:numId w:val="5"/>
        </w:numPr>
        <w:spacing w:line="259" w:lineRule="auto"/>
        <w:rPr>
          <w:rFonts w:ascii="GHEA Grapalat" w:eastAsia="GHEA Grapalat" w:hAnsi="GHEA Grapalat" w:cs="GHEA Grapalat"/>
          <w:b/>
          <w:color w:val="000000"/>
        </w:rPr>
      </w:pPr>
      <w:proofErr w:type="spellStart"/>
      <w:r w:rsidRPr="005354AD">
        <w:rPr>
          <w:rFonts w:ascii="GHEA Grapalat" w:eastAsia="GHEA Grapalat" w:hAnsi="GHEA Grapalat" w:cs="GHEA Grapalat"/>
          <w:b/>
          <w:color w:val="000000"/>
        </w:rPr>
        <w:t>Լրացուցիչ</w:t>
      </w:r>
      <w:proofErr w:type="spellEnd"/>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b/>
          <w:color w:val="000000"/>
        </w:rPr>
        <w:t>նշումներ</w:t>
      </w:r>
      <w:proofErr w:type="spellEnd"/>
    </w:p>
    <w:p w14:paraId="73CE36F3" w14:textId="77777777" w:rsidR="00034160" w:rsidRPr="005354AD" w:rsidRDefault="00034160">
      <w:pP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034160" w:rsidRPr="005354AD" w14:paraId="467B49AB" w14:textId="77777777">
        <w:tc>
          <w:tcPr>
            <w:tcW w:w="9016" w:type="dxa"/>
            <w:shd w:val="clear" w:color="auto" w:fill="DEEAF6"/>
          </w:tcPr>
          <w:p w14:paraId="491F07CE" w14:textId="77777777" w:rsidR="00034160" w:rsidRPr="005354AD" w:rsidRDefault="00FB0689">
            <w:pPr>
              <w:spacing w:before="240" w:after="160" w:line="259" w:lineRule="auto"/>
              <w:rPr>
                <w:rFonts w:ascii="GHEA Grapalat" w:eastAsia="GHEA Grapalat" w:hAnsi="GHEA Grapalat" w:cs="GHEA Grapalat"/>
                <w:i/>
                <w:color w:val="000000"/>
              </w:rPr>
            </w:pPr>
            <w:proofErr w:type="spellStart"/>
            <w:r w:rsidRPr="005354AD">
              <w:rPr>
                <w:rFonts w:ascii="GHEA Grapalat" w:eastAsia="GHEA Grapalat" w:hAnsi="GHEA Grapalat" w:cs="GHEA Grapalat"/>
                <w:i/>
                <w:color w:val="000000"/>
              </w:rPr>
              <w:t>Լրացուցիչ</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տեղեկություններ</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կամ</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հավելյալ</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պարզաբանումներ</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որոնք</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առնչվում</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են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հայտարարագրում</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լրացված</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կամ</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լրացման</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ենթակա</w:t>
            </w:r>
            <w:proofErr w:type="spellEnd"/>
            <w:r w:rsidRPr="005354AD">
              <w:rPr>
                <w:rFonts w:ascii="GHEA Grapalat" w:eastAsia="GHEA Grapalat" w:hAnsi="GHEA Grapalat" w:cs="GHEA Grapalat"/>
                <w:i/>
                <w:color w:val="000000"/>
              </w:rPr>
              <w:t xml:space="preserve"> </w:t>
            </w:r>
            <w:proofErr w:type="spellStart"/>
            <w:r w:rsidRPr="005354AD">
              <w:rPr>
                <w:rFonts w:ascii="GHEA Grapalat" w:eastAsia="GHEA Grapalat" w:hAnsi="GHEA Grapalat" w:cs="GHEA Grapalat"/>
                <w:i/>
                <w:color w:val="000000"/>
              </w:rPr>
              <w:t>տվյալներին</w:t>
            </w:r>
            <w:proofErr w:type="spellEnd"/>
          </w:p>
        </w:tc>
      </w:tr>
      <w:tr w:rsidR="00034160" w:rsidRPr="005354AD" w14:paraId="02A77FF7" w14:textId="77777777">
        <w:trPr>
          <w:trHeight w:val="10187"/>
        </w:trPr>
        <w:tc>
          <w:tcPr>
            <w:tcW w:w="9016" w:type="dxa"/>
            <w:shd w:val="clear" w:color="auto" w:fill="auto"/>
          </w:tcPr>
          <w:p w14:paraId="02C60B2D" w14:textId="77777777" w:rsidR="00034160" w:rsidRPr="005354AD" w:rsidRDefault="00034160">
            <w:pPr>
              <w:rPr>
                <w:rFonts w:ascii="GHEA Grapalat" w:eastAsia="GHEA Grapalat" w:hAnsi="GHEA Grapalat" w:cs="GHEA Grapalat"/>
                <w:b/>
                <w:color w:val="000000"/>
              </w:rPr>
            </w:pPr>
          </w:p>
        </w:tc>
      </w:tr>
    </w:tbl>
    <w:p w14:paraId="6EE4C633" w14:textId="77777777" w:rsidR="00034160" w:rsidRPr="005354AD" w:rsidRDefault="00034160">
      <w:pPr>
        <w:rPr>
          <w:rFonts w:ascii="GHEA Grapalat" w:eastAsia="GHEA Grapalat" w:hAnsi="GHEA Grapalat" w:cs="GHEA Grapalat"/>
          <w:b/>
          <w:color w:val="000000"/>
        </w:rPr>
      </w:pPr>
    </w:p>
    <w:p w14:paraId="59948E74" w14:textId="77777777" w:rsidR="00034160" w:rsidRPr="005354AD" w:rsidRDefault="00034160">
      <w:pPr>
        <w:pStyle w:val="31"/>
        <w:spacing w:line="240" w:lineRule="auto"/>
        <w:jc w:val="right"/>
        <w:rPr>
          <w:rFonts w:ascii="GHEA Grapalat" w:hAnsi="GHEA Grapalat" w:cs="Arial"/>
          <w:b/>
        </w:rPr>
      </w:pPr>
    </w:p>
    <w:p w14:paraId="3329DB1F" w14:textId="77777777" w:rsidR="00034160" w:rsidRPr="005354AD" w:rsidRDefault="00034160">
      <w:pPr>
        <w:pStyle w:val="31"/>
        <w:spacing w:line="240" w:lineRule="auto"/>
        <w:ind w:firstLine="0"/>
        <w:jc w:val="left"/>
        <w:rPr>
          <w:rFonts w:ascii="GHEA Grapalat" w:hAnsi="GHEA Grapalat"/>
          <w:i/>
          <w:sz w:val="16"/>
          <w:szCs w:val="16"/>
          <w:lang w:val="hy-AM"/>
        </w:rPr>
      </w:pPr>
    </w:p>
    <w:p w14:paraId="67C80C13" w14:textId="77777777" w:rsidR="00034160" w:rsidRPr="005354AD" w:rsidRDefault="00034160">
      <w:pPr>
        <w:pStyle w:val="31"/>
        <w:spacing w:line="240" w:lineRule="auto"/>
        <w:ind w:firstLine="0"/>
        <w:jc w:val="left"/>
        <w:rPr>
          <w:rFonts w:ascii="GHEA Grapalat" w:hAnsi="GHEA Grapalat"/>
          <w:i/>
          <w:sz w:val="16"/>
          <w:szCs w:val="16"/>
          <w:lang w:val="hy-AM"/>
        </w:rPr>
      </w:pPr>
    </w:p>
    <w:p w14:paraId="0084309D" w14:textId="77777777" w:rsidR="00034160" w:rsidRPr="005354AD" w:rsidRDefault="00034160">
      <w:pPr>
        <w:pStyle w:val="31"/>
        <w:spacing w:line="240" w:lineRule="auto"/>
        <w:ind w:firstLine="0"/>
        <w:jc w:val="left"/>
        <w:rPr>
          <w:rFonts w:ascii="GHEA Grapalat" w:hAnsi="GHEA Grapalat"/>
          <w:i/>
          <w:sz w:val="16"/>
          <w:szCs w:val="16"/>
          <w:lang w:val="hy-AM"/>
        </w:rPr>
      </w:pPr>
    </w:p>
    <w:p w14:paraId="6A49A63D" w14:textId="77777777" w:rsidR="00034160" w:rsidRPr="005354AD" w:rsidRDefault="00034160">
      <w:pPr>
        <w:pStyle w:val="31"/>
        <w:spacing w:line="240" w:lineRule="auto"/>
        <w:ind w:firstLine="0"/>
        <w:jc w:val="left"/>
        <w:rPr>
          <w:rFonts w:ascii="GHEA Grapalat" w:hAnsi="GHEA Grapalat"/>
          <w:i/>
          <w:sz w:val="16"/>
          <w:szCs w:val="16"/>
          <w:lang w:val="hy-AM"/>
        </w:rPr>
      </w:pPr>
    </w:p>
    <w:p w14:paraId="267B5CA3" w14:textId="77777777" w:rsidR="00034160" w:rsidRPr="005354AD" w:rsidRDefault="00034160">
      <w:pPr>
        <w:pStyle w:val="31"/>
        <w:spacing w:line="240" w:lineRule="auto"/>
        <w:ind w:firstLine="0"/>
        <w:jc w:val="left"/>
        <w:rPr>
          <w:rFonts w:ascii="GHEA Grapalat" w:hAnsi="GHEA Grapalat"/>
          <w:b/>
          <w:lang w:val="hy-AM"/>
        </w:rPr>
      </w:pPr>
    </w:p>
    <w:p w14:paraId="659D9C6C" w14:textId="77777777" w:rsidR="00034160" w:rsidRPr="005354AD" w:rsidRDefault="00034160">
      <w:pPr>
        <w:pStyle w:val="31"/>
        <w:spacing w:line="240" w:lineRule="auto"/>
        <w:ind w:firstLine="0"/>
        <w:jc w:val="left"/>
        <w:rPr>
          <w:rFonts w:ascii="GHEA Grapalat" w:hAnsi="GHEA Grapalat"/>
          <w:b/>
          <w:lang w:val="hy-AM"/>
        </w:rPr>
      </w:pPr>
    </w:p>
    <w:p w14:paraId="6A86D8D0" w14:textId="77777777" w:rsidR="00034160" w:rsidRPr="005354AD" w:rsidRDefault="00034160">
      <w:pPr>
        <w:pStyle w:val="31"/>
        <w:spacing w:line="240" w:lineRule="auto"/>
        <w:ind w:firstLine="0"/>
        <w:jc w:val="left"/>
        <w:rPr>
          <w:rFonts w:ascii="GHEA Grapalat" w:hAnsi="GHEA Grapalat"/>
          <w:b/>
          <w:lang w:val="hy-AM"/>
        </w:rPr>
      </w:pPr>
    </w:p>
    <w:p w14:paraId="52388DE3" w14:textId="77777777" w:rsidR="00034160" w:rsidRPr="005354AD" w:rsidRDefault="00034160">
      <w:pPr>
        <w:pStyle w:val="31"/>
        <w:spacing w:line="240" w:lineRule="auto"/>
        <w:ind w:firstLine="0"/>
        <w:jc w:val="left"/>
        <w:rPr>
          <w:rFonts w:ascii="GHEA Grapalat" w:hAnsi="GHEA Grapalat"/>
          <w:b/>
          <w:lang w:val="hy-AM"/>
        </w:rPr>
      </w:pPr>
    </w:p>
    <w:p w14:paraId="5EA80DA3" w14:textId="77777777" w:rsidR="00034160" w:rsidRPr="005354AD" w:rsidRDefault="00034160">
      <w:pPr>
        <w:spacing w:line="360" w:lineRule="auto"/>
        <w:jc w:val="center"/>
        <w:rPr>
          <w:rFonts w:ascii="GHEA Grapalat" w:eastAsia="GHEA Grapalat" w:hAnsi="GHEA Grapalat" w:cs="GHEA Grapalat"/>
          <w:b/>
        </w:rPr>
      </w:pPr>
    </w:p>
    <w:p w14:paraId="70200DB0" w14:textId="77777777" w:rsidR="00034160" w:rsidRPr="005354AD" w:rsidRDefault="00034160">
      <w:pPr>
        <w:spacing w:line="360" w:lineRule="auto"/>
        <w:jc w:val="center"/>
        <w:rPr>
          <w:rFonts w:ascii="GHEA Grapalat" w:eastAsia="GHEA Grapalat" w:hAnsi="GHEA Grapalat" w:cs="GHEA Grapalat"/>
          <w:b/>
        </w:rPr>
      </w:pPr>
    </w:p>
    <w:p w14:paraId="18BA1339" w14:textId="77777777" w:rsidR="00034160" w:rsidRPr="005354AD" w:rsidRDefault="00034160">
      <w:pPr>
        <w:spacing w:line="360" w:lineRule="auto"/>
        <w:jc w:val="center"/>
        <w:rPr>
          <w:rFonts w:ascii="GHEA Grapalat" w:eastAsia="GHEA Grapalat" w:hAnsi="GHEA Grapalat" w:cs="GHEA Grapalat"/>
          <w:b/>
        </w:rPr>
      </w:pPr>
    </w:p>
    <w:p w14:paraId="358035F8" w14:textId="77777777" w:rsidR="00034160" w:rsidRPr="005354AD" w:rsidRDefault="00034160">
      <w:pPr>
        <w:spacing w:line="360" w:lineRule="auto"/>
        <w:jc w:val="center"/>
        <w:rPr>
          <w:rFonts w:ascii="GHEA Grapalat" w:eastAsia="GHEA Grapalat" w:hAnsi="GHEA Grapalat" w:cs="GHEA Grapalat"/>
          <w:b/>
        </w:rPr>
      </w:pPr>
    </w:p>
    <w:p w14:paraId="12A330C8" w14:textId="77777777" w:rsidR="00034160" w:rsidRPr="005354AD" w:rsidRDefault="00034160">
      <w:pPr>
        <w:spacing w:line="360" w:lineRule="auto"/>
        <w:jc w:val="center"/>
        <w:rPr>
          <w:rFonts w:ascii="GHEA Grapalat" w:eastAsia="GHEA Grapalat" w:hAnsi="GHEA Grapalat" w:cs="GHEA Grapalat"/>
          <w:b/>
        </w:rPr>
      </w:pPr>
    </w:p>
    <w:p w14:paraId="1993194A" w14:textId="77777777" w:rsidR="00034160" w:rsidRPr="005354AD" w:rsidRDefault="00FB0689">
      <w:pPr>
        <w:spacing w:line="360" w:lineRule="auto"/>
        <w:jc w:val="center"/>
        <w:rPr>
          <w:rFonts w:ascii="GHEA Grapalat" w:eastAsia="GHEA Grapalat" w:hAnsi="GHEA Grapalat" w:cs="GHEA Grapalat"/>
          <w:b/>
        </w:rPr>
      </w:pPr>
      <w:r w:rsidRPr="005354AD">
        <w:rPr>
          <w:rFonts w:ascii="GHEA Grapalat" w:eastAsia="GHEA Grapalat" w:hAnsi="GHEA Grapalat" w:cs="GHEA Grapalat"/>
          <w:b/>
        </w:rPr>
        <w:t xml:space="preserve">I. </w:t>
      </w:r>
      <w:proofErr w:type="spellStart"/>
      <w:r w:rsidRPr="005354AD">
        <w:rPr>
          <w:rFonts w:ascii="GHEA Grapalat" w:eastAsia="GHEA Grapalat" w:hAnsi="GHEA Grapalat" w:cs="GHEA Grapalat"/>
          <w:b/>
        </w:rPr>
        <w:t>Հայտարարագրի</w:t>
      </w:r>
      <w:proofErr w:type="spellEnd"/>
      <w:r w:rsidRPr="005354AD">
        <w:rPr>
          <w:rFonts w:ascii="GHEA Grapalat" w:eastAsia="GHEA Grapalat" w:hAnsi="GHEA Grapalat" w:cs="GHEA Grapalat"/>
          <w:b/>
        </w:rPr>
        <w:t xml:space="preserve"> </w:t>
      </w:r>
      <w:proofErr w:type="spellStart"/>
      <w:r w:rsidRPr="005354AD">
        <w:rPr>
          <w:rFonts w:ascii="GHEA Grapalat" w:eastAsia="GHEA Grapalat" w:hAnsi="GHEA Grapalat" w:cs="GHEA Grapalat"/>
          <w:b/>
        </w:rPr>
        <w:t>լրացման</w:t>
      </w:r>
      <w:proofErr w:type="spellEnd"/>
      <w:r w:rsidRPr="005354AD">
        <w:rPr>
          <w:rFonts w:ascii="GHEA Grapalat" w:eastAsia="GHEA Grapalat" w:hAnsi="GHEA Grapalat" w:cs="GHEA Grapalat"/>
          <w:b/>
        </w:rPr>
        <w:t xml:space="preserve"> </w:t>
      </w:r>
      <w:proofErr w:type="spellStart"/>
      <w:r w:rsidRPr="005354AD">
        <w:rPr>
          <w:rFonts w:ascii="GHEA Grapalat" w:eastAsia="GHEA Grapalat" w:hAnsi="GHEA Grapalat" w:cs="GHEA Grapalat"/>
          <w:b/>
        </w:rPr>
        <w:t>կարգը</w:t>
      </w:r>
      <w:proofErr w:type="spellEnd"/>
    </w:p>
    <w:p w14:paraId="3B3DDAF0" w14:textId="77777777" w:rsidR="00034160" w:rsidRPr="005354AD" w:rsidRDefault="00034160">
      <w:pPr>
        <w:spacing w:line="360" w:lineRule="auto"/>
        <w:ind w:left="567"/>
        <w:jc w:val="center"/>
        <w:rPr>
          <w:rFonts w:ascii="GHEA Grapalat" w:eastAsia="GHEA Grapalat" w:hAnsi="GHEA Grapalat" w:cs="GHEA Grapalat"/>
          <w:color w:val="000000"/>
        </w:rPr>
      </w:pPr>
    </w:p>
    <w:p w14:paraId="4F0505B9" w14:textId="77777777" w:rsidR="00034160" w:rsidRPr="005354AD" w:rsidRDefault="00FB0689">
      <w:pPr>
        <w:numPr>
          <w:ilvl w:val="0"/>
          <w:numId w:val="6"/>
        </w:numPr>
        <w:spacing w:line="360" w:lineRule="auto"/>
        <w:ind w:left="0" w:firstLine="567"/>
        <w:jc w:val="both"/>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Հայտարարագրի</w:t>
      </w:r>
      <w:proofErr w:type="spellEnd"/>
      <w:r w:rsidRPr="005354AD">
        <w:rPr>
          <w:rFonts w:ascii="GHEA Grapalat" w:eastAsia="GHEA Grapalat" w:hAnsi="GHEA Grapalat" w:cs="GHEA Grapalat"/>
          <w:color w:val="000000"/>
        </w:rPr>
        <w:t xml:space="preserve"> 1-ին </w:t>
      </w:r>
      <w:proofErr w:type="spellStart"/>
      <w:r w:rsidRPr="005354AD">
        <w:rPr>
          <w:rFonts w:ascii="GHEA Grapalat" w:eastAsia="GHEA Grapalat" w:hAnsi="GHEA Grapalat" w:cs="GHEA Grapalat"/>
          <w:color w:val="000000"/>
        </w:rPr>
        <w:t>բաժնում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Կազմակերպությունը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հայտարարագիր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ներկայացնող</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իրավաբանական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անձի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այսուհետ</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Կազմակերպություն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տվյալները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Այս</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բաժնում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ենթաբաժինները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հետևյալ</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կանոններով</w:t>
      </w:r>
      <w:proofErr w:type="spellEnd"/>
      <w:r w:rsidRPr="005354AD">
        <w:rPr>
          <w:rFonts w:ascii="Cambria Math" w:eastAsia="GHEA Grapalat" w:hAnsi="Cambria Math" w:cs="GHEA Grapalat"/>
          <w:color w:val="000000"/>
        </w:rPr>
        <w:t>․</w:t>
      </w:r>
    </w:p>
    <w:p w14:paraId="0EB97090"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անվանումը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այդ</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թվում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լատինատառ</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պետական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գրանցման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ներառյալ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կազմակերպաիրավական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ձևի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մասին</w:t>
      </w:r>
      <w:proofErr w:type="spellEnd"/>
      <w:r w:rsidRPr="005354AD">
        <w:rPr>
          <w:rFonts w:ascii="GHEA Grapalat" w:eastAsia="GHEA Grapalat" w:hAnsi="GHEA Grapalat" w:cs="GHEA Grapalat"/>
        </w:rPr>
        <w:t>.</w:t>
      </w:r>
    </w:p>
    <w:p w14:paraId="7B1FFC6E"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ֆիզիկական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ստորագրում</w:t>
      </w:r>
      <w:proofErr w:type="spellEnd"/>
      <w:r w:rsidRPr="005354AD">
        <w:rPr>
          <w:rFonts w:ascii="GHEA Grapalat" w:eastAsia="GHEA Grapalat" w:hAnsi="GHEA Grapalat" w:cs="GHEA Grapalat"/>
        </w:rPr>
        <w:t xml:space="preserve"> է </w:t>
      </w:r>
      <w:r w:rsidRPr="005354AD">
        <w:rPr>
          <w:rFonts w:ascii="GHEA Grapalat" w:eastAsia="GHEA Grapalat" w:hAnsi="GHEA Grapalat" w:cs="GHEA Grapalat"/>
          <w:lang w:val="hy-AM"/>
        </w:rPr>
        <w:t xml:space="preserve">սույն ընթացակարգի </w:t>
      </w:r>
      <w:proofErr w:type="spellStart"/>
      <w:r w:rsidRPr="005354AD">
        <w:rPr>
          <w:rFonts w:ascii="GHEA Grapalat" w:eastAsia="GHEA Grapalat" w:hAnsi="GHEA Grapalat" w:cs="GHEA Grapalat"/>
        </w:rPr>
        <w:t>հայտում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ներառվող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փաստաթղթերը</w:t>
      </w:r>
      <w:proofErr w:type="spellEnd"/>
      <w:r w:rsidRPr="005354AD">
        <w:rPr>
          <w:rFonts w:ascii="GHEA Grapalat" w:eastAsia="GHEA Grapalat" w:hAnsi="GHEA Grapalat" w:cs="GHEA Grapalat"/>
        </w:rPr>
        <w:t>.</w:t>
      </w:r>
    </w:p>
    <w:p w14:paraId="15240A0A"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ներկայացումը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ստորագրման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օրը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ամիսը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տարին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էջերի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քանակը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ինչպես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ստորագրությունը</w:t>
      </w:r>
      <w:proofErr w:type="spellEnd"/>
      <w:r w:rsidRPr="005354AD">
        <w:rPr>
          <w:rFonts w:ascii="GHEA Grapalat" w:eastAsia="GHEA Grapalat" w:hAnsi="GHEA Grapalat" w:cs="GHEA Grapalat"/>
        </w:rPr>
        <w:t>:</w:t>
      </w:r>
    </w:p>
    <w:p w14:paraId="22A1E1B3" w14:textId="77777777" w:rsidR="00034160" w:rsidRPr="005354AD" w:rsidRDefault="00034160">
      <w:pPr>
        <w:spacing w:line="276" w:lineRule="auto"/>
        <w:ind w:firstLine="567"/>
        <w:jc w:val="both"/>
        <w:rPr>
          <w:rFonts w:ascii="GHEA Grapalat" w:eastAsia="GHEA Grapalat" w:hAnsi="GHEA Grapalat" w:cs="GHEA Grapalat"/>
        </w:rPr>
      </w:pPr>
    </w:p>
    <w:p w14:paraId="375C4F1E" w14:textId="77777777" w:rsidR="00034160" w:rsidRPr="005354AD" w:rsidRDefault="00FB0689">
      <w:pPr>
        <w:numPr>
          <w:ilvl w:val="0"/>
          <w:numId w:val="6"/>
        </w:numPr>
        <w:spacing w:line="360" w:lineRule="auto"/>
        <w:ind w:left="0" w:firstLine="567"/>
        <w:jc w:val="both"/>
        <w:rPr>
          <w:rFonts w:ascii="GHEA Grapalat" w:eastAsia="GHEA Grapalat" w:hAnsi="GHEA Grapalat" w:cs="GHEA Grapalat"/>
        </w:rPr>
      </w:pP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color w:val="000000"/>
        </w:rPr>
        <w:t xml:space="preserve"> 2-րդ </w:t>
      </w:r>
      <w:proofErr w:type="spellStart"/>
      <w:r w:rsidRPr="005354AD">
        <w:rPr>
          <w:rFonts w:ascii="GHEA Grapalat" w:eastAsia="GHEA Grapalat" w:hAnsi="GHEA Grapalat" w:cs="GHEA Grapalat"/>
          <w:color w:val="000000"/>
        </w:rPr>
        <w:t>բաժինը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Բաժնետոմսերի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ցուցակման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տվյալները</w:t>
      </w:r>
      <w:proofErr w:type="spellEnd"/>
      <w:r w:rsidRPr="005354AD">
        <w:rPr>
          <w:rFonts w:ascii="GHEA Grapalat" w:eastAsia="GHEA Grapalat" w:hAnsi="GHEA Grapalat" w:cs="GHEA Grapalat"/>
          <w:color w:val="000000"/>
        </w:rPr>
        <w:t>)</w:t>
      </w:r>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է, </w:t>
      </w:r>
      <w:proofErr w:type="spellStart"/>
      <w:r w:rsidRPr="005354AD">
        <w:rPr>
          <w:rFonts w:ascii="GHEA Grapalat" w:eastAsia="GHEA Grapalat" w:hAnsi="GHEA Grapalat" w:cs="GHEA Grapalat"/>
          <w:color w:val="000000"/>
        </w:rPr>
        <w:t>եթե</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Կազմակերպություն</w:t>
      </w:r>
      <w:r w:rsidRPr="005354AD">
        <w:rPr>
          <w:rFonts w:ascii="GHEA Grapalat" w:eastAsia="GHEA Grapalat" w:hAnsi="GHEA Grapalat" w:cs="GHEA Grapalat"/>
        </w:rPr>
        <w:t>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color w:val="000000"/>
        </w:rPr>
        <w:t>ամբողջությամբ</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վերահսկող</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այլ</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իրավաբանական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անձի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բաժնետոմսերը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ցուցակված</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Հայաստանի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Հանրապետության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արդարադատության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նախարարի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կողմից</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հաստատված</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շահառուների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համարժեք</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բացահայտման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չափանիշներով</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կարգավորվող</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շուկաների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ցանկում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ներառված</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շուկայում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Նշված</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չափանիշներին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համապատասխանելու</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դեպքում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բաժինը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է </w:t>
      </w: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rPr>
        <w:t>Կազմակերպությունն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ամբողջությամբ</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վերահսկող</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այլ</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իրավաբանական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անձի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լրացնելու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հաջորդ</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բաժինները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բացառությամբ</w:t>
      </w:r>
      <w:proofErr w:type="spellEnd"/>
      <w:r w:rsidRPr="005354AD">
        <w:rPr>
          <w:rFonts w:ascii="GHEA Grapalat" w:eastAsia="GHEA Grapalat" w:hAnsi="GHEA Grapalat" w:cs="GHEA Grapalat"/>
        </w:rPr>
        <w:t xml:space="preserve"> 5-րդ </w:t>
      </w:r>
      <w:proofErr w:type="spellStart"/>
      <w:r w:rsidRPr="005354AD">
        <w:rPr>
          <w:rFonts w:ascii="GHEA Grapalat" w:eastAsia="GHEA Grapalat" w:hAnsi="GHEA Grapalat" w:cs="GHEA Grapalat"/>
        </w:rPr>
        <w:t>բաժնի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ամբողջությամբ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color w:val="000000"/>
        </w:rPr>
        <w:t>Այս</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բաժնում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ենթաբաժինները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հետևյալ</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կանոններով</w:t>
      </w:r>
      <w:proofErr w:type="spellEnd"/>
      <w:r w:rsidRPr="005354AD">
        <w:rPr>
          <w:rFonts w:ascii="Cambria Math" w:eastAsia="GHEA Grapalat" w:hAnsi="Cambria Math" w:cs="GHEA Grapalat"/>
          <w:color w:val="000000"/>
        </w:rPr>
        <w:t>․</w:t>
      </w:r>
    </w:p>
    <w:p w14:paraId="6B54097D"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Բաժնետոմսերի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ցուցակման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ֆոնդային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բորսայի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անվանումը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փակագծերում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նշելով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բորսայի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ծածկագիրը</w:t>
      </w:r>
      <w:proofErr w:type="spellEnd"/>
      <w:r w:rsidRPr="005354AD">
        <w:rPr>
          <w:rFonts w:ascii="GHEA Grapalat" w:eastAsia="GHEA Grapalat" w:hAnsi="GHEA Grapalat" w:cs="GHEA Grapalat"/>
        </w:rPr>
        <w:t xml:space="preserve"> (Market Identifier Code), </w:t>
      </w:r>
      <w:proofErr w:type="spellStart"/>
      <w:r w:rsidRPr="005354AD">
        <w:rPr>
          <w:rFonts w:ascii="GHEA Grapalat" w:eastAsia="GHEA Grapalat" w:hAnsi="GHEA Grapalat" w:cs="GHEA Grapalat"/>
        </w:rPr>
        <w:t>որտեղ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ցուցակված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ամբողջությամբ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ինչպես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հղում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բորսայում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փաստաթղթերին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առկայության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փաստաթղթերին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որոնք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պարունակում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տեղեկություններ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սեփականատերերի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w:t>
      </w:r>
    </w:p>
    <w:p w14:paraId="11FCE737"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Կազմակերպությունը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rPr>
        <w:t xml:space="preserve"> 2.1-ին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ոչ</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ամբողջությամբ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անվանումը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այդ</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թվում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լատինատառ</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գրանցման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ներառյալ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կազմակերպաիրավական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ձևի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ինչպես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գործադիր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մարմնի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ղեկավարի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անունը</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ազգանունը</w:t>
      </w:r>
      <w:proofErr w:type="spellEnd"/>
      <w:r w:rsidRPr="005354AD">
        <w:rPr>
          <w:rFonts w:ascii="GHEA Grapalat" w:eastAsia="GHEA Grapalat" w:hAnsi="GHEA Grapalat" w:cs="GHEA Grapalat"/>
        </w:rPr>
        <w:t>.</w:t>
      </w:r>
    </w:p>
    <w:p w14:paraId="2E3EE48D"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Վերահսկողության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մակարդակը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rPr>
        <w:t xml:space="preserve"> 2</w:t>
      </w:r>
      <w:r w:rsidRPr="005354AD">
        <w:rPr>
          <w:rFonts w:ascii="Cambria Math" w:eastAsia="Cambria Math" w:hAnsi="Cambria Math" w:cs="Cambria Math"/>
        </w:rPr>
        <w:t>․</w:t>
      </w:r>
      <w:r w:rsidRPr="005354AD">
        <w:rPr>
          <w:rFonts w:ascii="GHEA Grapalat" w:eastAsia="GHEA Grapalat" w:hAnsi="GHEA Grapalat" w:cs="GHEA Grapalat"/>
        </w:rPr>
        <w:t xml:space="preserve">1-ին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լրացվել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ամբողջությամբ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արտահայտմամբ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ինչպես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տեսակը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չափի</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տեսակի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սույն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կարգի</w:t>
      </w:r>
      <w:proofErr w:type="spellEnd"/>
      <w:r w:rsidRPr="005354AD">
        <w:rPr>
          <w:rFonts w:ascii="GHEA Grapalat" w:eastAsia="GHEA Grapalat" w:hAnsi="GHEA Grapalat" w:cs="GHEA Grapalat"/>
        </w:rPr>
        <w:t xml:space="preserve"> 4-րդ </w:t>
      </w:r>
      <w:proofErr w:type="spellStart"/>
      <w:r w:rsidRPr="005354AD">
        <w:rPr>
          <w:rFonts w:ascii="GHEA Grapalat" w:eastAsia="GHEA Grapalat" w:hAnsi="GHEA Grapalat" w:cs="GHEA Grapalat"/>
        </w:rPr>
        <w:t>կետի</w:t>
      </w:r>
      <w:proofErr w:type="spellEnd"/>
      <w:r w:rsidRPr="005354AD">
        <w:rPr>
          <w:rFonts w:ascii="GHEA Grapalat" w:eastAsia="GHEA Grapalat" w:hAnsi="GHEA Grapalat" w:cs="GHEA Grapalat"/>
        </w:rPr>
        <w:t xml:space="preserve"> 5-րդ </w:t>
      </w:r>
      <w:proofErr w:type="spellStart"/>
      <w:r w:rsidRPr="005354AD">
        <w:rPr>
          <w:rFonts w:ascii="GHEA Grapalat" w:eastAsia="GHEA Grapalat" w:hAnsi="GHEA Grapalat" w:cs="GHEA Grapalat"/>
        </w:rPr>
        <w:t>ենթակետի</w:t>
      </w:r>
      <w:proofErr w:type="spellEnd"/>
      <w:r w:rsidRPr="005354AD">
        <w:rPr>
          <w:rFonts w:ascii="GHEA Grapalat" w:eastAsia="GHEA Grapalat" w:hAnsi="GHEA Grapalat" w:cs="GHEA Grapalat"/>
        </w:rPr>
        <w:t xml:space="preserve"> «ա» </w:t>
      </w:r>
      <w:proofErr w:type="spellStart"/>
      <w:r w:rsidRPr="005354AD">
        <w:rPr>
          <w:rFonts w:ascii="GHEA Grapalat" w:eastAsia="GHEA Grapalat" w:hAnsi="GHEA Grapalat" w:cs="GHEA Grapalat"/>
        </w:rPr>
        <w:t>պարբերությամբ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սահմանված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հաշվառմամբ</w:t>
      </w:r>
      <w:proofErr w:type="spellEnd"/>
      <w:r w:rsidRPr="005354AD">
        <w:rPr>
          <w:rFonts w:ascii="GHEA Grapalat" w:eastAsia="GHEA Grapalat" w:hAnsi="GHEA Grapalat" w:cs="GHEA Grapalat"/>
        </w:rPr>
        <w:t>։</w:t>
      </w:r>
    </w:p>
    <w:p w14:paraId="3DD2B836" w14:textId="77777777" w:rsidR="00034160" w:rsidRPr="005354AD" w:rsidRDefault="00034160">
      <w:pPr>
        <w:spacing w:line="360" w:lineRule="auto"/>
        <w:ind w:firstLine="567"/>
        <w:jc w:val="both"/>
        <w:rPr>
          <w:rFonts w:ascii="GHEA Grapalat" w:eastAsia="GHEA Grapalat" w:hAnsi="GHEA Grapalat" w:cs="GHEA Grapalat"/>
        </w:rPr>
      </w:pPr>
    </w:p>
    <w:p w14:paraId="57F1B1ED" w14:textId="77777777" w:rsidR="00034160" w:rsidRPr="005354AD" w:rsidRDefault="00FB0689">
      <w:pPr>
        <w:numPr>
          <w:ilvl w:val="0"/>
          <w:numId w:val="6"/>
        </w:numPr>
        <w:spacing w:line="360" w:lineRule="auto"/>
        <w:ind w:left="0" w:firstLine="567"/>
        <w:jc w:val="both"/>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Հայտարարագրի</w:t>
      </w:r>
      <w:proofErr w:type="spellEnd"/>
      <w:r w:rsidRPr="005354AD">
        <w:rPr>
          <w:rFonts w:ascii="GHEA Grapalat" w:eastAsia="GHEA Grapalat" w:hAnsi="GHEA Grapalat" w:cs="GHEA Grapalat"/>
          <w:color w:val="000000"/>
        </w:rPr>
        <w:t xml:space="preserve"> 3-րդ </w:t>
      </w:r>
      <w:proofErr w:type="spellStart"/>
      <w:r w:rsidRPr="005354AD">
        <w:rPr>
          <w:rFonts w:ascii="GHEA Grapalat" w:eastAsia="GHEA Grapalat" w:hAnsi="GHEA Grapalat" w:cs="GHEA Grapalat"/>
          <w:color w:val="000000"/>
        </w:rPr>
        <w:t>բաժինը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Պետության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համայնքի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միջազգային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մասնակցությունը</w:t>
      </w:r>
      <w:proofErr w:type="spellEnd"/>
      <w:r w:rsidRPr="005354AD">
        <w:rPr>
          <w:rFonts w:ascii="GHEA Grapalat" w:eastAsia="GHEA Grapalat" w:hAnsi="GHEA Grapalat" w:cs="GHEA Grapalat"/>
          <w:color w:val="000000"/>
        </w:rPr>
        <w:t>)</w:t>
      </w:r>
      <w:r w:rsidRPr="005354AD">
        <w:rPr>
          <w:rFonts w:ascii="GHEA Grapalat" w:eastAsia="GHEA Grapalat" w:hAnsi="GHEA Grapalat" w:cs="GHEA Grapalat"/>
          <w:b/>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է, </w:t>
      </w:r>
      <w:proofErr w:type="spellStart"/>
      <w:r w:rsidRPr="005354AD">
        <w:rPr>
          <w:rFonts w:ascii="GHEA Grapalat" w:eastAsia="GHEA Grapalat" w:hAnsi="GHEA Grapalat" w:cs="GHEA Grapalat"/>
          <w:color w:val="000000"/>
        </w:rPr>
        <w:t>եթե</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կանոնադրական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կապիտալում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ուղղակի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անուղղակի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մասնակցություն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ունի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որևէ</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պետություն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համայնք</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միջազգային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կազմակերպություն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Բաժինը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կարող</w:t>
      </w:r>
      <w:proofErr w:type="spellEnd"/>
      <w:r w:rsidRPr="005354AD">
        <w:rPr>
          <w:rFonts w:ascii="GHEA Grapalat" w:eastAsia="GHEA Grapalat" w:hAnsi="GHEA Grapalat" w:cs="GHEA Grapalat"/>
          <w:color w:val="000000"/>
        </w:rPr>
        <w:t xml:space="preserve"> է </w:t>
      </w:r>
      <w:proofErr w:type="spellStart"/>
      <w:r w:rsidRPr="005354AD">
        <w:rPr>
          <w:rFonts w:ascii="GHEA Grapalat" w:eastAsia="GHEA Grapalat" w:hAnsi="GHEA Grapalat" w:cs="GHEA Grapalat"/>
          <w:color w:val="000000"/>
        </w:rPr>
        <w:t>լրացվել</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քանի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անգամ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եթե</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կանոնադրական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կապիտալում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ուղղակի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անուղղակի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մասնակցություն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ունեն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քանի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պետություն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համայնք</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միջազգային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կազմակերպություն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Այս</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բաժնում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ենթաբաժինները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հետևյալ</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կանոններով</w:t>
      </w:r>
      <w:proofErr w:type="spellEnd"/>
      <w:r w:rsidRPr="005354AD">
        <w:rPr>
          <w:rFonts w:ascii="Cambria Math" w:eastAsia="GHEA Grapalat" w:hAnsi="Cambria Math" w:cs="GHEA Grapalat"/>
          <w:color w:val="000000"/>
        </w:rPr>
        <w:t>․</w:t>
      </w:r>
    </w:p>
    <w:p w14:paraId="6E43C7C8"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Պետության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համայնքի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պետության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համայնքի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Պետության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պետության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իսկ</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համայնքի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համայնքի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անվանումը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պետության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համայնքի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արտահայտմամբ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ինչպես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տեսակը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չափի</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տեսակի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սույն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կարգի</w:t>
      </w:r>
      <w:proofErr w:type="spellEnd"/>
      <w:r w:rsidRPr="005354AD">
        <w:rPr>
          <w:rFonts w:ascii="GHEA Grapalat" w:eastAsia="GHEA Grapalat" w:hAnsi="GHEA Grapalat" w:cs="GHEA Grapalat"/>
        </w:rPr>
        <w:t xml:space="preserve"> 4-րդ </w:t>
      </w:r>
      <w:proofErr w:type="spellStart"/>
      <w:r w:rsidRPr="005354AD">
        <w:rPr>
          <w:rFonts w:ascii="GHEA Grapalat" w:eastAsia="GHEA Grapalat" w:hAnsi="GHEA Grapalat" w:cs="GHEA Grapalat"/>
        </w:rPr>
        <w:t>կետի</w:t>
      </w:r>
      <w:proofErr w:type="spellEnd"/>
      <w:r w:rsidRPr="005354AD">
        <w:rPr>
          <w:rFonts w:ascii="GHEA Grapalat" w:eastAsia="GHEA Grapalat" w:hAnsi="GHEA Grapalat" w:cs="GHEA Grapalat"/>
        </w:rPr>
        <w:t xml:space="preserve"> 5-րդ </w:t>
      </w:r>
      <w:proofErr w:type="spellStart"/>
      <w:r w:rsidRPr="005354AD">
        <w:rPr>
          <w:rFonts w:ascii="GHEA Grapalat" w:eastAsia="GHEA Grapalat" w:hAnsi="GHEA Grapalat" w:cs="GHEA Grapalat"/>
        </w:rPr>
        <w:t>ենթակետի</w:t>
      </w:r>
      <w:proofErr w:type="spellEnd"/>
      <w:r w:rsidRPr="005354AD">
        <w:rPr>
          <w:rFonts w:ascii="GHEA Grapalat" w:eastAsia="GHEA Grapalat" w:hAnsi="GHEA Grapalat" w:cs="GHEA Grapalat"/>
        </w:rPr>
        <w:t xml:space="preserve"> «ա» </w:t>
      </w:r>
      <w:proofErr w:type="spellStart"/>
      <w:r w:rsidRPr="005354AD">
        <w:rPr>
          <w:rFonts w:ascii="GHEA Grapalat" w:eastAsia="GHEA Grapalat" w:hAnsi="GHEA Grapalat" w:cs="GHEA Grapalat"/>
        </w:rPr>
        <w:t>պարբերությամբ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սահմանված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հաշվառմամբ</w:t>
      </w:r>
      <w:proofErr w:type="spellEnd"/>
      <w:r w:rsidRPr="005354AD">
        <w:rPr>
          <w:rFonts w:ascii="GHEA Grapalat" w:eastAsia="GHEA Grapalat" w:hAnsi="GHEA Grapalat" w:cs="GHEA Grapalat"/>
        </w:rPr>
        <w:t>.</w:t>
      </w:r>
    </w:p>
    <w:p w14:paraId="39543912"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Միջազգային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միջազգային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միջազգային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անվանումը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այդ</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թվում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լատինատառ</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միջազգային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արտահայտմամբ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ինչպես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տեսակը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չափի</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տեսակի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սույն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կարգի</w:t>
      </w:r>
      <w:proofErr w:type="spellEnd"/>
      <w:r w:rsidRPr="005354AD">
        <w:rPr>
          <w:rFonts w:ascii="GHEA Grapalat" w:eastAsia="GHEA Grapalat" w:hAnsi="GHEA Grapalat" w:cs="GHEA Grapalat"/>
        </w:rPr>
        <w:t xml:space="preserve"> 4-րդ </w:t>
      </w:r>
      <w:proofErr w:type="spellStart"/>
      <w:r w:rsidRPr="005354AD">
        <w:rPr>
          <w:rFonts w:ascii="GHEA Grapalat" w:eastAsia="GHEA Grapalat" w:hAnsi="GHEA Grapalat" w:cs="GHEA Grapalat"/>
        </w:rPr>
        <w:t>կետի</w:t>
      </w:r>
      <w:proofErr w:type="spellEnd"/>
      <w:r w:rsidRPr="005354AD">
        <w:rPr>
          <w:rFonts w:ascii="GHEA Grapalat" w:eastAsia="GHEA Grapalat" w:hAnsi="GHEA Grapalat" w:cs="GHEA Grapalat"/>
        </w:rPr>
        <w:t xml:space="preserve"> 5-րդ </w:t>
      </w:r>
      <w:proofErr w:type="spellStart"/>
      <w:r w:rsidRPr="005354AD">
        <w:rPr>
          <w:rFonts w:ascii="GHEA Grapalat" w:eastAsia="GHEA Grapalat" w:hAnsi="GHEA Grapalat" w:cs="GHEA Grapalat"/>
        </w:rPr>
        <w:t>ենթակետի</w:t>
      </w:r>
      <w:proofErr w:type="spellEnd"/>
      <w:r w:rsidRPr="005354AD">
        <w:rPr>
          <w:rFonts w:ascii="GHEA Grapalat" w:eastAsia="GHEA Grapalat" w:hAnsi="GHEA Grapalat" w:cs="GHEA Grapalat"/>
        </w:rPr>
        <w:t xml:space="preserve"> «ա» </w:t>
      </w:r>
      <w:proofErr w:type="spellStart"/>
      <w:r w:rsidRPr="005354AD">
        <w:rPr>
          <w:rFonts w:ascii="GHEA Grapalat" w:eastAsia="GHEA Grapalat" w:hAnsi="GHEA Grapalat" w:cs="GHEA Grapalat"/>
        </w:rPr>
        <w:t>պարբերությամբ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սահմանված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հաշվառմամբ</w:t>
      </w:r>
      <w:proofErr w:type="spellEnd"/>
      <w:r w:rsidRPr="005354AD">
        <w:rPr>
          <w:rFonts w:ascii="GHEA Grapalat" w:eastAsia="GHEA Grapalat" w:hAnsi="GHEA Grapalat" w:cs="GHEA Grapalat"/>
        </w:rPr>
        <w:t>։</w:t>
      </w:r>
    </w:p>
    <w:p w14:paraId="6F1E334A" w14:textId="77777777" w:rsidR="00034160" w:rsidRPr="005354AD" w:rsidRDefault="00034160">
      <w:pPr>
        <w:spacing w:line="360" w:lineRule="auto"/>
        <w:ind w:left="1789" w:firstLine="567"/>
        <w:jc w:val="both"/>
        <w:rPr>
          <w:rFonts w:ascii="GHEA Grapalat" w:eastAsia="GHEA Grapalat" w:hAnsi="GHEA Grapalat" w:cs="GHEA Grapalat"/>
        </w:rPr>
      </w:pPr>
    </w:p>
    <w:p w14:paraId="74A29038" w14:textId="77777777" w:rsidR="00034160" w:rsidRPr="005354AD" w:rsidRDefault="00FB0689">
      <w:pPr>
        <w:numPr>
          <w:ilvl w:val="0"/>
          <w:numId w:val="6"/>
        </w:numPr>
        <w:spacing w:line="360" w:lineRule="auto"/>
        <w:ind w:left="0" w:firstLine="567"/>
        <w:jc w:val="both"/>
        <w:rPr>
          <w:rFonts w:ascii="GHEA Grapalat" w:eastAsia="GHEA Grapalat" w:hAnsi="GHEA Grapalat" w:cs="GHEA Grapalat"/>
          <w:color w:val="000000"/>
        </w:rPr>
      </w:pPr>
      <w:proofErr w:type="spellStart"/>
      <w:r w:rsidRPr="005354AD">
        <w:rPr>
          <w:rFonts w:ascii="GHEA Grapalat" w:eastAsia="GHEA Grapalat" w:hAnsi="GHEA Grapalat" w:cs="GHEA Grapalat"/>
          <w:color w:val="000000"/>
        </w:rPr>
        <w:t>Հայտարարագրի</w:t>
      </w:r>
      <w:proofErr w:type="spellEnd"/>
      <w:r w:rsidRPr="005354AD">
        <w:rPr>
          <w:rFonts w:ascii="GHEA Grapalat" w:eastAsia="GHEA Grapalat" w:hAnsi="GHEA Grapalat" w:cs="GHEA Grapalat"/>
          <w:color w:val="000000"/>
        </w:rPr>
        <w:t xml:space="preserve"> 4-րդ </w:t>
      </w:r>
      <w:proofErr w:type="spellStart"/>
      <w:r w:rsidRPr="005354AD">
        <w:rPr>
          <w:rFonts w:ascii="GHEA Grapalat" w:eastAsia="GHEA Grapalat" w:hAnsi="GHEA Grapalat" w:cs="GHEA Grapalat"/>
          <w:color w:val="000000"/>
        </w:rPr>
        <w:t>բաժինը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շահառուի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տվյալները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է </w:t>
      </w:r>
      <w:proofErr w:type="spellStart"/>
      <w:r w:rsidRPr="005354AD">
        <w:rPr>
          <w:rFonts w:ascii="GHEA Grapalat" w:eastAsia="GHEA Grapalat" w:hAnsi="GHEA Grapalat" w:cs="GHEA Grapalat"/>
          <w:color w:val="000000"/>
        </w:rPr>
        <w:t>յուրաքանչյուր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շահառուի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համար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առանձին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Կազմակերպության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իրական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շահառուների</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քանակով</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Այս</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բաժնում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ենթաբաժինները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հետևյալ</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կանոններով</w:t>
      </w:r>
      <w:proofErr w:type="spellEnd"/>
      <w:r w:rsidRPr="005354AD">
        <w:rPr>
          <w:rFonts w:ascii="Cambria Math" w:eastAsia="GHEA Grapalat" w:hAnsi="Cambria Math" w:cs="GHEA Grapalat"/>
          <w:color w:val="000000"/>
        </w:rPr>
        <w:t>․</w:t>
      </w:r>
    </w:p>
    <w:p w14:paraId="1B83BBBE"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ինքնությունը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հավաստող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այնպես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ինչպես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դրանք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հաստատող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փաստաթղթում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անունը</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ազգանունը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հայերեն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լատինատառ</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վերջինիս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հաստատող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փաստաթղթում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ապա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հայտարարագրում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դրանց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տառադարձությունը</w:t>
      </w:r>
      <w:proofErr w:type="spellEnd"/>
      <w:r w:rsidRPr="005354AD">
        <w:rPr>
          <w:rFonts w:ascii="GHEA Grapalat" w:eastAsia="GHEA Grapalat" w:hAnsi="GHEA Grapalat" w:cs="GHEA Grapalat"/>
        </w:rPr>
        <w:t>.</w:t>
      </w:r>
    </w:p>
    <w:p w14:paraId="27C62431"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հաստատող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փաստաթուղթը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տեղեկությունների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հաստատող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փաստաթղթի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w:t>
      </w:r>
    </w:p>
    <w:p w14:paraId="7767402B"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հաշվառման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հասցեն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հաշվառման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վայրի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հասցեն</w:t>
      </w:r>
      <w:proofErr w:type="spellEnd"/>
      <w:r w:rsidRPr="005354AD">
        <w:rPr>
          <w:rFonts w:ascii="GHEA Grapalat" w:eastAsia="GHEA Grapalat" w:hAnsi="GHEA Grapalat" w:cs="GHEA Grapalat"/>
        </w:rPr>
        <w:t>.</w:t>
      </w:r>
    </w:p>
    <w:p w14:paraId="4F159FB1"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բնակության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հասցեն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հաշվառման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հասցեն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տարբերվում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վերջինիս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բնակության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հասցեից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բնակության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վայրի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հասցեն</w:t>
      </w:r>
      <w:proofErr w:type="spellEnd"/>
      <w:r w:rsidRPr="005354AD">
        <w:rPr>
          <w:rFonts w:ascii="GHEA Grapalat" w:eastAsia="GHEA Grapalat" w:hAnsi="GHEA Grapalat" w:cs="GHEA Grapalat"/>
        </w:rPr>
        <w:t>.</w:t>
      </w:r>
    </w:p>
    <w:p w14:paraId="0B9C1CB3"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հանդիսանալու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հիմքերը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բացառությամբ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ընդերքօգտագործման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ոլորտի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հաշվետու</w:t>
      </w:r>
      <w:proofErr w:type="spellEnd"/>
      <w:r w:rsidRPr="005354AD">
        <w:rPr>
          <w:rFonts w:ascii="GHEA Grapalat" w:eastAsia="GHEA Grapalat" w:hAnsi="GHEA Grapalat" w:cs="GHEA Grapalat"/>
        </w:rPr>
        <w:t xml:space="preserve"> </w:t>
      </w:r>
      <w:proofErr w:type="spellStart"/>
      <w:proofErr w:type="gramStart"/>
      <w:r w:rsidRPr="005354AD">
        <w:rPr>
          <w:rFonts w:ascii="GHEA Grapalat" w:eastAsia="GHEA Grapalat" w:hAnsi="GHEA Grapalat" w:cs="GHEA Grapalat"/>
        </w:rPr>
        <w:t>կազմակերպությունների</w:t>
      </w:r>
      <w:proofErr w:type="spellEnd"/>
      <w:r w:rsidRPr="005354AD">
        <w:rPr>
          <w:rFonts w:ascii="GHEA Grapalat" w:eastAsia="GHEA Grapalat" w:hAnsi="GHEA Grapalat" w:cs="GHEA Grapalat"/>
        </w:rPr>
        <w:t>)»</w:t>
      </w:r>
      <w:proofErr w:type="gram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ընդերքօգտագործման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ոլորտի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հաշվետու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Փողերի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լվացման</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ահաբեկչության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ֆինանսավորման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պայքարի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օրենքով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նախատեսված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հիմք</w:t>
      </w:r>
      <w:proofErr w:type="spellEnd"/>
      <w:r w:rsidRPr="005354AD">
        <w:rPr>
          <w:rFonts w:ascii="GHEA Grapalat" w:eastAsia="GHEA Grapalat" w:hAnsi="GHEA Grapalat" w:cs="GHEA Grapalat"/>
        </w:rPr>
        <w:t>(</w:t>
      </w:r>
      <w:proofErr w:type="spellStart"/>
      <w:r w:rsidRPr="005354AD">
        <w:rPr>
          <w:rFonts w:ascii="GHEA Grapalat" w:eastAsia="GHEA Grapalat" w:hAnsi="GHEA Grapalat" w:cs="GHEA Grapalat"/>
        </w:rPr>
        <w:t>եր</w:t>
      </w:r>
      <w:proofErr w:type="spellEnd"/>
      <w:r w:rsidRPr="005354AD">
        <w:rPr>
          <w:rFonts w:ascii="GHEA Grapalat" w:eastAsia="GHEA Grapalat" w:hAnsi="GHEA Grapalat" w:cs="GHEA Grapalat"/>
        </w:rPr>
        <w:t>)</w:t>
      </w:r>
      <w:proofErr w:type="spellStart"/>
      <w:r w:rsidRPr="005354AD">
        <w:rPr>
          <w:rFonts w:ascii="GHEA Grapalat" w:eastAsia="GHEA Grapalat" w:hAnsi="GHEA Grapalat" w:cs="GHEA Grapalat"/>
        </w:rPr>
        <w:t>ով</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ներառվում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այդ</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հիմքերի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առնչությամբ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պահանջվող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տեղեկությունները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Մեկից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ավելի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հիմքերով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հանդիսանալու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բոլոր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հիմքերի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համապատասխան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կետերում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հիմքերի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հետևյալ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կանոններով</w:t>
      </w:r>
      <w:proofErr w:type="spellEnd"/>
      <w:r w:rsidRPr="005354AD">
        <w:rPr>
          <w:rFonts w:ascii="Cambria Math" w:eastAsia="GHEA Grapalat" w:hAnsi="Cambria Math" w:cs="GHEA Grapalat"/>
        </w:rPr>
        <w:t>․</w:t>
      </w:r>
    </w:p>
    <w:p w14:paraId="7F05B8DE" w14:textId="77777777" w:rsidR="00034160" w:rsidRPr="005354AD" w:rsidRDefault="00FB0689">
      <w:pPr>
        <w:spacing w:line="360" w:lineRule="auto"/>
        <w:ind w:firstLine="567"/>
        <w:jc w:val="both"/>
        <w:rPr>
          <w:rFonts w:ascii="GHEA Grapalat" w:eastAsia="GHEA Grapalat" w:hAnsi="GHEA Grapalat" w:cs="GHEA Grapalat"/>
        </w:rPr>
      </w:pPr>
      <w:r w:rsidRPr="005354AD">
        <w:rPr>
          <w:rFonts w:ascii="GHEA Grapalat" w:eastAsia="GHEA Grapalat" w:hAnsi="GHEA Grapalat" w:cs="GHEA Grapalat"/>
        </w:rPr>
        <w:t>ա</w:t>
      </w:r>
      <w:r w:rsidRPr="005354AD">
        <w:rPr>
          <w:rFonts w:ascii="Cambria Math" w:eastAsia="GHEA Grapalat" w:hAnsi="Cambria Math" w:cs="GHEA Grapalat"/>
        </w:rPr>
        <w:t>․</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w:t>
      </w:r>
      <w:r w:rsidRPr="005354AD">
        <w:rPr>
          <w:rFonts w:ascii="GHEA Grapalat" w:eastAsia="GHEA Grapalat" w:hAnsi="GHEA Grapalat" w:cs="GHEA Grapalat"/>
          <w:b/>
        </w:rPr>
        <w:t>ա</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ֆիզիկական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տիրապետում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ձայնի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իրավունք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բաժնեմասերի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փայերի</w:t>
      </w:r>
      <w:proofErr w:type="spellEnd"/>
      <w:r w:rsidRPr="005354AD">
        <w:rPr>
          <w:rFonts w:ascii="GHEA Grapalat" w:eastAsia="GHEA Grapalat" w:hAnsi="GHEA Grapalat" w:cs="GHEA Grapalat"/>
        </w:rPr>
        <w:t xml:space="preserve">) 20 և </w:t>
      </w:r>
      <w:proofErr w:type="spellStart"/>
      <w:r w:rsidRPr="005354AD">
        <w:rPr>
          <w:rFonts w:ascii="GHEA Grapalat" w:eastAsia="GHEA Grapalat" w:hAnsi="GHEA Grapalat" w:cs="GHEA Grapalat"/>
        </w:rPr>
        <w:t>ավելի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կերպով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ունի</w:t>
      </w:r>
      <w:proofErr w:type="spellEnd"/>
      <w:r w:rsidRPr="005354AD">
        <w:rPr>
          <w:rFonts w:ascii="GHEA Grapalat" w:eastAsia="GHEA Grapalat" w:hAnsi="GHEA Grapalat" w:cs="GHEA Grapalat"/>
        </w:rPr>
        <w:t xml:space="preserve"> 20 և </w:t>
      </w:r>
      <w:proofErr w:type="spellStart"/>
      <w:r w:rsidRPr="005354AD">
        <w:rPr>
          <w:rFonts w:ascii="GHEA Grapalat" w:eastAsia="GHEA Grapalat" w:hAnsi="GHEA Grapalat" w:cs="GHEA Grapalat"/>
        </w:rPr>
        <w:t>ավելի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կարող</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լինել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բաժնեմասը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փայը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սեփականության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իրավունքով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տիրապետելու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ուժով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բաժնեմասին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տիրապետող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բաժնեմասը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փայը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սեփականության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իրավունքով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տիրապետելու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ուժով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proofErr w:type="gram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w:t>
      </w:r>
      <w:proofErr w:type="gram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կարող</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իրականացվել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անկախ</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ֆիզիկական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բաժնեմասը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փայը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տիրապետող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շղթայում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անձանց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քանակից</w:t>
      </w:r>
      <w:proofErr w:type="spellEnd"/>
      <w:r w:rsidRPr="005354AD">
        <w:rPr>
          <w:rFonts w:ascii="GHEA Grapalat" w:eastAsia="GHEA Grapalat" w:hAnsi="GHEA Grapalat" w:cs="GHEA Grapalat"/>
        </w:rPr>
        <w:t>։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դաշտում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արտահայտմամբ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հաշվարկվում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հիմք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ընդունելով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արդյունքում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բոլոր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հանրագումարը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հաշվարկվում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հիմք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ընդունելով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յուրաքանչյուր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նախորդ</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մասնակից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արտահայտմամբ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բազմապատկելով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մասնակից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համապատասխան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արտահայտմամբ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չափով</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այդպես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շարունակ</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մինչև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հասնելը</w:t>
      </w:r>
      <w:proofErr w:type="spellEnd"/>
      <w:r w:rsidRPr="005354AD">
        <w:rPr>
          <w:rFonts w:ascii="GHEA Grapalat" w:eastAsia="GHEA Grapalat" w:hAnsi="GHEA Grapalat" w:cs="GHEA Grapalat"/>
        </w:rPr>
        <w:t>։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տեսակը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դաշտում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լինելու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առկայության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միաժամանակ</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առկայության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w:t>
      </w:r>
    </w:p>
    <w:p w14:paraId="1992258C" w14:textId="77777777" w:rsidR="00034160" w:rsidRPr="005354AD" w:rsidRDefault="00FB0689">
      <w:pPr>
        <w:spacing w:line="360" w:lineRule="auto"/>
        <w:ind w:firstLine="567"/>
        <w:jc w:val="both"/>
        <w:rPr>
          <w:rFonts w:ascii="GHEA Grapalat" w:eastAsia="GHEA Grapalat" w:hAnsi="GHEA Grapalat" w:cs="GHEA Grapalat"/>
        </w:rPr>
      </w:pPr>
      <w:r w:rsidRPr="005354AD">
        <w:rPr>
          <w:rFonts w:ascii="GHEA Grapalat" w:eastAsia="GHEA Grapalat" w:hAnsi="GHEA Grapalat" w:cs="GHEA Grapalat"/>
        </w:rPr>
        <w:t>բ</w:t>
      </w:r>
      <w:r w:rsidRPr="005354AD">
        <w:rPr>
          <w:rFonts w:ascii="Cambria Math" w:eastAsia="GHEA Grapalat" w:hAnsi="Cambria Math" w:cs="GHEA Grapalat"/>
        </w:rPr>
        <w:t>․</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w:t>
      </w:r>
      <w:r w:rsidRPr="005354AD">
        <w:rPr>
          <w:rFonts w:ascii="GHEA Grapalat" w:eastAsia="GHEA Grapalat" w:hAnsi="GHEA Grapalat" w:cs="GHEA Grapalat"/>
          <w:b/>
        </w:rPr>
        <w:t>բ</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անձն</w:t>
      </w:r>
      <w:proofErr w:type="spellEnd"/>
      <w:r w:rsidRPr="005354AD">
        <w:rPr>
          <w:rFonts w:ascii="GHEA Grapalat" w:eastAsia="GHEA Grapalat" w:hAnsi="GHEA Grapalat" w:cs="GHEA Grapalat"/>
        </w:rPr>
        <w:t xml:space="preserve"> «ա» </w:t>
      </w:r>
      <w:proofErr w:type="spellStart"/>
      <w:r w:rsidRPr="005354AD">
        <w:rPr>
          <w:rFonts w:ascii="GHEA Grapalat" w:eastAsia="GHEA Grapalat" w:hAnsi="GHEA Grapalat" w:cs="GHEA Grapalat"/>
        </w:rPr>
        <w:t>կետի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իմաստով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սակայն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Կազմակերպությունը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գործիքների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այդ</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թվում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կնքված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գործարքների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ուժով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բնույթի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ազդեցության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վրա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միջոցներով</w:t>
      </w:r>
      <w:proofErr w:type="spellEnd"/>
      <w:r w:rsidRPr="005354AD">
        <w:rPr>
          <w:rFonts w:ascii="GHEA Grapalat" w:eastAsia="GHEA Grapalat" w:hAnsi="GHEA Grapalat" w:cs="GHEA Grapalat"/>
        </w:rPr>
        <w:t>.</w:t>
      </w:r>
    </w:p>
    <w:p w14:paraId="16B719F1" w14:textId="77777777" w:rsidR="00034160" w:rsidRPr="005354AD" w:rsidRDefault="00FB0689">
      <w:pPr>
        <w:spacing w:line="360" w:lineRule="auto"/>
        <w:ind w:firstLine="567"/>
        <w:jc w:val="both"/>
        <w:rPr>
          <w:rFonts w:ascii="GHEA Grapalat" w:eastAsia="GHEA Grapalat" w:hAnsi="GHEA Grapalat" w:cs="GHEA Grapalat"/>
        </w:rPr>
      </w:pPr>
      <w:r w:rsidRPr="005354AD">
        <w:rPr>
          <w:rFonts w:ascii="GHEA Grapalat" w:eastAsia="GHEA Grapalat" w:hAnsi="GHEA Grapalat" w:cs="GHEA Grapalat"/>
        </w:rPr>
        <w:t>գ</w:t>
      </w:r>
      <w:r w:rsidRPr="005354AD">
        <w:rPr>
          <w:rFonts w:ascii="Cambria Math" w:eastAsia="GHEA Grapalat" w:hAnsi="Cambria Math"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w:t>
      </w:r>
      <w:r w:rsidRPr="005354AD">
        <w:rPr>
          <w:rFonts w:ascii="GHEA Grapalat" w:eastAsia="GHEA Grapalat" w:hAnsi="GHEA Grapalat" w:cs="GHEA Grapalat"/>
          <w:b/>
        </w:rPr>
        <w:t>գ</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գործունեության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ընդհանուր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ընթացիկ</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ղեկավարումն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պաշտոնատար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երբ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չէ</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«ա» և «բ» </w:t>
      </w:r>
      <w:proofErr w:type="spellStart"/>
      <w:r w:rsidRPr="005354AD">
        <w:rPr>
          <w:rFonts w:ascii="GHEA Grapalat" w:eastAsia="GHEA Grapalat" w:hAnsi="GHEA Grapalat" w:cs="GHEA Grapalat"/>
        </w:rPr>
        <w:t>կետերի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պահանջներին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համապատասխանող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ֆիզիկական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r w:rsidRPr="005354AD">
        <w:rPr>
          <w:rFonts w:ascii="GHEA Grapalat" w:eastAsia="GHEA Grapalat" w:hAnsi="GHEA Grapalat" w:cs="GHEA Grapalat"/>
        </w:rPr>
        <w:t>.</w:t>
      </w:r>
    </w:p>
    <w:p w14:paraId="096B013B"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bookmarkStart w:id="8" w:name="_heading=h.gjdgxs" w:colFirst="0" w:colLast="0"/>
      <w:bookmarkEnd w:id="8"/>
      <w:r w:rsidRPr="005354AD">
        <w:rPr>
          <w:rFonts w:ascii="GHEA Grapalat" w:eastAsia="GHEA Grapalat" w:hAnsi="GHEA Grapalat" w:cs="GHEA Grapalat"/>
        </w:rPr>
        <w:t>«</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հանդիսանալու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հիմքերը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ընդերքօգտագործման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ոլորտի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հաշվետու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կազմակերպությունների</w:t>
      </w:r>
      <w:proofErr w:type="spellEnd"/>
      <w:r w:rsidRPr="005354AD">
        <w:rPr>
          <w:rFonts w:ascii="GHEA Grapalat" w:eastAsia="GHEA Grapalat" w:hAnsi="GHEA Grapalat" w:cs="GHEA Grapalat"/>
        </w:rPr>
        <w:t xml:space="preserve"> </w:t>
      </w:r>
      <w:proofErr w:type="spellStart"/>
      <w:proofErr w:type="gramStart"/>
      <w:r w:rsidRPr="005354AD">
        <w:rPr>
          <w:rFonts w:ascii="GHEA Grapalat" w:eastAsia="GHEA Grapalat" w:hAnsi="GHEA Grapalat" w:cs="GHEA Grapalat"/>
        </w:rPr>
        <w:t>համար</w:t>
      </w:r>
      <w:proofErr w:type="spellEnd"/>
      <w:r w:rsidRPr="005354AD">
        <w:rPr>
          <w:rFonts w:ascii="GHEA Grapalat" w:eastAsia="GHEA Grapalat" w:hAnsi="GHEA Grapalat" w:cs="GHEA Grapalat"/>
        </w:rPr>
        <w:t>)»</w:t>
      </w:r>
      <w:proofErr w:type="gram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ընդերքօգտագործման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ոլորտի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հաշվետու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բացահայտումն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Ընդերքի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օրենսգրքով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սահմանված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չափանիշներով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սույն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կարգի</w:t>
      </w:r>
      <w:proofErr w:type="spellEnd"/>
      <w:r w:rsidRPr="005354AD">
        <w:rPr>
          <w:rFonts w:ascii="GHEA Grapalat" w:eastAsia="GHEA Grapalat" w:hAnsi="GHEA Grapalat" w:cs="GHEA Grapalat"/>
        </w:rPr>
        <w:t xml:space="preserve"> 4</w:t>
      </w:r>
      <w:r w:rsidRPr="005354AD">
        <w:rPr>
          <w:rFonts w:ascii="Cambria Math" w:eastAsia="Cambria Math" w:hAnsi="Cambria Math" w:cs="Cambria Math"/>
        </w:rPr>
        <w:t>․</w:t>
      </w:r>
      <w:r w:rsidRPr="005354AD">
        <w:rPr>
          <w:rFonts w:ascii="GHEA Grapalat" w:eastAsia="GHEA Grapalat" w:hAnsi="GHEA Grapalat" w:cs="GHEA Grapalat"/>
        </w:rPr>
        <w:t xml:space="preserve">5-րդ </w:t>
      </w:r>
      <w:proofErr w:type="spellStart"/>
      <w:r w:rsidRPr="005354AD">
        <w:rPr>
          <w:rFonts w:ascii="GHEA Grapalat" w:eastAsia="GHEA Grapalat" w:hAnsi="GHEA Grapalat" w:cs="GHEA Grapalat"/>
        </w:rPr>
        <w:t>կետում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սահմանված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հաշվառմամբ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հիմքերի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հետևյալ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կանոններով</w:t>
      </w:r>
      <w:proofErr w:type="spellEnd"/>
      <w:r w:rsidRPr="005354AD">
        <w:rPr>
          <w:rFonts w:ascii="Cambria Math" w:eastAsia="GHEA Grapalat" w:hAnsi="Cambria Math" w:cs="GHEA Grapalat"/>
        </w:rPr>
        <w:t>․</w:t>
      </w:r>
    </w:p>
    <w:p w14:paraId="691ADD44" w14:textId="77777777" w:rsidR="00034160" w:rsidRPr="005354AD" w:rsidRDefault="00FB0689">
      <w:pPr>
        <w:spacing w:line="360" w:lineRule="auto"/>
        <w:ind w:firstLine="567"/>
        <w:jc w:val="both"/>
        <w:rPr>
          <w:rFonts w:ascii="GHEA Grapalat" w:eastAsia="GHEA Grapalat" w:hAnsi="GHEA Grapalat" w:cs="GHEA Grapalat"/>
        </w:rPr>
      </w:pPr>
      <w:r w:rsidRPr="005354AD">
        <w:rPr>
          <w:rFonts w:ascii="GHEA Grapalat" w:eastAsia="GHEA Grapalat" w:hAnsi="GHEA Grapalat" w:cs="GHEA Grapalat"/>
        </w:rPr>
        <w:t>ա</w:t>
      </w:r>
      <w:r w:rsidRPr="005354AD">
        <w:rPr>
          <w:rFonts w:ascii="Cambria Math" w:eastAsia="GHEA Grapalat" w:hAnsi="Cambria Math"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w:t>
      </w:r>
      <w:r w:rsidRPr="005354AD">
        <w:rPr>
          <w:rFonts w:ascii="GHEA Grapalat" w:eastAsia="GHEA Grapalat" w:hAnsi="GHEA Grapalat" w:cs="GHEA Grapalat"/>
          <w:b/>
        </w:rPr>
        <w:t>ա</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ֆիզիկական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կերպով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տիրապետում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տվյալ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ձայնի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իրավունք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բաժնեմասերի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փայերի</w:t>
      </w:r>
      <w:proofErr w:type="spellEnd"/>
      <w:r w:rsidRPr="005354AD">
        <w:rPr>
          <w:rFonts w:ascii="GHEA Grapalat" w:eastAsia="GHEA Grapalat" w:hAnsi="GHEA Grapalat" w:cs="GHEA Grapalat"/>
        </w:rPr>
        <w:t xml:space="preserve">) 10 և </w:t>
      </w:r>
      <w:proofErr w:type="spellStart"/>
      <w:r w:rsidRPr="005354AD">
        <w:rPr>
          <w:rFonts w:ascii="GHEA Grapalat" w:eastAsia="GHEA Grapalat" w:hAnsi="GHEA Grapalat" w:cs="GHEA Grapalat"/>
        </w:rPr>
        <w:t>ավելի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կերպով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ունի</w:t>
      </w:r>
      <w:proofErr w:type="spellEnd"/>
      <w:r w:rsidRPr="005354AD">
        <w:rPr>
          <w:rFonts w:ascii="GHEA Grapalat" w:eastAsia="GHEA Grapalat" w:hAnsi="GHEA Grapalat" w:cs="GHEA Grapalat"/>
        </w:rPr>
        <w:t xml:space="preserve"> 10 և </w:t>
      </w:r>
      <w:proofErr w:type="spellStart"/>
      <w:r w:rsidRPr="005354AD">
        <w:rPr>
          <w:rFonts w:ascii="GHEA Grapalat" w:eastAsia="GHEA Grapalat" w:hAnsi="GHEA Grapalat" w:cs="GHEA Grapalat"/>
        </w:rPr>
        <w:t>ավելի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տոկոս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սույն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կարգի</w:t>
      </w:r>
      <w:proofErr w:type="spellEnd"/>
      <w:r w:rsidRPr="005354AD">
        <w:rPr>
          <w:rFonts w:ascii="GHEA Grapalat" w:eastAsia="GHEA Grapalat" w:hAnsi="GHEA Grapalat" w:cs="GHEA Grapalat"/>
        </w:rPr>
        <w:t xml:space="preserve"> 4-րդ </w:t>
      </w:r>
      <w:proofErr w:type="spellStart"/>
      <w:r w:rsidRPr="005354AD">
        <w:rPr>
          <w:rFonts w:ascii="GHEA Grapalat" w:eastAsia="GHEA Grapalat" w:hAnsi="GHEA Grapalat" w:cs="GHEA Grapalat"/>
        </w:rPr>
        <w:t>կետի</w:t>
      </w:r>
      <w:proofErr w:type="spellEnd"/>
      <w:r w:rsidRPr="005354AD">
        <w:rPr>
          <w:rFonts w:ascii="GHEA Grapalat" w:eastAsia="GHEA Grapalat" w:hAnsi="GHEA Grapalat" w:cs="GHEA Grapalat"/>
        </w:rPr>
        <w:t xml:space="preserve"> 5-րդ </w:t>
      </w:r>
      <w:proofErr w:type="spellStart"/>
      <w:r w:rsidRPr="005354AD">
        <w:rPr>
          <w:rFonts w:ascii="GHEA Grapalat" w:eastAsia="GHEA Grapalat" w:hAnsi="GHEA Grapalat" w:cs="GHEA Grapalat"/>
        </w:rPr>
        <w:t>ենթակետի</w:t>
      </w:r>
      <w:proofErr w:type="spellEnd"/>
      <w:r w:rsidRPr="005354AD">
        <w:rPr>
          <w:rFonts w:ascii="GHEA Grapalat" w:eastAsia="GHEA Grapalat" w:hAnsi="GHEA Grapalat" w:cs="GHEA Grapalat"/>
        </w:rPr>
        <w:t xml:space="preserve"> «ա» </w:t>
      </w:r>
      <w:proofErr w:type="spellStart"/>
      <w:r w:rsidRPr="005354AD">
        <w:rPr>
          <w:rFonts w:ascii="GHEA Grapalat" w:eastAsia="GHEA Grapalat" w:hAnsi="GHEA Grapalat" w:cs="GHEA Grapalat"/>
        </w:rPr>
        <w:t>պարբերությամբ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սահմանված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հաշվառմամբ</w:t>
      </w:r>
      <w:proofErr w:type="spellEnd"/>
      <w:r w:rsidRPr="005354AD">
        <w:rPr>
          <w:rFonts w:ascii="GHEA Grapalat" w:eastAsia="GHEA Grapalat" w:hAnsi="GHEA Grapalat" w:cs="GHEA Grapalat"/>
        </w:rPr>
        <w:t>.</w:t>
      </w:r>
    </w:p>
    <w:p w14:paraId="46A779AE" w14:textId="77777777" w:rsidR="00034160" w:rsidRPr="005354AD" w:rsidRDefault="00FB0689">
      <w:pPr>
        <w:spacing w:line="360" w:lineRule="auto"/>
        <w:ind w:firstLine="567"/>
        <w:jc w:val="both"/>
        <w:rPr>
          <w:rFonts w:ascii="GHEA Grapalat" w:eastAsia="GHEA Grapalat" w:hAnsi="GHEA Grapalat" w:cs="GHEA Grapalat"/>
        </w:rPr>
      </w:pPr>
      <w:r w:rsidRPr="005354AD">
        <w:rPr>
          <w:rFonts w:ascii="GHEA Grapalat" w:eastAsia="GHEA Grapalat" w:hAnsi="GHEA Grapalat" w:cs="GHEA Grapalat"/>
        </w:rPr>
        <w:t>բ</w:t>
      </w:r>
      <w:r w:rsidRPr="005354AD">
        <w:rPr>
          <w:rFonts w:ascii="Cambria Math" w:eastAsia="GHEA Grapalat" w:hAnsi="Cambria Math"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w:t>
      </w:r>
      <w:r w:rsidRPr="005354AD">
        <w:rPr>
          <w:rFonts w:ascii="GHEA Grapalat" w:eastAsia="GHEA Grapalat" w:hAnsi="GHEA Grapalat" w:cs="GHEA Grapalat"/>
          <w:b/>
        </w:rPr>
        <w:t>բ</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իրավունք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նշանակելու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հեռացնելու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կառավարման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մարմինների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անդամների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մեծամասնությանը</w:t>
      </w:r>
      <w:proofErr w:type="spellEnd"/>
      <w:r w:rsidRPr="005354AD">
        <w:rPr>
          <w:rFonts w:ascii="GHEA Grapalat" w:eastAsia="GHEA Grapalat" w:hAnsi="GHEA Grapalat" w:cs="GHEA Grapalat"/>
        </w:rPr>
        <w:t>.</w:t>
      </w:r>
    </w:p>
    <w:p w14:paraId="21F3EB58" w14:textId="77777777" w:rsidR="00034160" w:rsidRPr="005354AD" w:rsidRDefault="00FB0689">
      <w:pPr>
        <w:spacing w:line="360" w:lineRule="auto"/>
        <w:ind w:firstLine="567"/>
        <w:jc w:val="both"/>
        <w:rPr>
          <w:rFonts w:ascii="GHEA Grapalat" w:eastAsia="GHEA Grapalat" w:hAnsi="GHEA Grapalat" w:cs="GHEA Grapalat"/>
        </w:rPr>
      </w:pPr>
      <w:r w:rsidRPr="005354AD">
        <w:rPr>
          <w:rFonts w:ascii="GHEA Grapalat" w:eastAsia="GHEA Grapalat" w:hAnsi="GHEA Grapalat" w:cs="GHEA Grapalat"/>
        </w:rPr>
        <w:t>գ</w:t>
      </w:r>
      <w:r w:rsidRPr="005354AD">
        <w:rPr>
          <w:rFonts w:ascii="Cambria Math" w:eastAsia="GHEA Grapalat" w:hAnsi="Cambria Math"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w:t>
      </w:r>
      <w:r w:rsidRPr="005354AD">
        <w:rPr>
          <w:rFonts w:ascii="GHEA Grapalat" w:eastAsia="GHEA Grapalat" w:hAnsi="GHEA Grapalat" w:cs="GHEA Grapalat"/>
          <w:b/>
        </w:rPr>
        <w:t>գ</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Կազմակերպությունից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անհատույց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ստացել</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հաշվետու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տարվան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նախորդող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տարվա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ընթացքում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ստացած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շահույթի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առնվազն</w:t>
      </w:r>
      <w:proofErr w:type="spellEnd"/>
      <w:r w:rsidRPr="005354AD">
        <w:rPr>
          <w:rFonts w:ascii="GHEA Grapalat" w:eastAsia="GHEA Grapalat" w:hAnsi="GHEA Grapalat" w:cs="GHEA Grapalat"/>
        </w:rPr>
        <w:t xml:space="preserve"> 15 </w:t>
      </w:r>
      <w:proofErr w:type="spellStart"/>
      <w:r w:rsidRPr="005354AD">
        <w:rPr>
          <w:rFonts w:ascii="GHEA Grapalat" w:eastAsia="GHEA Grapalat" w:hAnsi="GHEA Grapalat" w:cs="GHEA Grapalat"/>
        </w:rPr>
        <w:t>տոկոսի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չափով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օգուտ</w:t>
      </w:r>
      <w:proofErr w:type="spellEnd"/>
      <w:r w:rsidRPr="005354AD">
        <w:rPr>
          <w:rFonts w:ascii="GHEA Grapalat" w:eastAsia="GHEA Grapalat" w:hAnsi="GHEA Grapalat" w:cs="GHEA Grapalat"/>
        </w:rPr>
        <w:t>.</w:t>
      </w:r>
    </w:p>
    <w:p w14:paraId="25984E5C" w14:textId="77777777" w:rsidR="00034160" w:rsidRPr="005354AD" w:rsidRDefault="00FB0689">
      <w:pPr>
        <w:spacing w:line="360" w:lineRule="auto"/>
        <w:ind w:firstLine="567"/>
        <w:jc w:val="both"/>
        <w:rPr>
          <w:rFonts w:ascii="GHEA Grapalat" w:eastAsia="GHEA Grapalat" w:hAnsi="GHEA Grapalat" w:cs="GHEA Grapalat"/>
        </w:rPr>
      </w:pPr>
      <w:r w:rsidRPr="005354AD">
        <w:rPr>
          <w:rFonts w:ascii="GHEA Grapalat" w:eastAsia="GHEA Grapalat" w:hAnsi="GHEA Grapalat" w:cs="GHEA Grapalat"/>
        </w:rPr>
        <w:t>դ</w:t>
      </w:r>
      <w:r w:rsidRPr="005354AD">
        <w:rPr>
          <w:rFonts w:ascii="Cambria Math" w:eastAsia="GHEA Grapalat" w:hAnsi="Cambria Math"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w:t>
      </w:r>
      <w:r w:rsidRPr="005354AD">
        <w:rPr>
          <w:rFonts w:ascii="GHEA Grapalat" w:eastAsia="GHEA Grapalat" w:hAnsi="GHEA Grapalat" w:cs="GHEA Grapalat"/>
          <w:b/>
        </w:rPr>
        <w:t>դ</w:t>
      </w:r>
      <w:r w:rsidRPr="005354AD">
        <w:rPr>
          <w:rFonts w:ascii="GHEA Grapalat" w:eastAsia="GHEA Grapalat" w:hAnsi="GHEA Grapalat" w:cs="GHEA Grapalat"/>
        </w:rPr>
        <w:t>»</w:t>
      </w:r>
      <w:r w:rsidRPr="005354AD">
        <w:rPr>
          <w:rFonts w:ascii="GHEA Grapalat" w:eastAsia="GHEA Grapalat" w:hAnsi="GHEA Grapalat" w:cs="GHEA Grapalat"/>
          <w:b/>
        </w:rPr>
        <w:t xml:space="preserve"> </w:t>
      </w:r>
      <w:proofErr w:type="spellStart"/>
      <w:r w:rsidRPr="005354AD">
        <w:rPr>
          <w:rFonts w:ascii="GHEA Grapalat" w:eastAsia="GHEA Grapalat" w:hAnsi="GHEA Grapalat" w:cs="GHEA Grapalat"/>
        </w:rPr>
        <w:t>կետում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անձն</w:t>
      </w:r>
      <w:proofErr w:type="spellEnd"/>
      <w:r w:rsidRPr="005354AD">
        <w:rPr>
          <w:rFonts w:ascii="GHEA Grapalat" w:eastAsia="GHEA Grapalat" w:hAnsi="GHEA Grapalat" w:cs="GHEA Grapalat"/>
        </w:rPr>
        <w:t xml:space="preserve"> «ա»-«գ» </w:t>
      </w:r>
      <w:proofErr w:type="spellStart"/>
      <w:r w:rsidRPr="005354AD">
        <w:rPr>
          <w:rFonts w:ascii="GHEA Grapalat" w:eastAsia="GHEA Grapalat" w:hAnsi="GHEA Grapalat" w:cs="GHEA Grapalat"/>
        </w:rPr>
        <w:t>կետերի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իմաստով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սակայն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կազմակերպությունը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գործիքների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այդ</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թվում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կնքված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գործարքների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ուժով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բնույթի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ազդեցության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վրա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միջոցներով</w:t>
      </w:r>
      <w:proofErr w:type="spellEnd"/>
      <w:r w:rsidRPr="005354AD">
        <w:rPr>
          <w:rFonts w:ascii="GHEA Grapalat" w:eastAsia="GHEA Grapalat" w:hAnsi="GHEA Grapalat" w:cs="GHEA Grapalat"/>
        </w:rPr>
        <w:t>.</w:t>
      </w:r>
    </w:p>
    <w:p w14:paraId="5F02EC86" w14:textId="77777777" w:rsidR="00034160" w:rsidRPr="005354AD" w:rsidRDefault="00FB0689">
      <w:pPr>
        <w:spacing w:line="360" w:lineRule="auto"/>
        <w:ind w:firstLine="567"/>
        <w:jc w:val="both"/>
        <w:rPr>
          <w:rFonts w:ascii="GHEA Grapalat" w:eastAsia="GHEA Grapalat" w:hAnsi="GHEA Grapalat" w:cs="GHEA Grapalat"/>
        </w:rPr>
      </w:pPr>
      <w:r w:rsidRPr="005354AD">
        <w:rPr>
          <w:rFonts w:ascii="GHEA Grapalat" w:eastAsia="GHEA Grapalat" w:hAnsi="GHEA Grapalat" w:cs="GHEA Grapalat"/>
        </w:rPr>
        <w:t>ե</w:t>
      </w:r>
      <w:r w:rsidRPr="005354AD">
        <w:rPr>
          <w:rFonts w:ascii="Cambria Math" w:eastAsia="GHEA Grapalat" w:hAnsi="Cambria Math"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w:t>
      </w:r>
      <w:r w:rsidRPr="005354AD">
        <w:rPr>
          <w:rFonts w:ascii="GHEA Grapalat" w:eastAsia="GHEA Grapalat" w:hAnsi="GHEA Grapalat" w:cs="GHEA Grapalat"/>
          <w:b/>
        </w:rPr>
        <w:t>ե</w:t>
      </w:r>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կետում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գործունեության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ընդհանուր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ընթացիկ</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ղեկավարումն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պաշտոնատար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երբ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չէ</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ենթաբաժնի</w:t>
      </w:r>
      <w:proofErr w:type="spellEnd"/>
      <w:r w:rsidRPr="005354AD">
        <w:rPr>
          <w:rFonts w:ascii="GHEA Grapalat" w:eastAsia="GHEA Grapalat" w:hAnsi="GHEA Grapalat" w:cs="GHEA Grapalat"/>
        </w:rPr>
        <w:t xml:space="preserve"> «ա»-«դ» </w:t>
      </w:r>
      <w:proofErr w:type="spellStart"/>
      <w:r w:rsidRPr="005354AD">
        <w:rPr>
          <w:rFonts w:ascii="GHEA Grapalat" w:eastAsia="GHEA Grapalat" w:hAnsi="GHEA Grapalat" w:cs="GHEA Grapalat"/>
        </w:rPr>
        <w:t>կետերի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պահանջներին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համապատասխանող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ֆիզիկական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r w:rsidRPr="005354AD">
        <w:rPr>
          <w:rFonts w:ascii="GHEA Grapalat" w:eastAsia="GHEA Grapalat" w:hAnsi="GHEA Grapalat" w:cs="GHEA Grapalat"/>
        </w:rPr>
        <w:t>.</w:t>
      </w:r>
    </w:p>
    <w:p w14:paraId="0E38A700"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կարգավիճակի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տեղեկությունները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դառնալու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օրը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ամիսը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տարին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կողմից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նկատմամբ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ձևի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Փոխկապակցված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անձանց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հետ</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համատեղ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իր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հետ</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փոխկապակցված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հետ</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համաձայնեցված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ուժով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կարող</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վերահսկել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հետ</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փոխկապակցված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հետ</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համաձայնեցված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գործելու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ընդերքօգտագործման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ոլորտի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հաշվետու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Ընդերքի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օրենսգրքի</w:t>
      </w:r>
      <w:proofErr w:type="spellEnd"/>
      <w:r w:rsidRPr="005354AD">
        <w:rPr>
          <w:rFonts w:ascii="GHEA Grapalat" w:eastAsia="GHEA Grapalat" w:hAnsi="GHEA Grapalat" w:cs="GHEA Grapalat"/>
        </w:rPr>
        <w:t xml:space="preserve"> 3-րդ </w:t>
      </w:r>
      <w:proofErr w:type="spellStart"/>
      <w:r w:rsidRPr="005354AD">
        <w:rPr>
          <w:rFonts w:ascii="GHEA Grapalat" w:eastAsia="GHEA Grapalat" w:hAnsi="GHEA Grapalat" w:cs="GHEA Grapalat"/>
        </w:rPr>
        <w:t>հոդվածի</w:t>
      </w:r>
      <w:proofErr w:type="spellEnd"/>
      <w:r w:rsidRPr="005354AD">
        <w:rPr>
          <w:rFonts w:ascii="GHEA Grapalat" w:eastAsia="GHEA Grapalat" w:hAnsi="GHEA Grapalat" w:cs="GHEA Grapalat"/>
        </w:rPr>
        <w:t xml:space="preserve"> 1-ին </w:t>
      </w:r>
      <w:proofErr w:type="spellStart"/>
      <w:r w:rsidRPr="005354AD">
        <w:rPr>
          <w:rFonts w:ascii="GHEA Grapalat" w:eastAsia="GHEA Grapalat" w:hAnsi="GHEA Grapalat" w:cs="GHEA Grapalat"/>
        </w:rPr>
        <w:t>մասի</w:t>
      </w:r>
      <w:proofErr w:type="spellEnd"/>
      <w:r w:rsidRPr="005354AD">
        <w:rPr>
          <w:rFonts w:ascii="GHEA Grapalat" w:eastAsia="GHEA Grapalat" w:hAnsi="GHEA Grapalat" w:cs="GHEA Grapalat"/>
        </w:rPr>
        <w:t xml:space="preserve"> 53-րդ </w:t>
      </w:r>
      <w:proofErr w:type="spellStart"/>
      <w:r w:rsidRPr="005354AD">
        <w:rPr>
          <w:rFonts w:ascii="GHEA Grapalat" w:eastAsia="GHEA Grapalat" w:hAnsi="GHEA Grapalat" w:cs="GHEA Grapalat"/>
        </w:rPr>
        <w:t>կետի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իմաստով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պաշտոնատար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նրա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ընտանիքի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անդամ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հանդիսանալու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w:t>
      </w:r>
    </w:p>
    <w:p w14:paraId="2E6B6811"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կոնտակտային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էլեկտրոնային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փոստի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հասցեն</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հեռախոսահամարը</w:t>
      </w:r>
      <w:proofErr w:type="spellEnd"/>
      <w:r w:rsidRPr="005354AD">
        <w:rPr>
          <w:rFonts w:ascii="GHEA Grapalat" w:eastAsia="GHEA Grapalat" w:hAnsi="GHEA Grapalat" w:cs="GHEA Grapalat"/>
        </w:rPr>
        <w:t>:</w:t>
      </w:r>
    </w:p>
    <w:p w14:paraId="69842F70" w14:textId="77777777" w:rsidR="00034160" w:rsidRPr="005354AD" w:rsidRDefault="00034160">
      <w:pPr>
        <w:spacing w:line="360" w:lineRule="auto"/>
        <w:ind w:left="1789" w:firstLine="567"/>
        <w:jc w:val="both"/>
        <w:rPr>
          <w:rFonts w:ascii="GHEA Grapalat" w:eastAsia="GHEA Grapalat" w:hAnsi="GHEA Grapalat" w:cs="GHEA Grapalat"/>
        </w:rPr>
      </w:pPr>
    </w:p>
    <w:p w14:paraId="0F1CBEAC" w14:textId="77777777" w:rsidR="00034160" w:rsidRPr="005354AD" w:rsidRDefault="00FB0689">
      <w:pPr>
        <w:numPr>
          <w:ilvl w:val="0"/>
          <w:numId w:val="6"/>
        </w:numPr>
        <w:spacing w:line="360" w:lineRule="auto"/>
        <w:ind w:left="0" w:firstLine="567"/>
        <w:jc w:val="both"/>
        <w:rPr>
          <w:rFonts w:ascii="GHEA Grapalat" w:eastAsia="GHEA Grapalat" w:hAnsi="GHEA Grapalat" w:cs="GHEA Grapalat"/>
          <w:color w:val="000000"/>
        </w:rPr>
      </w:pP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rPr>
        <w:t xml:space="preserve"> 5-րդ </w:t>
      </w:r>
      <w:proofErr w:type="spellStart"/>
      <w:r w:rsidRPr="005354AD">
        <w:rPr>
          <w:rFonts w:ascii="GHEA Grapalat" w:eastAsia="GHEA Grapalat" w:hAnsi="GHEA Grapalat" w:cs="GHEA Grapalat"/>
        </w:rPr>
        <w:t>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ամբողջությամբ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ունի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color w:val="000000"/>
        </w:rPr>
        <w:t>ենթակա</w:t>
      </w:r>
      <w:proofErr w:type="spellEnd"/>
      <w:r w:rsidRPr="005354AD">
        <w:rPr>
          <w:rFonts w:ascii="GHEA Grapalat" w:eastAsia="GHEA Grapalat" w:hAnsi="GHEA Grapalat" w:cs="GHEA Grapalat"/>
          <w:color w:val="000000"/>
        </w:rPr>
        <w:t xml:space="preserve"> է </w:t>
      </w:r>
      <w:proofErr w:type="spellStart"/>
      <w:r w:rsidRPr="005354AD">
        <w:rPr>
          <w:rFonts w:ascii="GHEA Grapalat" w:eastAsia="GHEA Grapalat" w:hAnsi="GHEA Grapalat" w:cs="GHEA Grapalat"/>
          <w:color w:val="000000"/>
        </w:rPr>
        <w:t>լրացման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յուրաքանչյուր</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առանձին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բոլոր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անձանց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քանակով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color w:val="000000"/>
        </w:rPr>
        <w:t>Այս</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բաժնում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ենթաբաժինները</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լրացվում</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են</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հետևյալ</w:t>
      </w:r>
      <w:proofErr w:type="spellEnd"/>
      <w:r w:rsidRPr="005354AD">
        <w:rPr>
          <w:rFonts w:ascii="GHEA Grapalat" w:eastAsia="GHEA Grapalat" w:hAnsi="GHEA Grapalat" w:cs="GHEA Grapalat"/>
          <w:color w:val="000000"/>
        </w:rPr>
        <w:t xml:space="preserve"> </w:t>
      </w:r>
      <w:proofErr w:type="spellStart"/>
      <w:r w:rsidRPr="005354AD">
        <w:rPr>
          <w:rFonts w:ascii="GHEA Grapalat" w:eastAsia="GHEA Grapalat" w:hAnsi="GHEA Grapalat" w:cs="GHEA Grapalat"/>
          <w:color w:val="000000"/>
        </w:rPr>
        <w:t>կանոններով</w:t>
      </w:r>
      <w:proofErr w:type="spellEnd"/>
      <w:r w:rsidRPr="005354AD">
        <w:rPr>
          <w:rFonts w:ascii="Cambria Math" w:eastAsia="GHEA Grapalat" w:hAnsi="Cambria Math" w:cs="GHEA Grapalat"/>
          <w:color w:val="000000"/>
        </w:rPr>
        <w:t>․</w:t>
      </w:r>
    </w:p>
    <w:p w14:paraId="5CCB7DF0"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անվանումը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այդ</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թվում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լատինատառ</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գրանցման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ներառյալ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կազմակերպաիրավական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ձևի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մասին</w:t>
      </w:r>
      <w:proofErr w:type="spellEnd"/>
      <w:r w:rsidRPr="005354AD">
        <w:rPr>
          <w:rFonts w:ascii="GHEA Grapalat" w:eastAsia="GHEA Grapalat" w:hAnsi="GHEA Grapalat" w:cs="GHEA Grapalat"/>
        </w:rPr>
        <w:t>.</w:t>
      </w:r>
    </w:p>
    <w:p w14:paraId="05AB3589"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w:t>
      </w:r>
      <w:proofErr w:type="spellEnd"/>
      <w:r w:rsidRPr="005354AD">
        <w:rPr>
          <w:rFonts w:ascii="GHEA Grapalat" w:eastAsia="GHEA Grapalat" w:hAnsi="GHEA Grapalat" w:cs="GHEA Grapalat"/>
        </w:rPr>
        <w:t>(</w:t>
      </w:r>
      <w:proofErr w:type="spellStart"/>
      <w:r w:rsidRPr="005354AD">
        <w:rPr>
          <w:rFonts w:ascii="GHEA Grapalat" w:eastAsia="GHEA Grapalat" w:hAnsi="GHEA Grapalat" w:cs="GHEA Grapalat"/>
        </w:rPr>
        <w:t>ներ</w:t>
      </w:r>
      <w:proofErr w:type="spellEnd"/>
      <w:r w:rsidRPr="005354AD">
        <w:rPr>
          <w:rFonts w:ascii="GHEA Grapalat" w:eastAsia="GHEA Grapalat" w:hAnsi="GHEA Grapalat" w:cs="GHEA Grapalat"/>
        </w:rPr>
        <w:t xml:space="preserve">)ի </w:t>
      </w:r>
      <w:proofErr w:type="spellStart"/>
      <w:r w:rsidRPr="005354AD">
        <w:rPr>
          <w:rFonts w:ascii="GHEA Grapalat" w:eastAsia="GHEA Grapalat" w:hAnsi="GHEA Grapalat" w:cs="GHEA Grapalat"/>
        </w:rPr>
        <w:t>անունը</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ազգանունը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հանդիսանում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անձանց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ամբողջությամբ</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չէ</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լրացման</w:t>
      </w:r>
      <w:proofErr w:type="spellEnd"/>
      <w:r w:rsidRPr="005354AD">
        <w:rPr>
          <w:rFonts w:ascii="GHEA Grapalat" w:eastAsia="GHEA Grapalat" w:hAnsi="GHEA Grapalat" w:cs="GHEA Grapalat"/>
        </w:rPr>
        <w:t>։</w:t>
      </w:r>
    </w:p>
    <w:p w14:paraId="143177FA" w14:textId="77777777" w:rsidR="00034160" w:rsidRPr="005354AD" w:rsidRDefault="00FB0689">
      <w:pPr>
        <w:numPr>
          <w:ilvl w:val="1"/>
          <w:numId w:val="6"/>
        </w:numPr>
        <w:spacing w:line="360" w:lineRule="auto"/>
        <w:ind w:left="0" w:firstLine="567"/>
        <w:jc w:val="both"/>
        <w:rPr>
          <w:rFonts w:ascii="GHEA Grapalat" w:eastAsia="GHEA Grapalat" w:hAnsi="GHEA Grapalat" w:cs="GHEA Grapalat"/>
        </w:rPr>
      </w:pPr>
      <w:r w:rsidRPr="005354AD">
        <w:rPr>
          <w:rFonts w:ascii="GHEA Grapalat" w:eastAsia="GHEA Grapalat" w:hAnsi="GHEA Grapalat" w:cs="GHEA Grapalat"/>
        </w:rPr>
        <w:t>«</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ցուցակման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չէ</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պարտադիր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կարող</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լրացվել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միջանկյալ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ցուցակված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կարգավորվող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շուկայում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ֆոնդային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բորսայի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անվանումը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փակագծերում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նշելով</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բորսայի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ծածկագիրը</w:t>
      </w:r>
      <w:proofErr w:type="spellEnd"/>
      <w:r w:rsidRPr="005354AD">
        <w:rPr>
          <w:rFonts w:ascii="GHEA Grapalat" w:eastAsia="GHEA Grapalat" w:hAnsi="GHEA Grapalat" w:cs="GHEA Grapalat"/>
        </w:rPr>
        <w:t xml:space="preserve"> (Market Identifier Code), </w:t>
      </w:r>
      <w:proofErr w:type="spellStart"/>
      <w:r w:rsidRPr="005354AD">
        <w:rPr>
          <w:rFonts w:ascii="GHEA Grapalat" w:eastAsia="GHEA Grapalat" w:hAnsi="GHEA Grapalat" w:cs="GHEA Grapalat"/>
        </w:rPr>
        <w:t>որտեղ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ցուցակված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բաժնետոմսերը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ինչպես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նաև</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կատարվում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հղում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բորսայում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փաստաթղթերին</w:t>
      </w:r>
      <w:proofErr w:type="spellEnd"/>
      <w:r w:rsidRPr="005354AD">
        <w:rPr>
          <w:rFonts w:ascii="GHEA Grapalat" w:eastAsia="GHEA Grapalat" w:hAnsi="GHEA Grapalat" w:cs="GHEA Grapalat"/>
        </w:rPr>
        <w:t>։</w:t>
      </w:r>
    </w:p>
    <w:p w14:paraId="48D475EE" w14:textId="77777777" w:rsidR="00034160" w:rsidRPr="005354AD" w:rsidRDefault="00034160">
      <w:pPr>
        <w:spacing w:line="360" w:lineRule="auto"/>
        <w:ind w:left="1789" w:firstLine="567"/>
        <w:jc w:val="both"/>
        <w:rPr>
          <w:rFonts w:ascii="GHEA Grapalat" w:eastAsia="GHEA Grapalat" w:hAnsi="GHEA Grapalat" w:cs="GHEA Grapalat"/>
        </w:rPr>
      </w:pPr>
    </w:p>
    <w:p w14:paraId="19BD0993" w14:textId="77777777" w:rsidR="00034160" w:rsidRPr="005354AD" w:rsidRDefault="00FB0689">
      <w:pPr>
        <w:numPr>
          <w:ilvl w:val="0"/>
          <w:numId w:val="6"/>
        </w:numPr>
        <w:spacing w:line="360" w:lineRule="auto"/>
        <w:ind w:left="0" w:firstLine="567"/>
        <w:jc w:val="both"/>
        <w:rPr>
          <w:rFonts w:ascii="GHEA Grapalat" w:eastAsia="GHEA Grapalat" w:hAnsi="GHEA Grapalat" w:cs="GHEA Grapalat"/>
        </w:rPr>
      </w:pP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rPr>
        <w:t xml:space="preserve"> 6-րդ </w:t>
      </w:r>
      <w:proofErr w:type="spellStart"/>
      <w:r w:rsidRPr="005354AD">
        <w:rPr>
          <w:rFonts w:ascii="GHEA Grapalat" w:eastAsia="GHEA Grapalat" w:hAnsi="GHEA Grapalat" w:cs="GHEA Grapalat"/>
        </w:rPr>
        <w:t>բաժինը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Լրացուցիչ</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նշումներ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լրացուցիչ</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տեղեկություններ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հավելյալ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պարզաբանումներ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որոնք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առնչվում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հայտարարագրում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լրացված</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լրացման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ենթակա</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տվյալներին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Այս</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ենթաբաժնում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կարող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լրացվել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հավելյալ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պարզաբանումներ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շահառուի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կողմից</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Կազմակերպությունը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վերահսկելու</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հիմքերի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պետության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համայնքի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մարմինների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վերաբերյալ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որոնք</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իրականացնում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Կազմակերպության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վերահսկողությունն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այն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դեպքում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եթե</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իրավաբանական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կանոնադրական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կապիտալում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առկա</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պետության</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համայնքի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կամ</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անուղղակի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մասնակցություն</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այլ</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պարազաբանումներ</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հայտարարագրի</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առնչությամբ</w:t>
      </w:r>
      <w:proofErr w:type="spellEnd"/>
      <w:r w:rsidRPr="005354AD">
        <w:rPr>
          <w:rFonts w:ascii="GHEA Grapalat" w:eastAsia="GHEA Grapalat" w:hAnsi="GHEA Grapalat" w:cs="GHEA Grapalat"/>
        </w:rPr>
        <w:t>։</w:t>
      </w:r>
    </w:p>
    <w:p w14:paraId="04250547" w14:textId="77777777" w:rsidR="00034160" w:rsidRPr="005354AD" w:rsidRDefault="00FB0689">
      <w:pPr>
        <w:numPr>
          <w:ilvl w:val="0"/>
          <w:numId w:val="6"/>
        </w:numPr>
        <w:spacing w:line="360" w:lineRule="auto"/>
        <w:ind w:left="0" w:firstLine="567"/>
        <w:jc w:val="both"/>
        <w:rPr>
          <w:rFonts w:ascii="GHEA Grapalat" w:eastAsia="GHEA Grapalat" w:hAnsi="GHEA Grapalat" w:cs="GHEA Grapalat"/>
        </w:rPr>
      </w:pPr>
      <w:proofErr w:type="spellStart"/>
      <w:r w:rsidRPr="005354AD">
        <w:rPr>
          <w:rFonts w:ascii="GHEA Grapalat" w:eastAsia="GHEA Grapalat" w:hAnsi="GHEA Grapalat" w:cs="GHEA Grapalat"/>
        </w:rPr>
        <w:t>Հայտարարագիրը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լրացնում</w:t>
      </w:r>
      <w:proofErr w:type="spellEnd"/>
      <w:r w:rsidRPr="005354AD">
        <w:rPr>
          <w:rFonts w:ascii="GHEA Grapalat" w:eastAsia="GHEA Grapalat" w:hAnsi="GHEA Grapalat" w:cs="GHEA Grapalat"/>
        </w:rPr>
        <w:t xml:space="preserve"> և </w:t>
      </w:r>
      <w:proofErr w:type="spellStart"/>
      <w:r w:rsidRPr="005354AD">
        <w:rPr>
          <w:rFonts w:ascii="GHEA Grapalat" w:eastAsia="GHEA Grapalat" w:hAnsi="GHEA Grapalat" w:cs="GHEA Grapalat"/>
        </w:rPr>
        <w:t>ստորագրում</w:t>
      </w:r>
      <w:proofErr w:type="spellEnd"/>
      <w:r w:rsidRPr="005354AD">
        <w:rPr>
          <w:rFonts w:ascii="GHEA Grapalat" w:eastAsia="GHEA Grapalat" w:hAnsi="GHEA Grapalat" w:cs="GHEA Grapalat"/>
        </w:rPr>
        <w:t xml:space="preserve"> է </w:t>
      </w:r>
      <w:proofErr w:type="spellStart"/>
      <w:r w:rsidRPr="005354AD">
        <w:rPr>
          <w:rFonts w:ascii="GHEA Grapalat" w:eastAsia="GHEA Grapalat" w:hAnsi="GHEA Grapalat" w:cs="GHEA Grapalat"/>
        </w:rPr>
        <w:t>հայտը</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ներկայացնող</w:t>
      </w:r>
      <w:proofErr w:type="spellEnd"/>
      <w:r w:rsidRPr="005354AD">
        <w:rPr>
          <w:rFonts w:ascii="GHEA Grapalat" w:eastAsia="GHEA Grapalat" w:hAnsi="GHEA Grapalat" w:cs="GHEA Grapalat"/>
        </w:rPr>
        <w:t xml:space="preserve"> </w:t>
      </w:r>
      <w:proofErr w:type="spellStart"/>
      <w:r w:rsidRPr="005354AD">
        <w:rPr>
          <w:rFonts w:ascii="GHEA Grapalat" w:eastAsia="GHEA Grapalat" w:hAnsi="GHEA Grapalat" w:cs="GHEA Grapalat"/>
        </w:rPr>
        <w:t>անձը</w:t>
      </w:r>
      <w:proofErr w:type="spellEnd"/>
      <w:r w:rsidRPr="005354AD">
        <w:rPr>
          <w:rFonts w:ascii="GHEA Grapalat" w:eastAsia="GHEA Grapalat" w:hAnsi="GHEA Grapalat" w:cs="GHEA Grapalat"/>
        </w:rPr>
        <w:t xml:space="preserve">։ </w:t>
      </w:r>
    </w:p>
    <w:p w14:paraId="1B48231A" w14:textId="77777777" w:rsidR="00034160" w:rsidRPr="005354AD" w:rsidRDefault="00034160">
      <w:pPr>
        <w:pStyle w:val="31"/>
        <w:spacing w:line="240" w:lineRule="auto"/>
        <w:ind w:left="360" w:firstLine="0"/>
        <w:rPr>
          <w:rFonts w:ascii="GHEA Grapalat" w:hAnsi="GHEA Grapalat" w:cs="Sylfaen"/>
          <w:i/>
          <w:sz w:val="16"/>
          <w:szCs w:val="16"/>
          <w:lang w:val="hy-AM" w:eastAsia="ru-RU"/>
        </w:rPr>
      </w:pPr>
    </w:p>
    <w:p w14:paraId="397759AA" w14:textId="77777777" w:rsidR="00034160" w:rsidRPr="005354AD" w:rsidRDefault="00034160">
      <w:pPr>
        <w:pStyle w:val="31"/>
        <w:spacing w:line="240" w:lineRule="auto"/>
        <w:ind w:left="360" w:firstLine="0"/>
        <w:rPr>
          <w:rFonts w:ascii="GHEA Grapalat" w:hAnsi="GHEA Grapalat" w:cs="Sylfaen"/>
          <w:i/>
          <w:sz w:val="16"/>
          <w:szCs w:val="16"/>
          <w:lang w:val="hy-AM" w:eastAsia="ru-RU"/>
        </w:rPr>
      </w:pPr>
    </w:p>
    <w:p w14:paraId="32B79198" w14:textId="77777777" w:rsidR="00034160" w:rsidRPr="005354AD" w:rsidRDefault="00034160">
      <w:pPr>
        <w:pStyle w:val="31"/>
        <w:spacing w:line="240" w:lineRule="auto"/>
        <w:ind w:left="360" w:firstLine="0"/>
        <w:rPr>
          <w:rFonts w:ascii="GHEA Grapalat" w:hAnsi="GHEA Grapalat" w:cs="Sylfaen"/>
          <w:i/>
          <w:sz w:val="16"/>
          <w:szCs w:val="16"/>
          <w:lang w:val="hy-AM" w:eastAsia="ru-RU"/>
        </w:rPr>
      </w:pPr>
    </w:p>
    <w:p w14:paraId="47594EF5" w14:textId="77777777" w:rsidR="00034160" w:rsidRPr="005354AD" w:rsidRDefault="00034160">
      <w:pPr>
        <w:pStyle w:val="31"/>
        <w:spacing w:line="240" w:lineRule="auto"/>
        <w:ind w:left="360" w:firstLine="0"/>
        <w:rPr>
          <w:rFonts w:ascii="GHEA Grapalat" w:hAnsi="GHEA Grapalat" w:cs="Sylfaen"/>
          <w:i/>
          <w:sz w:val="16"/>
          <w:szCs w:val="16"/>
          <w:lang w:val="hy-AM" w:eastAsia="ru-RU"/>
        </w:rPr>
      </w:pPr>
    </w:p>
    <w:p w14:paraId="4836E592" w14:textId="77777777" w:rsidR="00034160" w:rsidRPr="005354AD" w:rsidRDefault="00034160">
      <w:pPr>
        <w:pStyle w:val="31"/>
        <w:spacing w:line="240" w:lineRule="auto"/>
        <w:ind w:left="360" w:firstLine="0"/>
        <w:rPr>
          <w:rFonts w:ascii="GHEA Grapalat" w:hAnsi="GHEA Grapalat" w:cs="Sylfaen"/>
          <w:i/>
          <w:sz w:val="16"/>
          <w:szCs w:val="16"/>
          <w:lang w:val="hy-AM" w:eastAsia="ru-RU"/>
        </w:rPr>
      </w:pPr>
    </w:p>
    <w:p w14:paraId="7D11E056" w14:textId="77777777" w:rsidR="00034160" w:rsidRPr="005354AD" w:rsidRDefault="00034160">
      <w:pPr>
        <w:pStyle w:val="31"/>
        <w:spacing w:line="240" w:lineRule="auto"/>
        <w:ind w:left="360" w:firstLine="0"/>
        <w:rPr>
          <w:rFonts w:ascii="GHEA Grapalat" w:hAnsi="GHEA Grapalat" w:cs="Sylfaen"/>
          <w:i/>
          <w:sz w:val="16"/>
          <w:szCs w:val="16"/>
          <w:lang w:val="hy-AM" w:eastAsia="ru-RU"/>
        </w:rPr>
      </w:pPr>
    </w:p>
    <w:p w14:paraId="31D83C54" w14:textId="77777777" w:rsidR="00034160" w:rsidRPr="005354AD" w:rsidRDefault="00034160">
      <w:pPr>
        <w:pStyle w:val="31"/>
        <w:spacing w:line="240" w:lineRule="auto"/>
        <w:ind w:left="360" w:firstLine="0"/>
        <w:rPr>
          <w:rFonts w:ascii="GHEA Grapalat" w:hAnsi="GHEA Grapalat" w:cs="Sylfaen"/>
          <w:i/>
          <w:sz w:val="16"/>
          <w:szCs w:val="16"/>
          <w:lang w:val="hy-AM" w:eastAsia="ru-RU"/>
        </w:rPr>
      </w:pPr>
    </w:p>
    <w:p w14:paraId="4F8F2A5F" w14:textId="77777777" w:rsidR="00034160" w:rsidRPr="005354AD" w:rsidRDefault="00FB0689">
      <w:pPr>
        <w:pStyle w:val="31"/>
        <w:spacing w:line="240" w:lineRule="auto"/>
        <w:ind w:left="360" w:firstLine="0"/>
        <w:rPr>
          <w:rFonts w:ascii="GHEA Grapalat" w:hAnsi="GHEA Grapalat" w:cs="Sylfaen"/>
          <w:i/>
          <w:sz w:val="16"/>
          <w:szCs w:val="16"/>
          <w:lang w:val="hy-AM" w:eastAsia="ru-RU"/>
        </w:rPr>
      </w:pPr>
      <w:r w:rsidRPr="005354AD">
        <w:rPr>
          <w:rFonts w:ascii="GHEA Grapalat" w:hAnsi="GHEA Grapalat" w:cs="Sylfaen"/>
          <w:i/>
          <w:sz w:val="16"/>
          <w:szCs w:val="16"/>
          <w:lang w:val="hy-AM" w:eastAsia="ru-RU"/>
        </w:rPr>
        <w:t>** 1.2</w:t>
      </w:r>
      <w:r w:rsidRPr="005354AD">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42595FC5" w14:textId="77777777" w:rsidR="00034160" w:rsidRPr="005354AD" w:rsidRDefault="00FB0689">
      <w:pPr>
        <w:pStyle w:val="31"/>
        <w:spacing w:line="240" w:lineRule="auto"/>
        <w:ind w:firstLine="0"/>
        <w:jc w:val="right"/>
        <w:rPr>
          <w:rFonts w:ascii="GHEA Grapalat" w:hAnsi="GHEA Grapalat" w:cs="Arial"/>
          <w:b/>
          <w:lang w:val="hy-AM"/>
        </w:rPr>
      </w:pPr>
      <w:r w:rsidRPr="005354AD">
        <w:rPr>
          <w:rFonts w:ascii="GHEA Grapalat" w:hAnsi="GHEA Grapalat"/>
          <w:b/>
          <w:lang w:val="hy-AM"/>
        </w:rPr>
        <w:t xml:space="preserve"> </w:t>
      </w:r>
      <w:r w:rsidRPr="005354AD">
        <w:rPr>
          <w:rFonts w:ascii="GHEA Grapalat" w:hAnsi="GHEA Grapalat"/>
          <w:b/>
          <w:lang w:val="hy-AM"/>
        </w:rPr>
        <w:br w:type="page"/>
      </w:r>
      <w:r w:rsidRPr="005354AD">
        <w:rPr>
          <w:rFonts w:ascii="GHEA Grapalat" w:hAnsi="GHEA Grapalat" w:cs="Sylfaen"/>
          <w:b/>
          <w:lang w:val="hy-AM"/>
        </w:rPr>
        <w:t>Հավելված</w:t>
      </w:r>
      <w:r w:rsidRPr="005354AD">
        <w:rPr>
          <w:rFonts w:ascii="GHEA Grapalat" w:hAnsi="GHEA Grapalat" w:cs="Arial"/>
          <w:b/>
          <w:lang w:val="hy-AM"/>
        </w:rPr>
        <w:t xml:space="preserve"> 2</w:t>
      </w:r>
    </w:p>
    <w:p w14:paraId="79BBD990" w14:textId="28D19AFF" w:rsidR="00034160" w:rsidRPr="005354AD" w:rsidRDefault="00FB0689">
      <w:pPr>
        <w:pStyle w:val="31"/>
        <w:spacing w:line="240" w:lineRule="auto"/>
        <w:jc w:val="right"/>
        <w:rPr>
          <w:rFonts w:ascii="GHEA Grapalat" w:hAnsi="GHEA Grapalat" w:cs="Arial"/>
          <w:b/>
          <w:lang w:val="hy-AM"/>
        </w:rPr>
      </w:pPr>
      <w:r w:rsidRPr="005354AD">
        <w:rPr>
          <w:rFonts w:ascii="GHEA Grapalat" w:hAnsi="GHEA Grapalat"/>
          <w:sz w:val="24"/>
          <w:szCs w:val="24"/>
          <w:lang w:val="hy-AM"/>
        </w:rPr>
        <w:t>«</w:t>
      </w:r>
      <w:r w:rsidR="00C12ED2">
        <w:rPr>
          <w:rFonts w:ascii="Sylfaen" w:hAnsi="Sylfaen" w:cs="Sylfaen"/>
          <w:i/>
          <w:lang w:val="af-ZA"/>
        </w:rPr>
        <w:t>ՀՀԱՄՄՀ-ԱԼՄ-ԳՀԱՊՁԲ-22/03</w:t>
      </w:r>
      <w:r w:rsidRPr="005354AD">
        <w:rPr>
          <w:rFonts w:ascii="GHEA Grapalat" w:hAnsi="GHEA Grapalat"/>
          <w:sz w:val="24"/>
          <w:szCs w:val="24"/>
          <w:lang w:val="af-ZA"/>
        </w:rPr>
        <w:t>»</w:t>
      </w:r>
      <w:r w:rsidRPr="005354AD">
        <w:rPr>
          <w:rFonts w:ascii="GHEA Grapalat" w:hAnsi="GHEA Grapalat"/>
          <w:b/>
          <w:lang w:val="hy-AM"/>
        </w:rPr>
        <w:t xml:space="preserve">  </w:t>
      </w:r>
      <w:r w:rsidRPr="005354AD">
        <w:rPr>
          <w:rFonts w:ascii="GHEA Grapalat" w:hAnsi="GHEA Grapalat" w:cs="Sylfaen"/>
          <w:b/>
          <w:lang w:val="hy-AM"/>
        </w:rPr>
        <w:t>ծածկագրով</w:t>
      </w:r>
    </w:p>
    <w:p w14:paraId="369650B7" w14:textId="77777777" w:rsidR="00034160" w:rsidRPr="005354AD" w:rsidRDefault="00FB0689">
      <w:pPr>
        <w:pStyle w:val="31"/>
        <w:spacing w:line="240" w:lineRule="auto"/>
        <w:jc w:val="right"/>
        <w:rPr>
          <w:rFonts w:ascii="GHEA Grapalat" w:hAnsi="GHEA Grapalat" w:cs="Arial"/>
          <w:b/>
          <w:lang w:val="hy-AM"/>
        </w:rPr>
      </w:pPr>
      <w:r w:rsidRPr="005354AD">
        <w:rPr>
          <w:rFonts w:ascii="GHEA Grapalat" w:hAnsi="GHEA Grapalat" w:cs="Sylfaen"/>
          <w:b/>
          <w:lang w:val="hy-AM"/>
        </w:rPr>
        <w:t>գնանշման հարցման ընթացակարգ</w:t>
      </w:r>
      <w:r w:rsidRPr="005354AD">
        <w:rPr>
          <w:rFonts w:ascii="GHEA Grapalat" w:hAnsi="GHEA Grapalat" w:cs="Arial"/>
          <w:b/>
          <w:lang w:val="hy-AM"/>
        </w:rPr>
        <w:t xml:space="preserve">ի </w:t>
      </w:r>
      <w:r w:rsidRPr="005354AD">
        <w:rPr>
          <w:rFonts w:ascii="GHEA Grapalat" w:hAnsi="GHEA Grapalat" w:cs="Sylfaen"/>
          <w:b/>
          <w:lang w:val="hy-AM"/>
        </w:rPr>
        <w:t>հրավերի</w:t>
      </w:r>
    </w:p>
    <w:p w14:paraId="3FA3496F" w14:textId="77777777" w:rsidR="00034160" w:rsidRPr="005354AD" w:rsidRDefault="00034160">
      <w:pPr>
        <w:rPr>
          <w:rFonts w:ascii="GHEA Grapalat" w:hAnsi="GHEA Grapalat"/>
          <w:lang w:val="hy-AM"/>
        </w:rPr>
      </w:pPr>
    </w:p>
    <w:p w14:paraId="7644EFB4" w14:textId="77777777" w:rsidR="00034160" w:rsidRPr="005354AD" w:rsidRDefault="00034160">
      <w:pPr>
        <w:ind w:firstLine="567"/>
        <w:jc w:val="center"/>
        <w:rPr>
          <w:rFonts w:ascii="GHEA Grapalat" w:hAnsi="GHEA Grapalat"/>
          <w:sz w:val="20"/>
          <w:lang w:val="hy-AM"/>
        </w:rPr>
      </w:pPr>
    </w:p>
    <w:p w14:paraId="4DACB810" w14:textId="77777777" w:rsidR="00034160" w:rsidRPr="005354AD" w:rsidRDefault="00FB0689">
      <w:pPr>
        <w:ind w:left="-66"/>
        <w:jc w:val="center"/>
        <w:rPr>
          <w:rFonts w:ascii="GHEA Grapalat" w:hAnsi="GHEA Grapalat"/>
          <w:b/>
          <w:sz w:val="20"/>
          <w:lang w:val="hy-AM"/>
        </w:rPr>
      </w:pPr>
      <w:r w:rsidRPr="005354AD">
        <w:rPr>
          <w:rFonts w:ascii="GHEA Grapalat" w:hAnsi="GHEA Grapalat"/>
          <w:b/>
          <w:sz w:val="20"/>
          <w:lang w:val="hy-AM"/>
        </w:rPr>
        <w:t>Գ Ն Ա Յ Ի Ն   Ա Ռ Ա Ջ Ա Ր Կ</w:t>
      </w:r>
    </w:p>
    <w:p w14:paraId="761E1866" w14:textId="77777777" w:rsidR="00034160" w:rsidRPr="005354AD" w:rsidRDefault="00034160">
      <w:pPr>
        <w:ind w:firstLine="567"/>
        <w:rPr>
          <w:rFonts w:ascii="GHEA Grapalat" w:hAnsi="GHEA Grapalat"/>
          <w:lang w:val="hy-AM"/>
        </w:rPr>
      </w:pPr>
    </w:p>
    <w:p w14:paraId="7B9AF20B" w14:textId="1E17F286" w:rsidR="00034160" w:rsidRPr="005354AD" w:rsidRDefault="00FB0689">
      <w:pPr>
        <w:ind w:firstLine="567"/>
        <w:jc w:val="both"/>
        <w:rPr>
          <w:rFonts w:ascii="GHEA Grapalat" w:hAnsi="GHEA Grapalat" w:cs="Arial"/>
          <w:lang w:val="hy-AM"/>
        </w:rPr>
      </w:pPr>
      <w:r w:rsidRPr="005354AD">
        <w:rPr>
          <w:rFonts w:ascii="GHEA Grapalat" w:hAnsi="GHEA Grapalat" w:cs="Arial"/>
          <w:sz w:val="20"/>
          <w:szCs w:val="20"/>
          <w:lang w:val="es-ES"/>
        </w:rPr>
        <w:t xml:space="preserve">Ուսումնասիրելով </w:t>
      </w:r>
      <w:r w:rsidR="00C12ED2">
        <w:rPr>
          <w:rFonts w:ascii="Sylfaen" w:hAnsi="Sylfaen" w:cs="Sylfaen"/>
          <w:i/>
          <w:lang w:val="af-ZA"/>
        </w:rPr>
        <w:t>ՀՀԱՄՄՀ-ԱԼՄ-ԳՀԱՊՁԲ-22/03</w:t>
      </w:r>
      <w:r w:rsidRPr="005354AD">
        <w:rPr>
          <w:rFonts w:ascii="GHEA Grapalat" w:hAnsi="GHEA Grapalat"/>
          <w:lang w:val="af-ZA"/>
        </w:rPr>
        <w:t>»</w:t>
      </w:r>
      <w:r w:rsidRPr="005354AD">
        <w:rPr>
          <w:rFonts w:ascii="GHEA Grapalat" w:hAnsi="GHEA Grapalat" w:cs="Arial"/>
          <w:sz w:val="20"/>
          <w:szCs w:val="20"/>
          <w:lang w:val="es-ES"/>
        </w:rPr>
        <w:t xml:space="preserve"> ծածկագրով գնանշման հարցման ընթացակարգի հրավերը, այդ թվում կնքվելիք  պայմանագրի նախագիծը</w:t>
      </w:r>
      <w:r w:rsidRPr="005354AD">
        <w:rPr>
          <w:rFonts w:ascii="GHEA Grapalat" w:hAnsi="GHEA Grapalat" w:cs="Arial"/>
          <w:lang w:val="hy-AM"/>
        </w:rPr>
        <w:t xml:space="preserve">, </w:t>
      </w:r>
      <w:r w:rsidRPr="005354AD">
        <w:rPr>
          <w:rFonts w:ascii="GHEA Grapalat" w:hAnsi="GHEA Grapalat"/>
          <w:sz w:val="20"/>
          <w:u w:val="single"/>
          <w:lang w:val="hy-AM"/>
        </w:rPr>
        <w:t xml:space="preserve">                  </w:t>
      </w:r>
      <w:r w:rsidRPr="005354AD">
        <w:rPr>
          <w:rFonts w:ascii="GHEA Grapalat" w:hAnsi="GHEA Grapalat"/>
          <w:sz w:val="20"/>
          <w:u w:val="single"/>
          <w:lang w:val="hy-AM"/>
        </w:rPr>
        <w:tab/>
      </w:r>
      <w:r w:rsidRPr="005354AD">
        <w:rPr>
          <w:rFonts w:ascii="GHEA Grapalat" w:hAnsi="GHEA Grapalat"/>
          <w:sz w:val="20"/>
          <w:u w:val="single"/>
          <w:lang w:val="hy-AM"/>
        </w:rPr>
        <w:tab/>
      </w:r>
      <w:r w:rsidRPr="005354AD">
        <w:rPr>
          <w:rFonts w:ascii="GHEA Grapalat" w:hAnsi="GHEA Grapalat"/>
          <w:sz w:val="20"/>
          <w:u w:val="single"/>
          <w:lang w:val="hy-AM"/>
        </w:rPr>
        <w:tab/>
      </w:r>
      <w:r w:rsidRPr="005354AD">
        <w:rPr>
          <w:rFonts w:ascii="GHEA Grapalat" w:hAnsi="GHEA Grapalat"/>
          <w:sz w:val="20"/>
          <w:u w:val="single"/>
          <w:lang w:val="hy-AM"/>
        </w:rPr>
        <w:tab/>
        <w:t xml:space="preserve">     </w:t>
      </w:r>
      <w:r w:rsidRPr="005354AD">
        <w:rPr>
          <w:rFonts w:ascii="GHEA Grapalat" w:hAnsi="GHEA Grapalat"/>
          <w:sz w:val="20"/>
          <w:u w:val="single"/>
          <w:lang w:val="hy-AM"/>
        </w:rPr>
        <w:tab/>
      </w:r>
      <w:r w:rsidRPr="005354AD">
        <w:rPr>
          <w:rFonts w:ascii="GHEA Grapalat" w:hAnsi="GHEA Grapalat"/>
          <w:sz w:val="20"/>
          <w:u w:val="single"/>
          <w:lang w:val="hy-AM"/>
        </w:rPr>
        <w:tab/>
        <w:t xml:space="preserve">           </w:t>
      </w:r>
      <w:r w:rsidRPr="005354AD">
        <w:rPr>
          <w:rFonts w:ascii="GHEA Grapalat" w:hAnsi="GHEA Grapalat" w:cs="Arial"/>
          <w:sz w:val="20"/>
          <w:szCs w:val="20"/>
          <w:lang w:val="es-ES"/>
        </w:rPr>
        <w:t>-ն առաջարկում է</w:t>
      </w:r>
      <w:r w:rsidRPr="005354AD">
        <w:rPr>
          <w:rFonts w:ascii="GHEA Grapalat" w:hAnsi="GHEA Grapalat" w:cs="Arial"/>
          <w:lang w:val="hy-AM"/>
        </w:rPr>
        <w:t xml:space="preserve">   </w:t>
      </w:r>
    </w:p>
    <w:p w14:paraId="02448CE8" w14:textId="77777777" w:rsidR="00034160" w:rsidRPr="005354AD" w:rsidRDefault="00FB0689">
      <w:pPr>
        <w:ind w:firstLine="567"/>
        <w:jc w:val="both"/>
        <w:rPr>
          <w:rFonts w:ascii="GHEA Grapalat" w:hAnsi="GHEA Grapalat" w:cs="Arial"/>
        </w:rPr>
      </w:pPr>
      <w:bookmarkStart w:id="9" w:name="_Hlk23147299"/>
      <w:r w:rsidRPr="005354AD">
        <w:rPr>
          <w:rFonts w:ascii="GHEA Grapalat" w:hAnsi="GHEA Grapalat" w:cs="Sylfaen"/>
          <w:vertAlign w:val="superscript"/>
          <w:lang w:val="hy-AM"/>
        </w:rPr>
        <w:t xml:space="preserve">                                                                                     մասնակցի անվանումը</w:t>
      </w:r>
    </w:p>
    <w:bookmarkEnd w:id="9"/>
    <w:p w14:paraId="1ADE4BF8" w14:textId="77777777" w:rsidR="00034160" w:rsidRPr="005354AD" w:rsidRDefault="00FB0689">
      <w:pPr>
        <w:jc w:val="both"/>
        <w:rPr>
          <w:rFonts w:ascii="GHEA Grapalat" w:hAnsi="GHEA Grapalat"/>
          <w:sz w:val="20"/>
          <w:lang w:val="hy-AM"/>
        </w:rPr>
      </w:pPr>
      <w:r w:rsidRPr="005354AD">
        <w:rPr>
          <w:rFonts w:ascii="GHEA Grapalat" w:hAnsi="GHEA Grapalat" w:cs="Arial"/>
          <w:sz w:val="20"/>
          <w:szCs w:val="20"/>
          <w:lang w:val="es-ES"/>
        </w:rPr>
        <w:t>պայմանագիրը կատարել ներքոհիշյալ ընդհանուր գներով.</w:t>
      </w:r>
    </w:p>
    <w:p w14:paraId="5D151899" w14:textId="77777777" w:rsidR="00034160" w:rsidRPr="005354AD" w:rsidRDefault="00FB0689">
      <w:pPr>
        <w:jc w:val="center"/>
        <w:rPr>
          <w:rFonts w:ascii="GHEA Grapalat" w:hAnsi="GHEA Grapalat"/>
          <w:sz w:val="20"/>
          <w:lang w:val="hy-AM"/>
        </w:rPr>
      </w:pPr>
      <w:r w:rsidRPr="005354AD">
        <w:rPr>
          <w:rFonts w:ascii="GHEA Grapalat" w:hAnsi="GHEA Grapalat"/>
          <w:sz w:val="20"/>
          <w:szCs w:val="20"/>
          <w:lang w:val="es-ES"/>
        </w:rPr>
        <w:t xml:space="preserve">                                                                                                                                   </w:t>
      </w:r>
      <w:r w:rsidRPr="005354AD">
        <w:rPr>
          <w:rFonts w:ascii="GHEA Grapalat" w:hAnsi="GHEA Grapalat"/>
          <w:sz w:val="20"/>
          <w:lang w:val="es-ES"/>
        </w:rPr>
        <w:t>ՀՀ դրամ</w:t>
      </w:r>
    </w:p>
    <w:tbl>
      <w:tblPr>
        <w:tblpPr w:leftFromText="180" w:rightFromText="180" w:vertAnchor="text" w:tblpY="1"/>
        <w:tblOverlap w:val="never"/>
        <w:tblW w:w="900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6"/>
        <w:gridCol w:w="3259"/>
        <w:gridCol w:w="2000"/>
        <w:gridCol w:w="1276"/>
        <w:gridCol w:w="1332"/>
      </w:tblGrid>
      <w:tr w:rsidR="00034160" w:rsidRPr="00373FEE" w14:paraId="0F037919" w14:textId="77777777" w:rsidTr="000A7BCB">
        <w:trPr>
          <w:cantSplit/>
          <w:trHeight w:val="916"/>
        </w:trPr>
        <w:tc>
          <w:tcPr>
            <w:tcW w:w="1136" w:type="dxa"/>
            <w:tcBorders>
              <w:top w:val="single" w:sz="4" w:space="0" w:color="auto"/>
              <w:left w:val="single" w:sz="4" w:space="0" w:color="auto"/>
              <w:right w:val="single" w:sz="4" w:space="0" w:color="auto"/>
            </w:tcBorders>
            <w:vAlign w:val="center"/>
          </w:tcPr>
          <w:p w14:paraId="0D5D9C92" w14:textId="77777777" w:rsidR="00034160" w:rsidRPr="005354AD" w:rsidRDefault="00FB0689" w:rsidP="000A7BCB">
            <w:pPr>
              <w:jc w:val="center"/>
              <w:rPr>
                <w:rFonts w:ascii="GHEA Grapalat" w:hAnsi="GHEA Grapalat"/>
                <w:b/>
                <w:bCs/>
                <w:sz w:val="16"/>
                <w:szCs w:val="18"/>
                <w:lang w:val="es-ES"/>
              </w:rPr>
            </w:pPr>
            <w:r w:rsidRPr="005354AD">
              <w:rPr>
                <w:rFonts w:ascii="GHEA Grapalat" w:hAnsi="GHEA Grapalat"/>
                <w:b/>
                <w:bCs/>
                <w:sz w:val="16"/>
                <w:szCs w:val="18"/>
                <w:lang w:val="es-ES"/>
              </w:rPr>
              <w:t>Չափա-</w:t>
            </w:r>
          </w:p>
          <w:p w14:paraId="5B4C5199" w14:textId="77777777" w:rsidR="00034160" w:rsidRPr="005354AD" w:rsidRDefault="00FB0689" w:rsidP="000A7BCB">
            <w:pPr>
              <w:jc w:val="center"/>
              <w:rPr>
                <w:rFonts w:ascii="GHEA Grapalat" w:hAnsi="GHEA Grapalat"/>
                <w:b/>
                <w:bCs/>
                <w:sz w:val="16"/>
                <w:lang w:val="es-ES"/>
              </w:rPr>
            </w:pPr>
            <w:r w:rsidRPr="005354AD">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19E33C24" w14:textId="77777777" w:rsidR="00034160" w:rsidRPr="005354AD" w:rsidRDefault="00FB0689" w:rsidP="000A7BCB">
            <w:pPr>
              <w:jc w:val="center"/>
              <w:rPr>
                <w:rFonts w:ascii="GHEA Grapalat" w:hAnsi="GHEA Grapalat"/>
                <w:b/>
                <w:bCs/>
                <w:sz w:val="16"/>
                <w:szCs w:val="18"/>
                <w:lang w:val="es-ES"/>
              </w:rPr>
            </w:pPr>
            <w:r w:rsidRPr="005354AD">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3D86F796" w14:textId="77777777" w:rsidR="00034160" w:rsidRPr="005354AD" w:rsidRDefault="00FB0689" w:rsidP="000A7BCB">
            <w:pPr>
              <w:jc w:val="center"/>
              <w:rPr>
                <w:rFonts w:ascii="GHEA Grapalat" w:hAnsi="GHEA Grapalat"/>
                <w:b/>
                <w:bCs/>
                <w:sz w:val="16"/>
                <w:szCs w:val="18"/>
                <w:lang w:val="hy-AM"/>
              </w:rPr>
            </w:pPr>
            <w:r w:rsidRPr="005354AD">
              <w:rPr>
                <w:rFonts w:ascii="GHEA Grapalat" w:hAnsi="GHEA Grapalat"/>
                <w:b/>
                <w:bCs/>
                <w:sz w:val="16"/>
                <w:szCs w:val="18"/>
                <w:lang w:val="hy-AM"/>
              </w:rPr>
              <w:t>Ա</w:t>
            </w:r>
            <w:r w:rsidRPr="005354AD">
              <w:rPr>
                <w:rFonts w:ascii="GHEA Grapalat" w:hAnsi="GHEA Grapalat"/>
                <w:b/>
                <w:bCs/>
                <w:sz w:val="16"/>
                <w:szCs w:val="18"/>
                <w:lang w:val="es-ES"/>
              </w:rPr>
              <w:t>րժեք</w:t>
            </w:r>
          </w:p>
          <w:p w14:paraId="7DD50C68" w14:textId="77777777" w:rsidR="00034160" w:rsidRPr="005354AD" w:rsidRDefault="00FB0689" w:rsidP="000A7BCB">
            <w:pPr>
              <w:jc w:val="center"/>
              <w:rPr>
                <w:rFonts w:ascii="GHEA Grapalat" w:hAnsi="GHEA Grapalat" w:cs="Sylfaen"/>
                <w:sz w:val="16"/>
                <w:szCs w:val="16"/>
                <w:lang w:val="hy-AM"/>
              </w:rPr>
            </w:pPr>
            <w:r w:rsidRPr="005354AD">
              <w:rPr>
                <w:rFonts w:ascii="GHEA Grapalat" w:hAnsi="GHEA Grapalat" w:cs="Sylfaen"/>
                <w:sz w:val="16"/>
                <w:szCs w:val="16"/>
                <w:lang w:val="af-ZA"/>
              </w:rPr>
              <w:t>(ինքնարժեքի և կանխատեսվող շահույթի հանրագումարը)</w:t>
            </w:r>
          </w:p>
          <w:p w14:paraId="7149E697" w14:textId="77777777" w:rsidR="00034160" w:rsidRPr="005354AD" w:rsidRDefault="00FB0689" w:rsidP="000A7BCB">
            <w:pPr>
              <w:jc w:val="center"/>
              <w:rPr>
                <w:rFonts w:ascii="GHEA Grapalat" w:hAnsi="GHEA Grapalat"/>
                <w:b/>
                <w:bCs/>
                <w:sz w:val="16"/>
                <w:szCs w:val="18"/>
                <w:lang w:val="es-ES"/>
              </w:rPr>
            </w:pPr>
            <w:r w:rsidRPr="005354AD">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3B2035F4" w14:textId="77777777" w:rsidR="00034160" w:rsidRPr="005354AD" w:rsidRDefault="00FB0689" w:rsidP="000A7BCB">
            <w:pPr>
              <w:jc w:val="center"/>
              <w:rPr>
                <w:rFonts w:ascii="GHEA Grapalat" w:hAnsi="GHEA Grapalat"/>
                <w:b/>
                <w:bCs/>
                <w:sz w:val="16"/>
                <w:szCs w:val="18"/>
                <w:lang w:val="es-ES"/>
              </w:rPr>
            </w:pPr>
            <w:r w:rsidRPr="005354AD">
              <w:rPr>
                <w:rFonts w:ascii="GHEA Grapalat" w:hAnsi="GHEA Grapalat"/>
                <w:b/>
                <w:bCs/>
                <w:sz w:val="16"/>
                <w:szCs w:val="18"/>
                <w:lang w:val="es-ES"/>
              </w:rPr>
              <w:t>ԱԱՀ**</w:t>
            </w:r>
          </w:p>
          <w:p w14:paraId="5DC2984C" w14:textId="77777777" w:rsidR="00034160" w:rsidRPr="005354AD" w:rsidRDefault="00FB0689" w:rsidP="000A7BCB">
            <w:pPr>
              <w:jc w:val="center"/>
              <w:rPr>
                <w:rFonts w:ascii="GHEA Grapalat" w:hAnsi="GHEA Grapalat"/>
                <w:b/>
                <w:bCs/>
                <w:sz w:val="16"/>
                <w:szCs w:val="18"/>
                <w:lang w:val="es-ES"/>
              </w:rPr>
            </w:pPr>
            <w:r w:rsidRPr="005354AD">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0D598077" w14:textId="77777777" w:rsidR="00034160" w:rsidRPr="005354AD" w:rsidRDefault="00FB0689" w:rsidP="000A7BCB">
            <w:pPr>
              <w:jc w:val="center"/>
              <w:rPr>
                <w:rFonts w:ascii="GHEA Grapalat" w:hAnsi="GHEA Grapalat"/>
                <w:b/>
                <w:bCs/>
                <w:sz w:val="16"/>
                <w:szCs w:val="18"/>
                <w:lang w:val="es-ES"/>
              </w:rPr>
            </w:pPr>
            <w:r w:rsidRPr="005354AD">
              <w:rPr>
                <w:rFonts w:ascii="GHEA Grapalat" w:hAnsi="GHEA Grapalat"/>
                <w:b/>
                <w:bCs/>
                <w:sz w:val="16"/>
                <w:szCs w:val="18"/>
                <w:lang w:val="es-ES"/>
              </w:rPr>
              <w:t>Ընդհանուր գինը</w:t>
            </w:r>
          </w:p>
          <w:p w14:paraId="3DA21B70" w14:textId="77777777" w:rsidR="00034160" w:rsidRPr="005354AD" w:rsidRDefault="00FB0689" w:rsidP="000A7BCB">
            <w:pPr>
              <w:jc w:val="center"/>
              <w:rPr>
                <w:rFonts w:ascii="GHEA Grapalat" w:hAnsi="GHEA Grapalat"/>
                <w:b/>
                <w:bCs/>
                <w:sz w:val="16"/>
                <w:szCs w:val="18"/>
                <w:lang w:val="es-ES"/>
              </w:rPr>
            </w:pPr>
            <w:r w:rsidRPr="005354AD">
              <w:rPr>
                <w:rFonts w:ascii="GHEA Grapalat" w:hAnsi="GHEA Grapalat"/>
                <w:b/>
                <w:bCs/>
                <w:sz w:val="16"/>
                <w:szCs w:val="18"/>
                <w:lang w:val="es-ES"/>
              </w:rPr>
              <w:t xml:space="preserve"> /տառերով և թվերով/</w:t>
            </w:r>
          </w:p>
        </w:tc>
      </w:tr>
      <w:tr w:rsidR="00034160" w:rsidRPr="005354AD" w14:paraId="112BBA78" w14:textId="77777777" w:rsidTr="000A7BCB">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13496CA8" w14:textId="77777777" w:rsidR="00034160" w:rsidRPr="005354AD" w:rsidRDefault="00FB0689" w:rsidP="000A7BCB">
            <w:pPr>
              <w:jc w:val="center"/>
              <w:rPr>
                <w:rFonts w:ascii="GHEA Grapalat" w:hAnsi="GHEA Grapalat"/>
                <w:b/>
                <w:i/>
                <w:sz w:val="16"/>
                <w:lang w:val="es-ES"/>
              </w:rPr>
            </w:pPr>
            <w:r w:rsidRPr="005354AD">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2DA21D5" w14:textId="77777777" w:rsidR="00034160" w:rsidRPr="005354AD" w:rsidRDefault="00FB0689" w:rsidP="000A7BCB">
            <w:pPr>
              <w:jc w:val="center"/>
              <w:rPr>
                <w:rFonts w:ascii="GHEA Grapalat" w:hAnsi="GHEA Grapalat"/>
                <w:b/>
                <w:i/>
                <w:sz w:val="16"/>
                <w:lang w:val="es-ES"/>
              </w:rPr>
            </w:pPr>
            <w:r w:rsidRPr="005354AD">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05508FB8" w14:textId="77777777" w:rsidR="00034160" w:rsidRPr="005354AD" w:rsidRDefault="00FB0689" w:rsidP="000A7BCB">
            <w:pPr>
              <w:jc w:val="center"/>
              <w:rPr>
                <w:rFonts w:ascii="GHEA Grapalat" w:hAnsi="GHEA Grapalat"/>
                <w:i/>
                <w:sz w:val="16"/>
                <w:lang w:val="es-ES"/>
              </w:rPr>
            </w:pPr>
            <w:r w:rsidRPr="005354AD">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7EA6472E" w14:textId="77777777" w:rsidR="00034160" w:rsidRPr="005354AD" w:rsidRDefault="00FB0689" w:rsidP="000A7BCB">
            <w:pPr>
              <w:jc w:val="center"/>
              <w:rPr>
                <w:rFonts w:ascii="GHEA Grapalat" w:hAnsi="GHEA Grapalat"/>
                <w:i/>
                <w:sz w:val="16"/>
                <w:lang w:val="hy-AM"/>
              </w:rPr>
            </w:pPr>
            <w:r w:rsidRPr="005354AD">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4C05AF87" w14:textId="77777777" w:rsidR="00034160" w:rsidRPr="005354AD" w:rsidRDefault="00FB0689" w:rsidP="000A7BCB">
            <w:pPr>
              <w:jc w:val="center"/>
              <w:rPr>
                <w:rFonts w:ascii="GHEA Grapalat" w:hAnsi="GHEA Grapalat"/>
                <w:i/>
                <w:sz w:val="16"/>
                <w:lang w:val="es-ES"/>
              </w:rPr>
            </w:pPr>
            <w:r w:rsidRPr="005354AD">
              <w:rPr>
                <w:rFonts w:ascii="GHEA Grapalat" w:hAnsi="GHEA Grapalat"/>
                <w:b/>
                <w:i/>
                <w:sz w:val="16"/>
                <w:lang w:val="hy-AM"/>
              </w:rPr>
              <w:t>5</w:t>
            </w:r>
            <w:r w:rsidRPr="005354AD">
              <w:rPr>
                <w:rFonts w:ascii="GHEA Grapalat" w:hAnsi="GHEA Grapalat"/>
                <w:b/>
                <w:i/>
                <w:sz w:val="16"/>
                <w:lang w:val="es-ES"/>
              </w:rPr>
              <w:t>=3+4</w:t>
            </w:r>
          </w:p>
        </w:tc>
      </w:tr>
      <w:tr w:rsidR="00460392" w:rsidRPr="005354AD" w14:paraId="5E05137E" w14:textId="77777777" w:rsidTr="000A7BCB">
        <w:trPr>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559D3AB3" w14:textId="77777777" w:rsidR="00460392" w:rsidRPr="005354AD" w:rsidRDefault="00460392" w:rsidP="00460392">
            <w:pPr>
              <w:jc w:val="center"/>
              <w:rPr>
                <w:rFonts w:ascii="GHEA Grapalat" w:hAnsi="GHEA Grapalat"/>
                <w:b/>
                <w:bCs/>
                <w:sz w:val="18"/>
                <w:lang w:val="es-ES"/>
              </w:rPr>
            </w:pPr>
            <w:r w:rsidRPr="005354AD">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0BE1CC35" w14:textId="280ABB58" w:rsidR="00460392" w:rsidRPr="005354AD" w:rsidRDefault="00460392" w:rsidP="00460392">
            <w:pPr>
              <w:rPr>
                <w:rFonts w:ascii="GHEA Grapalat" w:hAnsi="GHEA Grapalat"/>
                <w:sz w:val="18"/>
                <w:lang w:val="es-ES"/>
              </w:rPr>
            </w:pPr>
            <w:proofErr w:type="spellStart"/>
            <w:r w:rsidRPr="005354AD">
              <w:rPr>
                <w:rFonts w:ascii="GHEA Grapalat" w:hAnsi="GHEA Grapalat" w:cs="Sylfaen"/>
                <w:color w:val="000000"/>
                <w:sz w:val="20"/>
                <w:szCs w:val="20"/>
              </w:rPr>
              <w:t>Հավկիթ</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063C54C"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E94EFB8"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2BD2A1A" w14:textId="77777777" w:rsidR="00460392" w:rsidRPr="005354AD" w:rsidRDefault="00460392" w:rsidP="00460392">
            <w:pPr>
              <w:jc w:val="center"/>
              <w:rPr>
                <w:rFonts w:ascii="GHEA Grapalat" w:hAnsi="GHEA Grapalat"/>
                <w:lang w:val="es-ES"/>
              </w:rPr>
            </w:pPr>
          </w:p>
        </w:tc>
      </w:tr>
      <w:tr w:rsidR="00460392" w:rsidRPr="005354AD" w14:paraId="7888BB9E"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27497405" w14:textId="5B702033" w:rsidR="00460392" w:rsidRPr="0050057F" w:rsidRDefault="0050057F" w:rsidP="00460392">
            <w:pPr>
              <w:jc w:val="center"/>
              <w:rPr>
                <w:rFonts w:ascii="GHEA Grapalat" w:hAnsi="GHEA Grapalat"/>
                <w:b/>
                <w:bCs/>
                <w:sz w:val="18"/>
                <w:lang w:val="hy-AM"/>
              </w:rPr>
            </w:pPr>
            <w:r>
              <w:rPr>
                <w:rFonts w:ascii="GHEA Grapalat" w:hAnsi="GHEA Grapalat"/>
                <w:b/>
                <w:bCs/>
                <w:sz w:val="18"/>
                <w:lang w:val="hy-AM"/>
              </w:rPr>
              <w:t>2</w:t>
            </w:r>
          </w:p>
        </w:tc>
        <w:tc>
          <w:tcPr>
            <w:tcW w:w="3259" w:type="dxa"/>
            <w:tcBorders>
              <w:top w:val="single" w:sz="4" w:space="0" w:color="auto"/>
              <w:left w:val="single" w:sz="4" w:space="0" w:color="auto"/>
              <w:bottom w:val="single" w:sz="4" w:space="0" w:color="auto"/>
              <w:right w:val="single" w:sz="4" w:space="0" w:color="auto"/>
            </w:tcBorders>
            <w:vAlign w:val="center"/>
          </w:tcPr>
          <w:p w14:paraId="47F4A60E" w14:textId="70FE6169" w:rsidR="00460392" w:rsidRPr="005354AD" w:rsidRDefault="00460392" w:rsidP="00460392">
            <w:pPr>
              <w:rPr>
                <w:rFonts w:ascii="GHEA Grapalat" w:hAnsi="GHEA Grapalat"/>
                <w:sz w:val="18"/>
                <w:lang w:val="es-ES"/>
              </w:rPr>
            </w:pPr>
            <w:proofErr w:type="spellStart"/>
            <w:r w:rsidRPr="005354AD">
              <w:rPr>
                <w:rFonts w:ascii="GHEA Grapalat" w:hAnsi="GHEA Grapalat" w:cs="Sylfaen"/>
                <w:color w:val="000000"/>
                <w:sz w:val="20"/>
                <w:szCs w:val="20"/>
              </w:rPr>
              <w:t>Տավարի</w:t>
            </w:r>
            <w:proofErr w:type="spellEnd"/>
            <w:r w:rsidRPr="005354AD">
              <w:rPr>
                <w:rFonts w:ascii="GHEA Grapalat" w:hAnsi="GHEA Grapalat" w:cs="Arial"/>
                <w:color w:val="000000"/>
                <w:sz w:val="20"/>
                <w:szCs w:val="20"/>
              </w:rPr>
              <w:t xml:space="preserve"> </w:t>
            </w:r>
            <w:proofErr w:type="spellStart"/>
            <w:r w:rsidRPr="005354AD">
              <w:rPr>
                <w:rFonts w:ascii="GHEA Grapalat" w:hAnsi="GHEA Grapalat" w:cs="Sylfaen"/>
                <w:color w:val="000000"/>
                <w:sz w:val="20"/>
                <w:szCs w:val="20"/>
              </w:rPr>
              <w:t>միս</w:t>
            </w:r>
            <w:proofErr w:type="spellEnd"/>
            <w:r w:rsidRPr="005354AD">
              <w:rPr>
                <w:rFonts w:ascii="GHEA Grapalat" w:hAnsi="GHEA Grapalat" w:cs="Arial"/>
                <w:color w:val="000000"/>
                <w:sz w:val="20"/>
                <w:szCs w:val="20"/>
              </w:rPr>
              <w:t xml:space="preserve"> </w:t>
            </w:r>
            <w:proofErr w:type="spellStart"/>
            <w:r w:rsidRPr="005354AD">
              <w:rPr>
                <w:rFonts w:ascii="GHEA Grapalat" w:hAnsi="GHEA Grapalat" w:cs="Sylfaen"/>
                <w:color w:val="000000"/>
                <w:sz w:val="20"/>
                <w:szCs w:val="20"/>
              </w:rPr>
              <w:t>փափուկ</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F933072"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CB63239"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4B18003" w14:textId="77777777" w:rsidR="00460392" w:rsidRPr="005354AD" w:rsidRDefault="00460392" w:rsidP="00460392">
            <w:pPr>
              <w:jc w:val="center"/>
              <w:rPr>
                <w:rFonts w:ascii="GHEA Grapalat" w:hAnsi="GHEA Grapalat"/>
                <w:lang w:val="es-ES"/>
              </w:rPr>
            </w:pPr>
          </w:p>
        </w:tc>
      </w:tr>
      <w:tr w:rsidR="00460392" w:rsidRPr="005354AD" w14:paraId="3BCA7168"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11E265D3" w14:textId="77901BAA"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3</w:t>
            </w:r>
          </w:p>
        </w:tc>
        <w:tc>
          <w:tcPr>
            <w:tcW w:w="3259" w:type="dxa"/>
            <w:tcBorders>
              <w:top w:val="single" w:sz="4" w:space="0" w:color="auto"/>
              <w:left w:val="single" w:sz="4" w:space="0" w:color="auto"/>
              <w:bottom w:val="single" w:sz="4" w:space="0" w:color="auto"/>
              <w:right w:val="single" w:sz="4" w:space="0" w:color="auto"/>
            </w:tcBorders>
            <w:vAlign w:val="center"/>
          </w:tcPr>
          <w:p w14:paraId="35690DD8" w14:textId="69EBE890" w:rsidR="00460392" w:rsidRPr="005354AD" w:rsidRDefault="00460392" w:rsidP="00460392">
            <w:pPr>
              <w:rPr>
                <w:rFonts w:ascii="GHEA Grapalat" w:hAnsi="GHEA Grapalat"/>
                <w:sz w:val="20"/>
                <w:u w:val="single"/>
                <w:vertAlign w:val="subscript"/>
                <w:lang w:val="es-ES"/>
              </w:rPr>
            </w:pPr>
            <w:proofErr w:type="spellStart"/>
            <w:r w:rsidRPr="005354AD">
              <w:rPr>
                <w:rFonts w:ascii="GHEA Grapalat" w:hAnsi="GHEA Grapalat" w:cs="Sylfaen"/>
                <w:color w:val="000000"/>
                <w:sz w:val="20"/>
                <w:szCs w:val="20"/>
              </w:rPr>
              <w:t>Հավի</w:t>
            </w:r>
            <w:proofErr w:type="spellEnd"/>
            <w:r w:rsidRPr="005354AD">
              <w:rPr>
                <w:rFonts w:ascii="GHEA Grapalat" w:hAnsi="GHEA Grapalat" w:cs="Arial"/>
                <w:color w:val="000000"/>
                <w:sz w:val="20"/>
                <w:szCs w:val="20"/>
              </w:rPr>
              <w:t xml:space="preserve"> </w:t>
            </w:r>
            <w:r w:rsidRPr="005354AD">
              <w:rPr>
                <w:rFonts w:ascii="GHEA Grapalat" w:hAnsi="GHEA Grapalat" w:cs="Sylfaen"/>
                <w:color w:val="000000"/>
                <w:sz w:val="20"/>
                <w:szCs w:val="20"/>
                <w:lang w:val="hy-AM"/>
              </w:rPr>
              <w:t>կրծքամիս</w:t>
            </w:r>
            <w:r w:rsidRPr="005354AD">
              <w:rPr>
                <w:rFonts w:ascii="GHEA Grapalat" w:hAnsi="GHEA Grapalat" w:cs="Arial"/>
                <w:color w:val="000000"/>
                <w:sz w:val="20"/>
                <w:szCs w:val="20"/>
              </w:rPr>
              <w:t>,</w:t>
            </w:r>
            <w:r w:rsidRPr="005354AD">
              <w:rPr>
                <w:rFonts w:ascii="GHEA Grapalat" w:hAnsi="GHEA Grapalat" w:cs="Arial"/>
                <w:color w:val="000000"/>
                <w:sz w:val="20"/>
                <w:szCs w:val="20"/>
                <w:lang w:val="hy-AM"/>
              </w:rPr>
              <w:t xml:space="preserve"> </w:t>
            </w:r>
            <w:proofErr w:type="spellStart"/>
            <w:r w:rsidRPr="005354AD">
              <w:rPr>
                <w:rFonts w:ascii="GHEA Grapalat" w:hAnsi="GHEA Grapalat" w:cs="Sylfaen"/>
                <w:color w:val="000000"/>
                <w:sz w:val="20"/>
                <w:szCs w:val="20"/>
              </w:rPr>
              <w:t>պաղեցրած</w:t>
            </w:r>
            <w:proofErr w:type="spellEnd"/>
            <w:r w:rsidRPr="005354AD">
              <w:rPr>
                <w:rFonts w:ascii="GHEA Grapalat" w:hAnsi="GHEA Grapalat" w:cs="Sylfaen"/>
                <w:color w:val="000000"/>
                <w:sz w:val="20"/>
                <w:szCs w:val="20"/>
                <w:lang w:val="hy-AM"/>
              </w:rPr>
              <w:t xml:space="preserve">, </w:t>
            </w:r>
            <w:proofErr w:type="spellStart"/>
            <w:r w:rsidRPr="005354AD">
              <w:rPr>
                <w:rFonts w:ascii="GHEA Grapalat" w:hAnsi="GHEA Grapalat" w:cs="Sylfaen"/>
                <w:color w:val="000000"/>
                <w:sz w:val="20"/>
                <w:szCs w:val="20"/>
              </w:rPr>
              <w:t>տեղական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A44E82B"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8B8526"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37FE03D" w14:textId="77777777" w:rsidR="00460392" w:rsidRPr="005354AD" w:rsidRDefault="00460392" w:rsidP="00460392">
            <w:pPr>
              <w:jc w:val="center"/>
              <w:rPr>
                <w:rFonts w:ascii="GHEA Grapalat" w:hAnsi="GHEA Grapalat"/>
                <w:lang w:val="es-ES"/>
              </w:rPr>
            </w:pPr>
          </w:p>
        </w:tc>
      </w:tr>
      <w:tr w:rsidR="00460392" w:rsidRPr="005354AD" w14:paraId="7B8279D6"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00B0E341" w14:textId="6E825279"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4</w:t>
            </w:r>
          </w:p>
        </w:tc>
        <w:tc>
          <w:tcPr>
            <w:tcW w:w="3259" w:type="dxa"/>
            <w:tcBorders>
              <w:top w:val="single" w:sz="4" w:space="0" w:color="auto"/>
              <w:left w:val="single" w:sz="4" w:space="0" w:color="auto"/>
              <w:bottom w:val="single" w:sz="4" w:space="0" w:color="auto"/>
              <w:right w:val="single" w:sz="4" w:space="0" w:color="auto"/>
            </w:tcBorders>
            <w:vAlign w:val="center"/>
          </w:tcPr>
          <w:p w14:paraId="1D0AE190" w14:textId="789654AB" w:rsidR="00460392" w:rsidRPr="005354AD" w:rsidRDefault="00460392" w:rsidP="00460392">
            <w:pPr>
              <w:rPr>
                <w:rFonts w:ascii="GHEA Grapalat" w:hAnsi="GHEA Grapalat"/>
                <w:sz w:val="20"/>
                <w:u w:val="single"/>
                <w:vertAlign w:val="subscript"/>
                <w:lang w:val="es-ES"/>
              </w:rPr>
            </w:pPr>
            <w:proofErr w:type="spellStart"/>
            <w:r w:rsidRPr="005354AD">
              <w:rPr>
                <w:rFonts w:ascii="GHEA Grapalat" w:hAnsi="GHEA Grapalat" w:cs="Sylfaen"/>
                <w:color w:val="000000"/>
                <w:sz w:val="20"/>
                <w:szCs w:val="20"/>
              </w:rPr>
              <w:t>Գազար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57C1B4C"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53003B8"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0B888D" w14:textId="77777777" w:rsidR="00460392" w:rsidRPr="005354AD" w:rsidRDefault="00460392" w:rsidP="00460392">
            <w:pPr>
              <w:jc w:val="center"/>
              <w:rPr>
                <w:rFonts w:ascii="GHEA Grapalat" w:hAnsi="GHEA Grapalat"/>
                <w:lang w:val="es-ES"/>
              </w:rPr>
            </w:pPr>
          </w:p>
        </w:tc>
      </w:tr>
      <w:tr w:rsidR="00460392" w:rsidRPr="005354AD" w14:paraId="7F9B401E"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31F0895F" w14:textId="18A2E6C4"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5</w:t>
            </w:r>
          </w:p>
        </w:tc>
        <w:tc>
          <w:tcPr>
            <w:tcW w:w="3259" w:type="dxa"/>
            <w:tcBorders>
              <w:top w:val="single" w:sz="4" w:space="0" w:color="auto"/>
              <w:left w:val="single" w:sz="4" w:space="0" w:color="auto"/>
              <w:bottom w:val="single" w:sz="4" w:space="0" w:color="auto"/>
              <w:right w:val="single" w:sz="4" w:space="0" w:color="auto"/>
            </w:tcBorders>
            <w:vAlign w:val="center"/>
          </w:tcPr>
          <w:p w14:paraId="73D2D175" w14:textId="62E3A181" w:rsidR="00460392" w:rsidRPr="005354AD" w:rsidRDefault="00460392" w:rsidP="00460392">
            <w:pPr>
              <w:rPr>
                <w:rFonts w:ascii="GHEA Grapalat" w:hAnsi="GHEA Grapalat"/>
                <w:sz w:val="20"/>
                <w:u w:val="single"/>
                <w:vertAlign w:val="subscript"/>
                <w:lang w:val="es-ES"/>
              </w:rPr>
            </w:pPr>
            <w:proofErr w:type="spellStart"/>
            <w:r w:rsidRPr="005354AD">
              <w:rPr>
                <w:rFonts w:ascii="GHEA Grapalat" w:hAnsi="GHEA Grapalat" w:cs="Sylfaen"/>
                <w:color w:val="000000"/>
                <w:sz w:val="20"/>
                <w:szCs w:val="20"/>
              </w:rPr>
              <w:t>Մածուն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9BA6E6F"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02B9F20"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4843969" w14:textId="77777777" w:rsidR="00460392" w:rsidRPr="005354AD" w:rsidRDefault="00460392" w:rsidP="00460392">
            <w:pPr>
              <w:jc w:val="center"/>
              <w:rPr>
                <w:rFonts w:ascii="GHEA Grapalat" w:hAnsi="GHEA Grapalat"/>
                <w:lang w:val="es-ES"/>
              </w:rPr>
            </w:pPr>
          </w:p>
        </w:tc>
      </w:tr>
      <w:tr w:rsidR="00460392" w:rsidRPr="005354AD" w14:paraId="73762120"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7E531123" w14:textId="3C7BBBF4"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6</w:t>
            </w:r>
          </w:p>
        </w:tc>
        <w:tc>
          <w:tcPr>
            <w:tcW w:w="3259" w:type="dxa"/>
            <w:tcBorders>
              <w:top w:val="single" w:sz="4" w:space="0" w:color="auto"/>
              <w:left w:val="single" w:sz="4" w:space="0" w:color="auto"/>
              <w:bottom w:val="single" w:sz="4" w:space="0" w:color="auto"/>
              <w:right w:val="single" w:sz="4" w:space="0" w:color="auto"/>
            </w:tcBorders>
            <w:vAlign w:val="center"/>
          </w:tcPr>
          <w:p w14:paraId="53C557B0" w14:textId="7DC502F5" w:rsidR="00460392" w:rsidRPr="005354AD" w:rsidRDefault="00460392" w:rsidP="00460392">
            <w:pPr>
              <w:rPr>
                <w:rFonts w:ascii="GHEA Grapalat" w:hAnsi="GHEA Grapalat"/>
                <w:sz w:val="20"/>
                <w:u w:val="single"/>
                <w:vertAlign w:val="subscript"/>
                <w:lang w:val="es-ES"/>
              </w:rPr>
            </w:pPr>
            <w:proofErr w:type="spellStart"/>
            <w:r w:rsidRPr="005354AD">
              <w:rPr>
                <w:rFonts w:ascii="GHEA Grapalat" w:hAnsi="GHEA Grapalat" w:cs="Sylfaen"/>
                <w:color w:val="000000"/>
                <w:sz w:val="20"/>
                <w:szCs w:val="20"/>
              </w:rPr>
              <w:t>Կարտոֆիլ</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4C1CB09"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96F8C7"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FD2C256" w14:textId="77777777" w:rsidR="00460392" w:rsidRPr="005354AD" w:rsidRDefault="00460392" w:rsidP="00460392">
            <w:pPr>
              <w:jc w:val="center"/>
              <w:rPr>
                <w:rFonts w:ascii="GHEA Grapalat" w:hAnsi="GHEA Grapalat"/>
                <w:lang w:val="es-ES"/>
              </w:rPr>
            </w:pPr>
          </w:p>
        </w:tc>
      </w:tr>
      <w:tr w:rsidR="00460392" w:rsidRPr="005354AD" w14:paraId="5E1DD5C0"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76A4012E" w14:textId="71E655CE"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7</w:t>
            </w:r>
          </w:p>
        </w:tc>
        <w:tc>
          <w:tcPr>
            <w:tcW w:w="3259" w:type="dxa"/>
            <w:tcBorders>
              <w:top w:val="single" w:sz="4" w:space="0" w:color="auto"/>
              <w:left w:val="single" w:sz="4" w:space="0" w:color="auto"/>
              <w:bottom w:val="single" w:sz="4" w:space="0" w:color="auto"/>
              <w:right w:val="single" w:sz="4" w:space="0" w:color="auto"/>
            </w:tcBorders>
            <w:vAlign w:val="center"/>
          </w:tcPr>
          <w:p w14:paraId="0CCE3E05" w14:textId="0A0F72C9" w:rsidR="00460392" w:rsidRPr="005354AD" w:rsidRDefault="00460392" w:rsidP="00460392">
            <w:pPr>
              <w:rPr>
                <w:rFonts w:ascii="GHEA Grapalat" w:hAnsi="GHEA Grapalat"/>
                <w:sz w:val="20"/>
                <w:u w:val="single"/>
                <w:vertAlign w:val="subscript"/>
                <w:lang w:val="es-ES"/>
              </w:rPr>
            </w:pPr>
            <w:proofErr w:type="spellStart"/>
            <w:r w:rsidRPr="005354AD">
              <w:rPr>
                <w:rFonts w:ascii="GHEA Grapalat" w:hAnsi="GHEA Grapalat" w:cs="Sylfaen"/>
                <w:color w:val="000000"/>
                <w:sz w:val="20"/>
                <w:szCs w:val="20"/>
              </w:rPr>
              <w:t>Սոխ</w:t>
            </w:r>
            <w:proofErr w:type="spellEnd"/>
            <w:r w:rsidRPr="005354AD">
              <w:rPr>
                <w:rFonts w:ascii="GHEA Grapalat" w:hAnsi="GHEA Grapalat" w:cs="Arial"/>
                <w:color w:val="000000"/>
                <w:sz w:val="20"/>
                <w:szCs w:val="20"/>
              </w:rPr>
              <w:t xml:space="preserve"> </w:t>
            </w:r>
            <w:proofErr w:type="spellStart"/>
            <w:r w:rsidRPr="005354AD">
              <w:rPr>
                <w:rFonts w:ascii="GHEA Grapalat" w:hAnsi="GHEA Grapalat" w:cs="Sylfaen"/>
                <w:color w:val="000000"/>
                <w:sz w:val="20"/>
                <w:szCs w:val="20"/>
              </w:rPr>
              <w:t>գլուխ</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F2E067A"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BB6D29"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577484" w14:textId="77777777" w:rsidR="00460392" w:rsidRPr="005354AD" w:rsidRDefault="00460392" w:rsidP="00460392">
            <w:pPr>
              <w:jc w:val="center"/>
              <w:rPr>
                <w:rFonts w:ascii="GHEA Grapalat" w:hAnsi="GHEA Grapalat"/>
                <w:lang w:val="es-ES"/>
              </w:rPr>
            </w:pPr>
          </w:p>
        </w:tc>
      </w:tr>
      <w:tr w:rsidR="00460392" w:rsidRPr="005354AD" w14:paraId="361A2A2F"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78429277" w14:textId="2C76BBB2"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8</w:t>
            </w:r>
          </w:p>
        </w:tc>
        <w:tc>
          <w:tcPr>
            <w:tcW w:w="3259" w:type="dxa"/>
            <w:tcBorders>
              <w:top w:val="single" w:sz="4" w:space="0" w:color="auto"/>
              <w:left w:val="single" w:sz="4" w:space="0" w:color="auto"/>
              <w:bottom w:val="single" w:sz="4" w:space="0" w:color="auto"/>
              <w:right w:val="single" w:sz="4" w:space="0" w:color="auto"/>
            </w:tcBorders>
            <w:vAlign w:val="center"/>
          </w:tcPr>
          <w:p w14:paraId="2CF9C79B" w14:textId="0DB3444B" w:rsidR="00460392" w:rsidRPr="005354AD" w:rsidRDefault="00460392" w:rsidP="00460392">
            <w:pPr>
              <w:rPr>
                <w:rFonts w:ascii="GHEA Grapalat" w:hAnsi="GHEA Grapalat"/>
                <w:sz w:val="20"/>
                <w:u w:val="single"/>
                <w:vertAlign w:val="subscript"/>
                <w:lang w:val="es-ES"/>
              </w:rPr>
            </w:pPr>
            <w:proofErr w:type="spellStart"/>
            <w:r w:rsidRPr="005354AD">
              <w:rPr>
                <w:rFonts w:ascii="GHEA Grapalat" w:hAnsi="GHEA Grapalat" w:cs="Sylfaen"/>
                <w:color w:val="000000"/>
                <w:sz w:val="20"/>
                <w:szCs w:val="20"/>
              </w:rPr>
              <w:t>Կանաչի</w:t>
            </w:r>
            <w:proofErr w:type="spellEnd"/>
            <w:r w:rsidRPr="005354AD">
              <w:rPr>
                <w:rFonts w:ascii="GHEA Grapalat" w:hAnsi="GHEA Grapalat" w:cs="Arial"/>
                <w:color w:val="000000"/>
                <w:sz w:val="20"/>
                <w:szCs w:val="20"/>
              </w:rPr>
              <w:t xml:space="preserve"> </w:t>
            </w:r>
            <w:proofErr w:type="spellStart"/>
            <w:r w:rsidRPr="005354AD">
              <w:rPr>
                <w:rFonts w:ascii="GHEA Grapalat" w:hAnsi="GHEA Grapalat" w:cs="Sylfaen"/>
                <w:color w:val="000000"/>
                <w:sz w:val="20"/>
                <w:szCs w:val="20"/>
              </w:rPr>
              <w:t>խառը</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056B6033"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5644AC"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F951A2E" w14:textId="77777777" w:rsidR="00460392" w:rsidRPr="005354AD" w:rsidRDefault="00460392" w:rsidP="00460392">
            <w:pPr>
              <w:jc w:val="center"/>
              <w:rPr>
                <w:rFonts w:ascii="GHEA Grapalat" w:hAnsi="GHEA Grapalat"/>
                <w:lang w:val="es-ES"/>
              </w:rPr>
            </w:pPr>
          </w:p>
        </w:tc>
      </w:tr>
      <w:tr w:rsidR="00460392" w:rsidRPr="005354AD" w14:paraId="64801CB7"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72FBBC90" w14:textId="620B58E1"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9</w:t>
            </w:r>
          </w:p>
        </w:tc>
        <w:tc>
          <w:tcPr>
            <w:tcW w:w="3259" w:type="dxa"/>
            <w:tcBorders>
              <w:top w:val="single" w:sz="4" w:space="0" w:color="auto"/>
              <w:left w:val="single" w:sz="4" w:space="0" w:color="auto"/>
              <w:bottom w:val="single" w:sz="4" w:space="0" w:color="auto"/>
              <w:right w:val="single" w:sz="4" w:space="0" w:color="auto"/>
            </w:tcBorders>
            <w:vAlign w:val="center"/>
          </w:tcPr>
          <w:p w14:paraId="3E7DDECB" w14:textId="499E372B" w:rsidR="00460392" w:rsidRPr="005354AD" w:rsidRDefault="00460392" w:rsidP="00460392">
            <w:pPr>
              <w:rPr>
                <w:rFonts w:ascii="GHEA Grapalat" w:hAnsi="GHEA Grapalat"/>
                <w:sz w:val="20"/>
                <w:u w:val="single"/>
                <w:vertAlign w:val="subscript"/>
                <w:lang w:val="es-ES"/>
              </w:rPr>
            </w:pPr>
            <w:r w:rsidRPr="005354AD">
              <w:rPr>
                <w:rFonts w:ascii="GHEA Grapalat" w:hAnsi="GHEA Grapalat" w:cs="Sylfaen"/>
                <w:color w:val="000000"/>
                <w:sz w:val="20"/>
                <w:szCs w:val="20"/>
                <w:lang w:val="hy-AM"/>
              </w:rPr>
              <w:t>Կակաո</w:t>
            </w:r>
            <w:r w:rsidRPr="005354AD">
              <w:rPr>
                <w:rFonts w:ascii="GHEA Grapalat" w:hAnsi="GHEA Grapalat" w:cs="Arial"/>
                <w:color w:val="000000"/>
                <w:sz w:val="20"/>
                <w:szCs w:val="20"/>
                <w:lang w:val="hy-AM"/>
              </w:rPr>
              <w:t xml:space="preserve"> </w:t>
            </w:r>
            <w:r w:rsidRPr="005354AD">
              <w:rPr>
                <w:rFonts w:ascii="GHEA Grapalat" w:hAnsi="GHEA Grapalat" w:cs="Sylfaen"/>
                <w:color w:val="000000"/>
                <w:sz w:val="20"/>
                <w:szCs w:val="20"/>
                <w:lang w:val="hy-AM"/>
              </w:rPr>
              <w:t>փոշի</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DD8DC99"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93C509"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6FA89AA" w14:textId="77777777" w:rsidR="00460392" w:rsidRPr="005354AD" w:rsidRDefault="00460392" w:rsidP="00460392">
            <w:pPr>
              <w:jc w:val="center"/>
              <w:rPr>
                <w:rFonts w:ascii="GHEA Grapalat" w:hAnsi="GHEA Grapalat"/>
                <w:lang w:val="es-ES"/>
              </w:rPr>
            </w:pPr>
          </w:p>
        </w:tc>
      </w:tr>
      <w:tr w:rsidR="00460392" w:rsidRPr="005354AD" w14:paraId="3DDFCBB0"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519C1F11" w14:textId="69C109EC"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10</w:t>
            </w:r>
          </w:p>
        </w:tc>
        <w:tc>
          <w:tcPr>
            <w:tcW w:w="3259" w:type="dxa"/>
            <w:tcBorders>
              <w:top w:val="single" w:sz="4" w:space="0" w:color="auto"/>
              <w:left w:val="single" w:sz="4" w:space="0" w:color="auto"/>
              <w:bottom w:val="single" w:sz="4" w:space="0" w:color="auto"/>
              <w:right w:val="single" w:sz="4" w:space="0" w:color="auto"/>
            </w:tcBorders>
            <w:vAlign w:val="center"/>
          </w:tcPr>
          <w:p w14:paraId="6D60B633" w14:textId="09D4C206" w:rsidR="00460392" w:rsidRPr="005354AD" w:rsidRDefault="00460392" w:rsidP="00460392">
            <w:pPr>
              <w:rPr>
                <w:rFonts w:ascii="GHEA Grapalat" w:hAnsi="GHEA Grapalat"/>
                <w:sz w:val="20"/>
                <w:u w:val="single"/>
                <w:vertAlign w:val="subscript"/>
                <w:lang w:val="es-ES"/>
              </w:rPr>
            </w:pPr>
            <w:r w:rsidRPr="005354AD">
              <w:rPr>
                <w:rFonts w:ascii="GHEA Grapalat" w:hAnsi="GHEA Grapalat" w:cs="Sylfaen"/>
                <w:color w:val="000000"/>
                <w:sz w:val="20"/>
                <w:szCs w:val="20"/>
                <w:lang w:val="hy-AM"/>
              </w:rPr>
              <w:t>Սպանախ</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23AB95D"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1E601ED"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FE48C1B" w14:textId="77777777" w:rsidR="00460392" w:rsidRPr="005354AD" w:rsidRDefault="00460392" w:rsidP="00460392">
            <w:pPr>
              <w:jc w:val="center"/>
              <w:rPr>
                <w:rFonts w:ascii="GHEA Grapalat" w:hAnsi="GHEA Grapalat"/>
                <w:lang w:val="es-ES"/>
              </w:rPr>
            </w:pPr>
          </w:p>
        </w:tc>
      </w:tr>
      <w:tr w:rsidR="00460392" w:rsidRPr="005354AD" w14:paraId="20CC182C"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6F747FE6" w14:textId="6C94C50E"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11</w:t>
            </w:r>
          </w:p>
        </w:tc>
        <w:tc>
          <w:tcPr>
            <w:tcW w:w="3259" w:type="dxa"/>
            <w:tcBorders>
              <w:top w:val="single" w:sz="4" w:space="0" w:color="auto"/>
              <w:left w:val="single" w:sz="4" w:space="0" w:color="auto"/>
              <w:bottom w:val="single" w:sz="4" w:space="0" w:color="auto"/>
              <w:right w:val="single" w:sz="4" w:space="0" w:color="auto"/>
            </w:tcBorders>
            <w:vAlign w:val="center"/>
          </w:tcPr>
          <w:p w14:paraId="635B93C9" w14:textId="422420C5" w:rsidR="00460392" w:rsidRPr="005354AD" w:rsidRDefault="00460392" w:rsidP="00460392">
            <w:pPr>
              <w:rPr>
                <w:rFonts w:ascii="GHEA Grapalat" w:hAnsi="GHEA Grapalat"/>
                <w:sz w:val="20"/>
                <w:u w:val="single"/>
                <w:vertAlign w:val="subscript"/>
                <w:lang w:val="es-ES"/>
              </w:rPr>
            </w:pPr>
            <w:r w:rsidRPr="005354AD">
              <w:rPr>
                <w:rFonts w:ascii="GHEA Grapalat" w:hAnsi="GHEA Grapalat" w:cs="Sylfaen"/>
                <w:color w:val="000000"/>
                <w:sz w:val="20"/>
                <w:szCs w:val="20"/>
                <w:lang w:val="hy-AM"/>
              </w:rPr>
              <w:t>Հազար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B418253"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B31911B"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7988251" w14:textId="77777777" w:rsidR="00460392" w:rsidRPr="005354AD" w:rsidRDefault="00460392" w:rsidP="00460392">
            <w:pPr>
              <w:jc w:val="center"/>
              <w:rPr>
                <w:rFonts w:ascii="GHEA Grapalat" w:hAnsi="GHEA Grapalat"/>
                <w:lang w:val="es-ES"/>
              </w:rPr>
            </w:pPr>
          </w:p>
        </w:tc>
      </w:tr>
      <w:tr w:rsidR="00460392" w:rsidRPr="005354AD" w14:paraId="2D52B7E2"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7D0F6E08" w14:textId="3D7896D7"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12</w:t>
            </w:r>
          </w:p>
        </w:tc>
        <w:tc>
          <w:tcPr>
            <w:tcW w:w="3259" w:type="dxa"/>
            <w:tcBorders>
              <w:top w:val="single" w:sz="4" w:space="0" w:color="auto"/>
              <w:left w:val="single" w:sz="4" w:space="0" w:color="auto"/>
              <w:bottom w:val="single" w:sz="4" w:space="0" w:color="auto"/>
              <w:right w:val="single" w:sz="4" w:space="0" w:color="auto"/>
            </w:tcBorders>
            <w:vAlign w:val="center"/>
          </w:tcPr>
          <w:p w14:paraId="53FD2882" w14:textId="7F09EF11" w:rsidR="00460392" w:rsidRPr="005354AD" w:rsidRDefault="00460392" w:rsidP="00460392">
            <w:pPr>
              <w:rPr>
                <w:rFonts w:ascii="GHEA Grapalat" w:hAnsi="GHEA Grapalat"/>
                <w:sz w:val="20"/>
                <w:u w:val="single"/>
                <w:vertAlign w:val="subscript"/>
                <w:lang w:val="es-ES"/>
              </w:rPr>
            </w:pPr>
            <w:r w:rsidRPr="005354AD">
              <w:rPr>
                <w:rFonts w:ascii="GHEA Grapalat" w:hAnsi="GHEA Grapalat" w:cs="Sylfaen"/>
                <w:color w:val="000000"/>
                <w:sz w:val="20"/>
                <w:szCs w:val="20"/>
                <w:lang w:val="hy-AM"/>
              </w:rPr>
              <w:t>Խնձոր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207E9F4"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4A7109A"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34D16A" w14:textId="77777777" w:rsidR="00460392" w:rsidRPr="005354AD" w:rsidRDefault="00460392" w:rsidP="00460392">
            <w:pPr>
              <w:jc w:val="center"/>
              <w:rPr>
                <w:rFonts w:ascii="GHEA Grapalat" w:hAnsi="GHEA Grapalat"/>
                <w:lang w:val="es-ES"/>
              </w:rPr>
            </w:pPr>
          </w:p>
        </w:tc>
      </w:tr>
      <w:tr w:rsidR="00460392" w:rsidRPr="005354AD" w14:paraId="2D3BA499"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2E7C78B1" w14:textId="609E9BC8"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13</w:t>
            </w:r>
          </w:p>
        </w:tc>
        <w:tc>
          <w:tcPr>
            <w:tcW w:w="3259" w:type="dxa"/>
            <w:tcBorders>
              <w:top w:val="single" w:sz="4" w:space="0" w:color="auto"/>
              <w:left w:val="single" w:sz="4" w:space="0" w:color="auto"/>
              <w:bottom w:val="single" w:sz="4" w:space="0" w:color="auto"/>
              <w:right w:val="single" w:sz="4" w:space="0" w:color="auto"/>
            </w:tcBorders>
            <w:vAlign w:val="center"/>
          </w:tcPr>
          <w:p w14:paraId="782EE8A0" w14:textId="3B2566A6" w:rsidR="00460392" w:rsidRPr="005354AD" w:rsidRDefault="00460392" w:rsidP="00460392">
            <w:pPr>
              <w:rPr>
                <w:rFonts w:ascii="GHEA Grapalat" w:hAnsi="GHEA Grapalat"/>
                <w:sz w:val="20"/>
                <w:u w:val="single"/>
                <w:vertAlign w:val="subscript"/>
                <w:lang w:val="es-ES"/>
              </w:rPr>
            </w:pPr>
            <w:r w:rsidRPr="005354AD">
              <w:rPr>
                <w:rFonts w:ascii="GHEA Grapalat" w:hAnsi="GHEA Grapalat" w:cs="Sylfaen"/>
                <w:color w:val="000000"/>
                <w:sz w:val="20"/>
                <w:szCs w:val="20"/>
                <w:lang w:val="hy-AM"/>
              </w:rPr>
              <w:t>Սալոր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A9F4985"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D455DA"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6BEE3A33" w14:textId="77777777" w:rsidR="00460392" w:rsidRPr="005354AD" w:rsidRDefault="00460392" w:rsidP="00460392">
            <w:pPr>
              <w:jc w:val="center"/>
              <w:rPr>
                <w:rFonts w:ascii="GHEA Grapalat" w:hAnsi="GHEA Grapalat"/>
                <w:lang w:val="es-ES"/>
              </w:rPr>
            </w:pPr>
          </w:p>
        </w:tc>
      </w:tr>
      <w:tr w:rsidR="00460392" w:rsidRPr="005354AD" w14:paraId="49D2A507"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1C839530" w14:textId="70D91F66"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14</w:t>
            </w:r>
          </w:p>
        </w:tc>
        <w:tc>
          <w:tcPr>
            <w:tcW w:w="3259" w:type="dxa"/>
            <w:tcBorders>
              <w:top w:val="single" w:sz="4" w:space="0" w:color="auto"/>
              <w:left w:val="single" w:sz="4" w:space="0" w:color="auto"/>
              <w:bottom w:val="single" w:sz="4" w:space="0" w:color="auto"/>
              <w:right w:val="single" w:sz="4" w:space="0" w:color="auto"/>
            </w:tcBorders>
            <w:vAlign w:val="center"/>
          </w:tcPr>
          <w:p w14:paraId="7EFF0B9B" w14:textId="24DFB15E" w:rsidR="00460392" w:rsidRPr="005354AD" w:rsidRDefault="00460392" w:rsidP="00460392">
            <w:pPr>
              <w:rPr>
                <w:rFonts w:ascii="GHEA Grapalat" w:hAnsi="GHEA Grapalat"/>
                <w:sz w:val="20"/>
                <w:u w:val="single"/>
                <w:vertAlign w:val="subscript"/>
                <w:lang w:val="es-ES"/>
              </w:rPr>
            </w:pPr>
            <w:r w:rsidRPr="005354AD">
              <w:rPr>
                <w:rFonts w:ascii="GHEA Grapalat" w:hAnsi="GHEA Grapalat" w:cs="Sylfaen"/>
                <w:color w:val="000000"/>
                <w:sz w:val="20"/>
                <w:szCs w:val="20"/>
                <w:lang w:val="hy-AM"/>
              </w:rPr>
              <w:t>Դեղձ</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96D37AE"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DFDBB8C"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A109936" w14:textId="77777777" w:rsidR="00460392" w:rsidRPr="005354AD" w:rsidRDefault="00460392" w:rsidP="00460392">
            <w:pPr>
              <w:jc w:val="center"/>
              <w:rPr>
                <w:rFonts w:ascii="GHEA Grapalat" w:hAnsi="GHEA Grapalat"/>
                <w:lang w:val="es-ES"/>
              </w:rPr>
            </w:pPr>
          </w:p>
        </w:tc>
      </w:tr>
      <w:tr w:rsidR="00460392" w:rsidRPr="005354AD" w14:paraId="173CAF06"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74B33049" w14:textId="2BF1CFEF"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15</w:t>
            </w:r>
          </w:p>
        </w:tc>
        <w:tc>
          <w:tcPr>
            <w:tcW w:w="3259" w:type="dxa"/>
            <w:tcBorders>
              <w:top w:val="single" w:sz="4" w:space="0" w:color="auto"/>
              <w:left w:val="single" w:sz="4" w:space="0" w:color="auto"/>
              <w:bottom w:val="single" w:sz="4" w:space="0" w:color="auto"/>
              <w:right w:val="single" w:sz="4" w:space="0" w:color="auto"/>
            </w:tcBorders>
            <w:vAlign w:val="center"/>
          </w:tcPr>
          <w:p w14:paraId="19505423" w14:textId="34A42C6E" w:rsidR="00460392" w:rsidRPr="005354AD" w:rsidRDefault="00460392" w:rsidP="00460392">
            <w:pPr>
              <w:rPr>
                <w:rFonts w:ascii="GHEA Grapalat" w:hAnsi="GHEA Grapalat"/>
                <w:sz w:val="20"/>
                <w:u w:val="single"/>
                <w:vertAlign w:val="subscript"/>
                <w:lang w:val="es-ES"/>
              </w:rPr>
            </w:pPr>
            <w:r w:rsidRPr="005354AD">
              <w:rPr>
                <w:rFonts w:ascii="GHEA Grapalat" w:hAnsi="GHEA Grapalat" w:cs="Sylfaen"/>
                <w:color w:val="000000"/>
                <w:sz w:val="20"/>
                <w:szCs w:val="20"/>
                <w:lang w:val="hy-AM"/>
              </w:rPr>
              <w:t>Սալորաչիր</w:t>
            </w:r>
            <w:r w:rsidRPr="005354AD">
              <w:rPr>
                <w:rFonts w:ascii="GHEA Grapalat" w:hAnsi="GHEA Grapalat" w:cs="Arial"/>
                <w:color w:val="000000"/>
                <w:sz w:val="20"/>
                <w:szCs w:val="20"/>
                <w:lang w:val="hy-AM"/>
              </w:rPr>
              <w:t xml:space="preserve"> </w:t>
            </w:r>
            <w:r w:rsidRPr="005354AD">
              <w:rPr>
                <w:rFonts w:ascii="GHEA Grapalat" w:hAnsi="GHEA Grapalat" w:cs="Sylfaen"/>
                <w:color w:val="000000"/>
                <w:sz w:val="20"/>
                <w:szCs w:val="20"/>
                <w:lang w:val="hy-AM"/>
              </w:rPr>
              <w:t>բնական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9B880AE"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62D755D"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FC6F0A" w14:textId="77777777" w:rsidR="00460392" w:rsidRPr="005354AD" w:rsidRDefault="00460392" w:rsidP="00460392">
            <w:pPr>
              <w:jc w:val="center"/>
              <w:rPr>
                <w:rFonts w:ascii="GHEA Grapalat" w:hAnsi="GHEA Grapalat"/>
                <w:lang w:val="es-ES"/>
              </w:rPr>
            </w:pPr>
          </w:p>
        </w:tc>
      </w:tr>
      <w:tr w:rsidR="00460392" w:rsidRPr="005354AD" w14:paraId="1D562EF0"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1365112F" w14:textId="292F5D6D" w:rsidR="00460392" w:rsidRPr="005354AD" w:rsidRDefault="0050057F" w:rsidP="00460392">
            <w:pPr>
              <w:jc w:val="center"/>
              <w:rPr>
                <w:rFonts w:ascii="GHEA Grapalat" w:hAnsi="GHEA Grapalat"/>
                <w:b/>
                <w:bCs/>
                <w:sz w:val="18"/>
                <w:lang w:val="hy-AM"/>
              </w:rPr>
            </w:pPr>
            <w:r>
              <w:rPr>
                <w:rFonts w:ascii="GHEA Grapalat" w:hAnsi="GHEA Grapalat"/>
                <w:b/>
                <w:bCs/>
                <w:sz w:val="18"/>
                <w:lang w:val="hy-AM"/>
              </w:rPr>
              <w:t>16</w:t>
            </w:r>
          </w:p>
        </w:tc>
        <w:tc>
          <w:tcPr>
            <w:tcW w:w="3259" w:type="dxa"/>
            <w:tcBorders>
              <w:top w:val="single" w:sz="4" w:space="0" w:color="auto"/>
              <w:left w:val="single" w:sz="4" w:space="0" w:color="auto"/>
              <w:bottom w:val="single" w:sz="4" w:space="0" w:color="auto"/>
              <w:right w:val="single" w:sz="4" w:space="0" w:color="auto"/>
            </w:tcBorders>
            <w:vAlign w:val="center"/>
          </w:tcPr>
          <w:p w14:paraId="2750E6E8" w14:textId="1949442A" w:rsidR="00460392" w:rsidRPr="005354AD" w:rsidRDefault="00460392" w:rsidP="00460392">
            <w:pPr>
              <w:rPr>
                <w:rFonts w:ascii="GHEA Grapalat" w:hAnsi="GHEA Grapalat"/>
                <w:sz w:val="20"/>
                <w:u w:val="single"/>
                <w:vertAlign w:val="subscript"/>
                <w:lang w:val="es-ES"/>
              </w:rPr>
            </w:pPr>
            <w:r w:rsidRPr="005354AD">
              <w:rPr>
                <w:rFonts w:ascii="GHEA Grapalat" w:hAnsi="GHEA Grapalat" w:cs="Sylfaen"/>
                <w:color w:val="000000"/>
                <w:sz w:val="20"/>
                <w:szCs w:val="20"/>
                <w:lang w:val="hy-AM"/>
              </w:rPr>
              <w:t>Ծիրանաչիր</w:t>
            </w:r>
            <w:r w:rsidRPr="005354AD">
              <w:rPr>
                <w:rFonts w:ascii="GHEA Grapalat" w:hAnsi="GHEA Grapalat" w:cs="Arial"/>
                <w:color w:val="000000"/>
                <w:sz w:val="20"/>
                <w:szCs w:val="20"/>
                <w:lang w:val="hy-AM"/>
              </w:rPr>
              <w:t xml:space="preserve"> </w:t>
            </w:r>
            <w:r w:rsidRPr="005354AD">
              <w:rPr>
                <w:rFonts w:ascii="GHEA Grapalat" w:hAnsi="GHEA Grapalat" w:cs="Sylfaen"/>
                <w:color w:val="000000"/>
                <w:sz w:val="20"/>
                <w:szCs w:val="20"/>
                <w:lang w:val="hy-AM"/>
              </w:rPr>
              <w:t>բնական</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5B719E9" w14:textId="77777777" w:rsidR="00460392" w:rsidRPr="005354AD" w:rsidRDefault="00460392"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C69F25C" w14:textId="77777777" w:rsidR="00460392" w:rsidRPr="005354AD" w:rsidRDefault="00460392"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78390C8" w14:textId="77777777" w:rsidR="00460392" w:rsidRPr="005354AD" w:rsidRDefault="00460392" w:rsidP="00460392">
            <w:pPr>
              <w:jc w:val="center"/>
              <w:rPr>
                <w:rFonts w:ascii="GHEA Grapalat" w:hAnsi="GHEA Grapalat"/>
                <w:lang w:val="es-ES"/>
              </w:rPr>
            </w:pPr>
          </w:p>
        </w:tc>
      </w:tr>
      <w:tr w:rsidR="004B00D7" w:rsidRPr="005354AD" w14:paraId="30FEE037"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5D59134A" w14:textId="3CEC7E6A" w:rsidR="004B00D7" w:rsidRDefault="004B00D7" w:rsidP="00460392">
            <w:pPr>
              <w:jc w:val="center"/>
              <w:rPr>
                <w:rFonts w:ascii="GHEA Grapalat" w:hAnsi="GHEA Grapalat"/>
                <w:b/>
                <w:bCs/>
                <w:sz w:val="18"/>
                <w:lang w:val="hy-AM"/>
              </w:rPr>
            </w:pPr>
            <w:r>
              <w:rPr>
                <w:rFonts w:ascii="GHEA Grapalat" w:hAnsi="GHEA Grapalat"/>
                <w:b/>
                <w:bCs/>
                <w:sz w:val="18"/>
                <w:lang w:val="hy-AM"/>
              </w:rPr>
              <w:t>17</w:t>
            </w:r>
          </w:p>
        </w:tc>
        <w:tc>
          <w:tcPr>
            <w:tcW w:w="3259" w:type="dxa"/>
            <w:tcBorders>
              <w:top w:val="single" w:sz="4" w:space="0" w:color="auto"/>
              <w:left w:val="single" w:sz="4" w:space="0" w:color="auto"/>
              <w:bottom w:val="single" w:sz="4" w:space="0" w:color="auto"/>
              <w:right w:val="single" w:sz="4" w:space="0" w:color="auto"/>
            </w:tcBorders>
            <w:vAlign w:val="center"/>
          </w:tcPr>
          <w:p w14:paraId="3D45DFBD" w14:textId="08E928C3" w:rsidR="004B00D7" w:rsidRPr="005354AD" w:rsidRDefault="00AE0266" w:rsidP="00460392">
            <w:pPr>
              <w:rPr>
                <w:rFonts w:ascii="GHEA Grapalat" w:hAnsi="GHEA Grapalat" w:cs="Sylfaen"/>
                <w:color w:val="000000"/>
                <w:sz w:val="20"/>
                <w:szCs w:val="20"/>
                <w:lang w:val="hy-AM"/>
              </w:rPr>
            </w:pPr>
            <w:r>
              <w:rPr>
                <w:rFonts w:ascii="GHEA Grapalat" w:hAnsi="GHEA Grapalat" w:cs="Sylfaen"/>
                <w:color w:val="000000"/>
                <w:sz w:val="20"/>
                <w:szCs w:val="20"/>
                <w:lang w:val="hy-AM"/>
              </w:rPr>
              <w:t>Կաղամբ</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CA5380B" w14:textId="77777777" w:rsidR="004B00D7" w:rsidRPr="005354AD" w:rsidRDefault="004B00D7"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963C46E" w14:textId="77777777" w:rsidR="004B00D7" w:rsidRPr="005354AD" w:rsidRDefault="004B00D7"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3737FE8" w14:textId="77777777" w:rsidR="004B00D7" w:rsidRPr="005354AD" w:rsidRDefault="004B00D7" w:rsidP="00460392">
            <w:pPr>
              <w:jc w:val="center"/>
              <w:rPr>
                <w:rFonts w:ascii="GHEA Grapalat" w:hAnsi="GHEA Grapalat"/>
                <w:lang w:val="es-ES"/>
              </w:rPr>
            </w:pPr>
          </w:p>
        </w:tc>
      </w:tr>
      <w:tr w:rsidR="004B00D7" w:rsidRPr="005354AD" w14:paraId="6963687C" w14:textId="77777777" w:rsidTr="000A7BCB">
        <w:trPr>
          <w:cantSplit/>
          <w:trHeight w:val="20"/>
        </w:trPr>
        <w:tc>
          <w:tcPr>
            <w:tcW w:w="1136" w:type="dxa"/>
            <w:tcBorders>
              <w:top w:val="single" w:sz="4" w:space="0" w:color="auto"/>
              <w:left w:val="single" w:sz="4" w:space="0" w:color="auto"/>
              <w:bottom w:val="single" w:sz="4" w:space="0" w:color="auto"/>
              <w:right w:val="single" w:sz="4" w:space="0" w:color="auto"/>
            </w:tcBorders>
            <w:vAlign w:val="center"/>
          </w:tcPr>
          <w:p w14:paraId="6440257E" w14:textId="57BA7994" w:rsidR="004B00D7" w:rsidRDefault="004B00D7" w:rsidP="00460392">
            <w:pPr>
              <w:jc w:val="center"/>
              <w:rPr>
                <w:rFonts w:ascii="GHEA Grapalat" w:hAnsi="GHEA Grapalat"/>
                <w:b/>
                <w:bCs/>
                <w:sz w:val="18"/>
                <w:lang w:val="hy-AM"/>
              </w:rPr>
            </w:pPr>
            <w:r>
              <w:rPr>
                <w:rFonts w:ascii="GHEA Grapalat" w:hAnsi="GHEA Grapalat"/>
                <w:b/>
                <w:bCs/>
                <w:sz w:val="18"/>
                <w:lang w:val="hy-AM"/>
              </w:rPr>
              <w:t>18</w:t>
            </w:r>
          </w:p>
        </w:tc>
        <w:tc>
          <w:tcPr>
            <w:tcW w:w="3259" w:type="dxa"/>
            <w:tcBorders>
              <w:top w:val="single" w:sz="4" w:space="0" w:color="auto"/>
              <w:left w:val="single" w:sz="4" w:space="0" w:color="auto"/>
              <w:bottom w:val="single" w:sz="4" w:space="0" w:color="auto"/>
              <w:right w:val="single" w:sz="4" w:space="0" w:color="auto"/>
            </w:tcBorders>
            <w:vAlign w:val="center"/>
          </w:tcPr>
          <w:p w14:paraId="0BEB37B5" w14:textId="2D0DCC6D" w:rsidR="004B00D7" w:rsidRPr="005354AD" w:rsidRDefault="00AE0266" w:rsidP="00460392">
            <w:pPr>
              <w:rPr>
                <w:rFonts w:ascii="GHEA Grapalat" w:hAnsi="GHEA Grapalat" w:cs="Sylfaen"/>
                <w:color w:val="000000"/>
                <w:sz w:val="20"/>
                <w:szCs w:val="20"/>
                <w:lang w:val="hy-AM"/>
              </w:rPr>
            </w:pPr>
            <w:r>
              <w:rPr>
                <w:rFonts w:ascii="GHEA Grapalat" w:hAnsi="GHEA Grapalat" w:cs="Sylfaen"/>
                <w:color w:val="000000"/>
                <w:sz w:val="20"/>
                <w:szCs w:val="20"/>
                <w:lang w:val="hy-AM"/>
              </w:rPr>
              <w:t>Դդմիկ</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9C4C191" w14:textId="77777777" w:rsidR="004B00D7" w:rsidRPr="005354AD" w:rsidRDefault="004B00D7" w:rsidP="0046039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C42B4F6" w14:textId="77777777" w:rsidR="004B00D7" w:rsidRPr="005354AD" w:rsidRDefault="004B00D7" w:rsidP="0046039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62520AD" w14:textId="77777777" w:rsidR="004B00D7" w:rsidRPr="005354AD" w:rsidRDefault="004B00D7" w:rsidP="00460392">
            <w:pPr>
              <w:jc w:val="center"/>
              <w:rPr>
                <w:rFonts w:ascii="GHEA Grapalat" w:hAnsi="GHEA Grapalat"/>
                <w:lang w:val="es-ES"/>
              </w:rPr>
            </w:pPr>
          </w:p>
        </w:tc>
      </w:tr>
    </w:tbl>
    <w:p w14:paraId="36924FD4" w14:textId="77777777" w:rsidR="00034160" w:rsidRPr="005354AD" w:rsidRDefault="00034160">
      <w:pPr>
        <w:rPr>
          <w:rFonts w:ascii="GHEA Grapalat" w:hAnsi="GHEA Grapalat"/>
          <w:sz w:val="18"/>
          <w:szCs w:val="18"/>
          <w:lang w:val="es-ES"/>
        </w:rPr>
      </w:pPr>
    </w:p>
    <w:p w14:paraId="260D44BE" w14:textId="77777777" w:rsidR="00034160" w:rsidRPr="005354AD" w:rsidRDefault="00034160">
      <w:pPr>
        <w:rPr>
          <w:rFonts w:ascii="GHEA Grapalat" w:hAnsi="GHEA Grapalat"/>
          <w:sz w:val="18"/>
          <w:szCs w:val="18"/>
          <w:lang w:val="hy-AM"/>
        </w:rPr>
      </w:pPr>
    </w:p>
    <w:p w14:paraId="661306DC" w14:textId="77777777" w:rsidR="00034160" w:rsidRPr="005354AD" w:rsidRDefault="00FB0689">
      <w:pPr>
        <w:ind w:left="720" w:firstLine="720"/>
        <w:jc w:val="both"/>
        <w:rPr>
          <w:rFonts w:ascii="GHEA Grapalat" w:hAnsi="GHEA Grapalat"/>
          <w:sz w:val="20"/>
          <w:lang w:val="hy-AM"/>
        </w:rPr>
      </w:pPr>
      <w:r w:rsidRPr="005354AD">
        <w:rPr>
          <w:rFonts w:ascii="GHEA Grapalat" w:hAnsi="GHEA Grapalat"/>
          <w:sz w:val="20"/>
        </w:rPr>
        <w:t xml:space="preserve">     </w:t>
      </w:r>
      <w:r w:rsidRPr="005354AD">
        <w:rPr>
          <w:rFonts w:ascii="GHEA Grapalat" w:hAnsi="GHEA Grapalat"/>
          <w:sz w:val="20"/>
          <w:lang w:val="hy-AM"/>
        </w:rPr>
        <w:t xml:space="preserve">___________________________________________ </w:t>
      </w:r>
      <w:r w:rsidRPr="005354AD">
        <w:rPr>
          <w:rFonts w:ascii="GHEA Grapalat" w:hAnsi="GHEA Grapalat"/>
          <w:sz w:val="20"/>
          <w:lang w:val="hy-AM"/>
        </w:rPr>
        <w:tab/>
        <w:t xml:space="preserve">                </w:t>
      </w:r>
      <w:r w:rsidRPr="005354AD">
        <w:rPr>
          <w:rFonts w:ascii="GHEA Grapalat" w:hAnsi="GHEA Grapalat"/>
          <w:sz w:val="20"/>
        </w:rPr>
        <w:t xml:space="preserve">       </w:t>
      </w:r>
      <w:r w:rsidRPr="005354AD">
        <w:rPr>
          <w:rFonts w:ascii="GHEA Grapalat" w:hAnsi="GHEA Grapalat"/>
          <w:sz w:val="20"/>
          <w:lang w:val="hy-AM"/>
        </w:rPr>
        <w:t xml:space="preserve">_____________ </w:t>
      </w:r>
    </w:p>
    <w:p w14:paraId="02FB1DF6" w14:textId="77777777" w:rsidR="00034160" w:rsidRPr="005354AD" w:rsidRDefault="00FB0689">
      <w:pPr>
        <w:jc w:val="both"/>
        <w:rPr>
          <w:rFonts w:ascii="GHEA Grapalat" w:hAnsi="GHEA Grapalat"/>
          <w:sz w:val="20"/>
          <w:vertAlign w:val="superscript"/>
          <w:lang w:val="hy-AM"/>
        </w:rPr>
      </w:pPr>
      <w:r w:rsidRPr="005354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354AD">
        <w:rPr>
          <w:rFonts w:ascii="GHEA Grapalat" w:hAnsi="GHEA Grapalat"/>
          <w:sz w:val="20"/>
          <w:vertAlign w:val="superscript"/>
          <w:lang w:val="hy-AM"/>
        </w:rPr>
        <w:tab/>
      </w:r>
    </w:p>
    <w:p w14:paraId="76B91964" w14:textId="77777777" w:rsidR="00034160" w:rsidRPr="005354AD" w:rsidRDefault="00FB0689">
      <w:pPr>
        <w:jc w:val="right"/>
        <w:rPr>
          <w:rFonts w:ascii="GHEA Grapalat" w:hAnsi="GHEA Grapalat"/>
          <w:sz w:val="20"/>
          <w:lang w:val="hy-AM"/>
        </w:rPr>
      </w:pPr>
      <w:r w:rsidRPr="005354AD">
        <w:rPr>
          <w:rFonts w:ascii="GHEA Grapalat" w:hAnsi="GHEA Grapalat"/>
          <w:sz w:val="20"/>
          <w:lang w:val="hy-AM"/>
        </w:rPr>
        <w:t xml:space="preserve">    </w:t>
      </w:r>
    </w:p>
    <w:p w14:paraId="361005EB" w14:textId="77777777" w:rsidR="00034160" w:rsidRPr="005354AD" w:rsidRDefault="00FB0689">
      <w:pPr>
        <w:jc w:val="right"/>
        <w:rPr>
          <w:rFonts w:ascii="GHEA Grapalat" w:hAnsi="GHEA Grapalat"/>
          <w:sz w:val="20"/>
          <w:lang w:val="hy-AM"/>
        </w:rPr>
      </w:pPr>
      <w:r w:rsidRPr="005354AD">
        <w:rPr>
          <w:rFonts w:ascii="GHEA Grapalat" w:hAnsi="GHEA Grapalat"/>
          <w:sz w:val="20"/>
          <w:lang w:val="hy-AM"/>
        </w:rPr>
        <w:t>Կ. Տ.</w:t>
      </w:r>
      <w:r w:rsidRPr="005354AD">
        <w:rPr>
          <w:rStyle w:val="a4"/>
          <w:rFonts w:ascii="GHEA Grapalat" w:hAnsi="GHEA Grapalat"/>
          <w:color w:val="FFFFFF"/>
          <w:sz w:val="20"/>
          <w:lang w:val="hy-AM"/>
        </w:rPr>
        <w:footnoteReference w:id="4"/>
      </w:r>
      <w:r w:rsidRPr="005354AD">
        <w:rPr>
          <w:rFonts w:ascii="GHEA Grapalat" w:hAnsi="GHEA Grapalat"/>
          <w:sz w:val="20"/>
          <w:lang w:val="hy-AM"/>
        </w:rPr>
        <w:tab/>
      </w:r>
      <w:r w:rsidRPr="005354AD">
        <w:rPr>
          <w:rFonts w:ascii="GHEA Grapalat" w:hAnsi="GHEA Grapalat"/>
          <w:sz w:val="20"/>
          <w:lang w:val="hy-AM"/>
        </w:rPr>
        <w:tab/>
        <w:t xml:space="preserve"> </w:t>
      </w:r>
    </w:p>
    <w:p w14:paraId="1FBFEB34" w14:textId="77777777" w:rsidR="00034160" w:rsidRPr="005354AD" w:rsidRDefault="00034160">
      <w:pPr>
        <w:jc w:val="right"/>
        <w:rPr>
          <w:rFonts w:ascii="GHEA Grapalat" w:hAnsi="GHEA Grapalat"/>
          <w:sz w:val="20"/>
          <w:lang w:val="hy-AM"/>
        </w:rPr>
      </w:pPr>
    </w:p>
    <w:p w14:paraId="20AEF3C6" w14:textId="77777777" w:rsidR="00034160" w:rsidRPr="005354AD" w:rsidRDefault="00034160">
      <w:pPr>
        <w:rPr>
          <w:rFonts w:ascii="GHEA Grapalat" w:hAnsi="GHEA Grapalat" w:cs="Sylfaen"/>
          <w:i/>
          <w:sz w:val="16"/>
          <w:szCs w:val="16"/>
          <w:lang w:val="hy-AM" w:eastAsia="ru-RU"/>
        </w:rPr>
      </w:pPr>
    </w:p>
    <w:p w14:paraId="72CAAA26" w14:textId="77777777" w:rsidR="00034160" w:rsidRPr="005354AD" w:rsidRDefault="00034160">
      <w:pPr>
        <w:rPr>
          <w:rFonts w:ascii="GHEA Grapalat" w:hAnsi="GHEA Grapalat" w:cs="Sylfaen"/>
          <w:i/>
          <w:sz w:val="16"/>
          <w:szCs w:val="16"/>
          <w:lang w:val="hy-AM" w:eastAsia="ru-RU"/>
        </w:rPr>
      </w:pPr>
    </w:p>
    <w:p w14:paraId="63EE6EFC" w14:textId="77777777" w:rsidR="00034160" w:rsidRPr="005354AD" w:rsidRDefault="00034160">
      <w:pPr>
        <w:rPr>
          <w:rFonts w:ascii="GHEA Grapalat" w:hAnsi="GHEA Grapalat" w:cs="Sylfaen"/>
          <w:i/>
          <w:sz w:val="16"/>
          <w:szCs w:val="16"/>
          <w:lang w:val="hy-AM" w:eastAsia="ru-RU"/>
        </w:rPr>
      </w:pPr>
    </w:p>
    <w:p w14:paraId="4D24AB10" w14:textId="77777777" w:rsidR="00034160" w:rsidRPr="005354AD" w:rsidRDefault="00034160">
      <w:pPr>
        <w:rPr>
          <w:rFonts w:ascii="GHEA Grapalat" w:hAnsi="GHEA Grapalat" w:cs="Sylfaen"/>
          <w:i/>
          <w:sz w:val="16"/>
          <w:szCs w:val="16"/>
          <w:lang w:val="hy-AM" w:eastAsia="ru-RU"/>
        </w:rPr>
      </w:pPr>
    </w:p>
    <w:p w14:paraId="12C365C6" w14:textId="77777777" w:rsidR="00034160" w:rsidRPr="005354AD" w:rsidRDefault="00034160">
      <w:pPr>
        <w:rPr>
          <w:rFonts w:ascii="GHEA Grapalat" w:hAnsi="GHEA Grapalat" w:cs="Sylfaen"/>
          <w:i/>
          <w:sz w:val="16"/>
          <w:szCs w:val="16"/>
          <w:lang w:val="hy-AM" w:eastAsia="ru-RU"/>
        </w:rPr>
      </w:pPr>
    </w:p>
    <w:p w14:paraId="6D24120D" w14:textId="77777777" w:rsidR="00034160" w:rsidRPr="005354AD" w:rsidRDefault="00034160">
      <w:pPr>
        <w:rPr>
          <w:rFonts w:ascii="GHEA Grapalat" w:hAnsi="GHEA Grapalat" w:cs="Sylfaen"/>
          <w:i/>
          <w:sz w:val="16"/>
          <w:szCs w:val="16"/>
          <w:lang w:val="hy-AM" w:eastAsia="ru-RU"/>
        </w:rPr>
      </w:pPr>
    </w:p>
    <w:p w14:paraId="1BD5749C" w14:textId="77777777" w:rsidR="00034160" w:rsidRPr="005354AD" w:rsidRDefault="00034160">
      <w:pPr>
        <w:rPr>
          <w:rFonts w:ascii="GHEA Grapalat" w:hAnsi="GHEA Grapalat" w:cs="Sylfaen"/>
          <w:i/>
          <w:sz w:val="16"/>
          <w:szCs w:val="16"/>
          <w:lang w:val="hy-AM" w:eastAsia="ru-RU"/>
        </w:rPr>
      </w:pPr>
    </w:p>
    <w:p w14:paraId="66E7501F" w14:textId="77777777" w:rsidR="00034160" w:rsidRPr="005354AD" w:rsidRDefault="00034160">
      <w:pPr>
        <w:rPr>
          <w:rFonts w:ascii="GHEA Grapalat" w:hAnsi="GHEA Grapalat" w:cs="Sylfaen"/>
          <w:i/>
          <w:sz w:val="16"/>
          <w:szCs w:val="16"/>
          <w:lang w:val="hy-AM" w:eastAsia="ru-RU"/>
        </w:rPr>
      </w:pPr>
    </w:p>
    <w:p w14:paraId="52F9B217" w14:textId="77777777" w:rsidR="00034160" w:rsidRPr="005354AD" w:rsidRDefault="00034160">
      <w:pPr>
        <w:rPr>
          <w:rFonts w:ascii="GHEA Grapalat" w:hAnsi="GHEA Grapalat" w:cs="Sylfaen"/>
          <w:i/>
          <w:sz w:val="16"/>
          <w:szCs w:val="16"/>
          <w:lang w:val="hy-AM" w:eastAsia="ru-RU"/>
        </w:rPr>
      </w:pPr>
    </w:p>
    <w:p w14:paraId="50320DB9" w14:textId="77777777" w:rsidR="00034160" w:rsidRPr="005354AD" w:rsidRDefault="00034160">
      <w:pPr>
        <w:rPr>
          <w:rFonts w:ascii="GHEA Grapalat" w:hAnsi="GHEA Grapalat" w:cs="Sylfaen"/>
          <w:i/>
          <w:sz w:val="16"/>
          <w:szCs w:val="16"/>
          <w:lang w:val="hy-AM" w:eastAsia="ru-RU"/>
        </w:rPr>
      </w:pPr>
    </w:p>
    <w:p w14:paraId="2B45453B" w14:textId="77777777" w:rsidR="00034160" w:rsidRPr="005354AD" w:rsidRDefault="00034160">
      <w:pPr>
        <w:rPr>
          <w:rFonts w:ascii="GHEA Grapalat" w:hAnsi="GHEA Grapalat" w:cs="Sylfaen"/>
          <w:i/>
          <w:sz w:val="16"/>
          <w:szCs w:val="16"/>
          <w:lang w:val="hy-AM" w:eastAsia="ru-RU"/>
        </w:rPr>
      </w:pPr>
    </w:p>
    <w:p w14:paraId="1B7DA5CD" w14:textId="77777777" w:rsidR="00034160" w:rsidRPr="005354AD" w:rsidRDefault="00034160">
      <w:pPr>
        <w:rPr>
          <w:rFonts w:ascii="GHEA Grapalat" w:hAnsi="GHEA Grapalat" w:cs="Sylfaen"/>
          <w:i/>
          <w:sz w:val="16"/>
          <w:szCs w:val="16"/>
          <w:lang w:val="hy-AM" w:eastAsia="ru-RU"/>
        </w:rPr>
      </w:pPr>
    </w:p>
    <w:p w14:paraId="3E4E7A3F" w14:textId="77777777" w:rsidR="00034160" w:rsidRPr="005354AD" w:rsidRDefault="00034160">
      <w:pPr>
        <w:pStyle w:val="31"/>
        <w:spacing w:line="240" w:lineRule="auto"/>
        <w:jc w:val="right"/>
        <w:rPr>
          <w:rFonts w:ascii="GHEA Grapalat" w:hAnsi="GHEA Grapalat"/>
          <w:i/>
          <w:lang w:val="hy-AM"/>
        </w:rPr>
      </w:pPr>
    </w:p>
    <w:p w14:paraId="63B49562" w14:textId="77777777" w:rsidR="00034160" w:rsidRPr="005354AD" w:rsidRDefault="00034160">
      <w:pPr>
        <w:pStyle w:val="31"/>
        <w:spacing w:line="240" w:lineRule="auto"/>
        <w:jc w:val="right"/>
        <w:rPr>
          <w:rFonts w:ascii="GHEA Grapalat" w:hAnsi="GHEA Grapalat"/>
          <w:i/>
          <w:lang w:val="hy-AM"/>
        </w:rPr>
      </w:pPr>
    </w:p>
    <w:p w14:paraId="21D3A9EB" w14:textId="77777777" w:rsidR="00034160" w:rsidRPr="005354AD" w:rsidRDefault="00034160">
      <w:pPr>
        <w:pStyle w:val="31"/>
        <w:spacing w:line="240" w:lineRule="auto"/>
        <w:jc w:val="right"/>
        <w:rPr>
          <w:rFonts w:ascii="GHEA Grapalat" w:hAnsi="GHEA Grapalat"/>
          <w:i/>
          <w:lang w:val="hy-AM"/>
        </w:rPr>
      </w:pPr>
    </w:p>
    <w:p w14:paraId="502A63A1" w14:textId="77777777" w:rsidR="00034160" w:rsidRPr="005354AD" w:rsidRDefault="00034160">
      <w:pPr>
        <w:pStyle w:val="31"/>
        <w:spacing w:line="240" w:lineRule="auto"/>
        <w:jc w:val="right"/>
        <w:rPr>
          <w:rFonts w:ascii="GHEA Grapalat" w:hAnsi="GHEA Grapalat"/>
          <w:i/>
          <w:lang w:val="es-ES" w:eastAsia="ru-RU"/>
        </w:rPr>
      </w:pPr>
    </w:p>
    <w:p w14:paraId="053CE75E" w14:textId="77777777" w:rsidR="00034160" w:rsidRPr="005354AD" w:rsidRDefault="00FB0689">
      <w:pPr>
        <w:pStyle w:val="31"/>
        <w:spacing w:line="240" w:lineRule="auto"/>
        <w:jc w:val="right"/>
        <w:rPr>
          <w:rFonts w:ascii="GHEA Grapalat" w:hAnsi="GHEA Grapalat"/>
          <w:i/>
          <w:lang w:val="es-ES" w:eastAsia="ru-RU"/>
        </w:rPr>
      </w:pPr>
      <w:r w:rsidRPr="005354AD">
        <w:rPr>
          <w:rFonts w:ascii="GHEA Grapalat" w:hAnsi="GHEA Grapalat"/>
          <w:i/>
          <w:lang w:val="es-ES" w:eastAsia="ru-RU"/>
        </w:rPr>
        <w:br w:type="page"/>
      </w:r>
    </w:p>
    <w:p w14:paraId="0C84A664" w14:textId="77777777" w:rsidR="00034160" w:rsidRPr="005354AD" w:rsidRDefault="00FB0689">
      <w:pPr>
        <w:pStyle w:val="31"/>
        <w:spacing w:line="240" w:lineRule="auto"/>
        <w:jc w:val="right"/>
        <w:rPr>
          <w:rFonts w:ascii="GHEA Grapalat" w:hAnsi="GHEA Grapalat" w:cs="Arial"/>
          <w:b/>
          <w:lang w:val="hy-AM"/>
        </w:rPr>
      </w:pPr>
      <w:r w:rsidRPr="005354AD">
        <w:rPr>
          <w:rFonts w:ascii="GHEA Grapalat" w:hAnsi="GHEA Grapalat" w:cs="Sylfaen"/>
          <w:b/>
          <w:lang w:val="hy-AM"/>
        </w:rPr>
        <w:t>Հավելված</w:t>
      </w:r>
      <w:r w:rsidRPr="005354AD">
        <w:rPr>
          <w:rFonts w:ascii="GHEA Grapalat" w:hAnsi="GHEA Grapalat" w:cs="Arial"/>
          <w:b/>
          <w:lang w:val="hy-AM"/>
        </w:rPr>
        <w:t xml:space="preserve"> 4.2</w:t>
      </w:r>
    </w:p>
    <w:p w14:paraId="57F0085E" w14:textId="3189CA0A" w:rsidR="00034160" w:rsidRPr="005354AD" w:rsidRDefault="00FB0689">
      <w:pPr>
        <w:pStyle w:val="31"/>
        <w:spacing w:line="240" w:lineRule="auto"/>
        <w:jc w:val="right"/>
        <w:rPr>
          <w:rFonts w:ascii="GHEA Grapalat" w:hAnsi="GHEA Grapalat" w:cs="Arial"/>
          <w:b/>
          <w:lang w:val="hy-AM"/>
        </w:rPr>
      </w:pPr>
      <w:r w:rsidRPr="005354AD">
        <w:rPr>
          <w:rFonts w:ascii="GHEA Grapalat" w:hAnsi="GHEA Grapalat"/>
          <w:sz w:val="24"/>
          <w:szCs w:val="24"/>
          <w:lang w:val="hy-AM"/>
        </w:rPr>
        <w:t>«</w:t>
      </w:r>
      <w:r w:rsidR="00C12ED2">
        <w:rPr>
          <w:rFonts w:ascii="Sylfaen" w:hAnsi="Sylfaen" w:cs="Sylfaen"/>
          <w:i/>
          <w:lang w:val="af-ZA"/>
        </w:rPr>
        <w:t>ՀՀԱՄՄՀ-ԱԼՄ-ԳՀԱՊՁԲ-22/03</w:t>
      </w:r>
      <w:r w:rsidRPr="005354AD">
        <w:rPr>
          <w:rFonts w:ascii="GHEA Grapalat" w:hAnsi="GHEA Grapalat"/>
          <w:sz w:val="24"/>
          <w:szCs w:val="24"/>
          <w:lang w:val="af-ZA"/>
        </w:rPr>
        <w:t>»</w:t>
      </w:r>
      <w:r w:rsidRPr="005354AD">
        <w:rPr>
          <w:rFonts w:ascii="GHEA Grapalat" w:hAnsi="GHEA Grapalat"/>
          <w:b/>
          <w:lang w:val="hy-AM"/>
        </w:rPr>
        <w:t xml:space="preserve">  </w:t>
      </w:r>
      <w:r w:rsidRPr="005354AD">
        <w:rPr>
          <w:rFonts w:ascii="GHEA Grapalat" w:hAnsi="GHEA Grapalat" w:cs="Sylfaen"/>
          <w:b/>
          <w:lang w:val="hy-AM"/>
        </w:rPr>
        <w:t>ծածկագրով</w:t>
      </w:r>
    </w:p>
    <w:p w14:paraId="2E7DE746" w14:textId="77777777" w:rsidR="00034160" w:rsidRPr="005354AD" w:rsidRDefault="00FB0689">
      <w:pPr>
        <w:pStyle w:val="31"/>
        <w:spacing w:line="240" w:lineRule="auto"/>
        <w:jc w:val="right"/>
        <w:rPr>
          <w:rFonts w:ascii="GHEA Grapalat" w:hAnsi="GHEA Grapalat" w:cs="Sylfaen"/>
          <w:b/>
          <w:lang w:val="hy-AM"/>
        </w:rPr>
      </w:pPr>
      <w:r w:rsidRPr="005354AD">
        <w:rPr>
          <w:rFonts w:ascii="GHEA Grapalat" w:hAnsi="GHEA Grapalat" w:cs="Sylfaen"/>
          <w:b/>
          <w:lang w:val="hy-AM"/>
        </w:rPr>
        <w:t>գնանշման հարցման ընթացակարգ</w:t>
      </w:r>
      <w:r w:rsidRPr="005354AD">
        <w:rPr>
          <w:rFonts w:ascii="GHEA Grapalat" w:hAnsi="GHEA Grapalat" w:cs="Arial"/>
          <w:b/>
          <w:lang w:val="hy-AM"/>
        </w:rPr>
        <w:t xml:space="preserve">ի </w:t>
      </w:r>
      <w:r w:rsidRPr="005354AD">
        <w:rPr>
          <w:rFonts w:ascii="GHEA Grapalat" w:hAnsi="GHEA Grapalat" w:cs="Sylfaen"/>
          <w:b/>
          <w:lang w:val="hy-AM"/>
        </w:rPr>
        <w:t>հրավերի</w:t>
      </w:r>
    </w:p>
    <w:p w14:paraId="2F1E3C33" w14:textId="77777777" w:rsidR="00034160" w:rsidRPr="005354AD" w:rsidRDefault="00034160">
      <w:pPr>
        <w:pStyle w:val="31"/>
        <w:spacing w:line="240" w:lineRule="auto"/>
        <w:jc w:val="right"/>
        <w:rPr>
          <w:rFonts w:ascii="GHEA Grapalat" w:hAnsi="GHEA Grapalat" w:cs="Sylfaen"/>
          <w:b/>
          <w:lang w:val="hy-AM"/>
        </w:rPr>
      </w:pPr>
    </w:p>
    <w:p w14:paraId="35F84D37" w14:textId="77777777" w:rsidR="00034160" w:rsidRPr="005354AD" w:rsidRDefault="00FB0689">
      <w:pPr>
        <w:jc w:val="center"/>
        <w:rPr>
          <w:rFonts w:ascii="GHEA Grapalat" w:hAnsi="GHEA Grapalat" w:cs="GHEA Grapalat"/>
          <w:b/>
          <w:sz w:val="20"/>
          <w:szCs w:val="20"/>
          <w:lang w:val="hy-AM"/>
        </w:rPr>
      </w:pPr>
      <w:r w:rsidRPr="005354AD">
        <w:rPr>
          <w:rFonts w:ascii="GHEA Grapalat" w:hAnsi="GHEA Grapalat" w:cs="GHEA Grapalat"/>
          <w:b/>
          <w:sz w:val="18"/>
          <w:szCs w:val="18"/>
          <w:lang w:val="hy-AM"/>
        </w:rPr>
        <w:t xml:space="preserve">       </w:t>
      </w:r>
      <w:r w:rsidRPr="005354AD">
        <w:rPr>
          <w:rFonts w:ascii="GHEA Grapalat" w:hAnsi="GHEA Grapalat" w:cs="GHEA Grapalat"/>
          <w:b/>
          <w:sz w:val="20"/>
          <w:szCs w:val="20"/>
          <w:lang w:val="hy-AM"/>
        </w:rPr>
        <w:t xml:space="preserve">ՏՈւԺԱՆՔԻ ՄԱՍԻՆ ՀԱՄԱՁԱՅՆԱԳԻՐ </w:t>
      </w:r>
    </w:p>
    <w:p w14:paraId="11B704E9" w14:textId="77777777" w:rsidR="00034160" w:rsidRPr="005354AD" w:rsidRDefault="00FB0689">
      <w:pPr>
        <w:jc w:val="center"/>
        <w:rPr>
          <w:rFonts w:ascii="GHEA Grapalat" w:hAnsi="GHEA Grapalat" w:cs="GHEA Grapalat"/>
          <w:b/>
          <w:sz w:val="20"/>
          <w:szCs w:val="20"/>
          <w:lang w:val="hy-AM"/>
        </w:rPr>
      </w:pPr>
      <w:r w:rsidRPr="005354AD">
        <w:rPr>
          <w:rFonts w:ascii="GHEA Grapalat" w:hAnsi="GHEA Grapalat" w:cs="GHEA Grapalat"/>
          <w:b/>
          <w:sz w:val="18"/>
          <w:szCs w:val="18"/>
          <w:lang w:val="hy-AM"/>
        </w:rPr>
        <w:t xml:space="preserve">         (որակավորման ապահովում)</w:t>
      </w:r>
    </w:p>
    <w:p w14:paraId="35440E86" w14:textId="77777777" w:rsidR="00034160" w:rsidRPr="005354AD" w:rsidRDefault="00FB0689">
      <w:pPr>
        <w:rPr>
          <w:rFonts w:ascii="GHEA Grapalat" w:hAnsi="GHEA Grapalat" w:cs="GHEA Grapalat"/>
          <w:b/>
          <w:sz w:val="20"/>
          <w:szCs w:val="20"/>
          <w:lang w:val="hy-AM"/>
        </w:rPr>
      </w:pPr>
      <w:r w:rsidRPr="005354AD">
        <w:rPr>
          <w:rFonts w:ascii="GHEA Grapalat" w:hAnsi="GHEA Grapalat" w:cs="GHEA Grapalat"/>
          <w:color w:val="FF0000"/>
          <w:sz w:val="20"/>
          <w:szCs w:val="20"/>
          <w:shd w:val="clear" w:color="auto" w:fill="92CDDC"/>
          <w:lang w:val="hy-AM"/>
        </w:rPr>
        <w:t xml:space="preserve">                                                              </w:t>
      </w:r>
    </w:p>
    <w:p w14:paraId="0EEE0725" w14:textId="77777777" w:rsidR="00034160" w:rsidRPr="005354AD" w:rsidRDefault="00FB0689">
      <w:pPr>
        <w:rPr>
          <w:rFonts w:ascii="GHEA Grapalat" w:hAnsi="GHEA Grapalat" w:cs="GHEA Grapalat"/>
          <w:sz w:val="20"/>
          <w:szCs w:val="20"/>
          <w:lang w:val="hy-AM"/>
        </w:rPr>
      </w:pPr>
      <w:r w:rsidRPr="005354AD">
        <w:rPr>
          <w:rFonts w:ascii="GHEA Grapalat" w:hAnsi="GHEA Grapalat" w:cs="GHEA Grapalat"/>
          <w:sz w:val="20"/>
          <w:szCs w:val="20"/>
          <w:lang w:val="hy-AM"/>
        </w:rPr>
        <w:t xml:space="preserve">     ք. Երևան</w:t>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t xml:space="preserve">            </w:t>
      </w:r>
      <w:r w:rsidRPr="005354AD">
        <w:rPr>
          <w:rFonts w:ascii="GHEA Grapalat" w:hAnsi="GHEA Grapalat"/>
          <w:sz w:val="20"/>
          <w:szCs w:val="20"/>
          <w:lang w:val="hy-AM"/>
        </w:rPr>
        <w:t>«</w:t>
      </w:r>
      <w:r w:rsidRPr="005354AD">
        <w:rPr>
          <w:rFonts w:ascii="GHEA Grapalat" w:hAnsi="GHEA Grapalat" w:cs="GHEA Grapalat"/>
          <w:sz w:val="20"/>
          <w:szCs w:val="20"/>
          <w:u w:val="single"/>
          <w:lang w:val="hy-AM"/>
        </w:rPr>
        <w:t xml:space="preserve">         </w:t>
      </w:r>
      <w:r w:rsidRPr="005354AD">
        <w:rPr>
          <w:rFonts w:ascii="GHEA Grapalat" w:hAnsi="GHEA Grapalat"/>
          <w:sz w:val="20"/>
          <w:szCs w:val="20"/>
          <w:lang w:val="hy-AM"/>
        </w:rPr>
        <w:t>»</w:t>
      </w:r>
      <w:r w:rsidRPr="005354AD">
        <w:rPr>
          <w:rFonts w:ascii="GHEA Grapalat" w:hAnsi="GHEA Grapalat" w:cs="GHEA Grapalat"/>
          <w:sz w:val="20"/>
          <w:szCs w:val="20"/>
          <w:u w:val="single"/>
          <w:lang w:val="hy-AM"/>
        </w:rPr>
        <w:t xml:space="preserve"> </w:t>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lang w:val="hy-AM"/>
        </w:rPr>
        <w:t xml:space="preserve"> 20   թ.**</w:t>
      </w:r>
    </w:p>
    <w:p w14:paraId="5C94CF76" w14:textId="77777777" w:rsidR="00034160" w:rsidRPr="005354AD" w:rsidRDefault="00034160">
      <w:pPr>
        <w:rPr>
          <w:rFonts w:ascii="GHEA Grapalat" w:hAnsi="GHEA Grapalat" w:cs="GHEA Grapalat"/>
          <w:sz w:val="20"/>
          <w:szCs w:val="20"/>
          <w:lang w:val="hy-AM"/>
        </w:rPr>
      </w:pPr>
    </w:p>
    <w:p w14:paraId="53E7C479" w14:textId="77777777" w:rsidR="00034160" w:rsidRPr="005354AD" w:rsidRDefault="00FB0689">
      <w:pPr>
        <w:jc w:val="both"/>
        <w:rPr>
          <w:rFonts w:ascii="GHEA Grapalat" w:hAnsi="GHEA Grapalat" w:cs="GHEA Grapalat"/>
          <w:sz w:val="20"/>
          <w:szCs w:val="20"/>
          <w:u w:val="single"/>
          <w:vertAlign w:val="subscript"/>
          <w:lang w:val="hy-AM"/>
        </w:rPr>
      </w:pPr>
      <w:r w:rsidRPr="005354AD">
        <w:rPr>
          <w:rFonts w:ascii="GHEA Grapalat" w:hAnsi="GHEA Grapalat" w:cs="GHEA Grapalat"/>
          <w:sz w:val="20"/>
          <w:szCs w:val="20"/>
          <w:u w:val="single"/>
          <w:vertAlign w:val="subscript"/>
          <w:lang w:val="hy-AM"/>
        </w:rPr>
        <w:tab/>
      </w:r>
      <w:r w:rsidRPr="005354AD">
        <w:rPr>
          <w:rFonts w:ascii="GHEA Grapalat" w:hAnsi="GHEA Grapalat" w:cs="GHEA Grapalat"/>
          <w:sz w:val="20"/>
          <w:szCs w:val="20"/>
          <w:u w:val="single"/>
          <w:vertAlign w:val="subscript"/>
          <w:lang w:val="hy-AM"/>
        </w:rPr>
        <w:tab/>
      </w:r>
      <w:r w:rsidRPr="005354AD">
        <w:rPr>
          <w:rFonts w:ascii="GHEA Grapalat" w:hAnsi="GHEA Grapalat" w:cs="GHEA Grapalat"/>
          <w:sz w:val="20"/>
          <w:szCs w:val="20"/>
          <w:u w:val="single"/>
          <w:vertAlign w:val="subscript"/>
          <w:lang w:val="hy-AM"/>
        </w:rPr>
        <w:tab/>
      </w:r>
      <w:r w:rsidRPr="005354AD">
        <w:rPr>
          <w:rFonts w:ascii="GHEA Grapalat" w:hAnsi="GHEA Grapalat" w:cs="GHEA Grapalat"/>
          <w:sz w:val="20"/>
          <w:szCs w:val="20"/>
          <w:vertAlign w:val="subscript"/>
          <w:lang w:val="hy-AM"/>
        </w:rPr>
        <w:t xml:space="preserve">, </w:t>
      </w:r>
      <w:r w:rsidRPr="005354AD">
        <w:rPr>
          <w:rFonts w:ascii="GHEA Grapalat" w:hAnsi="GHEA Grapalat" w:cs="GHEA Grapalat"/>
          <w:sz w:val="20"/>
          <w:szCs w:val="20"/>
          <w:lang w:val="hy-AM"/>
        </w:rPr>
        <w:t xml:space="preserve">ի դեմս Ընկերության տնօրեն </w:t>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p>
    <w:p w14:paraId="7D69314B" w14:textId="77777777" w:rsidR="00034160" w:rsidRPr="005354AD" w:rsidRDefault="00FB0689">
      <w:pPr>
        <w:jc w:val="both"/>
        <w:rPr>
          <w:rFonts w:ascii="GHEA Grapalat" w:hAnsi="GHEA Grapalat" w:cs="GHEA Grapalat"/>
          <w:sz w:val="20"/>
          <w:szCs w:val="20"/>
          <w:lang w:val="hy-AM"/>
        </w:rPr>
      </w:pPr>
      <w:r w:rsidRPr="005354AD">
        <w:rPr>
          <w:rFonts w:ascii="GHEA Grapalat" w:hAnsi="GHEA Grapalat"/>
          <w:sz w:val="20"/>
          <w:szCs w:val="20"/>
          <w:vertAlign w:val="superscript"/>
          <w:lang w:val="hy-AM"/>
        </w:rPr>
        <w:t xml:space="preserve">       Ընկերության անվանումը</w:t>
      </w:r>
      <w:r w:rsidRPr="005354AD">
        <w:rPr>
          <w:rFonts w:ascii="GHEA Grapalat" w:hAnsi="GHEA Grapalat" w:cs="GHEA Grapalat"/>
          <w:sz w:val="20"/>
          <w:szCs w:val="20"/>
          <w:vertAlign w:val="subscript"/>
          <w:lang w:val="hy-AM"/>
        </w:rPr>
        <w:tab/>
      </w:r>
      <w:r w:rsidRPr="005354AD">
        <w:rPr>
          <w:rFonts w:ascii="GHEA Grapalat" w:hAnsi="GHEA Grapalat" w:cs="GHEA Grapalat"/>
          <w:sz w:val="20"/>
          <w:szCs w:val="20"/>
          <w:vertAlign w:val="subscript"/>
          <w:lang w:val="hy-AM"/>
        </w:rPr>
        <w:tab/>
      </w:r>
      <w:r w:rsidRPr="005354AD">
        <w:rPr>
          <w:rFonts w:ascii="GHEA Grapalat" w:hAnsi="GHEA Grapalat" w:cs="GHEA Grapalat"/>
          <w:sz w:val="20"/>
          <w:szCs w:val="20"/>
          <w:vertAlign w:val="subscript"/>
          <w:lang w:val="hy-AM"/>
        </w:rPr>
        <w:tab/>
      </w:r>
      <w:r w:rsidRPr="005354AD">
        <w:rPr>
          <w:rFonts w:ascii="GHEA Grapalat" w:hAnsi="GHEA Grapalat" w:cs="GHEA Grapalat"/>
          <w:sz w:val="20"/>
          <w:szCs w:val="20"/>
          <w:vertAlign w:val="subscript"/>
          <w:lang w:val="hy-AM"/>
        </w:rPr>
        <w:tab/>
      </w:r>
      <w:r w:rsidRPr="005354AD">
        <w:rPr>
          <w:rFonts w:ascii="GHEA Grapalat" w:hAnsi="GHEA Grapalat" w:cs="GHEA Grapalat"/>
          <w:sz w:val="20"/>
          <w:szCs w:val="20"/>
          <w:vertAlign w:val="subscript"/>
          <w:lang w:val="hy-AM"/>
        </w:rPr>
        <w:tab/>
        <w:t xml:space="preserve">    </w:t>
      </w:r>
      <w:r w:rsidRPr="005354AD">
        <w:rPr>
          <w:rFonts w:ascii="GHEA Grapalat" w:hAnsi="GHEA Grapalat"/>
          <w:sz w:val="20"/>
          <w:szCs w:val="20"/>
          <w:vertAlign w:val="superscript"/>
          <w:lang w:val="hy-AM"/>
        </w:rPr>
        <w:t>Ընկերության տնօրենի անուն ազգանունը, անձնագրային տվյալները</w:t>
      </w:r>
      <w:r w:rsidRPr="005354AD">
        <w:rPr>
          <w:rFonts w:ascii="GHEA Grapalat" w:hAnsi="GHEA Grapalat" w:cs="GHEA Grapalat"/>
          <w:sz w:val="20"/>
          <w:szCs w:val="20"/>
          <w:vertAlign w:val="subscript"/>
          <w:lang w:val="hy-AM"/>
        </w:rPr>
        <w:t xml:space="preserve">, </w:t>
      </w:r>
      <w:r w:rsidRPr="005354A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794F432" w14:textId="77777777" w:rsidR="00034160" w:rsidRPr="005354AD" w:rsidRDefault="00034160">
      <w:pPr>
        <w:ind w:firstLine="708"/>
        <w:jc w:val="both"/>
        <w:rPr>
          <w:rFonts w:ascii="GHEA Grapalat" w:hAnsi="GHEA Grapalat" w:cs="GHEA Grapalat"/>
          <w:sz w:val="20"/>
          <w:szCs w:val="20"/>
          <w:lang w:val="hy-AM"/>
        </w:rPr>
      </w:pPr>
    </w:p>
    <w:p w14:paraId="3868F602" w14:textId="77777777" w:rsidR="00034160" w:rsidRPr="005354AD" w:rsidRDefault="00FB0689">
      <w:pPr>
        <w:numPr>
          <w:ilvl w:val="0"/>
          <w:numId w:val="7"/>
        </w:numPr>
        <w:jc w:val="center"/>
        <w:rPr>
          <w:rFonts w:ascii="GHEA Grapalat" w:hAnsi="GHEA Grapalat" w:cs="GHEA Grapalat"/>
          <w:b/>
          <w:bCs/>
          <w:sz w:val="20"/>
          <w:szCs w:val="20"/>
          <w:lang w:val="pt-BR"/>
        </w:rPr>
      </w:pPr>
      <w:r w:rsidRPr="005354AD">
        <w:rPr>
          <w:rFonts w:ascii="GHEA Grapalat" w:hAnsi="GHEA Grapalat" w:cs="GHEA Grapalat"/>
          <w:b/>
          <w:sz w:val="20"/>
          <w:szCs w:val="20"/>
          <w:lang w:val="hy-AM"/>
        </w:rPr>
        <w:t xml:space="preserve"> Հ</w:t>
      </w:r>
      <w:proofErr w:type="spellStart"/>
      <w:r w:rsidRPr="005354AD">
        <w:rPr>
          <w:rFonts w:ascii="GHEA Grapalat" w:hAnsi="GHEA Grapalat" w:cs="GHEA Grapalat"/>
          <w:b/>
          <w:sz w:val="20"/>
          <w:szCs w:val="20"/>
        </w:rPr>
        <w:t>ամաձայնության</w:t>
      </w:r>
      <w:proofErr w:type="spellEnd"/>
      <w:r w:rsidRPr="005354AD">
        <w:rPr>
          <w:rFonts w:ascii="GHEA Grapalat" w:hAnsi="GHEA Grapalat" w:cs="GHEA Grapalat"/>
          <w:b/>
          <w:sz w:val="20"/>
          <w:szCs w:val="20"/>
        </w:rPr>
        <w:t xml:space="preserve"> </w:t>
      </w:r>
      <w:proofErr w:type="spellStart"/>
      <w:r w:rsidRPr="005354AD">
        <w:rPr>
          <w:rFonts w:ascii="GHEA Grapalat" w:hAnsi="GHEA Grapalat" w:cs="GHEA Grapalat"/>
          <w:b/>
          <w:sz w:val="20"/>
          <w:szCs w:val="20"/>
        </w:rPr>
        <w:t>առարկան</w:t>
      </w:r>
      <w:proofErr w:type="spellEnd"/>
    </w:p>
    <w:p w14:paraId="2DB28E62" w14:textId="77777777" w:rsidR="00034160" w:rsidRPr="005354AD" w:rsidRDefault="00FB0689">
      <w:pPr>
        <w:jc w:val="both"/>
        <w:rPr>
          <w:rFonts w:ascii="GHEA Grapalat" w:hAnsi="GHEA Grapalat" w:cs="GHEA Grapalat"/>
          <w:b/>
          <w:bCs/>
          <w:sz w:val="20"/>
          <w:szCs w:val="20"/>
          <w:lang w:val="pt-BR"/>
        </w:rPr>
      </w:pPr>
      <w:r w:rsidRPr="005354AD">
        <w:rPr>
          <w:rFonts w:ascii="GHEA Grapalat" w:hAnsi="GHEA Grapalat" w:cs="GHEA Grapalat"/>
          <w:sz w:val="20"/>
          <w:szCs w:val="20"/>
          <w:lang w:val="pt-BR"/>
        </w:rPr>
        <w:tab/>
      </w:r>
      <w:r w:rsidRPr="005354AD">
        <w:rPr>
          <w:rFonts w:ascii="GHEA Grapalat" w:hAnsi="GHEA Grapalat" w:cs="GHEA Grapalat"/>
          <w:sz w:val="20"/>
          <w:szCs w:val="20"/>
          <w:lang w:val="pt-BR"/>
        </w:rPr>
        <w:tab/>
        <w:t xml:space="preserve">                               </w:t>
      </w:r>
    </w:p>
    <w:p w14:paraId="360D0F68" w14:textId="4635C189" w:rsidR="00034160" w:rsidRPr="005354AD" w:rsidRDefault="00FB0689">
      <w:pPr>
        <w:numPr>
          <w:ilvl w:val="1"/>
          <w:numId w:val="8"/>
        </w:numPr>
        <w:ind w:left="0" w:firstLine="426"/>
        <w:jc w:val="both"/>
        <w:rPr>
          <w:rFonts w:ascii="GHEA Grapalat" w:hAnsi="GHEA Grapalat" w:cs="GHEA Grapalat"/>
          <w:sz w:val="20"/>
          <w:szCs w:val="20"/>
          <w:lang w:val="pt-BR"/>
        </w:rPr>
      </w:pPr>
      <w:r w:rsidRPr="005354AD">
        <w:rPr>
          <w:rFonts w:ascii="GHEA Grapalat" w:hAnsi="GHEA Grapalat" w:cs="GHEA Grapalat"/>
          <w:sz w:val="20"/>
          <w:szCs w:val="20"/>
          <w:lang w:val="pt-BR"/>
        </w:rPr>
        <w:t>Ընկերությունը մասնակցում է «</w:t>
      </w:r>
      <w:proofErr w:type="spellStart"/>
      <w:r w:rsidR="009D074F">
        <w:rPr>
          <w:rFonts w:ascii="Sylfaen" w:hAnsi="Sylfaen"/>
          <w:sz w:val="20"/>
          <w:szCs w:val="20"/>
          <w:lang w:val="ru-RU"/>
        </w:rPr>
        <w:t>Ալաշկերտի</w:t>
      </w:r>
      <w:proofErr w:type="spellEnd"/>
      <w:r w:rsidR="009D074F" w:rsidRPr="009D074F">
        <w:rPr>
          <w:rFonts w:ascii="Sylfaen" w:hAnsi="Sylfaen"/>
          <w:sz w:val="20"/>
          <w:szCs w:val="20"/>
          <w:lang w:val="pt-BR"/>
        </w:rPr>
        <w:t xml:space="preserve"> </w:t>
      </w:r>
      <w:r w:rsidRPr="005354AD">
        <w:rPr>
          <w:rFonts w:ascii="GHEA Grapalat" w:hAnsi="GHEA Grapalat" w:cs="GHEA Grapalat"/>
          <w:sz w:val="20"/>
          <w:szCs w:val="20"/>
          <w:lang w:val="pt-BR"/>
        </w:rPr>
        <w:t xml:space="preserve">մանկապարտեզ» ՀՈԱԿ-ի (այսուհետ` Պատվիրատու) կողմից կազմակերպված` </w:t>
      </w:r>
      <w:r w:rsidR="00C12ED2">
        <w:rPr>
          <w:rFonts w:ascii="Sylfaen" w:hAnsi="Sylfaen" w:cs="Sylfaen"/>
          <w:i/>
          <w:lang w:val="af-ZA"/>
        </w:rPr>
        <w:t>ՀՀԱՄՄՀ-ԱԼՄ-ԳՀԱՊՁԲ-22/03</w:t>
      </w:r>
      <w:r w:rsidRPr="005354AD">
        <w:rPr>
          <w:rFonts w:ascii="GHEA Grapalat" w:hAnsi="GHEA Grapalat"/>
          <w:lang w:val="af-ZA"/>
        </w:rPr>
        <w:t>»</w:t>
      </w:r>
      <w:r w:rsidR="009D074F" w:rsidRPr="009D074F">
        <w:rPr>
          <w:rFonts w:ascii="GHEA Grapalat" w:hAnsi="GHEA Grapalat"/>
          <w:lang w:val="pt-BR"/>
        </w:rPr>
        <w:t xml:space="preserve"> </w:t>
      </w:r>
      <w:r w:rsidRPr="005354AD">
        <w:rPr>
          <w:rFonts w:ascii="GHEA Grapalat" w:hAnsi="GHEA Grapalat" w:cs="GHEA Grapalat"/>
          <w:sz w:val="20"/>
          <w:szCs w:val="20"/>
          <w:lang w:val="pt-BR"/>
        </w:rPr>
        <w:t>ծածկագրով գնման ընթացակարգին:</w:t>
      </w:r>
    </w:p>
    <w:p w14:paraId="2E14DF66" w14:textId="77777777" w:rsidR="00034160" w:rsidRPr="005354AD" w:rsidRDefault="00FB0689">
      <w:pPr>
        <w:ind w:firstLine="360"/>
        <w:jc w:val="both"/>
        <w:rPr>
          <w:rFonts w:ascii="GHEA Grapalat" w:hAnsi="GHEA Grapalat" w:cs="GHEA Grapalat"/>
          <w:color w:val="5B9BD5"/>
          <w:sz w:val="20"/>
          <w:szCs w:val="20"/>
          <w:lang w:val="hy-AM"/>
        </w:rPr>
      </w:pPr>
      <w:r w:rsidRPr="005354AD">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1CB24FE" w14:textId="77777777" w:rsidR="00034160" w:rsidRPr="005354AD" w:rsidRDefault="00FB0689">
      <w:pPr>
        <w:ind w:firstLine="360"/>
        <w:jc w:val="both"/>
        <w:rPr>
          <w:rFonts w:ascii="GHEA Grapalat" w:hAnsi="GHEA Grapalat" w:cs="GHEA Grapalat"/>
          <w:color w:val="000000"/>
          <w:sz w:val="20"/>
          <w:szCs w:val="20"/>
          <w:lang w:val="pt-BR"/>
        </w:rPr>
      </w:pPr>
      <w:r w:rsidRPr="005354AD">
        <w:rPr>
          <w:rFonts w:ascii="GHEA Grapalat" w:hAnsi="GHEA Grapalat" w:cs="GHEA Grapalat"/>
          <w:color w:val="000000"/>
          <w:sz w:val="20"/>
          <w:szCs w:val="20"/>
          <w:lang w:val="pt-BR"/>
        </w:rPr>
        <w:t>1.3 Ընկերությունը</w:t>
      </w:r>
      <w:r w:rsidRPr="005354AD">
        <w:rPr>
          <w:rFonts w:ascii="GHEA Grapalat" w:hAnsi="GHEA Grapalat" w:cs="GHEA Grapalat"/>
          <w:color w:val="000000"/>
          <w:sz w:val="20"/>
          <w:szCs w:val="20"/>
          <w:lang w:val="hy-AM"/>
        </w:rPr>
        <w:t xml:space="preserve"> սույն </w:t>
      </w:r>
      <w:r w:rsidRPr="005354AD">
        <w:rPr>
          <w:rFonts w:ascii="GHEA Grapalat" w:hAnsi="GHEA Grapalat" w:cs="GHEA Grapalat"/>
          <w:color w:val="000000"/>
          <w:sz w:val="20"/>
          <w:szCs w:val="20"/>
          <w:lang w:val="pt-BR"/>
        </w:rPr>
        <w:t>տուժանքի համաձայնագ</w:t>
      </w:r>
      <w:r w:rsidRPr="005354AD">
        <w:rPr>
          <w:rFonts w:ascii="GHEA Grapalat" w:hAnsi="GHEA Grapalat" w:cs="GHEA Grapalat"/>
          <w:color w:val="000000"/>
          <w:sz w:val="20"/>
          <w:szCs w:val="20"/>
          <w:lang w:val="hy-AM"/>
        </w:rPr>
        <w:t>ր</w:t>
      </w:r>
      <w:r w:rsidRPr="005354AD">
        <w:rPr>
          <w:rFonts w:ascii="GHEA Grapalat" w:hAnsi="GHEA Grapalat" w:cs="GHEA Grapalat"/>
          <w:color w:val="000000"/>
          <w:sz w:val="20"/>
          <w:szCs w:val="20"/>
          <w:lang w:val="pt-BR"/>
        </w:rPr>
        <w:t>ի</w:t>
      </w:r>
      <w:r w:rsidRPr="005354AD">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957156B" w14:textId="77777777" w:rsidR="00034160" w:rsidRPr="005354AD" w:rsidRDefault="00FB0689">
      <w:pPr>
        <w:ind w:firstLine="426"/>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CDD6823" w14:textId="77777777" w:rsidR="00034160" w:rsidRPr="005354AD" w:rsidRDefault="00FB0689">
      <w:pPr>
        <w:ind w:firstLine="426"/>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354AD">
        <w:rPr>
          <w:rFonts w:ascii="GHEA Grapalat" w:hAnsi="GHEA Grapalat" w:cs="GHEA Grapalat"/>
          <w:color w:val="000000"/>
          <w:sz w:val="20"/>
          <w:szCs w:val="20"/>
          <w:lang w:val="pt-BR"/>
        </w:rPr>
        <w:t>Ընկերության</w:t>
      </w:r>
      <w:r w:rsidRPr="005354AD">
        <w:rPr>
          <w:rFonts w:ascii="GHEA Grapalat" w:hAnsi="GHEA Grapalat" w:cs="GHEA Grapalat"/>
          <w:color w:val="000000"/>
          <w:sz w:val="20"/>
          <w:szCs w:val="20"/>
          <w:lang w:val="hy-AM"/>
        </w:rPr>
        <w:t xml:space="preserve"> հաշվից  գանձելու համար՝ առանց լրացուցիչ ակցեպտավորման: </w:t>
      </w:r>
    </w:p>
    <w:p w14:paraId="14F0DE62" w14:textId="77777777" w:rsidR="00034160" w:rsidRPr="005354AD" w:rsidRDefault="00FB0689">
      <w:pPr>
        <w:ind w:firstLine="426"/>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 xml:space="preserve">գ)  </w:t>
      </w:r>
      <w:r w:rsidRPr="005354AD">
        <w:rPr>
          <w:rFonts w:ascii="GHEA Grapalat" w:hAnsi="GHEA Grapalat" w:cs="GHEA Grapalat"/>
          <w:color w:val="000000"/>
          <w:sz w:val="20"/>
          <w:szCs w:val="20"/>
          <w:lang w:val="pt-BR"/>
        </w:rPr>
        <w:t>Ընկերությունը</w:t>
      </w:r>
      <w:r w:rsidRPr="005354A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7901D01" w14:textId="77777777" w:rsidR="00034160" w:rsidRPr="005354AD" w:rsidRDefault="00FB0689">
      <w:pPr>
        <w:ind w:left="426"/>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 xml:space="preserve">դ) </w:t>
      </w:r>
      <w:r w:rsidRPr="005354AD">
        <w:rPr>
          <w:rFonts w:ascii="GHEA Grapalat" w:hAnsi="GHEA Grapalat" w:cs="GHEA Grapalat"/>
          <w:color w:val="000000"/>
          <w:sz w:val="20"/>
          <w:szCs w:val="20"/>
          <w:lang w:val="pt-BR"/>
        </w:rPr>
        <w:t>Ընկերությունը</w:t>
      </w:r>
      <w:r w:rsidRPr="005354A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EB5B389" w14:textId="77777777" w:rsidR="00034160" w:rsidRPr="005354AD" w:rsidRDefault="00FB0689">
      <w:pPr>
        <w:ind w:firstLine="426"/>
        <w:jc w:val="both"/>
        <w:rPr>
          <w:rFonts w:ascii="GHEA Grapalat" w:hAnsi="GHEA Grapalat" w:cs="GHEA Grapalat"/>
          <w:sz w:val="20"/>
          <w:szCs w:val="20"/>
          <w:lang w:val="hy-AM"/>
        </w:rPr>
      </w:pPr>
      <w:r w:rsidRPr="005354A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BB5787E" w14:textId="77777777" w:rsidR="00034160" w:rsidRPr="005354AD" w:rsidRDefault="00FB0689">
      <w:pPr>
        <w:ind w:firstLine="426"/>
        <w:jc w:val="both"/>
        <w:rPr>
          <w:rFonts w:ascii="GHEA Grapalat" w:hAnsi="GHEA Grapalat" w:cs="GHEA Grapalat"/>
          <w:sz w:val="20"/>
          <w:szCs w:val="20"/>
          <w:lang w:val="pt-BR"/>
        </w:rPr>
      </w:pPr>
      <w:r w:rsidRPr="005354AD">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5354AD">
        <w:rPr>
          <w:rFonts w:ascii="GHEA Grapalat" w:hAnsi="GHEA Grapalat" w:cs="GHEA Grapalat"/>
          <w:sz w:val="20"/>
          <w:szCs w:val="20"/>
          <w:lang w:val="hy-AM"/>
        </w:rPr>
        <w:t xml:space="preserve">Պահանջագիրը բնօրինակներով </w:t>
      </w:r>
      <w:r w:rsidRPr="005354AD">
        <w:rPr>
          <w:rFonts w:ascii="GHEA Grapalat" w:hAnsi="GHEA Grapalat" w:cs="GHEA Grapalat"/>
          <w:sz w:val="20"/>
          <w:szCs w:val="20"/>
          <w:lang w:val="pt-BR"/>
        </w:rPr>
        <w:t xml:space="preserve">ներկայացնում է </w:t>
      </w:r>
      <w:r w:rsidRPr="005354AD">
        <w:rPr>
          <w:rFonts w:ascii="GHEA Grapalat" w:hAnsi="GHEA Grapalat" w:cs="GHEA Grapalat"/>
          <w:sz w:val="20"/>
          <w:szCs w:val="20"/>
          <w:lang w:val="hy-AM"/>
        </w:rPr>
        <w:t>Վճարող Բանկին</w:t>
      </w:r>
      <w:r w:rsidRPr="005354A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354AD">
        <w:rPr>
          <w:rFonts w:ascii="GHEA Grapalat" w:hAnsi="GHEA Grapalat" w:cs="GHEA Grapalat"/>
          <w:sz w:val="20"/>
          <w:szCs w:val="20"/>
          <w:lang w:val="hy-AM"/>
        </w:rPr>
        <w:t>Պահանջագիրը</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էլեկտրոնային</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թվային</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ստորագրությամբ</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հաստատված</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լինելու</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դեպքում</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դրանք</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Վճարող</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Բանկին</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են</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ներկայացվում</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էլեկտրոնային</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կրիչներով</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ինչպես</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նաև</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դրանցից</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արտատպված</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թղթային</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տարբերակներով</w:t>
      </w:r>
      <w:r w:rsidRPr="005354AD">
        <w:rPr>
          <w:rFonts w:ascii="GHEA Grapalat" w:hAnsi="GHEA Grapalat" w:cs="GHEA Grapalat"/>
          <w:sz w:val="20"/>
          <w:szCs w:val="20"/>
          <w:lang w:val="pt-BR"/>
        </w:rPr>
        <w:t>:</w:t>
      </w:r>
    </w:p>
    <w:p w14:paraId="0BDC5F01" w14:textId="77777777" w:rsidR="00034160" w:rsidRPr="005354AD" w:rsidRDefault="00FB0689">
      <w:pPr>
        <w:numPr>
          <w:ilvl w:val="1"/>
          <w:numId w:val="9"/>
        </w:numPr>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0356C0D" w14:textId="77777777" w:rsidR="00034160" w:rsidRPr="005354AD" w:rsidRDefault="00FB0689">
      <w:pPr>
        <w:ind w:firstLine="426"/>
        <w:jc w:val="both"/>
        <w:rPr>
          <w:rFonts w:ascii="GHEA Grapalat" w:hAnsi="GHEA Grapalat" w:cs="GHEA Grapalat"/>
          <w:sz w:val="20"/>
          <w:szCs w:val="20"/>
          <w:lang w:val="pt-BR"/>
        </w:rPr>
      </w:pPr>
      <w:r w:rsidRPr="005354AD">
        <w:rPr>
          <w:rFonts w:ascii="GHEA Grapalat" w:hAnsi="GHEA Grapalat" w:cs="GHEA Grapalat"/>
          <w:sz w:val="20"/>
          <w:szCs w:val="20"/>
          <w:lang w:val="hy-AM"/>
        </w:rPr>
        <w:t>1.6 Վճարող Բանկի կողմից Պ</w:t>
      </w:r>
      <w:r w:rsidRPr="005354AD">
        <w:rPr>
          <w:rFonts w:ascii="GHEA Grapalat" w:hAnsi="GHEA Grapalat" w:cs="GHEA Grapalat"/>
          <w:sz w:val="20"/>
          <w:szCs w:val="20"/>
          <w:lang w:val="pt-BR"/>
        </w:rPr>
        <w:t xml:space="preserve">ահանջագրում նշված գումարի վճարման հետևանքով </w:t>
      </w:r>
      <w:r w:rsidRPr="005354AD">
        <w:rPr>
          <w:rFonts w:ascii="GHEA Grapalat" w:hAnsi="GHEA Grapalat" w:cs="GHEA Grapalat"/>
          <w:sz w:val="20"/>
          <w:szCs w:val="20"/>
          <w:lang w:val="hy-AM"/>
        </w:rPr>
        <w:t xml:space="preserve">Ընկերության </w:t>
      </w:r>
      <w:r w:rsidRPr="005354AD">
        <w:rPr>
          <w:rFonts w:ascii="GHEA Grapalat" w:hAnsi="GHEA Grapalat" w:cs="GHEA Grapalat"/>
          <w:sz w:val="20"/>
          <w:szCs w:val="20"/>
          <w:lang w:val="pt-BR"/>
        </w:rPr>
        <w:t xml:space="preserve">առաջացած ռիսկերի (Ընկերության կրած վնասների) </w:t>
      </w:r>
      <w:r w:rsidRPr="005354AD">
        <w:rPr>
          <w:rFonts w:ascii="GHEA Grapalat" w:hAnsi="GHEA Grapalat" w:cs="GHEA Grapalat"/>
          <w:sz w:val="20"/>
          <w:szCs w:val="20"/>
          <w:lang w:val="hy-AM"/>
        </w:rPr>
        <w:t xml:space="preserve">և բացասական հետևանքների </w:t>
      </w:r>
      <w:r w:rsidRPr="005354AD">
        <w:rPr>
          <w:rFonts w:ascii="GHEA Grapalat" w:hAnsi="GHEA Grapalat" w:cs="GHEA Grapalat"/>
          <w:sz w:val="20"/>
          <w:szCs w:val="20"/>
          <w:lang w:val="pt-BR"/>
        </w:rPr>
        <w:t>համար Բանկը</w:t>
      </w:r>
      <w:r w:rsidRPr="005354AD">
        <w:rPr>
          <w:rFonts w:ascii="GHEA Grapalat" w:hAnsi="GHEA Grapalat" w:cs="GHEA Grapalat"/>
          <w:sz w:val="20"/>
          <w:szCs w:val="20"/>
          <w:lang w:val="hy-AM"/>
        </w:rPr>
        <w:t xml:space="preserve"> որևէ</w:t>
      </w:r>
      <w:r w:rsidRPr="005354AD">
        <w:rPr>
          <w:rFonts w:ascii="GHEA Grapalat" w:hAnsi="GHEA Grapalat" w:cs="GHEA Grapalat"/>
          <w:sz w:val="20"/>
          <w:szCs w:val="20"/>
          <w:lang w:val="pt-BR"/>
        </w:rPr>
        <w:t xml:space="preserve"> պատասխանատվություն չի կրում</w:t>
      </w:r>
      <w:r w:rsidRPr="005354AD">
        <w:rPr>
          <w:rFonts w:ascii="GHEA Grapalat" w:hAnsi="GHEA Grapalat" w:cs="GHEA Grapalat"/>
          <w:sz w:val="20"/>
          <w:szCs w:val="20"/>
          <w:lang w:val="hy-AM"/>
        </w:rPr>
        <w:t>:</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C7EFB86" w14:textId="77777777" w:rsidR="00034160" w:rsidRPr="005354AD" w:rsidRDefault="00FB0689">
      <w:pPr>
        <w:ind w:firstLine="426"/>
        <w:jc w:val="both"/>
        <w:rPr>
          <w:rFonts w:ascii="GHEA Grapalat" w:hAnsi="GHEA Grapalat" w:cs="GHEA Grapalat"/>
          <w:sz w:val="20"/>
          <w:szCs w:val="20"/>
          <w:lang w:val="pt-BR"/>
        </w:rPr>
      </w:pPr>
      <w:r w:rsidRPr="005354AD">
        <w:rPr>
          <w:rFonts w:ascii="GHEA Grapalat" w:hAnsi="GHEA Grapalat" w:cs="GHEA Grapalat"/>
          <w:sz w:val="20"/>
          <w:szCs w:val="20"/>
          <w:lang w:val="pt-BR"/>
        </w:rPr>
        <w:t xml:space="preserve">1.7 </w:t>
      </w:r>
      <w:r w:rsidRPr="005354AD">
        <w:rPr>
          <w:rFonts w:ascii="GHEA Grapalat" w:hAnsi="GHEA Grapalat" w:cs="GHEA Grapalat"/>
          <w:sz w:val="20"/>
          <w:szCs w:val="20"/>
          <w:lang w:val="hy-AM"/>
        </w:rPr>
        <w:t>Այն դեպքում</w:t>
      </w:r>
      <w:r w:rsidRPr="005354AD">
        <w:rPr>
          <w:rFonts w:ascii="GHEA Grapalat" w:hAnsi="GHEA Grapalat" w:cs="GHEA Grapalat"/>
          <w:sz w:val="20"/>
          <w:szCs w:val="20"/>
          <w:lang w:val="pt-BR"/>
        </w:rPr>
        <w:t>,</w:t>
      </w:r>
      <w:r w:rsidRPr="005354AD">
        <w:rPr>
          <w:rFonts w:ascii="GHEA Grapalat" w:hAnsi="GHEA Grapalat" w:cs="GHEA Grapalat"/>
          <w:sz w:val="20"/>
          <w:szCs w:val="20"/>
          <w:lang w:val="hy-AM"/>
        </w:rPr>
        <w:t xml:space="preserve"> երբ Ընկերության հաշվի միջոցները չեն բավարարում</w:t>
      </w:r>
      <w:r w:rsidRPr="005354AD">
        <w:rPr>
          <w:rFonts w:ascii="GHEA Grapalat" w:hAnsi="GHEA Grapalat" w:cs="GHEA Grapalat"/>
          <w:sz w:val="20"/>
          <w:szCs w:val="20"/>
        </w:rPr>
        <w:t>՝</w:t>
      </w:r>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Վճարող</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բանկը</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վճարման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պահանջագիրը</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ստանալուց</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հետո</w:t>
      </w:r>
      <w:proofErr w:type="spellEnd"/>
      <w:r w:rsidRPr="005354AD">
        <w:rPr>
          <w:rFonts w:ascii="GHEA Grapalat" w:hAnsi="GHEA Grapalat" w:cs="GHEA Grapalat"/>
          <w:sz w:val="20"/>
          <w:szCs w:val="20"/>
        </w:rPr>
        <w:t>՝</w:t>
      </w:r>
      <w:r w:rsidRPr="005354AD">
        <w:rPr>
          <w:rFonts w:ascii="GHEA Grapalat" w:hAnsi="GHEA Grapalat" w:cs="GHEA Grapalat"/>
          <w:sz w:val="20"/>
          <w:szCs w:val="20"/>
          <w:lang w:val="pt-BR"/>
        </w:rPr>
        <w:t xml:space="preserve"> 2 (</w:t>
      </w:r>
      <w:proofErr w:type="spellStart"/>
      <w:r w:rsidRPr="005354AD">
        <w:rPr>
          <w:rFonts w:ascii="GHEA Grapalat" w:hAnsi="GHEA Grapalat" w:cs="GHEA Grapalat"/>
          <w:sz w:val="20"/>
          <w:szCs w:val="20"/>
        </w:rPr>
        <w:t>երկու</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աշխատանքային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օրվա</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ընթացքում</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պետք</w:t>
      </w:r>
      <w:proofErr w:type="spellEnd"/>
      <w:r w:rsidRPr="005354AD">
        <w:rPr>
          <w:rFonts w:ascii="GHEA Grapalat" w:hAnsi="GHEA Grapalat" w:cs="GHEA Grapalat"/>
          <w:sz w:val="20"/>
          <w:szCs w:val="20"/>
          <w:lang w:val="pt-BR"/>
        </w:rPr>
        <w:t xml:space="preserve"> </w:t>
      </w:r>
      <w:r w:rsidRPr="005354AD">
        <w:rPr>
          <w:rFonts w:ascii="GHEA Grapalat" w:hAnsi="GHEA Grapalat" w:cs="GHEA Grapalat"/>
          <w:sz w:val="20"/>
          <w:szCs w:val="20"/>
        </w:rPr>
        <w:t>է</w:t>
      </w:r>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տեղեկացնի</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Պատվիրատուին</w:t>
      </w:r>
      <w:proofErr w:type="spellEnd"/>
      <w:r w:rsidRPr="005354AD">
        <w:rPr>
          <w:rFonts w:ascii="GHEA Grapalat" w:hAnsi="GHEA Grapalat" w:cs="GHEA Grapalat"/>
          <w:sz w:val="20"/>
          <w:szCs w:val="20"/>
        </w:rPr>
        <w:t>՝</w:t>
      </w:r>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գրավոր</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ձևով</w:t>
      </w:r>
      <w:proofErr w:type="spellEnd"/>
      <w:r w:rsidRPr="005354AD">
        <w:rPr>
          <w:rFonts w:ascii="GHEA Grapalat" w:hAnsi="GHEA Grapalat" w:cs="GHEA Grapalat"/>
          <w:sz w:val="20"/>
          <w:szCs w:val="20"/>
          <w:lang w:val="pt-BR"/>
        </w:rPr>
        <w:t>:</w:t>
      </w:r>
    </w:p>
    <w:p w14:paraId="6E84247C" w14:textId="77777777" w:rsidR="00034160" w:rsidRPr="005354AD" w:rsidRDefault="00FB0689">
      <w:pPr>
        <w:ind w:firstLine="360"/>
        <w:jc w:val="both"/>
        <w:rPr>
          <w:rFonts w:ascii="GHEA Grapalat" w:hAnsi="GHEA Grapalat" w:cs="GHEA Grapalat"/>
          <w:sz w:val="20"/>
          <w:szCs w:val="20"/>
          <w:lang w:val="pt-BR"/>
        </w:rPr>
      </w:pPr>
      <w:r w:rsidRPr="005354AD">
        <w:rPr>
          <w:rFonts w:ascii="GHEA Grapalat" w:hAnsi="GHEA Grapalat" w:cs="GHEA Grapalat"/>
          <w:sz w:val="20"/>
          <w:szCs w:val="20"/>
          <w:lang w:val="pt-BR"/>
        </w:rPr>
        <w:t xml:space="preserve">1.8 Սույն համաձայնագիրը և կից </w:t>
      </w:r>
      <w:r w:rsidRPr="005354AD">
        <w:rPr>
          <w:rFonts w:ascii="GHEA Grapalat" w:hAnsi="GHEA Grapalat" w:cs="GHEA Grapalat"/>
          <w:sz w:val="20"/>
          <w:szCs w:val="20"/>
          <w:lang w:val="hy-AM"/>
        </w:rPr>
        <w:t>Պ</w:t>
      </w:r>
      <w:r w:rsidRPr="005354A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E789CF6" w14:textId="77777777" w:rsidR="00034160" w:rsidRPr="005354AD" w:rsidRDefault="00034160">
      <w:pPr>
        <w:jc w:val="both"/>
        <w:rPr>
          <w:rFonts w:ascii="GHEA Grapalat" w:hAnsi="GHEA Grapalat" w:cs="GHEA Grapalat"/>
          <w:sz w:val="20"/>
          <w:szCs w:val="20"/>
          <w:lang w:val="hy-AM"/>
        </w:rPr>
      </w:pPr>
    </w:p>
    <w:p w14:paraId="542A6335" w14:textId="77777777" w:rsidR="00034160" w:rsidRPr="005354AD" w:rsidRDefault="00FB0689">
      <w:pPr>
        <w:numPr>
          <w:ilvl w:val="0"/>
          <w:numId w:val="7"/>
        </w:numPr>
        <w:jc w:val="center"/>
        <w:rPr>
          <w:rFonts w:ascii="GHEA Grapalat" w:hAnsi="GHEA Grapalat" w:cs="GHEA Grapalat"/>
          <w:b/>
          <w:bCs/>
          <w:sz w:val="20"/>
          <w:szCs w:val="20"/>
        </w:rPr>
      </w:pPr>
      <w:proofErr w:type="spellStart"/>
      <w:r w:rsidRPr="005354AD">
        <w:rPr>
          <w:rFonts w:ascii="GHEA Grapalat" w:hAnsi="GHEA Grapalat" w:cs="GHEA Grapalat"/>
          <w:b/>
          <w:bCs/>
          <w:sz w:val="20"/>
          <w:szCs w:val="20"/>
        </w:rPr>
        <w:t>Այլ</w:t>
      </w:r>
      <w:proofErr w:type="spellEnd"/>
      <w:r w:rsidRPr="005354AD">
        <w:rPr>
          <w:rFonts w:ascii="GHEA Grapalat" w:hAnsi="GHEA Grapalat" w:cs="GHEA Grapalat"/>
          <w:b/>
          <w:bCs/>
          <w:sz w:val="20"/>
          <w:szCs w:val="20"/>
        </w:rPr>
        <w:t xml:space="preserve"> </w:t>
      </w:r>
      <w:proofErr w:type="spellStart"/>
      <w:r w:rsidRPr="005354AD">
        <w:rPr>
          <w:rFonts w:ascii="GHEA Grapalat" w:hAnsi="GHEA Grapalat" w:cs="GHEA Grapalat"/>
          <w:b/>
          <w:bCs/>
          <w:sz w:val="20"/>
          <w:szCs w:val="20"/>
        </w:rPr>
        <w:t>պայմաններ</w:t>
      </w:r>
      <w:proofErr w:type="spellEnd"/>
    </w:p>
    <w:p w14:paraId="792CB9EC"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rPr>
        <w:t xml:space="preserve">2.1 </w:t>
      </w:r>
      <w:proofErr w:type="spellStart"/>
      <w:r w:rsidRPr="005354AD">
        <w:rPr>
          <w:rFonts w:ascii="GHEA Grapalat" w:hAnsi="GHEA Grapalat" w:cs="GHEA Grapalat"/>
          <w:sz w:val="20"/>
          <w:szCs w:val="20"/>
        </w:rPr>
        <w:t>Սույն</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համաձայնագիրը</w:t>
      </w:r>
      <w:proofErr w:type="spellEnd"/>
      <w:r w:rsidRPr="005354AD">
        <w:rPr>
          <w:rFonts w:ascii="GHEA Grapalat" w:hAnsi="GHEA Grapalat" w:cs="GHEA Grapalat"/>
          <w:sz w:val="20"/>
          <w:szCs w:val="20"/>
          <w:lang w:val="hy-AM"/>
        </w:rPr>
        <w:t xml:space="preserve"> և Պահանջագիրը անհետկանչելի են,</w:t>
      </w:r>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ուժի</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մեջ</w:t>
      </w:r>
      <w:proofErr w:type="spellEnd"/>
      <w:r w:rsidRPr="005354AD">
        <w:rPr>
          <w:rFonts w:ascii="GHEA Grapalat" w:hAnsi="GHEA Grapalat" w:cs="GHEA Grapalat"/>
          <w:sz w:val="20"/>
          <w:szCs w:val="20"/>
        </w:rPr>
        <w:t xml:space="preserve"> </w:t>
      </w:r>
      <w:r w:rsidRPr="005354AD">
        <w:rPr>
          <w:rFonts w:ascii="GHEA Grapalat" w:hAnsi="GHEA Grapalat" w:cs="GHEA Grapalat"/>
          <w:sz w:val="20"/>
          <w:szCs w:val="20"/>
          <w:lang w:val="hy-AM"/>
        </w:rPr>
        <w:t>են</w:t>
      </w:r>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մտնում</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Ընկերության</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կողմից</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վավերացման</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պահից</w:t>
      </w:r>
      <w:proofErr w:type="spellEnd"/>
      <w:r w:rsidRPr="005354AD">
        <w:rPr>
          <w:rFonts w:ascii="GHEA Grapalat" w:hAnsi="GHEA Grapalat" w:cs="GHEA Grapalat"/>
          <w:sz w:val="20"/>
          <w:szCs w:val="20"/>
        </w:rPr>
        <w:t xml:space="preserve"> և </w:t>
      </w:r>
      <w:proofErr w:type="spellStart"/>
      <w:r w:rsidRPr="005354AD">
        <w:rPr>
          <w:rFonts w:ascii="GHEA Grapalat" w:hAnsi="GHEA Grapalat" w:cs="GHEA Grapalat"/>
          <w:sz w:val="20"/>
          <w:szCs w:val="20"/>
        </w:rPr>
        <w:t>ուժի</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մեջ</w:t>
      </w:r>
      <w:proofErr w:type="spellEnd"/>
      <w:r w:rsidRPr="005354AD">
        <w:rPr>
          <w:rFonts w:ascii="GHEA Grapalat" w:hAnsi="GHEA Grapalat" w:cs="GHEA Grapalat"/>
          <w:sz w:val="20"/>
          <w:szCs w:val="20"/>
          <w:lang w:val="hy-AM"/>
        </w:rPr>
        <w:t xml:space="preserve"> են մինչև </w:t>
      </w:r>
      <w:proofErr w:type="spellStart"/>
      <w:r w:rsidRPr="005354AD">
        <w:rPr>
          <w:rFonts w:ascii="GHEA Grapalat" w:hAnsi="GHEA Grapalat" w:cs="GHEA Grapalat"/>
          <w:sz w:val="20"/>
          <w:szCs w:val="20"/>
        </w:rPr>
        <w:t>Պատվիրատուի</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կողմից</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կնքված</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պայմանագրի</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կատարման</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արդյունքը</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ամբողջական</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ընդունվելու</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օրվան</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հաջորդող</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քսաներորդ</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աշխատանքային</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օրը</w:t>
      </w:r>
      <w:proofErr w:type="spellEnd"/>
      <w:r w:rsidRPr="005354AD">
        <w:rPr>
          <w:rFonts w:ascii="GHEA Grapalat" w:hAnsi="GHEA Grapalat" w:cs="GHEA Grapalat"/>
          <w:sz w:val="20"/>
          <w:szCs w:val="20"/>
        </w:rPr>
        <w:t xml:space="preserve"> </w:t>
      </w:r>
      <w:proofErr w:type="spellStart"/>
      <w:r w:rsidRPr="005354AD">
        <w:rPr>
          <w:rFonts w:ascii="GHEA Grapalat" w:hAnsi="GHEA Grapalat" w:cs="GHEA Grapalat"/>
          <w:sz w:val="20"/>
          <w:szCs w:val="20"/>
        </w:rPr>
        <w:t>ներառյալ</w:t>
      </w:r>
      <w:proofErr w:type="spellEnd"/>
      <w:r w:rsidRPr="005354AD">
        <w:rPr>
          <w:rFonts w:ascii="GHEA Grapalat" w:hAnsi="GHEA Grapalat" w:cs="GHEA Grapalat"/>
          <w:sz w:val="20"/>
          <w:szCs w:val="20"/>
        </w:rPr>
        <w:t xml:space="preserve">։ </w:t>
      </w:r>
    </w:p>
    <w:p w14:paraId="43E5927D"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93193B6"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DFC7FD6"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AC122F6"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E6718A0" w14:textId="77777777" w:rsidR="00034160" w:rsidRPr="005354AD" w:rsidRDefault="00034160">
      <w:pPr>
        <w:ind w:firstLine="567"/>
        <w:jc w:val="both"/>
        <w:rPr>
          <w:rFonts w:ascii="GHEA Grapalat" w:hAnsi="GHEA Grapalat" w:cs="GHEA Grapalat"/>
          <w:sz w:val="20"/>
          <w:szCs w:val="20"/>
          <w:lang w:val="hy-AM"/>
        </w:rPr>
      </w:pPr>
    </w:p>
    <w:p w14:paraId="7428831F" w14:textId="77777777" w:rsidR="00034160" w:rsidRPr="005354AD" w:rsidRDefault="00FB0689">
      <w:pPr>
        <w:ind w:firstLine="567"/>
        <w:jc w:val="center"/>
        <w:rPr>
          <w:rFonts w:ascii="GHEA Grapalat" w:hAnsi="GHEA Grapalat" w:cs="GHEA Grapalat"/>
          <w:sz w:val="20"/>
          <w:szCs w:val="20"/>
          <w:lang w:val="hy-AM"/>
        </w:rPr>
      </w:pPr>
      <w:r w:rsidRPr="005354AD">
        <w:rPr>
          <w:rFonts w:ascii="GHEA Grapalat" w:hAnsi="GHEA Grapalat" w:cs="GHEA Grapalat"/>
          <w:b/>
          <w:sz w:val="20"/>
          <w:szCs w:val="20"/>
          <w:lang w:val="hy-AM"/>
        </w:rPr>
        <w:t>3. Ընկերության հասցեն, բանկային վավերապայմանները`</w:t>
      </w:r>
    </w:p>
    <w:p w14:paraId="513B23A9" w14:textId="77777777" w:rsidR="00034160" w:rsidRPr="005354AD" w:rsidRDefault="00FB0689">
      <w:pPr>
        <w:jc w:val="both"/>
        <w:rPr>
          <w:rFonts w:ascii="GHEA Grapalat" w:hAnsi="GHEA Grapalat" w:cs="GHEA Grapalat"/>
          <w:sz w:val="20"/>
          <w:szCs w:val="20"/>
          <w:u w:val="single"/>
          <w:lang w:val="hy-AM"/>
        </w:rPr>
      </w:pP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p>
    <w:p w14:paraId="64D3FDB5" w14:textId="77777777" w:rsidR="00034160" w:rsidRPr="005354AD" w:rsidRDefault="00FB0689">
      <w:pPr>
        <w:jc w:val="both"/>
        <w:rPr>
          <w:rFonts w:ascii="GHEA Grapalat" w:hAnsi="GHEA Grapalat"/>
          <w:sz w:val="18"/>
          <w:szCs w:val="18"/>
          <w:vertAlign w:val="superscript"/>
          <w:lang w:val="hy-AM"/>
        </w:rPr>
      </w:pPr>
      <w:r w:rsidRPr="005354AD">
        <w:rPr>
          <w:rFonts w:ascii="GHEA Grapalat" w:hAnsi="GHEA Grapalat"/>
          <w:sz w:val="18"/>
          <w:szCs w:val="18"/>
          <w:vertAlign w:val="superscript"/>
          <w:lang w:val="hy-AM"/>
        </w:rPr>
        <w:t xml:space="preserve">                               ընկերության անվանումը</w:t>
      </w:r>
    </w:p>
    <w:p w14:paraId="33B8F780" w14:textId="77777777" w:rsidR="00034160" w:rsidRPr="005354AD" w:rsidRDefault="00FB0689">
      <w:pPr>
        <w:jc w:val="both"/>
        <w:rPr>
          <w:rFonts w:ascii="GHEA Grapalat" w:hAnsi="GHEA Grapalat"/>
          <w:sz w:val="18"/>
          <w:szCs w:val="18"/>
          <w:u w:val="single"/>
          <w:vertAlign w:val="superscript"/>
          <w:lang w:val="hy-AM"/>
        </w:rPr>
      </w:pPr>
      <w:r w:rsidRPr="005354AD">
        <w:rPr>
          <w:rFonts w:ascii="GHEA Grapalat" w:hAnsi="GHEA Grapalat"/>
          <w:sz w:val="18"/>
          <w:szCs w:val="18"/>
          <w:vertAlign w:val="superscript"/>
          <w:lang w:val="hy-AM"/>
        </w:rPr>
        <w:t xml:space="preserve"> </w:t>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p>
    <w:p w14:paraId="59FBAECF" w14:textId="77777777" w:rsidR="00034160" w:rsidRPr="005354AD" w:rsidRDefault="00FB0689">
      <w:pPr>
        <w:jc w:val="both"/>
        <w:rPr>
          <w:rFonts w:ascii="GHEA Grapalat" w:hAnsi="GHEA Grapalat"/>
          <w:sz w:val="18"/>
          <w:szCs w:val="18"/>
          <w:vertAlign w:val="superscript"/>
          <w:lang w:val="hy-AM"/>
        </w:rPr>
      </w:pPr>
      <w:r w:rsidRPr="005354AD">
        <w:rPr>
          <w:rFonts w:ascii="GHEA Grapalat" w:hAnsi="GHEA Grapalat"/>
          <w:sz w:val="18"/>
          <w:szCs w:val="18"/>
          <w:vertAlign w:val="superscript"/>
          <w:lang w:val="hy-AM"/>
        </w:rPr>
        <w:t xml:space="preserve">                              ընկերության հասցեն</w:t>
      </w:r>
    </w:p>
    <w:p w14:paraId="276E15B7" w14:textId="77777777" w:rsidR="00034160" w:rsidRPr="005354AD" w:rsidRDefault="00FB0689">
      <w:pPr>
        <w:jc w:val="both"/>
        <w:rPr>
          <w:rFonts w:ascii="GHEA Grapalat" w:hAnsi="GHEA Grapalat"/>
          <w:sz w:val="18"/>
          <w:szCs w:val="18"/>
          <w:u w:val="single"/>
          <w:vertAlign w:val="superscript"/>
          <w:lang w:val="hy-AM"/>
        </w:rPr>
      </w:pP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p>
    <w:p w14:paraId="4543D124" w14:textId="77777777" w:rsidR="00034160" w:rsidRPr="005354AD" w:rsidRDefault="00FB0689">
      <w:pPr>
        <w:jc w:val="both"/>
        <w:rPr>
          <w:rFonts w:ascii="GHEA Grapalat" w:hAnsi="GHEA Grapalat"/>
          <w:sz w:val="18"/>
          <w:szCs w:val="18"/>
          <w:vertAlign w:val="superscript"/>
          <w:lang w:val="hy-AM"/>
        </w:rPr>
      </w:pPr>
      <w:r w:rsidRPr="005354AD">
        <w:rPr>
          <w:rFonts w:ascii="GHEA Grapalat" w:hAnsi="GHEA Grapalat"/>
          <w:sz w:val="18"/>
          <w:szCs w:val="18"/>
          <w:vertAlign w:val="superscript"/>
          <w:lang w:val="hy-AM"/>
        </w:rPr>
        <w:t xml:space="preserve">              ընկերությանը սպասարկող բանկի անվանումը</w:t>
      </w:r>
    </w:p>
    <w:p w14:paraId="55BB2CBE" w14:textId="77777777" w:rsidR="00034160" w:rsidRPr="005354AD" w:rsidRDefault="00FB0689">
      <w:pPr>
        <w:jc w:val="both"/>
        <w:rPr>
          <w:rFonts w:ascii="GHEA Grapalat" w:hAnsi="GHEA Grapalat"/>
          <w:sz w:val="18"/>
          <w:szCs w:val="18"/>
          <w:u w:val="single"/>
          <w:vertAlign w:val="superscript"/>
          <w:lang w:val="hy-AM"/>
        </w:rPr>
      </w:pP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r w:rsidRPr="005354AD">
        <w:rPr>
          <w:rFonts w:ascii="GHEA Grapalat" w:hAnsi="GHEA Grapalat"/>
          <w:sz w:val="18"/>
          <w:szCs w:val="18"/>
          <w:u w:val="single"/>
          <w:vertAlign w:val="superscript"/>
          <w:lang w:val="hy-AM"/>
        </w:rPr>
        <w:tab/>
      </w:r>
    </w:p>
    <w:p w14:paraId="08B046A0" w14:textId="77777777" w:rsidR="00034160" w:rsidRPr="005354AD" w:rsidRDefault="00034160">
      <w:pPr>
        <w:jc w:val="both"/>
        <w:rPr>
          <w:rFonts w:ascii="GHEA Grapalat" w:hAnsi="GHEA Grapalat"/>
          <w:sz w:val="18"/>
          <w:szCs w:val="18"/>
          <w:u w:val="single"/>
          <w:vertAlign w:val="superscript"/>
          <w:lang w:val="hy-AM"/>
        </w:rPr>
      </w:pPr>
    </w:p>
    <w:p w14:paraId="6D92142E" w14:textId="77777777" w:rsidR="00034160" w:rsidRPr="005354AD" w:rsidRDefault="00FB0689">
      <w:pPr>
        <w:jc w:val="both"/>
        <w:rPr>
          <w:rFonts w:ascii="GHEA Grapalat" w:hAnsi="GHEA Grapalat"/>
          <w:sz w:val="20"/>
          <w:szCs w:val="20"/>
          <w:lang w:val="hy-AM"/>
        </w:rPr>
      </w:pPr>
      <w:r w:rsidRPr="005354AD">
        <w:rPr>
          <w:rFonts w:ascii="GHEA Grapalat" w:hAnsi="GHEA Grapalat"/>
          <w:sz w:val="20"/>
          <w:szCs w:val="20"/>
          <w:lang w:val="hy-AM"/>
        </w:rPr>
        <w:t>Կ.Տ</w:t>
      </w:r>
    </w:p>
    <w:p w14:paraId="181D216C" w14:textId="77777777" w:rsidR="00034160" w:rsidRPr="005354AD" w:rsidRDefault="00034160">
      <w:pPr>
        <w:jc w:val="both"/>
        <w:rPr>
          <w:rFonts w:ascii="GHEA Grapalat" w:hAnsi="GHEA Grapalat"/>
          <w:sz w:val="20"/>
          <w:szCs w:val="20"/>
          <w:lang w:val="hy-AM"/>
        </w:rPr>
      </w:pPr>
    </w:p>
    <w:p w14:paraId="3097F7B0" w14:textId="77777777" w:rsidR="00034160" w:rsidRPr="005354AD" w:rsidRDefault="00FB0689">
      <w:pPr>
        <w:jc w:val="both"/>
        <w:rPr>
          <w:rFonts w:ascii="GHEA Grapalat" w:hAnsi="GHEA Grapalat"/>
          <w:sz w:val="20"/>
          <w:szCs w:val="20"/>
          <w:lang w:val="hy-AM"/>
        </w:rPr>
      </w:pPr>
      <w:r w:rsidRPr="005354AD">
        <w:rPr>
          <w:rFonts w:ascii="GHEA Grapalat" w:hAnsi="GHEA Grapalat"/>
          <w:sz w:val="20"/>
          <w:szCs w:val="20"/>
          <w:lang w:val="hy-AM"/>
        </w:rPr>
        <w:t>Օր/ամիս/տարի</w:t>
      </w:r>
    </w:p>
    <w:p w14:paraId="5105F167" w14:textId="77777777" w:rsidR="00034160" w:rsidRPr="005354AD" w:rsidRDefault="00034160">
      <w:pPr>
        <w:jc w:val="both"/>
        <w:rPr>
          <w:rFonts w:ascii="GHEA Grapalat" w:hAnsi="GHEA Grapalat"/>
          <w:sz w:val="18"/>
          <w:szCs w:val="18"/>
          <w:vertAlign w:val="superscript"/>
          <w:lang w:val="hy-AM"/>
        </w:rPr>
      </w:pPr>
    </w:p>
    <w:p w14:paraId="6C0AEDC8" w14:textId="77777777" w:rsidR="00034160" w:rsidRPr="005354AD" w:rsidRDefault="00034160">
      <w:pPr>
        <w:jc w:val="both"/>
        <w:rPr>
          <w:rFonts w:ascii="GHEA Grapalat" w:hAnsi="GHEA Grapalat" w:cs="GHEA Grapalat"/>
          <w:i/>
          <w:sz w:val="18"/>
          <w:szCs w:val="18"/>
          <w:lang w:val="hy-AM"/>
        </w:rPr>
      </w:pPr>
    </w:p>
    <w:p w14:paraId="7A510B09" w14:textId="77777777" w:rsidR="00034160" w:rsidRPr="005354AD" w:rsidRDefault="00FB0689">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354AD">
        <w:rPr>
          <w:rFonts w:ascii="GHEA Grapalat" w:hAnsi="GHEA Grapalat" w:cs="Sylfaen"/>
          <w:i/>
          <w:sz w:val="16"/>
          <w:szCs w:val="16"/>
          <w:lang w:val="hy-AM"/>
        </w:rPr>
        <w:t xml:space="preserve">* </w:t>
      </w:r>
      <w:r w:rsidRPr="005354AD">
        <w:rPr>
          <w:rFonts w:ascii="GHEA Grapalat" w:hAnsi="GHEA Grapalat"/>
          <w:i/>
          <w:sz w:val="16"/>
          <w:szCs w:val="16"/>
          <w:lang w:val="hy-AM"/>
        </w:rPr>
        <w:t>լրացվում է հանձնաժողովի քարտուղարի կողմից` մինչև հրավերը տեղեկագրում հրապարակելը:</w:t>
      </w:r>
    </w:p>
    <w:p w14:paraId="1221625E" w14:textId="77777777" w:rsidR="00034160" w:rsidRPr="005354AD" w:rsidRDefault="00FB0689">
      <w:pPr>
        <w:pStyle w:val="31"/>
        <w:spacing w:line="240" w:lineRule="auto"/>
        <w:jc w:val="right"/>
        <w:rPr>
          <w:rFonts w:ascii="GHEA Grapalat" w:hAnsi="GHEA Grapalat"/>
          <w:b/>
          <w:lang w:val="hy-AM"/>
        </w:rPr>
      </w:pPr>
      <w:r w:rsidRPr="005354AD">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34160" w:rsidRPr="005354AD" w14:paraId="774D429E"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ECD250" w14:textId="5B051D9F" w:rsidR="00034160" w:rsidRPr="005354AD" w:rsidRDefault="00FB0689" w:rsidP="002D72E7">
            <w:pPr>
              <w:rPr>
                <w:rFonts w:ascii="GHEA Grapalat" w:hAnsi="GHEA Grapalat" w:cs="Arial"/>
                <w:bCs/>
                <w:i/>
                <w:sz w:val="20"/>
                <w:szCs w:val="20"/>
              </w:rPr>
            </w:pPr>
            <w:r w:rsidRPr="005354AD">
              <w:rPr>
                <w:rFonts w:ascii="GHEA Grapalat" w:hAnsi="GHEA Grapalat" w:cs="Sylfaen"/>
                <w:sz w:val="20"/>
                <w:szCs w:val="20"/>
              </w:rPr>
              <w:t xml:space="preserve">1.                                                              </w:t>
            </w:r>
            <w:r w:rsidRPr="005354AD">
              <w:rPr>
                <w:rFonts w:ascii="GHEA Grapalat" w:hAnsi="GHEA Grapalat" w:cs="Sylfaen"/>
                <w:b/>
                <w:bCs/>
                <w:sz w:val="20"/>
                <w:szCs w:val="20"/>
              </w:rPr>
              <w:t>ՎՃԱՐՄԱՆ</w:t>
            </w:r>
            <w:r w:rsidRPr="005354AD">
              <w:rPr>
                <w:rFonts w:ascii="GHEA Grapalat" w:hAnsi="GHEA Grapalat" w:cs="Arial"/>
                <w:b/>
                <w:bCs/>
                <w:sz w:val="20"/>
                <w:szCs w:val="20"/>
              </w:rPr>
              <w:t xml:space="preserve"> </w:t>
            </w:r>
            <w:r w:rsidRPr="005354AD">
              <w:rPr>
                <w:rFonts w:ascii="GHEA Grapalat" w:hAnsi="GHEA Grapalat" w:cs="Sylfaen"/>
                <w:b/>
                <w:bCs/>
                <w:sz w:val="20"/>
                <w:szCs w:val="20"/>
              </w:rPr>
              <w:t xml:space="preserve">ՊԱՀԱՆՋԱԳԻՐ* </w:t>
            </w:r>
          </w:p>
        </w:tc>
      </w:tr>
      <w:tr w:rsidR="00034160" w:rsidRPr="005354AD" w14:paraId="59CFEFFD"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019577" w14:textId="77777777" w:rsidR="00034160" w:rsidRPr="005354AD" w:rsidRDefault="00FB0689">
            <w:pPr>
              <w:rPr>
                <w:rFonts w:ascii="GHEA Grapalat" w:hAnsi="GHEA Grapalat" w:cs="Sylfaen"/>
                <w:sz w:val="20"/>
                <w:szCs w:val="20"/>
                <w:lang w:val="hy-AM"/>
              </w:rPr>
            </w:pPr>
            <w:r w:rsidRPr="005354AD">
              <w:rPr>
                <w:rFonts w:ascii="GHEA Grapalat" w:hAnsi="GHEA Grapalat" w:cs="Sylfaen"/>
                <w:sz w:val="20"/>
                <w:szCs w:val="20"/>
                <w:lang w:val="hy-AM"/>
              </w:rPr>
              <w:t>2</w:t>
            </w:r>
            <w:r w:rsidRPr="005354AD">
              <w:rPr>
                <w:rFonts w:ascii="GHEA Grapalat" w:hAnsi="GHEA Grapalat" w:cs="Sylfaen"/>
                <w:sz w:val="20"/>
                <w:szCs w:val="20"/>
              </w:rPr>
              <w:t>.</w:t>
            </w:r>
            <w:r w:rsidRPr="005354AD">
              <w:rPr>
                <w:rFonts w:ascii="GHEA Grapalat" w:hAnsi="GHEA Grapalat" w:cs="Sylfaen"/>
                <w:sz w:val="20"/>
                <w:szCs w:val="20"/>
                <w:lang w:val="hy-AM"/>
              </w:rPr>
              <w:t xml:space="preserve"> Թիվ </w:t>
            </w:r>
          </w:p>
        </w:tc>
      </w:tr>
      <w:tr w:rsidR="00034160" w:rsidRPr="005354AD" w14:paraId="5F366A6D" w14:textId="7777777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369D1F"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lang w:val="hy-AM"/>
              </w:rPr>
              <w:t>3</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Ներկայացման</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ամսաթիվը</w:t>
            </w:r>
            <w:proofErr w:type="spellEnd"/>
            <w:r w:rsidRPr="005354AD">
              <w:rPr>
                <w:rFonts w:ascii="GHEA Grapalat" w:hAnsi="GHEA Grapalat" w:cs="Arial"/>
                <w:sz w:val="20"/>
                <w:szCs w:val="20"/>
              </w:rPr>
              <w:t xml:space="preserve">` </w:t>
            </w:r>
            <w:r w:rsidRPr="005354AD">
              <w:rPr>
                <w:rFonts w:ascii="GHEA Grapalat" w:hAnsi="GHEA Grapalat" w:cs="Tahoma"/>
                <w:color w:val="000000"/>
                <w:sz w:val="20"/>
                <w:szCs w:val="20"/>
              </w:rPr>
              <w:t xml:space="preserve">"___" </w:t>
            </w:r>
            <w:r w:rsidRPr="005354AD">
              <w:rPr>
                <w:rFonts w:ascii="GHEA Grapalat" w:hAnsi="GHEA Grapalat" w:cs="Sylfaen"/>
                <w:color w:val="000000"/>
                <w:sz w:val="20"/>
                <w:szCs w:val="20"/>
              </w:rPr>
              <w:t xml:space="preserve">___ </w:t>
            </w:r>
            <w:r w:rsidRPr="005354AD">
              <w:rPr>
                <w:rFonts w:ascii="GHEA Grapalat" w:hAnsi="GHEA Grapalat" w:cs="Tahoma"/>
                <w:color w:val="000000"/>
                <w:sz w:val="20"/>
                <w:szCs w:val="20"/>
              </w:rPr>
              <w:t>20___</w:t>
            </w:r>
            <w:r w:rsidRPr="005354AD">
              <w:rPr>
                <w:rFonts w:ascii="GHEA Grapalat" w:hAnsi="GHEA Grapalat" w:cs="Sylfaen"/>
                <w:color w:val="000000"/>
                <w:sz w:val="20"/>
                <w:szCs w:val="20"/>
              </w:rPr>
              <w:t>թ.</w:t>
            </w:r>
          </w:p>
        </w:tc>
      </w:tr>
      <w:tr w:rsidR="00034160" w:rsidRPr="005354AD" w14:paraId="529ACE96" w14:textId="7777777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9DD255"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4</w:t>
            </w:r>
            <w:r w:rsidRPr="005354AD">
              <w:rPr>
                <w:rFonts w:ascii="GHEA Grapalat" w:hAnsi="GHEA Grapalat" w:cs="Sylfaen"/>
                <w:sz w:val="20"/>
                <w:szCs w:val="20"/>
              </w:rPr>
              <w:t xml:space="preserve">. </w:t>
            </w:r>
            <w:r w:rsidRPr="005354AD">
              <w:rPr>
                <w:rFonts w:ascii="GHEA Grapalat" w:hAnsi="GHEA Grapalat" w:cs="Sylfaen"/>
                <w:sz w:val="20"/>
                <w:szCs w:val="20"/>
                <w:lang w:val="hy-AM"/>
              </w:rPr>
              <w:t>Վճարողի անվանումը</w:t>
            </w:r>
            <w:r w:rsidRPr="005354AD">
              <w:rPr>
                <w:rFonts w:ascii="GHEA Grapalat" w:hAnsi="GHEA Grapalat" w:cs="Sylfaen"/>
                <w:sz w:val="20"/>
                <w:szCs w:val="20"/>
              </w:rPr>
              <w:t>,</w:t>
            </w:r>
            <w:r w:rsidRPr="005354AD">
              <w:rPr>
                <w:rFonts w:ascii="GHEA Grapalat" w:hAnsi="GHEA Grapalat" w:cs="Sylfaen"/>
                <w:sz w:val="20"/>
                <w:szCs w:val="20"/>
                <w:lang w:val="hy-AM"/>
              </w:rPr>
              <w:t xml:space="preserve"> կամ անուն ազգանուն </w:t>
            </w:r>
            <w:r w:rsidRPr="005354AD">
              <w:rPr>
                <w:rFonts w:ascii="GHEA Grapalat" w:hAnsi="GHEA Grapalat" w:cs="Sylfaen"/>
                <w:sz w:val="20"/>
                <w:szCs w:val="20"/>
              </w:rPr>
              <w:t>(</w:t>
            </w:r>
            <w:proofErr w:type="spellStart"/>
            <w:r w:rsidRPr="005354AD">
              <w:rPr>
                <w:rFonts w:ascii="GHEA Grapalat" w:hAnsi="GHEA Grapalat" w:cs="Sylfaen"/>
                <w:sz w:val="20"/>
                <w:szCs w:val="20"/>
              </w:rPr>
              <w:t>Ընկերություն</w:t>
            </w:r>
            <w:proofErr w:type="spellEnd"/>
            <w:r w:rsidRPr="005354AD">
              <w:rPr>
                <w:rFonts w:ascii="GHEA Grapalat" w:hAnsi="GHEA Grapalat" w:cs="Sylfaen"/>
                <w:sz w:val="20"/>
                <w:szCs w:val="20"/>
              </w:rPr>
              <w:t xml:space="preserve"> </w:t>
            </w:r>
            <w:r w:rsidRPr="005354AD">
              <w:rPr>
                <w:rFonts w:ascii="GHEA Grapalat" w:hAnsi="GHEA Grapalat" w:cs="Arial"/>
                <w:sz w:val="20"/>
                <w:szCs w:val="20"/>
              </w:rPr>
              <w:t>`</w:t>
            </w:r>
          </w:p>
        </w:tc>
      </w:tr>
      <w:tr w:rsidR="00034160" w:rsidRPr="005354AD" w14:paraId="0C0EBBCE"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423D1"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5</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Վճարողի</w:t>
            </w:r>
            <w:proofErr w:type="spellEnd"/>
            <w:r w:rsidRPr="005354AD">
              <w:rPr>
                <w:rFonts w:ascii="GHEA Grapalat" w:hAnsi="GHEA Grapalat" w:cs="Sylfaen"/>
                <w:sz w:val="20"/>
                <w:szCs w:val="20"/>
                <w:lang w:val="hy-AM"/>
              </w:rPr>
              <w:t xml:space="preserve">ն սպասարկող Ֆինանսական կազմակերպություն </w:t>
            </w:r>
            <w:r w:rsidRPr="005354AD">
              <w:rPr>
                <w:rFonts w:ascii="GHEA Grapalat" w:hAnsi="GHEA Grapalat" w:cs="Sylfaen"/>
                <w:sz w:val="20"/>
                <w:szCs w:val="20"/>
              </w:rPr>
              <w:t>(</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բանկ</w:t>
            </w:r>
            <w:proofErr w:type="spellEnd"/>
            <w:r w:rsidRPr="005354AD">
              <w:rPr>
                <w:rFonts w:ascii="GHEA Grapalat" w:hAnsi="GHEA Grapalat" w:cs="Sylfaen"/>
                <w:sz w:val="20"/>
                <w:szCs w:val="20"/>
              </w:rPr>
              <w:t>)</w:t>
            </w:r>
            <w:r w:rsidRPr="005354AD">
              <w:rPr>
                <w:rFonts w:ascii="GHEA Grapalat" w:hAnsi="GHEA Grapalat" w:cs="Arial"/>
                <w:sz w:val="20"/>
                <w:szCs w:val="20"/>
              </w:rPr>
              <w:t>`</w:t>
            </w:r>
          </w:p>
        </w:tc>
      </w:tr>
      <w:tr w:rsidR="00034160" w:rsidRPr="005354AD" w14:paraId="5024359E"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478E20"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6</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Վճարողի</w:t>
            </w:r>
            <w:proofErr w:type="spellEnd"/>
            <w:r w:rsidRPr="005354AD">
              <w:rPr>
                <w:rFonts w:ascii="GHEA Grapalat" w:hAnsi="GHEA Grapalat" w:cs="Sylfaen"/>
                <w:sz w:val="20"/>
                <w:szCs w:val="20"/>
                <w:lang w:val="hy-AM"/>
              </w:rPr>
              <w:t xml:space="preserve"> </w:t>
            </w:r>
            <w:proofErr w:type="spellStart"/>
            <w:r w:rsidRPr="005354AD">
              <w:rPr>
                <w:rFonts w:ascii="GHEA Grapalat" w:hAnsi="GHEA Grapalat" w:cs="Sylfaen"/>
                <w:sz w:val="20"/>
                <w:szCs w:val="20"/>
              </w:rPr>
              <w:t>հաշվի</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համարը</w:t>
            </w:r>
            <w:proofErr w:type="spellEnd"/>
            <w:r w:rsidRPr="005354AD">
              <w:rPr>
                <w:rFonts w:ascii="GHEA Grapalat" w:hAnsi="GHEA Grapalat" w:cs="Arial"/>
                <w:sz w:val="20"/>
                <w:szCs w:val="20"/>
              </w:rPr>
              <w:t>`</w:t>
            </w:r>
          </w:p>
        </w:tc>
      </w:tr>
      <w:tr w:rsidR="00034160" w:rsidRPr="005354AD" w14:paraId="1982D4D7"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29DFFE"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7</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Վճարողի</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ՀՎՀՀ</w:t>
            </w:r>
            <w:r w:rsidRPr="005354AD">
              <w:rPr>
                <w:rFonts w:ascii="GHEA Grapalat" w:hAnsi="GHEA Grapalat" w:cs="Arial"/>
                <w:sz w:val="20"/>
                <w:szCs w:val="20"/>
              </w:rPr>
              <w:t>`</w:t>
            </w:r>
          </w:p>
        </w:tc>
      </w:tr>
      <w:tr w:rsidR="00034160" w:rsidRPr="005354AD" w14:paraId="6F341D11"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BED1C"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8</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Վճարողի</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ՀԾՀ</w:t>
            </w:r>
            <w:r w:rsidRPr="005354AD">
              <w:rPr>
                <w:rFonts w:ascii="GHEA Grapalat" w:hAnsi="GHEA Grapalat" w:cs="Arial"/>
                <w:sz w:val="20"/>
                <w:szCs w:val="20"/>
              </w:rPr>
              <w:t>`</w:t>
            </w:r>
          </w:p>
        </w:tc>
      </w:tr>
      <w:tr w:rsidR="00034160" w:rsidRPr="005354AD" w14:paraId="282DFAD2"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C0379" w14:textId="30AF3E02" w:rsidR="00034160" w:rsidRPr="005354AD" w:rsidRDefault="00FB0689" w:rsidP="00BA36AD">
            <w:pPr>
              <w:rPr>
                <w:rFonts w:ascii="GHEA Grapalat" w:hAnsi="GHEA Grapalat" w:cs="Arial"/>
                <w:sz w:val="20"/>
                <w:szCs w:val="20"/>
              </w:rPr>
            </w:pPr>
            <w:r w:rsidRPr="005354AD">
              <w:rPr>
                <w:rFonts w:ascii="Sylfaen" w:hAnsi="Sylfaen" w:cs="Sylfaen"/>
                <w:b/>
                <w:sz w:val="20"/>
                <w:szCs w:val="20"/>
                <w:lang w:val="hy-AM"/>
              </w:rPr>
              <w:t>9</w:t>
            </w:r>
            <w:r w:rsidRPr="005354AD">
              <w:rPr>
                <w:rFonts w:ascii="Sylfaen" w:hAnsi="Sylfaen" w:cs="Sylfaen"/>
                <w:b/>
                <w:sz w:val="20"/>
                <w:szCs w:val="20"/>
              </w:rPr>
              <w:t xml:space="preserve">. </w:t>
            </w:r>
            <w:proofErr w:type="spellStart"/>
            <w:r w:rsidRPr="005354AD">
              <w:rPr>
                <w:rFonts w:ascii="Sylfaen" w:hAnsi="Sylfaen" w:cs="Sylfaen"/>
                <w:b/>
                <w:sz w:val="20"/>
                <w:szCs w:val="20"/>
              </w:rPr>
              <w:t>Շահառու</w:t>
            </w:r>
            <w:proofErr w:type="spellEnd"/>
            <w:r w:rsidRPr="005354AD">
              <w:rPr>
                <w:rFonts w:ascii="Sylfaen" w:hAnsi="Sylfaen" w:cs="Sylfaen"/>
                <w:b/>
                <w:sz w:val="20"/>
                <w:szCs w:val="20"/>
                <w:lang w:val="hy-AM"/>
              </w:rPr>
              <w:t>ի  անվանումը</w:t>
            </w:r>
            <w:r w:rsidRPr="005354AD">
              <w:rPr>
                <w:rFonts w:ascii="Sylfaen" w:hAnsi="Sylfaen" w:cs="Sylfaen"/>
                <w:b/>
                <w:sz w:val="20"/>
                <w:szCs w:val="20"/>
              </w:rPr>
              <w:t>,</w:t>
            </w:r>
            <w:r w:rsidRPr="005354AD">
              <w:rPr>
                <w:rFonts w:ascii="Sylfaen" w:hAnsi="Sylfaen" w:cs="Sylfaen"/>
                <w:b/>
                <w:sz w:val="20"/>
                <w:szCs w:val="20"/>
                <w:lang w:val="hy-AM"/>
              </w:rPr>
              <w:t xml:space="preserve"> կամ անուն ազգանուն </w:t>
            </w:r>
            <w:r w:rsidRPr="005354AD">
              <w:rPr>
                <w:rFonts w:ascii="Sylfaen" w:hAnsi="Sylfaen" w:cs="Arial"/>
                <w:b/>
              </w:rPr>
              <w:t>`&lt;&lt;</w:t>
            </w:r>
            <w:r w:rsidR="00BA36AD" w:rsidRPr="005354AD">
              <w:rPr>
                <w:rFonts w:ascii="Sylfaen" w:hAnsi="Sylfaen" w:cs="Arial"/>
                <w:b/>
                <w:lang w:val="hy-AM"/>
              </w:rPr>
              <w:t>Ալաշկերտի</w:t>
            </w:r>
            <w:r w:rsidRPr="005354AD">
              <w:rPr>
                <w:rFonts w:ascii="Sylfaen" w:hAnsi="Sylfaen" w:cs="Arial"/>
                <w:b/>
              </w:rPr>
              <w:t xml:space="preserve"> </w:t>
            </w:r>
            <w:proofErr w:type="spellStart"/>
            <w:r w:rsidRPr="005354AD">
              <w:rPr>
                <w:rFonts w:ascii="Sylfaen" w:hAnsi="Sylfaen" w:cs="Arial"/>
                <w:b/>
              </w:rPr>
              <w:t>մանկապարտեզ</w:t>
            </w:r>
            <w:proofErr w:type="spellEnd"/>
            <w:r w:rsidRPr="005354AD">
              <w:rPr>
                <w:rFonts w:ascii="Sylfaen" w:hAnsi="Sylfaen" w:cs="Arial"/>
                <w:b/>
              </w:rPr>
              <w:t>&gt;&gt; ՀՈԱԿ</w:t>
            </w:r>
          </w:p>
        </w:tc>
      </w:tr>
      <w:tr w:rsidR="00034160" w:rsidRPr="005354AD" w14:paraId="10118E09"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C172B" w14:textId="77777777" w:rsidR="00034160" w:rsidRPr="005354AD" w:rsidRDefault="00FB0689">
            <w:pPr>
              <w:rPr>
                <w:rFonts w:ascii="GHEA Grapalat" w:hAnsi="GHEA Grapalat" w:cs="Sylfaen"/>
                <w:sz w:val="20"/>
                <w:szCs w:val="20"/>
                <w:lang w:val="ru-RU"/>
              </w:rPr>
            </w:pPr>
            <w:r w:rsidRPr="005354AD">
              <w:rPr>
                <w:rFonts w:ascii="Sylfaen" w:hAnsi="Sylfaen" w:cs="Sylfaen"/>
                <w:b/>
                <w:sz w:val="20"/>
                <w:szCs w:val="20"/>
                <w:lang w:val="ru-RU"/>
              </w:rPr>
              <w:t xml:space="preserve">10. </w:t>
            </w:r>
            <w:r w:rsidRPr="005354AD">
              <w:rPr>
                <w:rFonts w:ascii="Sylfaen" w:hAnsi="Sylfaen" w:cs="Sylfaen"/>
                <w:b/>
                <w:sz w:val="20"/>
                <w:szCs w:val="20"/>
              </w:rPr>
              <w:t xml:space="preserve"> </w:t>
            </w:r>
            <w:proofErr w:type="spellStart"/>
            <w:r w:rsidRPr="005354AD">
              <w:rPr>
                <w:rFonts w:ascii="Sylfaen" w:hAnsi="Sylfaen" w:cs="Sylfaen"/>
                <w:b/>
                <w:sz w:val="20"/>
                <w:szCs w:val="20"/>
              </w:rPr>
              <w:t>Շահառուի</w:t>
            </w:r>
            <w:proofErr w:type="spellEnd"/>
            <w:r w:rsidRPr="005354AD">
              <w:rPr>
                <w:rFonts w:ascii="Sylfaen" w:hAnsi="Sylfaen" w:cs="Arial"/>
                <w:b/>
                <w:sz w:val="20"/>
                <w:szCs w:val="20"/>
              </w:rPr>
              <w:t xml:space="preserve"> </w:t>
            </w:r>
            <w:r w:rsidRPr="005354AD">
              <w:rPr>
                <w:rFonts w:ascii="Sylfaen" w:hAnsi="Sylfaen" w:cs="Sylfaen"/>
                <w:b/>
                <w:sz w:val="20"/>
                <w:szCs w:val="20"/>
              </w:rPr>
              <w:t xml:space="preserve"> ՀԾՀ</w:t>
            </w:r>
            <w:r w:rsidRPr="005354AD">
              <w:rPr>
                <w:rFonts w:ascii="Sylfaen" w:hAnsi="Sylfaen" w:cs="Sylfaen"/>
                <w:b/>
                <w:sz w:val="20"/>
                <w:szCs w:val="20"/>
                <w:lang w:val="ru-RU"/>
              </w:rPr>
              <w:t xml:space="preserve"> (</w:t>
            </w:r>
            <w:r w:rsidRPr="005354AD">
              <w:rPr>
                <w:rFonts w:ascii="Sylfaen" w:hAnsi="Sylfaen" w:cs="Sylfaen"/>
                <w:b/>
                <w:sz w:val="20"/>
                <w:szCs w:val="20"/>
                <w:lang w:val="hy-AM"/>
              </w:rPr>
              <w:t>չի լրացվում</w:t>
            </w:r>
            <w:r w:rsidRPr="005354AD">
              <w:rPr>
                <w:rFonts w:ascii="Sylfaen" w:hAnsi="Sylfaen" w:cs="Sylfaen"/>
                <w:b/>
                <w:sz w:val="20"/>
                <w:szCs w:val="20"/>
                <w:lang w:val="ru-RU"/>
              </w:rPr>
              <w:t>)</w:t>
            </w:r>
          </w:p>
        </w:tc>
      </w:tr>
      <w:tr w:rsidR="00034160" w:rsidRPr="005354AD" w14:paraId="0DF4852B" w14:textId="7777777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82B8B4" w14:textId="24A774E9" w:rsidR="00034160" w:rsidRPr="005354AD" w:rsidRDefault="00FB0689" w:rsidP="00BA36AD">
            <w:pPr>
              <w:rPr>
                <w:rFonts w:ascii="GHEA Grapalat" w:hAnsi="GHEA Grapalat" w:cs="Arial"/>
                <w:sz w:val="20"/>
                <w:szCs w:val="20"/>
                <w:lang w:val="hy-AM"/>
              </w:rPr>
            </w:pPr>
            <w:r w:rsidRPr="005354AD">
              <w:rPr>
                <w:rFonts w:ascii="Sylfaen" w:hAnsi="Sylfaen" w:cs="Sylfaen"/>
                <w:b/>
                <w:sz w:val="20"/>
                <w:szCs w:val="20"/>
                <w:lang w:val="hy-AM"/>
              </w:rPr>
              <w:t>11</w:t>
            </w:r>
            <w:r w:rsidRPr="005354AD">
              <w:rPr>
                <w:rFonts w:ascii="Sylfaen" w:hAnsi="Sylfaen" w:cs="Sylfaen"/>
                <w:b/>
                <w:sz w:val="20"/>
                <w:szCs w:val="20"/>
              </w:rPr>
              <w:t xml:space="preserve">. </w:t>
            </w:r>
            <w:proofErr w:type="spellStart"/>
            <w:r w:rsidRPr="005354AD">
              <w:rPr>
                <w:rFonts w:ascii="Sylfaen" w:hAnsi="Sylfaen" w:cs="Sylfaen"/>
                <w:b/>
                <w:sz w:val="20"/>
                <w:szCs w:val="20"/>
              </w:rPr>
              <w:t>Շահառուի</w:t>
            </w:r>
            <w:proofErr w:type="spellEnd"/>
            <w:r w:rsidRPr="005354AD">
              <w:rPr>
                <w:rFonts w:ascii="Sylfaen" w:hAnsi="Sylfaen" w:cs="Arial"/>
                <w:b/>
                <w:sz w:val="20"/>
                <w:szCs w:val="20"/>
              </w:rPr>
              <w:t xml:space="preserve"> </w:t>
            </w:r>
            <w:r w:rsidRPr="005354AD">
              <w:rPr>
                <w:rFonts w:ascii="Sylfaen" w:hAnsi="Sylfaen" w:cs="Sylfaen"/>
                <w:b/>
                <w:sz w:val="20"/>
                <w:szCs w:val="20"/>
              </w:rPr>
              <w:t>ՀՎՀՀ</w:t>
            </w:r>
            <w:r w:rsidRPr="005354AD">
              <w:rPr>
                <w:rFonts w:ascii="Sylfaen" w:hAnsi="Sylfaen" w:cs="Arial"/>
                <w:b/>
                <w:sz w:val="20"/>
                <w:szCs w:val="20"/>
              </w:rPr>
              <w:t xml:space="preserve">`  </w:t>
            </w:r>
            <w:r w:rsidR="00BA36AD" w:rsidRPr="005354AD">
              <w:rPr>
                <w:rFonts w:ascii="Sylfaen" w:hAnsi="Sylfaen" w:cs="Arial"/>
                <w:b/>
                <w:lang w:val="hy-AM"/>
              </w:rPr>
              <w:t>04420653</w:t>
            </w:r>
          </w:p>
        </w:tc>
      </w:tr>
      <w:tr w:rsidR="00034160" w:rsidRPr="005354AD" w14:paraId="01A46CBF"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A589CD" w14:textId="77777777" w:rsidR="00034160" w:rsidRPr="005354AD" w:rsidRDefault="00FB0689">
            <w:pPr>
              <w:rPr>
                <w:rFonts w:ascii="GHEA Grapalat" w:hAnsi="GHEA Grapalat" w:cs="Arial"/>
                <w:sz w:val="20"/>
                <w:szCs w:val="20"/>
              </w:rPr>
            </w:pPr>
            <w:r w:rsidRPr="005354AD">
              <w:rPr>
                <w:rFonts w:ascii="Sylfaen" w:hAnsi="Sylfaen" w:cs="Sylfaen"/>
                <w:b/>
                <w:sz w:val="20"/>
                <w:szCs w:val="20"/>
              </w:rPr>
              <w:t>1</w:t>
            </w:r>
            <w:r w:rsidRPr="005354AD">
              <w:rPr>
                <w:rFonts w:ascii="Sylfaen" w:hAnsi="Sylfaen" w:cs="Sylfaen"/>
                <w:b/>
                <w:sz w:val="20"/>
                <w:szCs w:val="20"/>
                <w:lang w:val="hy-AM"/>
              </w:rPr>
              <w:t>2</w:t>
            </w:r>
            <w:r w:rsidRPr="005354AD">
              <w:rPr>
                <w:rFonts w:ascii="Sylfaen" w:hAnsi="Sylfaen" w:cs="Sylfaen"/>
                <w:b/>
                <w:sz w:val="20"/>
                <w:szCs w:val="20"/>
              </w:rPr>
              <w:t>.</w:t>
            </w:r>
            <w:proofErr w:type="spellStart"/>
            <w:r w:rsidRPr="005354AD">
              <w:rPr>
                <w:rFonts w:ascii="Sylfaen" w:hAnsi="Sylfaen" w:cs="Sylfaen"/>
                <w:b/>
                <w:sz w:val="20"/>
                <w:szCs w:val="20"/>
              </w:rPr>
              <w:t>Շահառուի</w:t>
            </w:r>
            <w:proofErr w:type="spellEnd"/>
            <w:r w:rsidRPr="005354AD">
              <w:rPr>
                <w:rFonts w:ascii="Sylfaen" w:hAnsi="Sylfaen" w:cs="Sylfaen"/>
                <w:b/>
                <w:sz w:val="20"/>
                <w:szCs w:val="20"/>
                <w:lang w:val="hy-AM"/>
              </w:rPr>
              <w:t>ն</w:t>
            </w:r>
            <w:r w:rsidRPr="005354AD">
              <w:rPr>
                <w:rFonts w:ascii="Sylfaen" w:hAnsi="Sylfaen" w:cs="Arial"/>
                <w:b/>
                <w:sz w:val="20"/>
                <w:szCs w:val="20"/>
              </w:rPr>
              <w:t xml:space="preserve"> </w:t>
            </w:r>
            <w:r w:rsidRPr="005354AD">
              <w:rPr>
                <w:rFonts w:ascii="Sylfaen" w:hAnsi="Sylfaen" w:cs="Sylfaen"/>
                <w:b/>
                <w:sz w:val="20"/>
                <w:szCs w:val="20"/>
                <w:lang w:val="hy-AM"/>
              </w:rPr>
              <w:t xml:space="preserve"> սպասարկող Ֆինանսական կազմակերպություն</w:t>
            </w:r>
            <w:r w:rsidRPr="005354AD">
              <w:rPr>
                <w:rFonts w:ascii="Sylfaen" w:hAnsi="Sylfaen" w:cs="Sylfaen"/>
                <w:b/>
                <w:sz w:val="20"/>
                <w:szCs w:val="20"/>
              </w:rPr>
              <w:t xml:space="preserve"> (</w:t>
            </w:r>
            <w:proofErr w:type="spellStart"/>
            <w:r w:rsidRPr="005354AD">
              <w:rPr>
                <w:rFonts w:ascii="Sylfaen" w:hAnsi="Sylfaen" w:cs="Sylfaen"/>
                <w:b/>
                <w:sz w:val="20"/>
                <w:szCs w:val="20"/>
              </w:rPr>
              <w:t>բանկ</w:t>
            </w:r>
            <w:proofErr w:type="spellEnd"/>
            <w:r w:rsidRPr="005354AD">
              <w:rPr>
                <w:rFonts w:ascii="Sylfaen" w:hAnsi="Sylfaen" w:cs="Sylfaen"/>
                <w:b/>
                <w:sz w:val="20"/>
                <w:szCs w:val="20"/>
              </w:rPr>
              <w:t>)</w:t>
            </w:r>
            <w:r w:rsidRPr="005354AD">
              <w:rPr>
                <w:rFonts w:ascii="Sylfaen" w:hAnsi="Sylfaen" w:cs="Arial"/>
                <w:b/>
                <w:sz w:val="20"/>
                <w:szCs w:val="20"/>
              </w:rPr>
              <w:t xml:space="preserve">` </w:t>
            </w:r>
            <w:r w:rsidRPr="005354AD">
              <w:rPr>
                <w:rFonts w:ascii="Sylfaen" w:hAnsi="Sylfaen" w:cs="Arial"/>
                <w:b/>
                <w:sz w:val="20"/>
                <w:szCs w:val="20"/>
                <w:lang w:val="hy-AM"/>
              </w:rPr>
              <w:t>Ակբա</w:t>
            </w:r>
            <w:r w:rsidRPr="005354AD">
              <w:rPr>
                <w:rFonts w:ascii="Sylfaen" w:hAnsi="Sylfaen" w:cs="Arial"/>
                <w:b/>
                <w:sz w:val="20"/>
                <w:szCs w:val="20"/>
              </w:rPr>
              <w:t xml:space="preserve"> </w:t>
            </w:r>
            <w:proofErr w:type="spellStart"/>
            <w:r w:rsidRPr="005354AD">
              <w:rPr>
                <w:rFonts w:ascii="Sylfaen" w:hAnsi="Sylfaen" w:cs="Arial"/>
                <w:b/>
                <w:sz w:val="20"/>
                <w:szCs w:val="20"/>
              </w:rPr>
              <w:t>բանկ</w:t>
            </w:r>
            <w:proofErr w:type="spellEnd"/>
          </w:p>
        </w:tc>
      </w:tr>
      <w:tr w:rsidR="00034160" w:rsidRPr="005354AD" w14:paraId="5BB05749"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EC84D3" w14:textId="3D0881DE" w:rsidR="00034160" w:rsidRPr="005354AD" w:rsidRDefault="00FB0689" w:rsidP="00BA36AD">
            <w:pPr>
              <w:rPr>
                <w:rFonts w:ascii="GHEA Grapalat" w:hAnsi="GHEA Grapalat" w:cs="Arial"/>
                <w:sz w:val="20"/>
                <w:szCs w:val="20"/>
              </w:rPr>
            </w:pPr>
            <w:r w:rsidRPr="005354AD">
              <w:rPr>
                <w:rFonts w:ascii="Sylfaen" w:hAnsi="Sylfaen" w:cs="Sylfaen"/>
                <w:b/>
                <w:sz w:val="20"/>
                <w:szCs w:val="20"/>
              </w:rPr>
              <w:t>1</w:t>
            </w:r>
            <w:r w:rsidRPr="005354AD">
              <w:rPr>
                <w:rFonts w:ascii="Sylfaen" w:hAnsi="Sylfaen" w:cs="Sylfaen"/>
                <w:b/>
                <w:sz w:val="20"/>
                <w:szCs w:val="20"/>
                <w:lang w:val="hy-AM"/>
              </w:rPr>
              <w:t>3</w:t>
            </w:r>
            <w:r w:rsidRPr="005354AD">
              <w:rPr>
                <w:rFonts w:ascii="Sylfaen" w:hAnsi="Sylfaen" w:cs="Sylfaen"/>
                <w:b/>
                <w:sz w:val="20"/>
                <w:szCs w:val="20"/>
              </w:rPr>
              <w:t>.</w:t>
            </w:r>
            <w:proofErr w:type="spellStart"/>
            <w:r w:rsidRPr="005354AD">
              <w:rPr>
                <w:rFonts w:ascii="Sylfaen" w:hAnsi="Sylfaen" w:cs="Sylfaen"/>
                <w:b/>
                <w:sz w:val="20"/>
                <w:szCs w:val="20"/>
              </w:rPr>
              <w:t>Շահառուի</w:t>
            </w:r>
            <w:proofErr w:type="spellEnd"/>
            <w:r w:rsidRPr="005354AD">
              <w:rPr>
                <w:rFonts w:ascii="Sylfaen" w:hAnsi="Sylfaen" w:cs="Arial"/>
                <w:b/>
                <w:sz w:val="20"/>
                <w:szCs w:val="20"/>
              </w:rPr>
              <w:t xml:space="preserve"> </w:t>
            </w:r>
            <w:proofErr w:type="spellStart"/>
            <w:r w:rsidRPr="005354AD">
              <w:rPr>
                <w:rFonts w:ascii="Sylfaen" w:hAnsi="Sylfaen" w:cs="Sylfaen"/>
                <w:b/>
                <w:sz w:val="20"/>
                <w:szCs w:val="20"/>
              </w:rPr>
              <w:t>հաշվի</w:t>
            </w:r>
            <w:proofErr w:type="spellEnd"/>
            <w:r w:rsidRPr="005354AD">
              <w:rPr>
                <w:rFonts w:ascii="Sylfaen" w:hAnsi="Sylfaen" w:cs="Arial"/>
                <w:b/>
                <w:sz w:val="20"/>
                <w:szCs w:val="20"/>
              </w:rPr>
              <w:t xml:space="preserve"> </w:t>
            </w:r>
            <w:proofErr w:type="spellStart"/>
            <w:r w:rsidRPr="005354AD">
              <w:rPr>
                <w:rFonts w:ascii="Sylfaen" w:hAnsi="Sylfaen" w:cs="Sylfaen"/>
                <w:b/>
                <w:sz w:val="20"/>
                <w:szCs w:val="20"/>
              </w:rPr>
              <w:t>համարը</w:t>
            </w:r>
            <w:proofErr w:type="spellEnd"/>
            <w:r w:rsidRPr="005354AD">
              <w:rPr>
                <w:rFonts w:ascii="Sylfaen" w:hAnsi="Sylfaen" w:cs="Arial"/>
                <w:b/>
                <w:sz w:val="20"/>
                <w:szCs w:val="20"/>
              </w:rPr>
              <w:t xml:space="preserve"> (</w:t>
            </w:r>
            <w:proofErr w:type="spellStart"/>
            <w:r w:rsidRPr="005354AD">
              <w:rPr>
                <w:rFonts w:ascii="Sylfaen" w:hAnsi="Sylfaen" w:cs="Sylfaen"/>
                <w:b/>
                <w:sz w:val="20"/>
                <w:szCs w:val="20"/>
              </w:rPr>
              <w:t>հշ</w:t>
            </w:r>
            <w:r w:rsidRPr="005354AD">
              <w:rPr>
                <w:rFonts w:ascii="Sylfaen" w:hAnsi="Sylfaen" w:cs="Arial"/>
                <w:b/>
                <w:sz w:val="20"/>
                <w:szCs w:val="20"/>
              </w:rPr>
              <w:t>.N</w:t>
            </w:r>
            <w:proofErr w:type="spellEnd"/>
            <w:r w:rsidRPr="005354AD">
              <w:rPr>
                <w:rFonts w:ascii="Sylfaen" w:hAnsi="Sylfaen" w:cs="Arial"/>
                <w:b/>
                <w:sz w:val="20"/>
                <w:szCs w:val="20"/>
              </w:rPr>
              <w:t xml:space="preserve">) </w:t>
            </w:r>
            <w:r w:rsidR="00BA36AD" w:rsidRPr="005354AD">
              <w:rPr>
                <w:rFonts w:ascii="Sylfaen" w:hAnsi="Sylfaen" w:cs="Arial"/>
                <w:b/>
                <w:lang w:val="hy-AM"/>
              </w:rPr>
              <w:t>220035140031000</w:t>
            </w:r>
          </w:p>
        </w:tc>
      </w:tr>
      <w:tr w:rsidR="00034160" w:rsidRPr="005354AD" w14:paraId="1556EEEF"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117F8C"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rPr>
              <w:t>1</w:t>
            </w:r>
            <w:r w:rsidRPr="005354AD">
              <w:rPr>
                <w:rFonts w:ascii="GHEA Grapalat" w:hAnsi="GHEA Grapalat" w:cs="Sylfaen"/>
                <w:sz w:val="20"/>
                <w:szCs w:val="20"/>
                <w:lang w:val="hy-AM"/>
              </w:rPr>
              <w:t>4</w:t>
            </w:r>
            <w:r w:rsidRPr="005354AD">
              <w:rPr>
                <w:rFonts w:ascii="GHEA Grapalat" w:hAnsi="GHEA Grapalat" w:cs="Sylfaen"/>
                <w:sz w:val="20"/>
                <w:szCs w:val="20"/>
              </w:rPr>
              <w:t>.</w:t>
            </w:r>
            <w:proofErr w:type="spellStart"/>
            <w:r w:rsidRPr="005354AD">
              <w:rPr>
                <w:rFonts w:ascii="GHEA Grapalat" w:hAnsi="GHEA Grapalat" w:cs="Sylfaen"/>
                <w:sz w:val="20"/>
                <w:szCs w:val="20"/>
              </w:rPr>
              <w:t>Գումարը</w:t>
            </w:r>
            <w:proofErr w:type="spellEnd"/>
            <w:r w:rsidRPr="005354AD">
              <w:rPr>
                <w:rFonts w:ascii="GHEA Grapalat" w:hAnsi="GHEA Grapalat" w:cs="Arial"/>
                <w:sz w:val="20"/>
                <w:szCs w:val="20"/>
              </w:rPr>
              <w:t xml:space="preserve"> </w:t>
            </w:r>
            <w:r w:rsidRPr="005354AD">
              <w:rPr>
                <w:rFonts w:ascii="GHEA Grapalat" w:hAnsi="GHEA Grapalat" w:cs="Arial"/>
                <w:sz w:val="20"/>
                <w:szCs w:val="20"/>
                <w:lang w:val="ru-RU"/>
              </w:rPr>
              <w:t>(</w:t>
            </w:r>
            <w:proofErr w:type="spellStart"/>
            <w:r w:rsidRPr="005354AD">
              <w:rPr>
                <w:rFonts w:ascii="GHEA Grapalat" w:hAnsi="GHEA Grapalat" w:cs="Sylfaen"/>
                <w:sz w:val="20"/>
                <w:szCs w:val="20"/>
              </w:rPr>
              <w:t>թվերով</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և</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բառերով</w:t>
            </w:r>
            <w:proofErr w:type="spellEnd"/>
            <w:r w:rsidRPr="005354AD">
              <w:rPr>
                <w:rFonts w:ascii="GHEA Grapalat" w:hAnsi="GHEA Grapalat" w:cs="Sylfaen"/>
                <w:sz w:val="20"/>
                <w:szCs w:val="20"/>
                <w:lang w:val="ru-RU"/>
              </w:rPr>
              <w:t>)</w:t>
            </w:r>
            <w:r w:rsidRPr="005354AD">
              <w:rPr>
                <w:rFonts w:ascii="GHEA Grapalat" w:hAnsi="GHEA Grapalat" w:cs="Arial"/>
                <w:sz w:val="20"/>
                <w:szCs w:val="20"/>
              </w:rPr>
              <w:t>`</w:t>
            </w:r>
          </w:p>
        </w:tc>
      </w:tr>
      <w:tr w:rsidR="00034160" w:rsidRPr="005354AD" w14:paraId="335ACA36"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190ED5"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15. </w:t>
            </w:r>
            <w:r w:rsidRPr="005354AD">
              <w:rPr>
                <w:rFonts w:ascii="GHEA Grapalat" w:hAnsi="GHEA Grapalat" w:cs="Sylfaen"/>
                <w:sz w:val="20"/>
                <w:szCs w:val="20"/>
                <w:lang w:val="hy-AM"/>
              </w:rPr>
              <w:t xml:space="preserve">Ակցեպտավորված գումարը՝ </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թվերով</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և</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բառերով</w:t>
            </w:r>
            <w:proofErr w:type="spellEnd"/>
            <w:r w:rsidRPr="005354AD">
              <w:rPr>
                <w:rFonts w:ascii="GHEA Grapalat" w:hAnsi="GHEA Grapalat" w:cs="Sylfaen"/>
                <w:sz w:val="20"/>
                <w:szCs w:val="20"/>
              </w:rPr>
              <w:t>)</w:t>
            </w:r>
            <w:r w:rsidRPr="005354AD">
              <w:rPr>
                <w:rFonts w:ascii="GHEA Grapalat" w:hAnsi="GHEA Grapalat" w:cs="Sylfaen"/>
                <w:sz w:val="20"/>
                <w:szCs w:val="20"/>
                <w:lang w:val="hy-AM"/>
              </w:rPr>
              <w:t xml:space="preserve">  </w:t>
            </w:r>
            <w:r w:rsidRPr="005354AD">
              <w:rPr>
                <w:rFonts w:ascii="GHEA Grapalat" w:hAnsi="GHEA Grapalat" w:cs="Sylfaen"/>
                <w:sz w:val="20"/>
                <w:szCs w:val="20"/>
              </w:rPr>
              <w:t>(</w:t>
            </w:r>
            <w:r w:rsidRPr="005354AD">
              <w:rPr>
                <w:rFonts w:ascii="GHEA Grapalat" w:hAnsi="GHEA Grapalat" w:cs="Sylfaen"/>
                <w:sz w:val="20"/>
                <w:szCs w:val="20"/>
                <w:lang w:val="hy-AM"/>
              </w:rPr>
              <w:t>նախատեսված է նշված գումարի մասնակի ակցեպտի համար, որը չի կիրառվում</w:t>
            </w:r>
            <w:r w:rsidRPr="005354AD">
              <w:rPr>
                <w:rFonts w:ascii="GHEA Grapalat" w:hAnsi="GHEA Grapalat" w:cs="Sylfaen"/>
                <w:sz w:val="20"/>
                <w:szCs w:val="20"/>
              </w:rPr>
              <w:t>)</w:t>
            </w:r>
          </w:p>
        </w:tc>
      </w:tr>
      <w:tr w:rsidR="00034160" w:rsidRPr="005354AD" w14:paraId="1A5B1EAA"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C4260"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rPr>
              <w:t>1</w:t>
            </w:r>
            <w:r w:rsidRPr="005354AD">
              <w:rPr>
                <w:rFonts w:ascii="GHEA Grapalat" w:hAnsi="GHEA Grapalat" w:cs="Sylfaen"/>
                <w:sz w:val="20"/>
                <w:szCs w:val="20"/>
                <w:lang w:val="ru-RU"/>
              </w:rPr>
              <w:t>6</w:t>
            </w:r>
            <w:r w:rsidRPr="005354AD">
              <w:rPr>
                <w:rFonts w:ascii="GHEA Grapalat" w:hAnsi="GHEA Grapalat" w:cs="Sylfaen"/>
                <w:sz w:val="20"/>
                <w:szCs w:val="20"/>
              </w:rPr>
              <w:t>.</w:t>
            </w:r>
            <w:proofErr w:type="spellStart"/>
            <w:r w:rsidRPr="005354AD">
              <w:rPr>
                <w:rFonts w:ascii="GHEA Grapalat" w:hAnsi="GHEA Grapalat" w:cs="Sylfaen"/>
                <w:sz w:val="20"/>
                <w:szCs w:val="20"/>
              </w:rPr>
              <w:t>Արժույթը</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բառերով</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և</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կոդով</w:t>
            </w:r>
            <w:proofErr w:type="spellEnd"/>
            <w:r w:rsidRPr="005354AD">
              <w:rPr>
                <w:rFonts w:ascii="GHEA Grapalat" w:hAnsi="GHEA Grapalat" w:cs="Arial"/>
                <w:sz w:val="20"/>
                <w:szCs w:val="20"/>
              </w:rPr>
              <w:t>)`</w:t>
            </w:r>
          </w:p>
        </w:tc>
      </w:tr>
      <w:tr w:rsidR="00034160" w:rsidRPr="005354AD" w14:paraId="7E15D6A7"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425AB" w14:textId="77777777" w:rsidR="00034160" w:rsidRPr="005354AD" w:rsidRDefault="00FB0689">
            <w:pPr>
              <w:rPr>
                <w:rFonts w:ascii="GHEA Grapalat" w:hAnsi="GHEA Grapalat" w:cs="Arial"/>
                <w:sz w:val="20"/>
                <w:szCs w:val="20"/>
                <w:lang w:val="hy-AM"/>
              </w:rPr>
            </w:pPr>
            <w:r w:rsidRPr="005354AD">
              <w:rPr>
                <w:rFonts w:ascii="GHEA Grapalat" w:hAnsi="GHEA Grapalat" w:cs="Sylfaen"/>
                <w:sz w:val="20"/>
                <w:szCs w:val="20"/>
              </w:rPr>
              <w:t>1</w:t>
            </w:r>
            <w:r w:rsidRPr="005354AD">
              <w:rPr>
                <w:rFonts w:ascii="GHEA Grapalat" w:hAnsi="GHEA Grapalat" w:cs="Sylfaen"/>
                <w:sz w:val="20"/>
                <w:szCs w:val="20"/>
                <w:lang w:val="hy-AM"/>
              </w:rPr>
              <w:t>7</w:t>
            </w:r>
            <w:r w:rsidRPr="005354AD">
              <w:rPr>
                <w:rFonts w:ascii="GHEA Grapalat" w:hAnsi="GHEA Grapalat" w:cs="Sylfaen"/>
                <w:sz w:val="20"/>
                <w:szCs w:val="20"/>
              </w:rPr>
              <w:t>.</w:t>
            </w:r>
            <w:proofErr w:type="spellStart"/>
            <w:r w:rsidRPr="005354AD">
              <w:rPr>
                <w:rFonts w:ascii="GHEA Grapalat" w:hAnsi="GHEA Grapalat" w:cs="Sylfaen"/>
                <w:sz w:val="20"/>
                <w:szCs w:val="20"/>
              </w:rPr>
              <w:t>Գործարքի</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վճարման</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նպատակը</w:t>
            </w:r>
            <w:proofErr w:type="spellEnd"/>
            <w:r w:rsidRPr="005354AD">
              <w:rPr>
                <w:rFonts w:ascii="GHEA Grapalat" w:hAnsi="GHEA Grapalat" w:cs="Arial"/>
                <w:sz w:val="20"/>
                <w:szCs w:val="20"/>
              </w:rPr>
              <w:t>`</w:t>
            </w:r>
            <w:r w:rsidRPr="005354AD">
              <w:rPr>
                <w:rFonts w:ascii="GHEA Grapalat" w:hAnsi="GHEA Grapalat" w:cs="Arial"/>
                <w:sz w:val="20"/>
                <w:szCs w:val="20"/>
                <w:lang w:val="hy-AM"/>
              </w:rPr>
              <w:t xml:space="preserve">  </w:t>
            </w:r>
            <w:r w:rsidRPr="005354AD">
              <w:rPr>
                <w:rFonts w:ascii="GHEA Grapalat" w:hAnsi="GHEA Grapalat" w:cs="Sylfaen"/>
                <w:bCs/>
                <w:i/>
                <w:sz w:val="20"/>
                <w:szCs w:val="20"/>
              </w:rPr>
              <w:t>(</w:t>
            </w:r>
            <w:proofErr w:type="spellStart"/>
            <w:r w:rsidRPr="005354AD">
              <w:rPr>
                <w:rFonts w:ascii="GHEA Grapalat" w:hAnsi="GHEA Grapalat" w:cs="Sylfaen"/>
                <w:bCs/>
                <w:i/>
                <w:sz w:val="20"/>
                <w:szCs w:val="20"/>
              </w:rPr>
              <w:t>որակավորման</w:t>
            </w:r>
            <w:proofErr w:type="spellEnd"/>
            <w:r w:rsidRPr="005354AD">
              <w:rPr>
                <w:rFonts w:ascii="GHEA Grapalat" w:hAnsi="GHEA Grapalat" w:cs="Sylfaen"/>
                <w:bCs/>
                <w:i/>
                <w:sz w:val="20"/>
                <w:szCs w:val="20"/>
              </w:rPr>
              <w:t xml:space="preserve"> </w:t>
            </w:r>
            <w:proofErr w:type="spellStart"/>
            <w:r w:rsidRPr="005354AD">
              <w:rPr>
                <w:rFonts w:ascii="GHEA Grapalat" w:hAnsi="GHEA Grapalat" w:cs="Sylfaen"/>
                <w:bCs/>
                <w:i/>
                <w:sz w:val="20"/>
                <w:szCs w:val="20"/>
              </w:rPr>
              <w:t>ապահովմ</w:t>
            </w:r>
            <w:proofErr w:type="spellEnd"/>
            <w:r w:rsidRPr="005354AD">
              <w:rPr>
                <w:rFonts w:ascii="GHEA Grapalat" w:hAnsi="GHEA Grapalat" w:cs="Sylfaen"/>
                <w:bCs/>
                <w:i/>
                <w:sz w:val="20"/>
                <w:szCs w:val="20"/>
                <w:lang w:val="hy-AM"/>
              </w:rPr>
              <w:t>ան համար</w:t>
            </w:r>
            <w:r w:rsidRPr="005354AD">
              <w:rPr>
                <w:rFonts w:ascii="GHEA Grapalat" w:hAnsi="GHEA Grapalat" w:cs="Sylfaen"/>
                <w:bCs/>
                <w:i/>
                <w:sz w:val="20"/>
                <w:szCs w:val="20"/>
              </w:rPr>
              <w:t>)</w:t>
            </w:r>
          </w:p>
        </w:tc>
      </w:tr>
      <w:tr w:rsidR="00034160" w:rsidRPr="005354AD" w14:paraId="1F26FB54" w14:textId="77777777">
        <w:trPr>
          <w:trHeight w:val="424"/>
        </w:trPr>
        <w:tc>
          <w:tcPr>
            <w:tcW w:w="10980" w:type="dxa"/>
            <w:gridSpan w:val="2"/>
            <w:tcBorders>
              <w:top w:val="single" w:sz="4" w:space="0" w:color="auto"/>
              <w:left w:val="single" w:sz="4" w:space="0" w:color="auto"/>
              <w:right w:val="single" w:sz="4" w:space="0" w:color="000000"/>
            </w:tcBorders>
            <w:noWrap/>
            <w:vAlign w:val="bottom"/>
          </w:tcPr>
          <w:p w14:paraId="62818DBA" w14:textId="6E4E3B65" w:rsidR="00034160" w:rsidRPr="005354AD" w:rsidRDefault="00FB0689" w:rsidP="002D72E7">
            <w:pPr>
              <w:rPr>
                <w:rFonts w:ascii="GHEA Grapalat" w:hAnsi="GHEA Grapalat" w:cs="Arial"/>
                <w:sz w:val="20"/>
                <w:szCs w:val="20"/>
              </w:rPr>
            </w:pPr>
            <w:r w:rsidRPr="005354AD">
              <w:rPr>
                <w:rFonts w:ascii="GHEA Grapalat" w:hAnsi="GHEA Grapalat" w:cs="Sylfaen"/>
                <w:sz w:val="20"/>
                <w:szCs w:val="20"/>
              </w:rPr>
              <w:t>1</w:t>
            </w:r>
            <w:r w:rsidRPr="005354AD">
              <w:rPr>
                <w:rFonts w:ascii="GHEA Grapalat" w:hAnsi="GHEA Grapalat" w:cs="Sylfaen"/>
                <w:sz w:val="20"/>
                <w:szCs w:val="20"/>
                <w:lang w:val="hy-AM"/>
              </w:rPr>
              <w:t>8</w:t>
            </w:r>
            <w:r w:rsidRPr="005354AD">
              <w:rPr>
                <w:rFonts w:ascii="GHEA Grapalat" w:hAnsi="GHEA Grapalat" w:cs="Sylfaen"/>
                <w:sz w:val="20"/>
                <w:szCs w:val="20"/>
              </w:rPr>
              <w:t xml:space="preserve">. </w:t>
            </w:r>
            <w:r w:rsidRPr="005354AD">
              <w:rPr>
                <w:rFonts w:ascii="GHEA Grapalat" w:hAnsi="GHEA Grapalat" w:cs="Sylfaen"/>
                <w:sz w:val="20"/>
                <w:szCs w:val="20"/>
                <w:lang w:val="hy-AM"/>
              </w:rPr>
              <w:t xml:space="preserve">Վճարման կատարման հիմքերը՝ </w:t>
            </w:r>
            <w:r w:rsidRPr="005354AD">
              <w:rPr>
                <w:rFonts w:ascii="GHEA Grapalat" w:hAnsi="GHEA Grapalat" w:cs="Sylfaen"/>
                <w:sz w:val="20"/>
                <w:szCs w:val="20"/>
              </w:rPr>
              <w:t>(</w:t>
            </w:r>
            <w:r w:rsidRPr="005354AD">
              <w:rPr>
                <w:rFonts w:ascii="GHEA Grapalat" w:hAnsi="GHEA Grapalat" w:cs="Sylfaen"/>
                <w:sz w:val="20"/>
                <w:szCs w:val="20"/>
                <w:lang w:val="hy-AM"/>
              </w:rPr>
              <w:t>Փաստաթղթերի</w:t>
            </w:r>
            <w:r w:rsidRPr="005354AD">
              <w:rPr>
                <w:rFonts w:ascii="GHEA Grapalat" w:hAnsi="GHEA Grapalat" w:cs="Arial"/>
                <w:sz w:val="20"/>
                <w:szCs w:val="20"/>
                <w:lang w:val="hy-AM"/>
              </w:rPr>
              <w:t xml:space="preserve"> անվանումը</w:t>
            </w:r>
            <w:r w:rsidRPr="005354AD">
              <w:rPr>
                <w:rFonts w:ascii="GHEA Grapalat" w:hAnsi="GHEA Grapalat" w:cs="Arial"/>
                <w:sz w:val="20"/>
                <w:szCs w:val="20"/>
              </w:rPr>
              <w:t>,</w:t>
            </w:r>
            <w:r w:rsidRPr="005354AD">
              <w:rPr>
                <w:rFonts w:ascii="GHEA Grapalat" w:hAnsi="GHEA Grapalat" w:cs="Arial"/>
                <w:sz w:val="20"/>
                <w:szCs w:val="20"/>
                <w:lang w:val="hy-AM"/>
              </w:rPr>
              <w:t xml:space="preserve"> այդ թվում՝ տուժանքի մասին համաձայնագիրը, </w:t>
            </w:r>
            <w:r w:rsidRPr="005354AD">
              <w:rPr>
                <w:rFonts w:ascii="GHEA Grapalat" w:hAnsi="GHEA Grapalat" w:cs="Sylfaen"/>
                <w:sz w:val="20"/>
                <w:szCs w:val="20"/>
                <w:lang w:val="hy-AM"/>
              </w:rPr>
              <w:t>դրանց</w:t>
            </w:r>
            <w:r w:rsidRPr="005354AD">
              <w:rPr>
                <w:rFonts w:ascii="GHEA Grapalat" w:hAnsi="GHEA Grapalat" w:cs="Arial"/>
                <w:sz w:val="20"/>
                <w:szCs w:val="20"/>
                <w:lang w:val="hy-AM"/>
              </w:rPr>
              <w:t xml:space="preserve"> </w:t>
            </w:r>
            <w:r w:rsidRPr="005354AD">
              <w:rPr>
                <w:rFonts w:ascii="GHEA Grapalat" w:hAnsi="GHEA Grapalat" w:cs="Sylfaen"/>
                <w:sz w:val="20"/>
                <w:szCs w:val="20"/>
                <w:lang w:val="hy-AM"/>
              </w:rPr>
              <w:t>համարները</w:t>
            </w:r>
            <w:r w:rsidRPr="005354AD">
              <w:rPr>
                <w:rFonts w:ascii="GHEA Grapalat" w:hAnsi="GHEA Grapalat" w:cs="Arial"/>
                <w:sz w:val="20"/>
                <w:szCs w:val="20"/>
                <w:lang w:val="hy-AM"/>
              </w:rPr>
              <w:t>,</w:t>
            </w:r>
            <w:r w:rsidRPr="005354AD">
              <w:rPr>
                <w:rFonts w:ascii="GHEA Grapalat" w:hAnsi="GHEA Grapalat" w:cs="Arial"/>
                <w:sz w:val="20"/>
                <w:szCs w:val="20"/>
              </w:rPr>
              <w:t xml:space="preserve"> </w:t>
            </w:r>
            <w:r w:rsidRPr="005354AD">
              <w:rPr>
                <w:rFonts w:ascii="GHEA Grapalat" w:hAnsi="GHEA Grapalat" w:cs="Sylfaen"/>
                <w:sz w:val="20"/>
                <w:szCs w:val="20"/>
                <w:lang w:val="hy-AM"/>
              </w:rPr>
              <w:t>պ</w:t>
            </w:r>
            <w:proofErr w:type="spellStart"/>
            <w:r w:rsidRPr="005354AD">
              <w:rPr>
                <w:rFonts w:ascii="GHEA Grapalat" w:hAnsi="GHEA Grapalat" w:cs="Sylfaen"/>
                <w:sz w:val="20"/>
                <w:szCs w:val="20"/>
              </w:rPr>
              <w:t>այմանագրի</w:t>
            </w:r>
            <w:proofErr w:type="spellEnd"/>
            <w:r w:rsidRPr="005354AD">
              <w:rPr>
                <w:rFonts w:ascii="GHEA Grapalat" w:hAnsi="GHEA Grapalat" w:cs="Sylfaen"/>
                <w:sz w:val="20"/>
                <w:szCs w:val="20"/>
              </w:rPr>
              <w:t xml:space="preserve"> </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ծածկագիրը</w:t>
            </w:r>
            <w:proofErr w:type="spellEnd"/>
            <w:r w:rsidRPr="005354AD">
              <w:rPr>
                <w:rFonts w:ascii="GHEA Grapalat" w:hAnsi="GHEA Grapalat" w:cs="Arial"/>
                <w:sz w:val="20"/>
                <w:szCs w:val="20"/>
                <w:lang w:val="hy-AM"/>
              </w:rPr>
              <w:t xml:space="preserve"> որի հիման վրա կատարվում է  գանձումը</w:t>
            </w:r>
            <w:r w:rsidRPr="005354AD">
              <w:rPr>
                <w:rFonts w:ascii="GHEA Grapalat" w:hAnsi="GHEA Grapalat" w:cs="Arial"/>
                <w:sz w:val="20"/>
                <w:szCs w:val="20"/>
              </w:rPr>
              <w:t>)</w:t>
            </w:r>
            <w:r w:rsidRPr="005354AD">
              <w:rPr>
                <w:rFonts w:ascii="GHEA Grapalat" w:hAnsi="GHEA Grapalat" w:cs="Sylfaen"/>
                <w:sz w:val="20"/>
                <w:szCs w:val="20"/>
              </w:rPr>
              <w:t>`</w:t>
            </w:r>
          </w:p>
        </w:tc>
      </w:tr>
      <w:tr w:rsidR="00034160" w:rsidRPr="005354AD" w14:paraId="38729F4E" w14:textId="77777777" w:rsidTr="002D72E7">
        <w:trPr>
          <w:trHeight w:val="397"/>
        </w:trPr>
        <w:tc>
          <w:tcPr>
            <w:tcW w:w="10980" w:type="dxa"/>
            <w:gridSpan w:val="2"/>
            <w:tcBorders>
              <w:left w:val="single" w:sz="4" w:space="0" w:color="auto"/>
              <w:bottom w:val="single" w:sz="4" w:space="0" w:color="auto"/>
              <w:right w:val="single" w:sz="4" w:space="0" w:color="000000"/>
            </w:tcBorders>
            <w:noWrap/>
            <w:vAlign w:val="bottom"/>
          </w:tcPr>
          <w:p w14:paraId="3584886D" w14:textId="77777777" w:rsidR="00034160" w:rsidRPr="005354AD" w:rsidRDefault="00034160">
            <w:pPr>
              <w:rPr>
                <w:rFonts w:ascii="GHEA Grapalat" w:hAnsi="GHEA Grapalat" w:cs="Arial"/>
                <w:sz w:val="20"/>
                <w:szCs w:val="20"/>
                <w:lang w:val="hy-AM"/>
              </w:rPr>
            </w:pPr>
          </w:p>
        </w:tc>
      </w:tr>
      <w:tr w:rsidR="00034160" w:rsidRPr="005354AD" w14:paraId="62569614" w14:textId="7777777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0C9255" w14:textId="4A497B57" w:rsidR="00034160" w:rsidRPr="005354AD" w:rsidRDefault="00FB0689" w:rsidP="002D72E7">
            <w:pPr>
              <w:rPr>
                <w:rFonts w:ascii="GHEA Grapalat" w:hAnsi="GHEA Grapalat" w:cs="Sylfaen"/>
                <w:sz w:val="20"/>
                <w:szCs w:val="20"/>
                <w:lang w:val="ru-RU"/>
              </w:rPr>
            </w:pPr>
            <w:r w:rsidRPr="005354AD">
              <w:rPr>
                <w:rFonts w:ascii="GHEA Grapalat" w:hAnsi="GHEA Grapalat" w:cs="Sylfaen"/>
                <w:sz w:val="20"/>
                <w:szCs w:val="20"/>
                <w:lang w:val="hy-AM"/>
              </w:rPr>
              <w:t>19. Վճարման պայմանները՝                                &lt;ակցեպտավորված վճարում&gt;</w:t>
            </w:r>
          </w:p>
        </w:tc>
      </w:tr>
      <w:tr w:rsidR="00034160" w:rsidRPr="005354AD" w14:paraId="32C1A267" w14:textId="77777777" w:rsidTr="002D72E7">
        <w:trPr>
          <w:trHeight w:val="4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B9D8DE" w14:textId="7F65C211" w:rsidR="00034160" w:rsidRPr="005354AD" w:rsidRDefault="00FB0689" w:rsidP="002D72E7">
            <w:pPr>
              <w:rPr>
                <w:rFonts w:ascii="GHEA Grapalat" w:hAnsi="GHEA Grapalat" w:cs="Sylfaen"/>
                <w:sz w:val="20"/>
                <w:szCs w:val="20"/>
                <w:lang w:val="hy-AM"/>
              </w:rPr>
            </w:pPr>
            <w:r w:rsidRPr="005354AD">
              <w:rPr>
                <w:rFonts w:ascii="GHEA Grapalat" w:hAnsi="GHEA Grapalat" w:cs="Sylfaen"/>
                <w:sz w:val="20"/>
                <w:szCs w:val="20"/>
                <w:lang w:val="hy-AM"/>
              </w:rPr>
              <w:t xml:space="preserve">20. Առդիր էջերի քանակը՝    </w:t>
            </w:r>
            <w:r w:rsidRPr="005354AD">
              <w:rPr>
                <w:rFonts w:ascii="GHEA Grapalat" w:hAnsi="GHEA Grapalat" w:cs="Arial"/>
                <w:sz w:val="20"/>
                <w:szCs w:val="20"/>
              </w:rPr>
              <w:t xml:space="preserve">--- </w:t>
            </w:r>
            <w:r w:rsidRPr="005354AD">
              <w:rPr>
                <w:rFonts w:ascii="GHEA Grapalat" w:hAnsi="GHEA Grapalat" w:cs="Arial"/>
                <w:sz w:val="20"/>
                <w:szCs w:val="20"/>
                <w:lang w:val="hy-AM"/>
              </w:rPr>
              <w:t xml:space="preserve">    </w:t>
            </w:r>
            <w:proofErr w:type="spellStart"/>
            <w:r w:rsidRPr="005354AD">
              <w:rPr>
                <w:rFonts w:ascii="GHEA Grapalat" w:hAnsi="GHEA Grapalat" w:cs="Sylfaen"/>
                <w:sz w:val="20"/>
                <w:szCs w:val="20"/>
              </w:rPr>
              <w:t>էջ</w:t>
            </w:r>
            <w:proofErr w:type="spellEnd"/>
            <w:r w:rsidR="002D72E7">
              <w:rPr>
                <w:rFonts w:ascii="GHEA Grapalat" w:hAnsi="GHEA Grapalat" w:cs="Sylfaen"/>
                <w:sz w:val="20"/>
                <w:szCs w:val="20"/>
                <w:lang w:val="ru-RU"/>
              </w:rPr>
              <w:t>զ</w:t>
            </w:r>
          </w:p>
        </w:tc>
      </w:tr>
      <w:tr w:rsidR="00034160" w:rsidRPr="005354AD" w14:paraId="7E50B33A" w14:textId="77777777" w:rsidTr="00DF60D6">
        <w:trPr>
          <w:trHeight w:val="2109"/>
        </w:trPr>
        <w:tc>
          <w:tcPr>
            <w:tcW w:w="5616" w:type="dxa"/>
            <w:tcBorders>
              <w:top w:val="nil"/>
              <w:left w:val="single" w:sz="4" w:space="0" w:color="auto"/>
              <w:bottom w:val="single" w:sz="4" w:space="0" w:color="auto"/>
              <w:right w:val="single" w:sz="4" w:space="0" w:color="auto"/>
            </w:tcBorders>
            <w:noWrap/>
            <w:vAlign w:val="bottom"/>
          </w:tcPr>
          <w:p w14:paraId="49801685" w14:textId="77777777" w:rsidR="00034160" w:rsidRPr="005354AD" w:rsidRDefault="00FB0689">
            <w:pPr>
              <w:rPr>
                <w:rFonts w:ascii="GHEA Grapalat" w:hAnsi="GHEA Grapalat" w:cs="Sylfaen"/>
                <w:sz w:val="20"/>
                <w:szCs w:val="20"/>
              </w:rPr>
            </w:pPr>
            <w:r w:rsidRPr="005354AD">
              <w:rPr>
                <w:rFonts w:ascii="Courier New" w:hAnsi="Courier New" w:cs="Courier New"/>
                <w:sz w:val="20"/>
                <w:szCs w:val="20"/>
              </w:rPr>
              <w:t> </w:t>
            </w:r>
            <w:r w:rsidRPr="005354AD">
              <w:rPr>
                <w:rFonts w:ascii="GHEA Grapalat" w:hAnsi="GHEA Grapalat" w:cs="Arial"/>
                <w:sz w:val="20"/>
                <w:szCs w:val="20"/>
                <w:lang w:val="hy-AM"/>
              </w:rPr>
              <w:t>22</w:t>
            </w:r>
            <w:r w:rsidRPr="005354AD">
              <w:rPr>
                <w:rFonts w:ascii="GHEA Grapalat" w:hAnsi="GHEA Grapalat" w:cs="Arial"/>
                <w:sz w:val="20"/>
                <w:szCs w:val="20"/>
              </w:rPr>
              <w:t>.</w:t>
            </w:r>
            <w:r w:rsidRPr="005354AD">
              <w:rPr>
                <w:rFonts w:ascii="GHEA Grapalat" w:hAnsi="GHEA Grapalat" w:cs="Sylfaen"/>
                <w:sz w:val="20"/>
                <w:szCs w:val="20"/>
              </w:rPr>
              <w:t xml:space="preserve">ա. </w:t>
            </w:r>
            <w:proofErr w:type="spellStart"/>
            <w:r w:rsidRPr="005354AD">
              <w:rPr>
                <w:rFonts w:ascii="GHEA Grapalat" w:hAnsi="GHEA Grapalat" w:cs="Sylfaen"/>
                <w:sz w:val="20"/>
                <w:szCs w:val="20"/>
              </w:rPr>
              <w:t>Շահառուի</w:t>
            </w:r>
            <w:proofErr w:type="spellEnd"/>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ստորագրությունները</w:t>
            </w:r>
            <w:proofErr w:type="spellEnd"/>
          </w:p>
          <w:p w14:paraId="51ECC2A2" w14:textId="77777777" w:rsidR="00034160" w:rsidRPr="005354AD" w:rsidRDefault="00034160">
            <w:pPr>
              <w:rPr>
                <w:rFonts w:ascii="GHEA Grapalat" w:hAnsi="GHEA Grapalat" w:cs="Sylfaen"/>
                <w:sz w:val="20"/>
                <w:szCs w:val="20"/>
              </w:rPr>
            </w:pPr>
          </w:p>
          <w:p w14:paraId="02F3A449" w14:textId="77777777" w:rsidR="00034160" w:rsidRPr="005354AD" w:rsidRDefault="00FB0689">
            <w:pPr>
              <w:jc w:val="right"/>
              <w:rPr>
                <w:rFonts w:ascii="GHEA Grapalat" w:hAnsi="GHEA Grapalat" w:cs="Tahoma"/>
                <w:color w:val="000000"/>
                <w:sz w:val="20"/>
                <w:szCs w:val="20"/>
              </w:rPr>
            </w:pPr>
            <w:r w:rsidRPr="005354AD">
              <w:rPr>
                <w:rFonts w:ascii="GHEA Grapalat" w:hAnsi="GHEA Grapalat" w:cs="Tahoma"/>
                <w:color w:val="000000"/>
                <w:sz w:val="20"/>
                <w:szCs w:val="20"/>
              </w:rPr>
              <w:t>/____________________/</w:t>
            </w:r>
          </w:p>
          <w:p w14:paraId="57F2396B" w14:textId="77777777" w:rsidR="00034160" w:rsidRPr="005354AD" w:rsidRDefault="00034160">
            <w:pPr>
              <w:rPr>
                <w:rFonts w:ascii="GHEA Grapalat" w:hAnsi="GHEA Grapalat" w:cs="Tahoma"/>
                <w:color w:val="000000"/>
                <w:sz w:val="20"/>
                <w:szCs w:val="20"/>
              </w:rPr>
            </w:pPr>
          </w:p>
          <w:p w14:paraId="0291A0DC" w14:textId="77777777" w:rsidR="00034160" w:rsidRPr="005354AD" w:rsidRDefault="00034160">
            <w:pPr>
              <w:rPr>
                <w:rFonts w:ascii="GHEA Grapalat" w:hAnsi="GHEA Grapalat" w:cs="Sylfaen"/>
                <w:sz w:val="20"/>
                <w:szCs w:val="20"/>
              </w:rPr>
            </w:pPr>
          </w:p>
          <w:p w14:paraId="27D4BA04" w14:textId="77777777" w:rsidR="00034160" w:rsidRPr="005354AD" w:rsidRDefault="00FB0689">
            <w:pPr>
              <w:jc w:val="right"/>
              <w:rPr>
                <w:rFonts w:ascii="GHEA Grapalat" w:hAnsi="GHEA Grapalat" w:cs="Sylfaen"/>
                <w:sz w:val="20"/>
                <w:szCs w:val="20"/>
              </w:rPr>
            </w:pPr>
            <w:r w:rsidRPr="005354AD">
              <w:rPr>
                <w:rFonts w:ascii="GHEA Grapalat" w:hAnsi="GHEA Grapalat" w:cs="Tahoma"/>
                <w:color w:val="000000"/>
                <w:sz w:val="20"/>
                <w:szCs w:val="20"/>
              </w:rPr>
              <w:t>/____________________/</w:t>
            </w:r>
          </w:p>
          <w:p w14:paraId="26F0F7BC" w14:textId="77777777" w:rsidR="00034160" w:rsidRPr="005354AD" w:rsidRDefault="00034160">
            <w:pPr>
              <w:rPr>
                <w:rFonts w:ascii="GHEA Grapalat" w:hAnsi="GHEA Grapalat" w:cs="Sylfaen"/>
                <w:sz w:val="20"/>
                <w:szCs w:val="20"/>
              </w:rPr>
            </w:pPr>
          </w:p>
          <w:p w14:paraId="055CAE55"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lang w:val="hy-AM"/>
              </w:rPr>
              <w:t>22</w:t>
            </w:r>
            <w:r w:rsidRPr="005354AD">
              <w:rPr>
                <w:rFonts w:ascii="GHEA Grapalat" w:hAnsi="GHEA Grapalat" w:cs="Sylfaen"/>
                <w:sz w:val="20"/>
                <w:szCs w:val="20"/>
              </w:rPr>
              <w:t>.բ.</w:t>
            </w:r>
          </w:p>
          <w:p w14:paraId="2F5235CD" w14:textId="36721F30" w:rsidR="00034160" w:rsidRPr="005354AD" w:rsidRDefault="00FB0689" w:rsidP="00DF60D6">
            <w:pPr>
              <w:rPr>
                <w:rFonts w:ascii="GHEA Grapalat" w:hAnsi="GHEA Grapalat" w:cs="Sylfaen"/>
                <w:sz w:val="20"/>
                <w:szCs w:val="20"/>
              </w:rPr>
            </w:pPr>
            <w:r w:rsidRPr="005354AD">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7FE6B663" w14:textId="77777777" w:rsidR="00034160" w:rsidRPr="005354AD" w:rsidRDefault="00FB0689">
            <w:pPr>
              <w:rPr>
                <w:rFonts w:ascii="GHEA Grapalat" w:hAnsi="GHEA Grapalat" w:cs="Sylfaen"/>
                <w:sz w:val="20"/>
                <w:szCs w:val="20"/>
              </w:rPr>
            </w:pPr>
            <w:r w:rsidRPr="005354AD">
              <w:rPr>
                <w:rFonts w:ascii="GHEA Grapalat" w:hAnsi="GHEA Grapalat" w:cs="Arial"/>
                <w:sz w:val="20"/>
                <w:szCs w:val="20"/>
                <w:lang w:val="hy-AM"/>
              </w:rPr>
              <w:t>2</w:t>
            </w:r>
            <w:r w:rsidRPr="005354AD">
              <w:rPr>
                <w:rFonts w:ascii="GHEA Grapalat" w:hAnsi="GHEA Grapalat" w:cs="Arial"/>
                <w:sz w:val="20"/>
                <w:szCs w:val="20"/>
              </w:rPr>
              <w:t>1.</w:t>
            </w:r>
            <w:r w:rsidRPr="005354AD">
              <w:rPr>
                <w:rFonts w:ascii="GHEA Grapalat" w:hAnsi="GHEA Grapalat" w:cs="Sylfaen"/>
                <w:sz w:val="20"/>
                <w:szCs w:val="20"/>
              </w:rPr>
              <w:t xml:space="preserve">ա. </w:t>
            </w:r>
            <w:r w:rsidRPr="005354AD">
              <w:rPr>
                <w:rFonts w:ascii="Courier New" w:hAnsi="Courier New" w:cs="Courier New"/>
                <w:sz w:val="20"/>
                <w:szCs w:val="20"/>
              </w:rPr>
              <w:t> </w:t>
            </w:r>
            <w:proofErr w:type="spellStart"/>
            <w:r w:rsidRPr="005354AD">
              <w:rPr>
                <w:rFonts w:ascii="GHEA Grapalat" w:hAnsi="GHEA Grapalat" w:cs="Sylfaen"/>
                <w:sz w:val="20"/>
                <w:szCs w:val="20"/>
              </w:rPr>
              <w:t>Վճարողի</w:t>
            </w:r>
            <w:proofErr w:type="spellEnd"/>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ստորագրությունները</w:t>
            </w:r>
            <w:proofErr w:type="spellEnd"/>
            <w:r w:rsidRPr="005354AD">
              <w:rPr>
                <w:rFonts w:ascii="GHEA Grapalat" w:hAnsi="GHEA Grapalat" w:cs="Sylfaen"/>
                <w:sz w:val="20"/>
                <w:szCs w:val="20"/>
              </w:rPr>
              <w:t>`</w:t>
            </w:r>
          </w:p>
          <w:p w14:paraId="50EFE7A7" w14:textId="77777777" w:rsidR="00034160" w:rsidRPr="005354AD" w:rsidRDefault="00034160">
            <w:pPr>
              <w:jc w:val="right"/>
              <w:rPr>
                <w:rFonts w:ascii="GHEA Grapalat" w:hAnsi="GHEA Grapalat" w:cs="Sylfaen"/>
                <w:sz w:val="20"/>
                <w:szCs w:val="20"/>
              </w:rPr>
            </w:pPr>
          </w:p>
          <w:p w14:paraId="1E96DCE5" w14:textId="77777777" w:rsidR="00034160" w:rsidRPr="005354AD" w:rsidRDefault="00FB0689">
            <w:pPr>
              <w:rPr>
                <w:rFonts w:ascii="GHEA Grapalat" w:hAnsi="GHEA Grapalat" w:cs="Sylfaen"/>
                <w:sz w:val="20"/>
                <w:szCs w:val="20"/>
              </w:rPr>
            </w:pPr>
            <w:r w:rsidRPr="005354AD">
              <w:rPr>
                <w:rFonts w:ascii="GHEA Grapalat" w:hAnsi="GHEA Grapalat" w:cs="Tahoma"/>
                <w:color w:val="000000"/>
                <w:sz w:val="20"/>
                <w:szCs w:val="20"/>
              </w:rPr>
              <w:t xml:space="preserve">                                               /____________________/</w:t>
            </w:r>
          </w:p>
          <w:p w14:paraId="1CA4EDE6" w14:textId="77777777" w:rsidR="00034160" w:rsidRPr="005354AD" w:rsidRDefault="00034160">
            <w:pPr>
              <w:jc w:val="right"/>
              <w:rPr>
                <w:rFonts w:ascii="GHEA Grapalat" w:hAnsi="GHEA Grapalat" w:cs="Tahoma"/>
                <w:color w:val="000000"/>
                <w:sz w:val="20"/>
                <w:szCs w:val="20"/>
              </w:rPr>
            </w:pPr>
          </w:p>
          <w:p w14:paraId="7E474693" w14:textId="77777777" w:rsidR="00034160" w:rsidRPr="005354AD" w:rsidRDefault="00034160">
            <w:pPr>
              <w:jc w:val="right"/>
              <w:rPr>
                <w:rFonts w:ascii="GHEA Grapalat" w:hAnsi="GHEA Grapalat" w:cs="Tahoma"/>
                <w:color w:val="000000"/>
                <w:sz w:val="20"/>
                <w:szCs w:val="20"/>
              </w:rPr>
            </w:pPr>
          </w:p>
          <w:p w14:paraId="0F6B742F" w14:textId="77777777" w:rsidR="00034160" w:rsidRPr="005354AD" w:rsidRDefault="00FB0689">
            <w:pPr>
              <w:jc w:val="right"/>
              <w:rPr>
                <w:rFonts w:ascii="GHEA Grapalat" w:hAnsi="GHEA Grapalat" w:cs="Sylfaen"/>
                <w:sz w:val="20"/>
                <w:szCs w:val="20"/>
              </w:rPr>
            </w:pPr>
            <w:r w:rsidRPr="005354AD">
              <w:rPr>
                <w:rFonts w:ascii="GHEA Grapalat" w:hAnsi="GHEA Grapalat" w:cs="Tahoma"/>
                <w:color w:val="000000"/>
                <w:sz w:val="20"/>
                <w:szCs w:val="20"/>
              </w:rPr>
              <w:t>/____________________/</w:t>
            </w:r>
          </w:p>
          <w:p w14:paraId="2854EF70" w14:textId="77777777" w:rsidR="00034160" w:rsidRPr="005354AD" w:rsidRDefault="00034160">
            <w:pPr>
              <w:jc w:val="right"/>
              <w:rPr>
                <w:rFonts w:ascii="GHEA Grapalat" w:hAnsi="GHEA Grapalat" w:cs="Sylfaen"/>
                <w:sz w:val="20"/>
                <w:szCs w:val="20"/>
              </w:rPr>
            </w:pPr>
          </w:p>
          <w:p w14:paraId="0B3EABC7" w14:textId="53233D58" w:rsidR="00034160" w:rsidRPr="005354AD" w:rsidRDefault="00FB0689" w:rsidP="00DF60D6">
            <w:pPr>
              <w:jc w:val="right"/>
              <w:rPr>
                <w:rFonts w:ascii="GHEA Grapalat" w:hAnsi="GHEA Grapalat" w:cs="Sylfaen"/>
                <w:sz w:val="20"/>
                <w:szCs w:val="20"/>
              </w:rPr>
            </w:pPr>
            <w:r w:rsidRPr="005354AD">
              <w:rPr>
                <w:rFonts w:ascii="GHEA Grapalat" w:hAnsi="GHEA Grapalat" w:cs="Sylfaen"/>
                <w:sz w:val="20"/>
                <w:szCs w:val="20"/>
                <w:lang w:val="hy-AM"/>
              </w:rPr>
              <w:t>2</w:t>
            </w:r>
            <w:r w:rsidRPr="005354AD">
              <w:rPr>
                <w:rFonts w:ascii="GHEA Grapalat" w:hAnsi="GHEA Grapalat" w:cs="Sylfaen"/>
                <w:sz w:val="20"/>
                <w:szCs w:val="20"/>
              </w:rPr>
              <w:t>1.բ.                                                                    Կ.Տ.</w:t>
            </w:r>
          </w:p>
        </w:tc>
      </w:tr>
      <w:tr w:rsidR="00034160" w:rsidRPr="005354AD" w14:paraId="4D73FA6A" w14:textId="77777777">
        <w:trPr>
          <w:trHeight w:val="2058"/>
        </w:trPr>
        <w:tc>
          <w:tcPr>
            <w:tcW w:w="5616" w:type="dxa"/>
            <w:tcBorders>
              <w:top w:val="single" w:sz="4" w:space="0" w:color="auto"/>
              <w:left w:val="single" w:sz="4" w:space="0" w:color="auto"/>
              <w:right w:val="single" w:sz="4" w:space="0" w:color="auto"/>
            </w:tcBorders>
            <w:noWrap/>
            <w:vAlign w:val="bottom"/>
          </w:tcPr>
          <w:p w14:paraId="78F8B246" w14:textId="77777777" w:rsidR="00034160" w:rsidRPr="005354AD" w:rsidRDefault="00FB0689">
            <w:pPr>
              <w:rPr>
                <w:rFonts w:ascii="GHEA Grapalat" w:hAnsi="GHEA Grapalat" w:cs="Tahoma"/>
                <w:color w:val="000000"/>
                <w:sz w:val="20"/>
                <w:szCs w:val="20"/>
              </w:rPr>
            </w:pPr>
            <w:r w:rsidRPr="005354AD">
              <w:rPr>
                <w:rFonts w:ascii="GHEA Grapalat" w:hAnsi="GHEA Grapalat" w:cs="Tahoma"/>
                <w:color w:val="000000"/>
                <w:sz w:val="20"/>
                <w:szCs w:val="20"/>
              </w:rPr>
              <w:t>2</w:t>
            </w:r>
            <w:r w:rsidRPr="005354AD">
              <w:rPr>
                <w:rFonts w:ascii="GHEA Grapalat" w:hAnsi="GHEA Grapalat" w:cs="Tahoma"/>
                <w:color w:val="000000"/>
                <w:sz w:val="20"/>
                <w:szCs w:val="20"/>
                <w:lang w:val="hy-AM"/>
              </w:rPr>
              <w:t>4</w:t>
            </w:r>
            <w:r w:rsidRPr="005354AD">
              <w:rPr>
                <w:rFonts w:ascii="GHEA Grapalat" w:hAnsi="GHEA Grapalat" w:cs="Tahoma"/>
                <w:color w:val="000000"/>
                <w:sz w:val="20"/>
                <w:szCs w:val="20"/>
              </w:rPr>
              <w:t xml:space="preserve">.ա.   </w:t>
            </w:r>
            <w:r w:rsidRPr="005354AD">
              <w:rPr>
                <w:rFonts w:ascii="GHEA Grapalat" w:hAnsi="GHEA Grapalat" w:cs="Tahoma"/>
                <w:color w:val="000000"/>
                <w:sz w:val="20"/>
                <w:szCs w:val="20"/>
                <w:lang w:val="hy-AM"/>
              </w:rPr>
              <w:t>Շահառուին  սպասարկող ֆինանսական կազմակերպություն</w:t>
            </w:r>
            <w:r w:rsidRPr="005354AD">
              <w:rPr>
                <w:rFonts w:ascii="GHEA Grapalat" w:hAnsi="GHEA Grapalat" w:cs="Tahoma"/>
                <w:color w:val="000000"/>
                <w:sz w:val="20"/>
                <w:szCs w:val="20"/>
              </w:rPr>
              <w:t xml:space="preserve"> </w:t>
            </w:r>
          </w:p>
          <w:p w14:paraId="77DC3185" w14:textId="77777777" w:rsidR="00034160" w:rsidRPr="005354AD" w:rsidRDefault="00FB0689">
            <w:pPr>
              <w:rPr>
                <w:rFonts w:ascii="GHEA Grapalat" w:hAnsi="GHEA Grapalat" w:cs="Tahoma"/>
                <w:color w:val="000000"/>
                <w:sz w:val="20"/>
                <w:szCs w:val="20"/>
                <w:lang w:val="hy-AM"/>
              </w:rPr>
            </w:pPr>
            <w:r w:rsidRPr="005354AD">
              <w:rPr>
                <w:rFonts w:ascii="GHEA Grapalat" w:hAnsi="GHEA Grapalat" w:cs="Tahoma"/>
                <w:color w:val="000000"/>
                <w:sz w:val="20"/>
                <w:szCs w:val="20"/>
              </w:rPr>
              <w:t xml:space="preserve">                             </w:t>
            </w:r>
            <w:r w:rsidRPr="005354AD">
              <w:rPr>
                <w:rFonts w:ascii="GHEA Grapalat" w:hAnsi="GHEA Grapalat" w:cs="Tahoma"/>
                <w:color w:val="000000"/>
                <w:sz w:val="20"/>
                <w:szCs w:val="20"/>
                <w:lang w:val="hy-AM"/>
              </w:rPr>
              <w:t xml:space="preserve">                 </w:t>
            </w:r>
          </w:p>
          <w:p w14:paraId="5564B287" w14:textId="77777777" w:rsidR="00034160" w:rsidRPr="005354AD" w:rsidRDefault="00FB0689">
            <w:pPr>
              <w:rPr>
                <w:rFonts w:ascii="GHEA Grapalat" w:hAnsi="GHEA Grapalat" w:cs="Tahoma"/>
                <w:color w:val="000000"/>
                <w:sz w:val="20"/>
                <w:szCs w:val="20"/>
              </w:rPr>
            </w:pPr>
            <w:r w:rsidRPr="005354AD">
              <w:rPr>
                <w:rFonts w:ascii="GHEA Grapalat" w:hAnsi="GHEA Grapalat" w:cs="Tahoma"/>
                <w:color w:val="000000"/>
                <w:sz w:val="20"/>
                <w:szCs w:val="20"/>
                <w:lang w:val="hy-AM"/>
              </w:rPr>
              <w:t xml:space="preserve">                                                 </w:t>
            </w:r>
            <w:r w:rsidRPr="005354AD">
              <w:rPr>
                <w:rFonts w:ascii="GHEA Grapalat" w:hAnsi="GHEA Grapalat" w:cs="Tahoma"/>
                <w:color w:val="000000"/>
                <w:sz w:val="20"/>
                <w:szCs w:val="20"/>
              </w:rPr>
              <w:t xml:space="preserve">   /____________________/</w:t>
            </w:r>
          </w:p>
          <w:p w14:paraId="1321BE96"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  </w:t>
            </w:r>
          </w:p>
          <w:p w14:paraId="1099364B"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ստորագրություն</w:t>
            </w:r>
            <w:proofErr w:type="spellEnd"/>
            <w:r w:rsidRPr="005354AD">
              <w:rPr>
                <w:rFonts w:ascii="GHEA Grapalat" w:hAnsi="GHEA Grapalat" w:cs="Sylfaen"/>
                <w:sz w:val="20"/>
                <w:szCs w:val="20"/>
              </w:rPr>
              <w:t>/</w:t>
            </w:r>
          </w:p>
          <w:p w14:paraId="60C49EC1" w14:textId="77777777" w:rsidR="00034160" w:rsidRPr="005354AD" w:rsidRDefault="00034160">
            <w:pPr>
              <w:rPr>
                <w:rFonts w:ascii="GHEA Grapalat" w:hAnsi="GHEA Grapalat" w:cs="Tahoma"/>
                <w:color w:val="000000"/>
                <w:sz w:val="20"/>
                <w:szCs w:val="20"/>
              </w:rPr>
            </w:pPr>
          </w:p>
          <w:p w14:paraId="720B4533" w14:textId="77777777" w:rsidR="00034160" w:rsidRPr="005354AD" w:rsidRDefault="0003416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56AB5BB" w14:textId="77777777" w:rsidR="00034160" w:rsidRPr="005354AD" w:rsidRDefault="00FB0689">
            <w:pPr>
              <w:rPr>
                <w:rFonts w:ascii="GHEA Grapalat" w:hAnsi="GHEA Grapalat" w:cs="Tahoma"/>
                <w:color w:val="000000"/>
                <w:sz w:val="20"/>
                <w:szCs w:val="20"/>
              </w:rPr>
            </w:pPr>
            <w:r w:rsidRPr="005354AD">
              <w:rPr>
                <w:rFonts w:ascii="GHEA Grapalat" w:hAnsi="GHEA Grapalat" w:cs="Tahoma"/>
                <w:color w:val="000000"/>
                <w:sz w:val="20"/>
                <w:szCs w:val="20"/>
              </w:rPr>
              <w:t>2</w:t>
            </w:r>
            <w:r w:rsidRPr="005354AD">
              <w:rPr>
                <w:rFonts w:ascii="GHEA Grapalat" w:hAnsi="GHEA Grapalat" w:cs="Tahoma"/>
                <w:color w:val="000000"/>
                <w:sz w:val="20"/>
                <w:szCs w:val="20"/>
                <w:lang w:val="hy-AM"/>
              </w:rPr>
              <w:t>3</w:t>
            </w:r>
            <w:r w:rsidRPr="005354AD">
              <w:rPr>
                <w:rFonts w:ascii="GHEA Grapalat" w:hAnsi="GHEA Grapalat" w:cs="Tahoma"/>
                <w:color w:val="000000"/>
                <w:sz w:val="20"/>
                <w:szCs w:val="20"/>
              </w:rPr>
              <w:t xml:space="preserve">.ա.   </w:t>
            </w:r>
            <w:r w:rsidRPr="005354AD">
              <w:rPr>
                <w:rFonts w:ascii="GHEA Grapalat" w:hAnsi="GHEA Grapalat" w:cs="Tahoma"/>
                <w:color w:val="000000"/>
                <w:sz w:val="20"/>
                <w:szCs w:val="20"/>
                <w:lang w:val="hy-AM"/>
              </w:rPr>
              <w:t>Վճարողին  սպասարկող ֆինանսական կազմակերպություն</w:t>
            </w:r>
            <w:r w:rsidRPr="005354AD">
              <w:rPr>
                <w:rFonts w:ascii="GHEA Grapalat" w:hAnsi="GHEA Grapalat" w:cs="Tahoma"/>
                <w:color w:val="000000"/>
                <w:sz w:val="20"/>
                <w:szCs w:val="20"/>
              </w:rPr>
              <w:t xml:space="preserve"> </w:t>
            </w:r>
          </w:p>
          <w:p w14:paraId="59CA98AE" w14:textId="77777777" w:rsidR="00034160" w:rsidRPr="005354AD" w:rsidRDefault="00034160">
            <w:pPr>
              <w:jc w:val="right"/>
              <w:rPr>
                <w:rFonts w:ascii="GHEA Grapalat" w:hAnsi="GHEA Grapalat" w:cs="Tahoma"/>
                <w:color w:val="000000"/>
                <w:sz w:val="20"/>
                <w:szCs w:val="20"/>
              </w:rPr>
            </w:pPr>
          </w:p>
          <w:p w14:paraId="4C502B91" w14:textId="77777777" w:rsidR="00034160" w:rsidRPr="005354AD" w:rsidRDefault="00034160">
            <w:pPr>
              <w:jc w:val="right"/>
              <w:rPr>
                <w:rFonts w:ascii="GHEA Grapalat" w:hAnsi="GHEA Grapalat" w:cs="Tahoma"/>
                <w:color w:val="000000"/>
                <w:sz w:val="20"/>
                <w:szCs w:val="20"/>
              </w:rPr>
            </w:pPr>
          </w:p>
          <w:p w14:paraId="3AA44A25" w14:textId="77777777" w:rsidR="00034160" w:rsidRPr="005354AD" w:rsidRDefault="00FB0689">
            <w:pPr>
              <w:jc w:val="right"/>
              <w:rPr>
                <w:rFonts w:ascii="GHEA Grapalat" w:hAnsi="GHEA Grapalat" w:cs="Tahoma"/>
                <w:color w:val="000000"/>
                <w:sz w:val="20"/>
                <w:szCs w:val="20"/>
              </w:rPr>
            </w:pPr>
            <w:r w:rsidRPr="005354AD">
              <w:rPr>
                <w:rFonts w:ascii="GHEA Grapalat" w:hAnsi="GHEA Grapalat" w:cs="Tahoma"/>
                <w:color w:val="000000"/>
                <w:sz w:val="20"/>
                <w:szCs w:val="20"/>
              </w:rPr>
              <w:t>/____________________/</w:t>
            </w:r>
          </w:p>
          <w:p w14:paraId="4BBD3991" w14:textId="77777777" w:rsidR="00034160" w:rsidRPr="005354AD" w:rsidRDefault="00FB0689">
            <w:pPr>
              <w:jc w:val="center"/>
              <w:rPr>
                <w:rFonts w:ascii="GHEA Grapalat" w:hAnsi="GHEA Grapalat" w:cs="Sylfaen"/>
                <w:sz w:val="20"/>
                <w:szCs w:val="20"/>
              </w:rPr>
            </w:pPr>
            <w:r w:rsidRPr="005354AD">
              <w:rPr>
                <w:rFonts w:ascii="GHEA Grapalat" w:hAnsi="GHEA Grapalat" w:cs="Tahoma"/>
                <w:color w:val="000000"/>
                <w:sz w:val="20"/>
                <w:szCs w:val="20"/>
              </w:rPr>
              <w:t xml:space="preserve">                                                   </w:t>
            </w:r>
            <w:r w:rsidRPr="005354AD">
              <w:rPr>
                <w:rFonts w:ascii="GHEA Grapalat" w:hAnsi="GHEA Grapalat" w:cs="Sylfaen"/>
                <w:sz w:val="20"/>
                <w:szCs w:val="20"/>
              </w:rPr>
              <w:t>/</w:t>
            </w:r>
            <w:proofErr w:type="spellStart"/>
            <w:r w:rsidRPr="005354AD">
              <w:rPr>
                <w:rFonts w:ascii="GHEA Grapalat" w:hAnsi="GHEA Grapalat" w:cs="Sylfaen"/>
                <w:sz w:val="20"/>
                <w:szCs w:val="20"/>
              </w:rPr>
              <w:t>ստորագրություն</w:t>
            </w:r>
            <w:proofErr w:type="spellEnd"/>
            <w:r w:rsidRPr="005354AD">
              <w:rPr>
                <w:rFonts w:ascii="GHEA Grapalat" w:hAnsi="GHEA Grapalat" w:cs="Sylfaen"/>
                <w:sz w:val="20"/>
                <w:szCs w:val="20"/>
              </w:rPr>
              <w:t>/</w:t>
            </w:r>
          </w:p>
          <w:p w14:paraId="35565E7F" w14:textId="77777777" w:rsidR="00034160" w:rsidRPr="005354AD" w:rsidRDefault="00034160">
            <w:pPr>
              <w:jc w:val="right"/>
              <w:rPr>
                <w:rFonts w:ascii="GHEA Grapalat" w:hAnsi="GHEA Grapalat" w:cs="Arial"/>
                <w:sz w:val="20"/>
                <w:szCs w:val="20"/>
                <w:lang w:val="hy-AM"/>
              </w:rPr>
            </w:pPr>
          </w:p>
        </w:tc>
      </w:tr>
      <w:tr w:rsidR="00034160" w:rsidRPr="005354AD" w14:paraId="77A04F7A" w14:textId="77777777" w:rsidTr="00DF60D6">
        <w:trPr>
          <w:trHeight w:val="1283"/>
        </w:trPr>
        <w:tc>
          <w:tcPr>
            <w:tcW w:w="5616" w:type="dxa"/>
            <w:tcBorders>
              <w:top w:val="nil"/>
              <w:left w:val="single" w:sz="4" w:space="0" w:color="auto"/>
              <w:bottom w:val="single" w:sz="4" w:space="0" w:color="auto"/>
              <w:right w:val="single" w:sz="4" w:space="0" w:color="auto"/>
            </w:tcBorders>
            <w:noWrap/>
            <w:vAlign w:val="bottom"/>
          </w:tcPr>
          <w:p w14:paraId="755A8AE6"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24.բ.                                                       Կ.Տ.</w:t>
            </w:r>
          </w:p>
          <w:p w14:paraId="2D8F83F4" w14:textId="77777777" w:rsidR="00034160" w:rsidRPr="005354AD" w:rsidRDefault="00034160">
            <w:pPr>
              <w:rPr>
                <w:rFonts w:ascii="GHEA Grapalat" w:hAnsi="GHEA Grapalat" w:cs="Sylfaen"/>
                <w:sz w:val="20"/>
                <w:szCs w:val="20"/>
              </w:rPr>
            </w:pPr>
          </w:p>
          <w:p w14:paraId="75C5FEC7" w14:textId="77777777" w:rsidR="00034160" w:rsidRPr="005354AD" w:rsidRDefault="00034160">
            <w:pPr>
              <w:rPr>
                <w:rFonts w:ascii="GHEA Grapalat" w:hAnsi="GHEA Grapalat" w:cs="Sylfaen"/>
                <w:sz w:val="20"/>
                <w:szCs w:val="20"/>
              </w:rPr>
            </w:pPr>
          </w:p>
          <w:p w14:paraId="54628BC3" w14:textId="0005597A" w:rsidR="00034160" w:rsidRPr="005354AD" w:rsidRDefault="00FB0689" w:rsidP="00DF60D6">
            <w:pPr>
              <w:rPr>
                <w:rFonts w:ascii="GHEA Grapalat" w:hAnsi="GHEA Grapalat" w:cs="Arial"/>
                <w:sz w:val="20"/>
                <w:szCs w:val="20"/>
              </w:rPr>
            </w:pPr>
            <w:r w:rsidRPr="005354AD">
              <w:rPr>
                <w:rFonts w:ascii="GHEA Grapalat" w:hAnsi="GHEA Grapalat" w:cs="Tahoma"/>
                <w:color w:val="000000"/>
                <w:sz w:val="20"/>
                <w:szCs w:val="20"/>
              </w:rPr>
              <w:t xml:space="preserve"> </w:t>
            </w:r>
            <w:r w:rsidRPr="005354AD">
              <w:rPr>
                <w:rFonts w:ascii="GHEA Grapalat" w:hAnsi="GHEA Grapalat" w:cs="Sylfaen"/>
                <w:sz w:val="20"/>
                <w:szCs w:val="20"/>
              </w:rPr>
              <w:t>2</w:t>
            </w:r>
            <w:r w:rsidRPr="005354AD">
              <w:rPr>
                <w:rFonts w:ascii="GHEA Grapalat" w:hAnsi="GHEA Grapalat" w:cs="Sylfaen"/>
                <w:sz w:val="20"/>
                <w:szCs w:val="20"/>
                <w:lang w:val="hy-AM"/>
              </w:rPr>
              <w:t>4</w:t>
            </w:r>
            <w:r w:rsidRPr="005354AD">
              <w:rPr>
                <w:rFonts w:ascii="GHEA Grapalat" w:hAnsi="GHEA Grapalat" w:cs="Sylfaen"/>
                <w:sz w:val="20"/>
                <w:szCs w:val="20"/>
              </w:rPr>
              <w:t>.</w:t>
            </w:r>
            <w:r w:rsidRPr="005354AD">
              <w:rPr>
                <w:rFonts w:ascii="GHEA Grapalat" w:hAnsi="GHEA Grapalat" w:cs="Sylfaen"/>
                <w:sz w:val="20"/>
                <w:szCs w:val="20"/>
                <w:lang w:val="hy-AM"/>
              </w:rPr>
              <w:t>գ</w:t>
            </w:r>
            <w:r w:rsidRPr="005354AD">
              <w:rPr>
                <w:rFonts w:ascii="GHEA Grapalat" w:hAnsi="GHEA Grapalat" w:cs="Tahoma"/>
                <w:color w:val="000000"/>
                <w:sz w:val="20"/>
                <w:szCs w:val="20"/>
              </w:rPr>
              <w:t xml:space="preserve">                                                 "___" </w:t>
            </w:r>
            <w:r w:rsidRPr="005354AD">
              <w:rPr>
                <w:rFonts w:ascii="GHEA Grapalat" w:hAnsi="GHEA Grapalat" w:cs="Sylfaen"/>
                <w:color w:val="000000"/>
                <w:sz w:val="20"/>
                <w:szCs w:val="20"/>
              </w:rPr>
              <w:t xml:space="preserve">___ </w:t>
            </w:r>
            <w:r w:rsidRPr="005354AD">
              <w:rPr>
                <w:rFonts w:ascii="GHEA Grapalat" w:hAnsi="GHEA Grapalat" w:cs="Tahoma"/>
                <w:color w:val="000000"/>
                <w:sz w:val="20"/>
                <w:szCs w:val="20"/>
              </w:rPr>
              <w:t xml:space="preserve">20___ </w:t>
            </w:r>
            <w:r w:rsidRPr="005354AD">
              <w:rPr>
                <w:rFonts w:ascii="GHEA Grapalat" w:hAnsi="GHEA Grapalat" w:cs="Sylfaen"/>
                <w:color w:val="000000"/>
                <w:sz w:val="20"/>
                <w:szCs w:val="20"/>
              </w:rPr>
              <w:t>թ.</w:t>
            </w:r>
            <w:r w:rsidRPr="005354AD">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63989F64"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23.բ.                                                                 Կ.Տ.    </w:t>
            </w:r>
          </w:p>
          <w:p w14:paraId="71279A37" w14:textId="77777777" w:rsidR="00034160" w:rsidRPr="005354AD" w:rsidRDefault="00034160">
            <w:pPr>
              <w:rPr>
                <w:rFonts w:ascii="GHEA Grapalat" w:hAnsi="GHEA Grapalat" w:cs="Sylfaen"/>
                <w:sz w:val="20"/>
                <w:szCs w:val="20"/>
              </w:rPr>
            </w:pPr>
          </w:p>
          <w:p w14:paraId="1754167C"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                     </w:t>
            </w:r>
          </w:p>
          <w:p w14:paraId="2F51FE94" w14:textId="684651D8" w:rsidR="00034160" w:rsidRPr="005354AD" w:rsidRDefault="00FB0689" w:rsidP="00DF60D6">
            <w:pPr>
              <w:rPr>
                <w:rFonts w:ascii="GHEA Grapalat" w:hAnsi="GHEA Grapalat" w:cs="Arial"/>
                <w:sz w:val="20"/>
                <w:szCs w:val="20"/>
              </w:rPr>
            </w:pPr>
            <w:r w:rsidRPr="005354AD">
              <w:rPr>
                <w:rFonts w:ascii="GHEA Grapalat" w:hAnsi="GHEA Grapalat" w:cs="Sylfaen"/>
                <w:sz w:val="20"/>
                <w:szCs w:val="20"/>
              </w:rPr>
              <w:t>23.</w:t>
            </w:r>
            <w:r w:rsidRPr="005354AD">
              <w:rPr>
                <w:rFonts w:ascii="GHEA Grapalat" w:hAnsi="GHEA Grapalat" w:cs="Sylfaen"/>
                <w:sz w:val="20"/>
                <w:szCs w:val="20"/>
                <w:lang w:val="hy-AM"/>
              </w:rPr>
              <w:t>գ</w:t>
            </w:r>
            <w:r w:rsidRPr="005354AD">
              <w:rPr>
                <w:rFonts w:ascii="GHEA Grapalat" w:hAnsi="GHEA Grapalat" w:cs="Sylfaen"/>
                <w:sz w:val="20"/>
                <w:szCs w:val="20"/>
              </w:rPr>
              <w:t>.</w:t>
            </w:r>
            <w:proofErr w:type="spellStart"/>
            <w:r w:rsidRPr="005354AD">
              <w:rPr>
                <w:rFonts w:ascii="GHEA Grapalat" w:hAnsi="GHEA Grapalat" w:cs="Sylfaen"/>
                <w:sz w:val="20"/>
                <w:szCs w:val="20"/>
              </w:rPr>
              <w:t>Կատարման</w:t>
            </w:r>
            <w:proofErr w:type="spellEnd"/>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ամսաթիվը</w:t>
            </w:r>
            <w:proofErr w:type="spellEnd"/>
            <w:r w:rsidRPr="005354AD">
              <w:rPr>
                <w:rFonts w:ascii="GHEA Grapalat" w:hAnsi="GHEA Grapalat" w:cs="Sylfaen"/>
                <w:sz w:val="20"/>
                <w:szCs w:val="20"/>
              </w:rPr>
              <w:t xml:space="preserve">`           </w:t>
            </w:r>
            <w:r w:rsidRPr="005354AD">
              <w:rPr>
                <w:rFonts w:ascii="GHEA Grapalat" w:hAnsi="GHEA Grapalat" w:cs="Tahoma"/>
                <w:color w:val="000000"/>
                <w:sz w:val="20"/>
                <w:szCs w:val="20"/>
              </w:rPr>
              <w:t xml:space="preserve">"___" </w:t>
            </w:r>
            <w:r w:rsidRPr="005354AD">
              <w:rPr>
                <w:rFonts w:ascii="GHEA Grapalat" w:hAnsi="GHEA Grapalat" w:cs="Sylfaen"/>
                <w:color w:val="000000"/>
                <w:sz w:val="20"/>
                <w:szCs w:val="20"/>
              </w:rPr>
              <w:t xml:space="preserve">___ </w:t>
            </w:r>
            <w:r w:rsidRPr="005354AD">
              <w:rPr>
                <w:rFonts w:ascii="GHEA Grapalat" w:hAnsi="GHEA Grapalat" w:cs="Tahoma"/>
                <w:color w:val="000000"/>
                <w:sz w:val="20"/>
                <w:szCs w:val="20"/>
              </w:rPr>
              <w:t>20___</w:t>
            </w:r>
            <w:r w:rsidRPr="005354AD">
              <w:rPr>
                <w:rFonts w:ascii="GHEA Grapalat" w:hAnsi="GHEA Grapalat" w:cs="Sylfaen"/>
                <w:color w:val="000000"/>
                <w:sz w:val="20"/>
                <w:szCs w:val="20"/>
              </w:rPr>
              <w:t>թ.</w:t>
            </w:r>
          </w:p>
        </w:tc>
      </w:tr>
    </w:tbl>
    <w:p w14:paraId="5C15E1BF" w14:textId="77777777" w:rsidR="00034160" w:rsidRPr="005354AD" w:rsidRDefault="0003416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BA077B" w14:textId="77777777" w:rsidR="00034160" w:rsidRPr="005354AD" w:rsidRDefault="00FB068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354A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DBDEFFF" w14:textId="77777777" w:rsidR="00034160" w:rsidRPr="005354AD" w:rsidRDefault="00FB0689">
      <w:pPr>
        <w:jc w:val="center"/>
        <w:rPr>
          <w:rFonts w:ascii="GHEA Grapalat" w:hAnsi="GHEA Grapalat"/>
          <w:b/>
          <w:sz w:val="22"/>
          <w:szCs w:val="22"/>
          <w:lang w:val="nl-NL"/>
        </w:rPr>
      </w:pPr>
      <w:r w:rsidRPr="005354AD">
        <w:rPr>
          <w:rFonts w:ascii="GHEA Grapalat" w:hAnsi="GHEA Grapalat"/>
          <w:b/>
          <w:lang w:val="hy-AM"/>
        </w:rPr>
        <w:br w:type="page"/>
      </w:r>
      <w:r w:rsidRPr="005354AD">
        <w:rPr>
          <w:rFonts w:ascii="GHEA Grapalat" w:hAnsi="GHEA Grapalat"/>
          <w:b/>
          <w:sz w:val="22"/>
          <w:szCs w:val="22"/>
          <w:lang w:val="hy-AM"/>
        </w:rPr>
        <w:t>Վճարման</w:t>
      </w:r>
      <w:r w:rsidRPr="005354AD">
        <w:rPr>
          <w:rFonts w:ascii="GHEA Grapalat" w:hAnsi="GHEA Grapalat"/>
          <w:b/>
          <w:sz w:val="22"/>
          <w:szCs w:val="22"/>
          <w:lang w:val="nl-NL"/>
        </w:rPr>
        <w:t xml:space="preserve"> </w:t>
      </w:r>
      <w:r w:rsidRPr="005354AD">
        <w:rPr>
          <w:rFonts w:ascii="GHEA Grapalat" w:hAnsi="GHEA Grapalat"/>
          <w:b/>
          <w:sz w:val="22"/>
          <w:szCs w:val="22"/>
          <w:lang w:val="hy-AM"/>
        </w:rPr>
        <w:t>պահանջագրի</w:t>
      </w:r>
      <w:r w:rsidRPr="005354AD">
        <w:rPr>
          <w:rFonts w:ascii="GHEA Grapalat" w:hAnsi="GHEA Grapalat"/>
          <w:b/>
          <w:sz w:val="22"/>
          <w:szCs w:val="22"/>
          <w:lang w:val="nl-NL"/>
        </w:rPr>
        <w:t xml:space="preserve"> </w:t>
      </w:r>
      <w:r w:rsidRPr="005354AD">
        <w:rPr>
          <w:rFonts w:ascii="GHEA Grapalat" w:hAnsi="GHEA Grapalat"/>
          <w:b/>
          <w:sz w:val="22"/>
          <w:szCs w:val="22"/>
          <w:lang w:val="hy-AM"/>
        </w:rPr>
        <w:t>պարտադիր</w:t>
      </w:r>
      <w:r w:rsidRPr="005354AD">
        <w:rPr>
          <w:rFonts w:ascii="GHEA Grapalat" w:hAnsi="GHEA Grapalat"/>
          <w:b/>
          <w:sz w:val="22"/>
          <w:szCs w:val="22"/>
          <w:lang w:val="nl-NL"/>
        </w:rPr>
        <w:t xml:space="preserve"> </w:t>
      </w:r>
      <w:r w:rsidRPr="005354AD">
        <w:rPr>
          <w:rFonts w:ascii="GHEA Grapalat" w:hAnsi="GHEA Grapalat"/>
          <w:b/>
          <w:sz w:val="22"/>
          <w:szCs w:val="22"/>
          <w:lang w:val="hy-AM"/>
        </w:rPr>
        <w:t>վավերապայմանները</w:t>
      </w:r>
      <w:r w:rsidRPr="005354AD">
        <w:rPr>
          <w:rFonts w:ascii="GHEA Grapalat" w:hAnsi="GHEA Grapalat"/>
          <w:b/>
          <w:sz w:val="22"/>
          <w:szCs w:val="22"/>
          <w:lang w:val="nl-NL"/>
        </w:rPr>
        <w:t xml:space="preserve"> </w:t>
      </w:r>
      <w:r w:rsidRPr="005354AD">
        <w:rPr>
          <w:rFonts w:ascii="GHEA Grapalat" w:hAnsi="GHEA Grapalat"/>
          <w:b/>
          <w:sz w:val="22"/>
          <w:szCs w:val="22"/>
          <w:lang w:val="hy-AM"/>
        </w:rPr>
        <w:t>և</w:t>
      </w:r>
      <w:r w:rsidRPr="005354AD">
        <w:rPr>
          <w:rFonts w:ascii="GHEA Grapalat" w:hAnsi="GHEA Grapalat"/>
          <w:b/>
          <w:sz w:val="22"/>
          <w:szCs w:val="22"/>
          <w:lang w:val="nl-NL"/>
        </w:rPr>
        <w:t xml:space="preserve"> </w:t>
      </w:r>
      <w:r w:rsidRPr="005354AD">
        <w:rPr>
          <w:rFonts w:ascii="GHEA Grapalat" w:hAnsi="GHEA Grapalat"/>
          <w:b/>
          <w:sz w:val="22"/>
          <w:szCs w:val="22"/>
          <w:lang w:val="hy-AM"/>
        </w:rPr>
        <w:t>լրացման</w:t>
      </w:r>
      <w:r w:rsidRPr="005354AD">
        <w:rPr>
          <w:rFonts w:ascii="GHEA Grapalat" w:hAnsi="GHEA Grapalat"/>
          <w:b/>
          <w:sz w:val="22"/>
          <w:szCs w:val="22"/>
          <w:lang w:val="nl-NL"/>
        </w:rPr>
        <w:t xml:space="preserve"> </w:t>
      </w:r>
      <w:r w:rsidRPr="005354AD">
        <w:rPr>
          <w:rFonts w:ascii="GHEA Grapalat" w:hAnsi="GHEA Grapalat"/>
          <w:b/>
          <w:sz w:val="22"/>
          <w:szCs w:val="22"/>
          <w:lang w:val="hy-AM"/>
        </w:rPr>
        <w:t>ուղեցույցը</w:t>
      </w:r>
    </w:p>
    <w:p w14:paraId="0AACDC49" w14:textId="77777777" w:rsidR="00034160" w:rsidRPr="005354AD" w:rsidRDefault="0003416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34160" w:rsidRPr="005354AD" w14:paraId="04DFA388" w14:textId="77777777">
        <w:tc>
          <w:tcPr>
            <w:tcW w:w="720" w:type="dxa"/>
            <w:tcBorders>
              <w:top w:val="single" w:sz="4" w:space="0" w:color="auto"/>
              <w:left w:val="single" w:sz="4" w:space="0" w:color="auto"/>
              <w:bottom w:val="single" w:sz="4" w:space="0" w:color="auto"/>
              <w:right w:val="single" w:sz="4" w:space="0" w:color="auto"/>
            </w:tcBorders>
          </w:tcPr>
          <w:p w14:paraId="248B9D69" w14:textId="77777777" w:rsidR="00034160" w:rsidRPr="005354AD" w:rsidRDefault="00FB0689">
            <w:pPr>
              <w:jc w:val="both"/>
              <w:rPr>
                <w:rFonts w:ascii="GHEA Grapalat" w:hAnsi="GHEA Grapalat"/>
                <w:sz w:val="20"/>
                <w:szCs w:val="20"/>
              </w:rPr>
            </w:pPr>
            <w:r w:rsidRPr="005354A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B228429"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&lt;&lt;</w:t>
            </w:r>
            <w:proofErr w:type="spellStart"/>
            <w:r w:rsidRPr="005354AD">
              <w:rPr>
                <w:rFonts w:ascii="GHEA Grapalat" w:hAnsi="GHEA Grapalat"/>
                <w:b/>
                <w:sz w:val="20"/>
                <w:szCs w:val="20"/>
              </w:rPr>
              <w:t>Վճարման</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պահանջագիր</w:t>
            </w:r>
            <w:proofErr w:type="spellEnd"/>
            <w:r w:rsidRPr="005354AD">
              <w:rPr>
                <w:rFonts w:ascii="GHEA Grapalat" w:hAnsi="GHEA Grapalat"/>
                <w:b/>
                <w:sz w:val="20"/>
                <w:szCs w:val="20"/>
              </w:rPr>
              <w:t xml:space="preserve">&gt;&gt; </w:t>
            </w:r>
            <w:proofErr w:type="spellStart"/>
            <w:r w:rsidRPr="005354AD">
              <w:rPr>
                <w:rFonts w:ascii="GHEA Grapalat" w:hAnsi="GHEA Grapalat"/>
                <w:b/>
                <w:sz w:val="20"/>
                <w:szCs w:val="20"/>
              </w:rPr>
              <w:t>փաստաթղթի</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634E985" w14:textId="77777777" w:rsidR="00034160" w:rsidRPr="005354AD" w:rsidRDefault="00FB0689">
            <w:pPr>
              <w:jc w:val="center"/>
              <w:rPr>
                <w:rFonts w:ascii="GHEA Grapalat" w:hAnsi="GHEA Grapalat"/>
                <w:b/>
                <w:sz w:val="20"/>
                <w:szCs w:val="20"/>
              </w:rPr>
            </w:pPr>
            <w:proofErr w:type="spellStart"/>
            <w:r w:rsidRPr="005354AD">
              <w:rPr>
                <w:rFonts w:ascii="GHEA Grapalat" w:hAnsi="GHEA Grapalat"/>
                <w:b/>
                <w:sz w:val="20"/>
                <w:szCs w:val="20"/>
              </w:rPr>
              <w:t>Նշված</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դաշտի</w:t>
            </w:r>
            <w:proofErr w:type="spellEnd"/>
            <w:r w:rsidRPr="005354AD">
              <w:rPr>
                <w:rFonts w:ascii="GHEA Grapalat" w:hAnsi="GHEA Grapalat"/>
                <w:b/>
                <w:sz w:val="20"/>
                <w:szCs w:val="20"/>
              </w:rPr>
              <w:t>/</w:t>
            </w:r>
          </w:p>
          <w:p w14:paraId="06EF57E1" w14:textId="77777777" w:rsidR="00034160" w:rsidRPr="005354AD" w:rsidRDefault="00FB0689">
            <w:pPr>
              <w:jc w:val="center"/>
              <w:rPr>
                <w:rFonts w:ascii="GHEA Grapalat" w:hAnsi="GHEA Grapalat"/>
                <w:b/>
                <w:sz w:val="20"/>
                <w:szCs w:val="20"/>
              </w:rPr>
            </w:pPr>
            <w:proofErr w:type="spellStart"/>
            <w:r w:rsidRPr="005354AD">
              <w:rPr>
                <w:rFonts w:ascii="GHEA Grapalat" w:hAnsi="GHEA Grapalat"/>
                <w:b/>
                <w:sz w:val="20"/>
                <w:szCs w:val="20"/>
              </w:rPr>
              <w:t>վավերապայմանի</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առկայությունը</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270B0DEF" w14:textId="77777777" w:rsidR="00034160" w:rsidRPr="005354AD" w:rsidRDefault="00FB0689">
            <w:pPr>
              <w:jc w:val="center"/>
              <w:rPr>
                <w:rFonts w:ascii="GHEA Grapalat" w:hAnsi="GHEA Grapalat"/>
                <w:b/>
                <w:sz w:val="20"/>
                <w:szCs w:val="20"/>
                <w:lang w:val="hy-AM"/>
              </w:rPr>
            </w:pPr>
            <w:proofErr w:type="spellStart"/>
            <w:r w:rsidRPr="005354AD">
              <w:rPr>
                <w:rFonts w:ascii="GHEA Grapalat" w:hAnsi="GHEA Grapalat"/>
                <w:b/>
                <w:sz w:val="20"/>
                <w:szCs w:val="20"/>
              </w:rPr>
              <w:t>Վավերապայմանի</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լրացման</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պահանջը</w:t>
            </w:r>
            <w:proofErr w:type="spellEnd"/>
            <w:r w:rsidRPr="005354AD">
              <w:rPr>
                <w:rFonts w:ascii="GHEA Grapalat" w:hAnsi="GHEA Grapalat"/>
                <w:b/>
                <w:sz w:val="20"/>
                <w:szCs w:val="20"/>
                <w:lang w:val="hy-AM"/>
              </w:rPr>
              <w:t xml:space="preserve"> </w:t>
            </w:r>
          </w:p>
          <w:p w14:paraId="6E225054"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w:t>
            </w:r>
            <w:r w:rsidRPr="005354AD">
              <w:rPr>
                <w:rFonts w:ascii="GHEA Grapalat" w:hAnsi="GHEA Grapalat"/>
                <w:b/>
                <w:sz w:val="20"/>
                <w:szCs w:val="20"/>
                <w:lang w:val="hy-AM"/>
              </w:rPr>
              <w:t>գնումների գործընթացի հետ կապված</w:t>
            </w:r>
            <w:r w:rsidRPr="005354A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570A3CC" w14:textId="77777777" w:rsidR="00034160" w:rsidRPr="005354AD" w:rsidRDefault="00FB0689">
            <w:pPr>
              <w:ind w:left="-588" w:firstLine="588"/>
              <w:jc w:val="center"/>
              <w:rPr>
                <w:rFonts w:ascii="GHEA Grapalat" w:hAnsi="GHEA Grapalat"/>
                <w:b/>
                <w:sz w:val="20"/>
                <w:szCs w:val="20"/>
              </w:rPr>
            </w:pPr>
            <w:proofErr w:type="spellStart"/>
            <w:r w:rsidRPr="005354AD">
              <w:rPr>
                <w:rFonts w:ascii="GHEA Grapalat" w:hAnsi="GHEA Grapalat"/>
                <w:b/>
                <w:sz w:val="20"/>
                <w:szCs w:val="20"/>
              </w:rPr>
              <w:t>Վավերապայմանը</w:t>
            </w:r>
            <w:proofErr w:type="spellEnd"/>
          </w:p>
          <w:p w14:paraId="3D48978F" w14:textId="77777777" w:rsidR="00034160" w:rsidRPr="005354AD" w:rsidRDefault="00FB0689">
            <w:pPr>
              <w:ind w:left="-588" w:firstLine="588"/>
              <w:jc w:val="center"/>
              <w:rPr>
                <w:rFonts w:ascii="GHEA Grapalat" w:hAnsi="GHEA Grapalat"/>
                <w:b/>
                <w:sz w:val="20"/>
                <w:szCs w:val="20"/>
              </w:rPr>
            </w:pPr>
            <w:proofErr w:type="spellStart"/>
            <w:r w:rsidRPr="005354AD">
              <w:rPr>
                <w:rFonts w:ascii="GHEA Grapalat" w:hAnsi="GHEA Grapalat"/>
                <w:b/>
                <w:sz w:val="20"/>
                <w:szCs w:val="20"/>
              </w:rPr>
              <w:t>լրացնող</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կողմը</w:t>
            </w:r>
            <w:proofErr w:type="spellEnd"/>
            <w:r w:rsidRPr="005354AD">
              <w:rPr>
                <w:rFonts w:ascii="GHEA Grapalat" w:hAnsi="GHEA Grapalat"/>
                <w:b/>
                <w:sz w:val="20"/>
                <w:szCs w:val="20"/>
              </w:rPr>
              <w:t xml:space="preserve">` </w:t>
            </w:r>
          </w:p>
          <w:p w14:paraId="24EB299C" w14:textId="77777777" w:rsidR="00034160" w:rsidRPr="005354AD" w:rsidRDefault="00FB0689">
            <w:pPr>
              <w:ind w:left="-588" w:firstLine="588"/>
              <w:jc w:val="center"/>
              <w:rPr>
                <w:rFonts w:ascii="GHEA Grapalat" w:hAnsi="GHEA Grapalat"/>
                <w:b/>
                <w:sz w:val="20"/>
                <w:szCs w:val="20"/>
              </w:rPr>
            </w:pPr>
            <w:proofErr w:type="spellStart"/>
            <w:r w:rsidRPr="005354AD">
              <w:rPr>
                <w:rFonts w:ascii="GHEA Grapalat" w:hAnsi="GHEA Grapalat"/>
                <w:b/>
                <w:sz w:val="20"/>
                <w:szCs w:val="20"/>
              </w:rPr>
              <w:t>շահառուն</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կամ</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վճարողը</w:t>
            </w:r>
            <w:proofErr w:type="spellEnd"/>
          </w:p>
          <w:p w14:paraId="6CA80549" w14:textId="77777777" w:rsidR="00034160" w:rsidRPr="005354AD" w:rsidRDefault="00FB0689">
            <w:pPr>
              <w:ind w:left="-588" w:firstLine="588"/>
              <w:jc w:val="center"/>
              <w:rPr>
                <w:rFonts w:ascii="GHEA Grapalat" w:hAnsi="GHEA Grapalat"/>
                <w:b/>
                <w:sz w:val="20"/>
                <w:szCs w:val="20"/>
              </w:rPr>
            </w:pPr>
            <w:r w:rsidRPr="005354AD">
              <w:rPr>
                <w:rFonts w:ascii="GHEA Grapalat" w:hAnsi="GHEA Grapalat"/>
                <w:b/>
                <w:sz w:val="20"/>
                <w:szCs w:val="20"/>
              </w:rPr>
              <w:t>(</w:t>
            </w:r>
            <w:r w:rsidRPr="005354AD">
              <w:rPr>
                <w:rFonts w:ascii="GHEA Grapalat" w:hAnsi="GHEA Grapalat"/>
                <w:b/>
                <w:sz w:val="20"/>
                <w:szCs w:val="20"/>
                <w:lang w:val="hy-AM"/>
              </w:rPr>
              <w:t>գնումների գործընթացի հետ կապված</w:t>
            </w:r>
            <w:r w:rsidRPr="005354AD">
              <w:rPr>
                <w:rFonts w:ascii="GHEA Grapalat" w:hAnsi="GHEA Grapalat"/>
                <w:b/>
                <w:sz w:val="20"/>
                <w:szCs w:val="20"/>
              </w:rPr>
              <w:t>)</w:t>
            </w:r>
          </w:p>
        </w:tc>
      </w:tr>
      <w:tr w:rsidR="00034160" w:rsidRPr="005354AD" w14:paraId="4285C511" w14:textId="77777777">
        <w:tc>
          <w:tcPr>
            <w:tcW w:w="720" w:type="dxa"/>
            <w:tcBorders>
              <w:top w:val="single" w:sz="4" w:space="0" w:color="auto"/>
              <w:left w:val="single" w:sz="4" w:space="0" w:color="auto"/>
              <w:bottom w:val="single" w:sz="4" w:space="0" w:color="auto"/>
              <w:right w:val="single" w:sz="4" w:space="0" w:color="auto"/>
            </w:tcBorders>
          </w:tcPr>
          <w:p w14:paraId="12913C00"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8B78A30"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43D4A7F"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E5FDC08"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E88D5FA"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5</w:t>
            </w:r>
          </w:p>
        </w:tc>
      </w:tr>
      <w:tr w:rsidR="00034160" w:rsidRPr="005354AD" w14:paraId="4A0619C1" w14:textId="77777777">
        <w:tc>
          <w:tcPr>
            <w:tcW w:w="720" w:type="dxa"/>
            <w:tcBorders>
              <w:top w:val="single" w:sz="4" w:space="0" w:color="auto"/>
              <w:left w:val="single" w:sz="4" w:space="0" w:color="auto"/>
              <w:bottom w:val="single" w:sz="4" w:space="0" w:color="auto"/>
              <w:right w:val="single" w:sz="4" w:space="0" w:color="auto"/>
            </w:tcBorders>
          </w:tcPr>
          <w:p w14:paraId="20E5F093"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04AF140"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615E06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4F3D3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AED3B3C"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Փաստաթղթի վրա նախապես լրացված է &lt;Վճարման պահանջագիր&gt;</w:t>
            </w:r>
          </w:p>
        </w:tc>
      </w:tr>
      <w:tr w:rsidR="00034160" w:rsidRPr="005354AD" w14:paraId="073C2B8A" w14:textId="77777777">
        <w:tc>
          <w:tcPr>
            <w:tcW w:w="720" w:type="dxa"/>
            <w:tcBorders>
              <w:top w:val="single" w:sz="4" w:space="0" w:color="auto"/>
              <w:left w:val="single" w:sz="4" w:space="0" w:color="auto"/>
              <w:bottom w:val="single" w:sz="4" w:space="0" w:color="auto"/>
              <w:right w:val="single" w:sz="4" w:space="0" w:color="auto"/>
            </w:tcBorders>
          </w:tcPr>
          <w:p w14:paraId="6716DA5A" w14:textId="77777777" w:rsidR="00034160" w:rsidRPr="005354AD" w:rsidRDefault="00034160">
            <w:pPr>
              <w:pStyle w:val="aff1"/>
              <w:numPr>
                <w:ilvl w:val="0"/>
                <w:numId w:val="10"/>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C39558" w14:textId="77777777" w:rsidR="00034160" w:rsidRPr="005354AD" w:rsidRDefault="00FB0689">
            <w:pPr>
              <w:jc w:val="both"/>
              <w:rPr>
                <w:rFonts w:ascii="GHEA Grapalat" w:hAnsi="GHEA Grapalat"/>
                <w:sz w:val="20"/>
                <w:szCs w:val="20"/>
              </w:rPr>
            </w:pP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454B5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67A0D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F9160D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ներկայացնելիս</w:t>
            </w:r>
            <w:proofErr w:type="spellEnd"/>
          </w:p>
        </w:tc>
      </w:tr>
      <w:tr w:rsidR="00034160" w:rsidRPr="005354AD" w14:paraId="18BD2C09" w14:textId="77777777">
        <w:tc>
          <w:tcPr>
            <w:tcW w:w="720" w:type="dxa"/>
            <w:tcBorders>
              <w:top w:val="single" w:sz="4" w:space="0" w:color="auto"/>
              <w:left w:val="single" w:sz="4" w:space="0" w:color="auto"/>
              <w:bottom w:val="single" w:sz="4" w:space="0" w:color="auto"/>
              <w:right w:val="single" w:sz="4" w:space="0" w:color="auto"/>
            </w:tcBorders>
          </w:tcPr>
          <w:p w14:paraId="2A5F04A8" w14:textId="77777777" w:rsidR="00034160" w:rsidRPr="005354AD" w:rsidRDefault="00034160">
            <w:pPr>
              <w:pStyle w:val="aff1"/>
              <w:numPr>
                <w:ilvl w:val="0"/>
                <w:numId w:val="10"/>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426B5D" w14:textId="77777777" w:rsidR="00034160" w:rsidRPr="005354AD" w:rsidRDefault="00FB0689">
            <w:pPr>
              <w:jc w:val="both"/>
              <w:rPr>
                <w:rFonts w:ascii="GHEA Grapalat" w:hAnsi="GHEA Grapalat"/>
                <w:sz w:val="20"/>
                <w:szCs w:val="20"/>
              </w:rPr>
            </w:pPr>
            <w:proofErr w:type="spellStart"/>
            <w:r w:rsidRPr="005354AD">
              <w:rPr>
                <w:rFonts w:ascii="GHEA Grapalat" w:hAnsi="GHEA Grapalat"/>
                <w:sz w:val="20"/>
                <w:szCs w:val="20"/>
              </w:rPr>
              <w:t>ներկայացման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11D897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2F099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588FFFFC" w14:textId="77777777" w:rsidR="00034160" w:rsidRPr="005354AD" w:rsidRDefault="0003416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75C3DD7" w14:textId="77777777" w:rsidR="00034160" w:rsidRPr="005354AD" w:rsidRDefault="00FB0689">
            <w:pPr>
              <w:ind w:left="132" w:hanging="132"/>
              <w:jc w:val="center"/>
              <w:rPr>
                <w:rFonts w:ascii="GHEA Grapalat" w:hAnsi="GHEA Grapalat"/>
                <w:sz w:val="20"/>
                <w:szCs w:val="20"/>
                <w:lang w:val="hy-AM"/>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օրը</w:t>
            </w:r>
            <w:proofErr w:type="spellEnd"/>
            <w:r w:rsidRPr="005354AD">
              <w:rPr>
                <w:rFonts w:ascii="GHEA Grapalat" w:hAnsi="GHEA Grapalat"/>
                <w:sz w:val="20"/>
                <w:szCs w:val="20"/>
                <w:lang w:val="hy-AM"/>
              </w:rPr>
              <w:t xml:space="preserve">: </w:t>
            </w:r>
          </w:p>
        </w:tc>
      </w:tr>
      <w:tr w:rsidR="00034160" w:rsidRPr="005354AD" w14:paraId="2BC395D7" w14:textId="77777777">
        <w:tc>
          <w:tcPr>
            <w:tcW w:w="720" w:type="dxa"/>
            <w:tcBorders>
              <w:top w:val="single" w:sz="4" w:space="0" w:color="auto"/>
              <w:left w:val="single" w:sz="4" w:space="0" w:color="auto"/>
              <w:bottom w:val="single" w:sz="4" w:space="0" w:color="auto"/>
              <w:right w:val="single" w:sz="4" w:space="0" w:color="auto"/>
            </w:tcBorders>
          </w:tcPr>
          <w:p w14:paraId="2C4F2153" w14:textId="77777777" w:rsidR="00034160" w:rsidRPr="005354AD" w:rsidRDefault="00034160">
            <w:pPr>
              <w:pStyle w:val="aff1"/>
              <w:numPr>
                <w:ilvl w:val="0"/>
                <w:numId w:val="10"/>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BE2EA3" w14:textId="77777777" w:rsidR="00034160" w:rsidRPr="005354AD" w:rsidRDefault="00FB0689">
            <w:pPr>
              <w:jc w:val="both"/>
              <w:rPr>
                <w:rFonts w:ascii="GHEA Grapalat" w:hAnsi="GHEA Grapalat"/>
                <w:sz w:val="20"/>
                <w:szCs w:val="20"/>
              </w:rPr>
            </w:pPr>
            <w:r w:rsidRPr="005354AD">
              <w:rPr>
                <w:rFonts w:ascii="GHEA Grapalat" w:hAnsi="GHEA Grapalat" w:cs="Sylfaen"/>
                <w:sz w:val="20"/>
                <w:szCs w:val="20"/>
                <w:lang w:val="hy-AM"/>
              </w:rPr>
              <w:t>Վճարողի անվանումը</w:t>
            </w:r>
            <w:r w:rsidRPr="005354AD">
              <w:rPr>
                <w:rFonts w:ascii="GHEA Grapalat" w:hAnsi="GHEA Grapalat" w:cs="Sylfaen"/>
                <w:sz w:val="20"/>
                <w:szCs w:val="20"/>
              </w:rPr>
              <w:t>,</w:t>
            </w:r>
            <w:r w:rsidRPr="005354A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51019F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C161E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76D61C8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այն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անունը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հաշվից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պետք</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գանձվի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գումարը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անունը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ազգանունը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եթե</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ֆիզիկական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կամ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անվանումը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եթե</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իրավաբանական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Նշվում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նաև</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այլ</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տվյալներ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ըստ</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անհրաժեշտության</w:t>
            </w:r>
            <w:proofErr w:type="spellEnd"/>
            <w:r w:rsidRPr="005354AD">
              <w:rPr>
                <w:rFonts w:ascii="GHEA Grapalat" w:hAnsi="GHEA Grapalat"/>
                <w:sz w:val="20"/>
                <w:szCs w:val="20"/>
              </w:rPr>
              <w:t>:</w:t>
            </w:r>
            <w:r w:rsidRPr="005354AD">
              <w:rPr>
                <w:rFonts w:ascii="GHEA Grapalat" w:hAnsi="GHEA Grapalat"/>
                <w:sz w:val="20"/>
                <w:szCs w:val="20"/>
                <w:lang w:val="hy-AM"/>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F117509" w14:textId="77777777" w:rsidR="00034160" w:rsidRPr="005354AD" w:rsidRDefault="00FB0689">
            <w:pPr>
              <w:ind w:left="252" w:hanging="252"/>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1A132095" w14:textId="77777777">
        <w:tc>
          <w:tcPr>
            <w:tcW w:w="720" w:type="dxa"/>
            <w:tcBorders>
              <w:top w:val="single" w:sz="4" w:space="0" w:color="auto"/>
              <w:left w:val="single" w:sz="4" w:space="0" w:color="auto"/>
              <w:bottom w:val="single" w:sz="4" w:space="0" w:color="auto"/>
              <w:right w:val="single" w:sz="4" w:space="0" w:color="auto"/>
            </w:tcBorders>
          </w:tcPr>
          <w:p w14:paraId="09581C18"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3A870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անվանումը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բանկը</w:t>
            </w:r>
            <w:proofErr w:type="spellEnd"/>
            <w:r w:rsidRPr="005354A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5B0E3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3DBC7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F74ACB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741A04C3" w14:textId="77777777">
        <w:tc>
          <w:tcPr>
            <w:tcW w:w="720" w:type="dxa"/>
            <w:tcBorders>
              <w:top w:val="single" w:sz="4" w:space="0" w:color="auto"/>
              <w:left w:val="single" w:sz="4" w:space="0" w:color="auto"/>
              <w:bottom w:val="single" w:sz="4" w:space="0" w:color="auto"/>
              <w:right w:val="single" w:sz="4" w:space="0" w:color="auto"/>
            </w:tcBorders>
          </w:tcPr>
          <w:p w14:paraId="6AD5B2C4"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33803B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հաշվի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F3365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7927B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61F5451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հաշվի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կազմակերպությունում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պետք</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գանձվի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գումարը</w:t>
            </w:r>
            <w:proofErr w:type="spellEnd"/>
            <w:r w:rsidRPr="005354A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96934C4"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48809F1C" w14:textId="77777777">
        <w:tc>
          <w:tcPr>
            <w:tcW w:w="720" w:type="dxa"/>
            <w:tcBorders>
              <w:top w:val="single" w:sz="4" w:space="0" w:color="auto"/>
              <w:left w:val="single" w:sz="4" w:space="0" w:color="auto"/>
              <w:bottom w:val="single" w:sz="4" w:space="0" w:color="auto"/>
              <w:right w:val="single" w:sz="4" w:space="0" w:color="auto"/>
            </w:tcBorders>
          </w:tcPr>
          <w:p w14:paraId="2535AA92"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6DD751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8E1A2D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31B1E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7482DEE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Հայաստանի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Հանրապետության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նորմատիվ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իրավական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ակտերով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սահմաված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դեպքերում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երբ</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հանդիսանում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հաշվառված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BAE4B0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0AA05002" w14:textId="77777777">
        <w:tc>
          <w:tcPr>
            <w:tcW w:w="720" w:type="dxa"/>
            <w:tcBorders>
              <w:top w:val="single" w:sz="4" w:space="0" w:color="auto"/>
              <w:left w:val="single" w:sz="4" w:space="0" w:color="auto"/>
              <w:bottom w:val="single" w:sz="4" w:space="0" w:color="auto"/>
              <w:right w:val="single" w:sz="4" w:space="0" w:color="auto"/>
            </w:tcBorders>
          </w:tcPr>
          <w:p w14:paraId="0964DA07"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D0D04B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77C1B2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2AAC7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5327307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Հայաստանի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Հանրապետության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նորմատիվ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իրավական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ակտերով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դեպքերում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երբ</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հանդիսանում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ֆիզիկական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17B19F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6145747E" w14:textId="77777777">
        <w:tc>
          <w:tcPr>
            <w:tcW w:w="720" w:type="dxa"/>
            <w:tcBorders>
              <w:top w:val="single" w:sz="4" w:space="0" w:color="auto"/>
              <w:left w:val="single" w:sz="4" w:space="0" w:color="auto"/>
              <w:bottom w:val="single" w:sz="4" w:space="0" w:color="auto"/>
              <w:right w:val="single" w:sz="4" w:space="0" w:color="auto"/>
            </w:tcBorders>
          </w:tcPr>
          <w:p w14:paraId="432A1B71"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16B992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w:t>
            </w:r>
            <w:proofErr w:type="spellEnd"/>
            <w:r w:rsidRPr="005354AD">
              <w:rPr>
                <w:rFonts w:ascii="GHEA Grapalat" w:hAnsi="GHEA Grapalat" w:cs="Sylfaen"/>
                <w:sz w:val="20"/>
                <w:szCs w:val="20"/>
                <w:lang w:val="hy-AM"/>
              </w:rPr>
              <w:t>ի  անվանումը</w:t>
            </w:r>
            <w:r w:rsidRPr="005354AD">
              <w:rPr>
                <w:rFonts w:ascii="GHEA Grapalat" w:hAnsi="GHEA Grapalat" w:cs="Sylfaen"/>
                <w:sz w:val="20"/>
                <w:szCs w:val="20"/>
              </w:rPr>
              <w:t>,</w:t>
            </w:r>
            <w:r w:rsidRPr="005354A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7DFB54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3B2B0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44EEA68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հանդիսացող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վճարումը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ստացողի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անվանումը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նաև</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այլ</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տվյալներ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ըստ</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276591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նախապես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հրավերով</w:t>
            </w:r>
            <w:proofErr w:type="spellEnd"/>
          </w:p>
        </w:tc>
      </w:tr>
      <w:tr w:rsidR="00034160" w:rsidRPr="005354AD" w14:paraId="75FCAFA8" w14:textId="77777777">
        <w:tc>
          <w:tcPr>
            <w:tcW w:w="720" w:type="dxa"/>
            <w:tcBorders>
              <w:top w:val="single" w:sz="4" w:space="0" w:color="auto"/>
              <w:left w:val="single" w:sz="4" w:space="0" w:color="auto"/>
              <w:bottom w:val="single" w:sz="4" w:space="0" w:color="auto"/>
              <w:right w:val="single" w:sz="4" w:space="0" w:color="auto"/>
            </w:tcBorders>
          </w:tcPr>
          <w:p w14:paraId="4092E023"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AD7AC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Հ</w:t>
            </w:r>
            <w:r w:rsidRPr="005354A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34CED6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3B731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18BAEC76" w14:textId="77777777" w:rsidR="00034160" w:rsidRPr="005354AD" w:rsidRDefault="00FB0689">
            <w:pPr>
              <w:jc w:val="center"/>
              <w:rPr>
                <w:rFonts w:ascii="GHEA Grapalat" w:hAnsi="GHEA Grapalat"/>
                <w:sz w:val="20"/>
                <w:szCs w:val="20"/>
              </w:rPr>
            </w:pPr>
            <w:r w:rsidRPr="005354AD">
              <w:rPr>
                <w:rFonts w:ascii="GHEA Grapalat" w:hAnsi="GHEA Grapalat" w:cs="Sylfaen"/>
                <w:sz w:val="20"/>
                <w:szCs w:val="20"/>
              </w:rPr>
              <w:t xml:space="preserve"> (</w:t>
            </w:r>
            <w:r w:rsidRPr="005354AD">
              <w:rPr>
                <w:rFonts w:ascii="GHEA Grapalat" w:hAnsi="GHEA Grapalat" w:cs="Sylfaen"/>
                <w:sz w:val="20"/>
                <w:szCs w:val="20"/>
                <w:lang w:val="hy-AM"/>
              </w:rPr>
              <w:t>գնումների հետ կապված գործընթացում չի լրացվում</w:t>
            </w:r>
            <w:r w:rsidRPr="005354A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0E19B2" w14:textId="77777777" w:rsidR="00034160" w:rsidRPr="005354AD" w:rsidRDefault="00FB0689">
            <w:pPr>
              <w:jc w:val="center"/>
              <w:rPr>
                <w:rFonts w:ascii="GHEA Grapalat" w:hAnsi="GHEA Grapalat"/>
                <w:sz w:val="20"/>
                <w:szCs w:val="20"/>
              </w:rPr>
            </w:pPr>
            <w:r w:rsidRPr="005354AD">
              <w:rPr>
                <w:rFonts w:ascii="GHEA Grapalat" w:hAnsi="GHEA Grapalat" w:cs="Sylfaen"/>
                <w:sz w:val="20"/>
                <w:szCs w:val="20"/>
                <w:lang w:val="ru-RU"/>
              </w:rPr>
              <w:t>(</w:t>
            </w:r>
            <w:r w:rsidRPr="005354AD">
              <w:rPr>
                <w:rFonts w:ascii="GHEA Grapalat" w:hAnsi="GHEA Grapalat" w:cs="Sylfaen"/>
                <w:sz w:val="20"/>
                <w:szCs w:val="20"/>
                <w:lang w:val="hy-AM"/>
              </w:rPr>
              <w:t>չի լրացվում</w:t>
            </w:r>
            <w:r w:rsidRPr="005354AD">
              <w:rPr>
                <w:rFonts w:ascii="GHEA Grapalat" w:hAnsi="GHEA Grapalat" w:cs="Sylfaen"/>
                <w:sz w:val="20"/>
                <w:szCs w:val="20"/>
                <w:lang w:val="ru-RU"/>
              </w:rPr>
              <w:t>)</w:t>
            </w:r>
          </w:p>
        </w:tc>
      </w:tr>
      <w:tr w:rsidR="00034160" w:rsidRPr="005354AD" w14:paraId="13A58C95" w14:textId="77777777">
        <w:tc>
          <w:tcPr>
            <w:tcW w:w="720" w:type="dxa"/>
            <w:tcBorders>
              <w:top w:val="single" w:sz="4" w:space="0" w:color="auto"/>
              <w:left w:val="single" w:sz="4" w:space="0" w:color="auto"/>
              <w:bottom w:val="single" w:sz="4" w:space="0" w:color="auto"/>
              <w:right w:val="single" w:sz="4" w:space="0" w:color="auto"/>
            </w:tcBorders>
          </w:tcPr>
          <w:p w14:paraId="79EBB2BE"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23526D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C1F339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0BC20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121FAF5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Հայաստանի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Հանրապետության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նորմատիվ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իրավական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ակտերով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դեպքերում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երբ</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շահառուն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հանդիսանում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հաշվառված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հարկատու</w:t>
            </w:r>
            <w:proofErr w:type="spellEnd"/>
            <w:r w:rsidRPr="005354A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9718F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նախապես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հրավերով</w:t>
            </w:r>
            <w:proofErr w:type="spellEnd"/>
          </w:p>
        </w:tc>
      </w:tr>
      <w:tr w:rsidR="00034160" w:rsidRPr="005354AD" w14:paraId="7BA530F7" w14:textId="77777777">
        <w:tc>
          <w:tcPr>
            <w:tcW w:w="720" w:type="dxa"/>
            <w:tcBorders>
              <w:top w:val="single" w:sz="4" w:space="0" w:color="auto"/>
              <w:left w:val="single" w:sz="4" w:space="0" w:color="auto"/>
              <w:bottom w:val="single" w:sz="4" w:space="0" w:color="auto"/>
              <w:right w:val="single" w:sz="4" w:space="0" w:color="auto"/>
            </w:tcBorders>
          </w:tcPr>
          <w:p w14:paraId="510EE33B"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33023A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անվանումը</w:t>
            </w:r>
            <w:proofErr w:type="spellEnd"/>
            <w:r w:rsidRPr="005354A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8D39F1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8C349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B486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նախապես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հրավերով</w:t>
            </w:r>
            <w:proofErr w:type="spellEnd"/>
          </w:p>
        </w:tc>
      </w:tr>
      <w:tr w:rsidR="00034160" w:rsidRPr="005354AD" w14:paraId="706748EE" w14:textId="77777777">
        <w:tc>
          <w:tcPr>
            <w:tcW w:w="720" w:type="dxa"/>
            <w:tcBorders>
              <w:top w:val="single" w:sz="4" w:space="0" w:color="auto"/>
              <w:left w:val="single" w:sz="4" w:space="0" w:color="auto"/>
              <w:bottom w:val="single" w:sz="4" w:space="0" w:color="auto"/>
              <w:right w:val="single" w:sz="4" w:space="0" w:color="auto"/>
            </w:tcBorders>
          </w:tcPr>
          <w:p w14:paraId="0B5471B0"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19A2D7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հաշվի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CE7DA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B83B1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74BF30F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բանկային</w:t>
            </w:r>
            <w:proofErr w:type="spellEnd"/>
            <w:r w:rsidRPr="005354AD">
              <w:rPr>
                <w:rFonts w:ascii="GHEA Grapalat" w:hAnsi="GHEA Grapalat"/>
                <w:sz w:val="20"/>
                <w:szCs w:val="20"/>
              </w:rPr>
              <w:t xml:space="preserve"> (</w:t>
            </w:r>
            <w:r w:rsidRPr="005354AD">
              <w:rPr>
                <w:rFonts w:ascii="GHEA Grapalat" w:hAnsi="GHEA Grapalat"/>
                <w:sz w:val="20"/>
                <w:szCs w:val="20"/>
                <w:lang w:val="hy-AM"/>
              </w:rPr>
              <w:t>գանձապետական</w:t>
            </w:r>
            <w:r w:rsidRPr="005354AD">
              <w:rPr>
                <w:rFonts w:ascii="GHEA Grapalat" w:hAnsi="GHEA Grapalat"/>
                <w:sz w:val="20"/>
                <w:szCs w:val="20"/>
              </w:rPr>
              <w:t xml:space="preserve">) </w:t>
            </w:r>
            <w:proofErr w:type="spellStart"/>
            <w:r w:rsidRPr="005354AD">
              <w:rPr>
                <w:rFonts w:ascii="GHEA Grapalat" w:hAnsi="GHEA Grapalat"/>
                <w:sz w:val="20"/>
                <w:szCs w:val="20"/>
              </w:rPr>
              <w:t>հաշվի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վրա</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պետք</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փոխանցվեն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գանձված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C5CD7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նախապես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հրավերով</w:t>
            </w:r>
            <w:proofErr w:type="spellEnd"/>
          </w:p>
        </w:tc>
      </w:tr>
      <w:tr w:rsidR="00034160" w:rsidRPr="005354AD" w14:paraId="7C1DD006" w14:textId="77777777">
        <w:tc>
          <w:tcPr>
            <w:tcW w:w="720" w:type="dxa"/>
            <w:tcBorders>
              <w:top w:val="single" w:sz="4" w:space="0" w:color="auto"/>
              <w:left w:val="single" w:sz="4" w:space="0" w:color="auto"/>
              <w:bottom w:val="single" w:sz="4" w:space="0" w:color="auto"/>
              <w:right w:val="single" w:sz="4" w:space="0" w:color="auto"/>
            </w:tcBorders>
          </w:tcPr>
          <w:p w14:paraId="4565CD58"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D837E9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գումարը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թվերով</w:t>
            </w:r>
            <w:proofErr w:type="spellEnd"/>
            <w:r w:rsidRPr="005354AD">
              <w:rPr>
                <w:rFonts w:ascii="GHEA Grapalat" w:hAnsi="GHEA Grapalat"/>
                <w:sz w:val="20"/>
                <w:szCs w:val="20"/>
              </w:rPr>
              <w:t xml:space="preserve"> և </w:t>
            </w:r>
            <w:proofErr w:type="spellStart"/>
            <w:r w:rsidRPr="005354AD">
              <w:rPr>
                <w:rFonts w:ascii="GHEA Grapalat" w:hAnsi="GHEA Grapalat"/>
                <w:sz w:val="20"/>
                <w:szCs w:val="20"/>
              </w:rPr>
              <w:t>բառերով</w:t>
            </w:r>
            <w:proofErr w:type="spellEnd"/>
            <w:r w:rsidRPr="005354A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89D181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B2EAA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03E1B60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ենթակա</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51119F7"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lang w:val="hy-AM"/>
              </w:rPr>
              <w:t xml:space="preserve"> </w:t>
            </w:r>
          </w:p>
        </w:tc>
      </w:tr>
      <w:tr w:rsidR="00034160" w:rsidRPr="00373FEE" w14:paraId="7CB268A0" w14:textId="77777777">
        <w:tc>
          <w:tcPr>
            <w:tcW w:w="720" w:type="dxa"/>
            <w:tcBorders>
              <w:top w:val="single" w:sz="4" w:space="0" w:color="auto"/>
              <w:left w:val="single" w:sz="4" w:space="0" w:color="auto"/>
              <w:bottom w:val="single" w:sz="4" w:space="0" w:color="auto"/>
              <w:right w:val="single" w:sz="4" w:space="0" w:color="auto"/>
            </w:tcBorders>
          </w:tcPr>
          <w:p w14:paraId="1EC27855"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58F1BFD" w14:textId="77777777" w:rsidR="00034160" w:rsidRPr="005354AD" w:rsidRDefault="00FB0689">
            <w:pPr>
              <w:jc w:val="center"/>
              <w:rPr>
                <w:rFonts w:ascii="GHEA Grapalat" w:hAnsi="GHEA Grapalat"/>
                <w:sz w:val="20"/>
                <w:szCs w:val="20"/>
                <w:lang w:val="hy-AM"/>
              </w:rPr>
            </w:pPr>
            <w:r w:rsidRPr="005354AD">
              <w:rPr>
                <w:rFonts w:ascii="GHEA Grapalat" w:hAnsi="GHEA Grapalat" w:cs="Sylfaen"/>
                <w:sz w:val="20"/>
                <w:szCs w:val="20"/>
                <w:lang w:val="hy-AM"/>
              </w:rPr>
              <w:t>Ակցեպտավորված գումարը՝  (թվերով</w:t>
            </w:r>
            <w:r w:rsidRPr="005354AD">
              <w:rPr>
                <w:rFonts w:ascii="GHEA Grapalat" w:hAnsi="GHEA Grapalat" w:cs="Arial"/>
                <w:sz w:val="20"/>
                <w:szCs w:val="20"/>
                <w:lang w:val="hy-AM"/>
              </w:rPr>
              <w:t xml:space="preserve"> </w:t>
            </w:r>
            <w:r w:rsidRPr="005354AD">
              <w:rPr>
                <w:rFonts w:ascii="GHEA Grapalat" w:hAnsi="GHEA Grapalat" w:cs="Sylfaen"/>
                <w:sz w:val="20"/>
                <w:szCs w:val="20"/>
                <w:lang w:val="hy-AM"/>
              </w:rPr>
              <w:t>և</w:t>
            </w:r>
            <w:r w:rsidRPr="005354AD">
              <w:rPr>
                <w:rFonts w:ascii="GHEA Grapalat" w:hAnsi="GHEA Grapalat" w:cs="Arial"/>
                <w:sz w:val="20"/>
                <w:szCs w:val="20"/>
                <w:lang w:val="hy-AM"/>
              </w:rPr>
              <w:t xml:space="preserve"> </w:t>
            </w:r>
            <w:r w:rsidRPr="005354A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E317AD8"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42AAAD"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ոչ պարտադիր</w:t>
            </w:r>
          </w:p>
          <w:p w14:paraId="579A9293" w14:textId="77777777" w:rsidR="00034160" w:rsidRPr="005354AD" w:rsidRDefault="00FB0689">
            <w:pPr>
              <w:jc w:val="center"/>
              <w:rPr>
                <w:rFonts w:ascii="GHEA Grapalat" w:hAnsi="GHEA Grapalat"/>
                <w:sz w:val="20"/>
                <w:szCs w:val="20"/>
                <w:lang w:val="hy-AM"/>
              </w:rPr>
            </w:pPr>
            <w:r w:rsidRPr="005354A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FF60889" w14:textId="77777777" w:rsidR="00034160" w:rsidRPr="005354AD" w:rsidRDefault="00FB0689">
            <w:pPr>
              <w:jc w:val="center"/>
              <w:rPr>
                <w:rFonts w:ascii="GHEA Grapalat" w:hAnsi="GHEA Grapalat"/>
                <w:sz w:val="20"/>
                <w:szCs w:val="20"/>
                <w:lang w:val="hy-AM"/>
              </w:rPr>
            </w:pPr>
            <w:r w:rsidRPr="005354AD">
              <w:rPr>
                <w:rFonts w:ascii="GHEA Grapalat" w:hAnsi="GHEA Grapalat" w:cs="Sylfaen"/>
                <w:sz w:val="20"/>
                <w:szCs w:val="20"/>
                <w:lang w:val="hy-AM"/>
              </w:rPr>
              <w:t>(չի լրացվում եւ չի կիրառվում)</w:t>
            </w:r>
          </w:p>
        </w:tc>
      </w:tr>
      <w:tr w:rsidR="00034160" w:rsidRPr="005354AD" w14:paraId="4EA5B86D" w14:textId="77777777">
        <w:tc>
          <w:tcPr>
            <w:tcW w:w="720" w:type="dxa"/>
            <w:tcBorders>
              <w:top w:val="single" w:sz="4" w:space="0" w:color="auto"/>
              <w:left w:val="single" w:sz="4" w:space="0" w:color="auto"/>
              <w:bottom w:val="single" w:sz="4" w:space="0" w:color="auto"/>
              <w:right w:val="single" w:sz="4" w:space="0" w:color="auto"/>
            </w:tcBorders>
          </w:tcPr>
          <w:p w14:paraId="6364C1CD"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B6BC31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արժույթը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բառերով</w:t>
            </w:r>
            <w:proofErr w:type="spellEnd"/>
            <w:r w:rsidRPr="005354AD">
              <w:rPr>
                <w:rFonts w:ascii="GHEA Grapalat" w:hAnsi="GHEA Grapalat"/>
                <w:sz w:val="20"/>
                <w:szCs w:val="20"/>
              </w:rPr>
              <w:t xml:space="preserve"> և </w:t>
            </w:r>
            <w:proofErr w:type="spellStart"/>
            <w:r w:rsidRPr="005354AD">
              <w:rPr>
                <w:rFonts w:ascii="GHEA Grapalat" w:hAnsi="GHEA Grapalat"/>
                <w:sz w:val="20"/>
                <w:szCs w:val="20"/>
              </w:rPr>
              <w:t>կոդով</w:t>
            </w:r>
            <w:proofErr w:type="spellEnd"/>
            <w:r w:rsidRPr="005354A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0283F9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1C75D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E0DDB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373FEE" w14:paraId="6A4D288C" w14:textId="77777777">
        <w:tc>
          <w:tcPr>
            <w:tcW w:w="720" w:type="dxa"/>
            <w:tcBorders>
              <w:top w:val="single" w:sz="4" w:space="0" w:color="auto"/>
              <w:left w:val="single" w:sz="4" w:space="0" w:color="auto"/>
              <w:bottom w:val="single" w:sz="4" w:space="0" w:color="auto"/>
              <w:right w:val="single" w:sz="4" w:space="0" w:color="auto"/>
            </w:tcBorders>
          </w:tcPr>
          <w:p w14:paraId="46A1185F"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30C82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գործարքի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37A8F1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D0AE9D"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լրացվում է </w:t>
            </w:r>
            <w:r w:rsidRPr="005354AD">
              <w:rPr>
                <w:rFonts w:ascii="GHEA Grapalat" w:hAnsi="GHEA Grapalat"/>
                <w:sz w:val="20"/>
                <w:szCs w:val="20"/>
              </w:rPr>
              <w:t>«</w:t>
            </w:r>
            <w:r w:rsidRPr="005354AD">
              <w:rPr>
                <w:rFonts w:ascii="GHEA Grapalat" w:hAnsi="GHEA Grapalat"/>
                <w:sz w:val="20"/>
                <w:szCs w:val="20"/>
                <w:lang w:val="hy-AM"/>
              </w:rPr>
              <w:t>որակավորման ապահովման համար</w:t>
            </w:r>
            <w:r w:rsidRPr="005354AD">
              <w:rPr>
                <w:rFonts w:ascii="GHEA Grapalat" w:hAnsi="GHEA Grapalat"/>
                <w:sz w:val="20"/>
                <w:szCs w:val="20"/>
              </w:rPr>
              <w:t>»</w:t>
            </w:r>
            <w:r w:rsidRPr="005354A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3C79288"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նախապես լրացվում է շահառուի կողմից` հրավերով</w:t>
            </w:r>
          </w:p>
        </w:tc>
      </w:tr>
      <w:tr w:rsidR="00034160" w:rsidRPr="005354AD" w14:paraId="54B19706" w14:textId="77777777">
        <w:tc>
          <w:tcPr>
            <w:tcW w:w="720" w:type="dxa"/>
            <w:tcBorders>
              <w:top w:val="single" w:sz="4" w:space="0" w:color="auto"/>
              <w:left w:val="single" w:sz="4" w:space="0" w:color="auto"/>
              <w:bottom w:val="single" w:sz="4" w:space="0" w:color="auto"/>
              <w:right w:val="single" w:sz="4" w:space="0" w:color="auto"/>
            </w:tcBorders>
          </w:tcPr>
          <w:p w14:paraId="2D196518"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2480237" w14:textId="77777777" w:rsidR="00034160" w:rsidRPr="005354AD" w:rsidRDefault="00FB0689">
            <w:pPr>
              <w:jc w:val="center"/>
              <w:rPr>
                <w:rFonts w:ascii="GHEA Grapalat" w:hAnsi="GHEA Grapalat"/>
                <w:sz w:val="20"/>
                <w:szCs w:val="20"/>
              </w:rPr>
            </w:pPr>
            <w:r w:rsidRPr="005354A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F89D02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03F9C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44933B2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պահանջագրով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գումարի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գանձման</w:t>
            </w:r>
            <w:proofErr w:type="spellEnd"/>
            <w:r w:rsidRPr="005354AD">
              <w:rPr>
                <w:rFonts w:ascii="GHEA Grapalat" w:hAnsi="GHEA Grapalat"/>
                <w:sz w:val="20"/>
                <w:szCs w:val="20"/>
              </w:rPr>
              <w:t xml:space="preserve"> և </w:t>
            </w: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հիմք</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հանդիսացող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փաստաթղթի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տվյալները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որոնց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հիման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վրա</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շահառուն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ներկայացնում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պահանջագրի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հիմք</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հանդիսացող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պայմանագրի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r w:rsidRPr="005354AD">
              <w:rPr>
                <w:rFonts w:ascii="GHEA Grapalat" w:hAnsi="GHEA Grapalat"/>
                <w:sz w:val="20"/>
                <w:szCs w:val="20"/>
                <w:lang w:val="hy-AM"/>
              </w:rPr>
              <w:t>,</w:t>
            </w:r>
            <w:r w:rsidRPr="005354AD">
              <w:rPr>
                <w:rFonts w:ascii="GHEA Grapalat" w:hAnsi="GHEA Grapalat" w:cs="Arial"/>
                <w:sz w:val="20"/>
                <w:szCs w:val="20"/>
                <w:lang w:val="hy-AM"/>
              </w:rPr>
              <w:t xml:space="preserve"> </w:t>
            </w:r>
            <w:r w:rsidRPr="005354AD">
              <w:rPr>
                <w:rFonts w:ascii="GHEA Grapalat" w:hAnsi="GHEA Grapalat"/>
                <w:sz w:val="20"/>
                <w:szCs w:val="20"/>
              </w:rPr>
              <w:t xml:space="preserve"> </w:t>
            </w:r>
            <w:proofErr w:type="spellStart"/>
            <w:r w:rsidRPr="005354AD">
              <w:rPr>
                <w:rFonts w:ascii="GHEA Grapalat" w:hAnsi="GHEA Grapalat"/>
                <w:sz w:val="20"/>
                <w:szCs w:val="20"/>
              </w:rPr>
              <w:t>գնման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ընթացակարգի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ծածկագիրը</w:t>
            </w:r>
            <w:proofErr w:type="spellEnd"/>
            <w:r w:rsidRPr="005354A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F51803D"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r w:rsidRPr="005354AD">
              <w:rPr>
                <w:rFonts w:ascii="GHEA Grapalat" w:hAnsi="GHEA Grapalat"/>
                <w:sz w:val="20"/>
                <w:szCs w:val="20"/>
                <w:lang w:val="hy-AM"/>
              </w:rPr>
              <w:t>շահառու</w:t>
            </w:r>
            <w:r w:rsidRPr="005354AD">
              <w:rPr>
                <w:rFonts w:ascii="GHEA Grapalat" w:hAnsi="GHEA Grapalat"/>
                <w:sz w:val="20"/>
                <w:szCs w:val="20"/>
              </w:rPr>
              <w:t xml:space="preserve">ի </w:t>
            </w:r>
            <w:proofErr w:type="spellStart"/>
            <w:r w:rsidRPr="005354AD">
              <w:rPr>
                <w:rFonts w:ascii="GHEA Grapalat" w:hAnsi="GHEA Grapalat"/>
                <w:sz w:val="20"/>
                <w:szCs w:val="20"/>
              </w:rPr>
              <w:t>կողմից</w:t>
            </w:r>
            <w:proofErr w:type="spellEnd"/>
          </w:p>
        </w:tc>
      </w:tr>
      <w:tr w:rsidR="00034160" w:rsidRPr="00373FEE" w14:paraId="0B2ED2E7" w14:textId="77777777">
        <w:tc>
          <w:tcPr>
            <w:tcW w:w="720" w:type="dxa"/>
            <w:tcBorders>
              <w:top w:val="single" w:sz="4" w:space="0" w:color="auto"/>
              <w:left w:val="single" w:sz="4" w:space="0" w:color="auto"/>
              <w:bottom w:val="single" w:sz="4" w:space="0" w:color="auto"/>
              <w:right w:val="single" w:sz="4" w:space="0" w:color="auto"/>
            </w:tcBorders>
          </w:tcPr>
          <w:p w14:paraId="3BFBAC7A"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114A25B" w14:textId="77777777" w:rsidR="00034160" w:rsidRPr="005354AD" w:rsidRDefault="00FB0689">
            <w:pPr>
              <w:jc w:val="center"/>
              <w:rPr>
                <w:rFonts w:ascii="GHEA Grapalat" w:hAnsi="GHEA Grapalat"/>
                <w:sz w:val="20"/>
                <w:szCs w:val="20"/>
              </w:rPr>
            </w:pPr>
            <w:r w:rsidRPr="005354A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FA5555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C729F2" w14:textId="77777777" w:rsidR="00034160" w:rsidRPr="005354AD" w:rsidRDefault="00FB0689">
            <w:pPr>
              <w:jc w:val="center"/>
              <w:rPr>
                <w:rFonts w:ascii="GHEA Grapalat" w:hAnsi="GHEA Grapalat" w:cs="Sylfaen"/>
                <w:sz w:val="20"/>
                <w:szCs w:val="20"/>
                <w:lang w:val="hy-AM"/>
              </w:rPr>
            </w:pPr>
            <w:proofErr w:type="spellStart"/>
            <w:r w:rsidRPr="005354AD">
              <w:rPr>
                <w:rFonts w:ascii="GHEA Grapalat" w:hAnsi="GHEA Grapalat"/>
                <w:sz w:val="20"/>
                <w:szCs w:val="20"/>
              </w:rPr>
              <w:t>պարտադիր</w:t>
            </w:r>
            <w:proofErr w:type="spellEnd"/>
            <w:r w:rsidRPr="005354AD">
              <w:rPr>
                <w:rFonts w:ascii="GHEA Grapalat" w:hAnsi="GHEA Grapalat" w:cs="Sylfaen"/>
                <w:sz w:val="20"/>
                <w:szCs w:val="20"/>
                <w:lang w:val="hy-AM"/>
              </w:rPr>
              <w:t xml:space="preserve"> </w:t>
            </w:r>
          </w:p>
          <w:p w14:paraId="37A0E5C2" w14:textId="77777777" w:rsidR="00034160" w:rsidRPr="005354AD" w:rsidRDefault="00FB0689">
            <w:pPr>
              <w:jc w:val="center"/>
              <w:rPr>
                <w:rFonts w:ascii="GHEA Grapalat" w:hAnsi="GHEA Grapalat" w:cs="Sylfaen"/>
                <w:sz w:val="20"/>
                <w:szCs w:val="20"/>
                <w:lang w:val="hy-AM"/>
              </w:rPr>
            </w:pPr>
            <w:r w:rsidRPr="005354AD">
              <w:rPr>
                <w:rFonts w:ascii="GHEA Grapalat" w:hAnsi="GHEA Grapalat" w:cs="Sylfaen"/>
                <w:sz w:val="20"/>
                <w:szCs w:val="20"/>
                <w:lang w:val="hy-AM"/>
              </w:rPr>
              <w:t xml:space="preserve">լրացվում է &lt;ակցեպտավորված վճարում&gt; բառերը, </w:t>
            </w:r>
          </w:p>
          <w:p w14:paraId="329B09D6" w14:textId="77777777" w:rsidR="00034160" w:rsidRPr="005354AD" w:rsidRDefault="00FB0689">
            <w:pPr>
              <w:jc w:val="center"/>
              <w:rPr>
                <w:rFonts w:ascii="GHEA Grapalat" w:hAnsi="GHEA Grapalat"/>
                <w:sz w:val="20"/>
                <w:szCs w:val="20"/>
                <w:lang w:val="hy-AM"/>
              </w:rPr>
            </w:pPr>
            <w:r w:rsidRPr="005354A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0D51FBA"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 xml:space="preserve">նախապես լրացվում է շահառուի կողմից </w:t>
            </w:r>
          </w:p>
        </w:tc>
      </w:tr>
      <w:tr w:rsidR="00034160" w:rsidRPr="005354AD" w14:paraId="26FD55FB" w14:textId="77777777">
        <w:tc>
          <w:tcPr>
            <w:tcW w:w="720" w:type="dxa"/>
            <w:tcBorders>
              <w:top w:val="single" w:sz="4" w:space="0" w:color="auto"/>
              <w:left w:val="single" w:sz="4" w:space="0" w:color="auto"/>
              <w:bottom w:val="single" w:sz="4" w:space="0" w:color="auto"/>
              <w:right w:val="single" w:sz="4" w:space="0" w:color="auto"/>
            </w:tcBorders>
          </w:tcPr>
          <w:p w14:paraId="1E5DA177"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908246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առդիր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էջերի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868DD7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050B3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7E8C0B2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պահանջագրին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փաստաթղթերի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էջերի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քանակը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որոնք</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պետք</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տրամադրվեն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վճարողին</w:t>
            </w:r>
            <w:proofErr w:type="spellEnd"/>
            <w:r w:rsidRPr="005354AD">
              <w:rPr>
                <w:rFonts w:ascii="GHEA Grapalat" w:hAnsi="GHEA Grapalat"/>
                <w:sz w:val="20"/>
                <w:szCs w:val="20"/>
                <w:lang w:val="hy-AM"/>
              </w:rPr>
              <w:t xml:space="preserve"> </w:t>
            </w:r>
            <w:r w:rsidRPr="005354AD">
              <w:rPr>
                <w:rFonts w:ascii="GHEA Grapalat" w:hAnsi="GHEA Grapalat"/>
                <w:sz w:val="20"/>
                <w:szCs w:val="20"/>
              </w:rPr>
              <w:t>(</w:t>
            </w:r>
            <w:r w:rsidRPr="005354AD">
              <w:rPr>
                <w:rFonts w:ascii="GHEA Grapalat" w:hAnsi="GHEA Grapalat"/>
                <w:sz w:val="20"/>
                <w:szCs w:val="20"/>
                <w:lang w:val="hy-AM"/>
              </w:rPr>
              <w:t>վճարողի բանկին</w:t>
            </w:r>
            <w:r w:rsidRPr="005354AD">
              <w:rPr>
                <w:rFonts w:ascii="GHEA Grapalat" w:hAnsi="GHEA Grapalat"/>
                <w:sz w:val="20"/>
                <w:szCs w:val="20"/>
              </w:rPr>
              <w:t>)</w:t>
            </w:r>
          </w:p>
          <w:p w14:paraId="5D954C12"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Եթ ե լրացվել է &lt;</w:t>
            </w:r>
            <w:r w:rsidRPr="005354AD">
              <w:rPr>
                <w:rFonts w:ascii="GHEA Grapalat" w:hAnsi="GHEA Grapalat" w:cs="Sylfaen"/>
                <w:sz w:val="20"/>
                <w:szCs w:val="20"/>
                <w:lang w:val="hy-AM"/>
              </w:rPr>
              <w:t>Վճարման կատարման հիմքեր&gt; դաշտը ապա այս տվյալը պարտադիր լրացվում է</w:t>
            </w:r>
            <w:r w:rsidRPr="005354A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3942FD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lang w:val="hy-AM"/>
              </w:rPr>
              <w:t xml:space="preserve"> </w:t>
            </w:r>
            <w:proofErr w:type="spellStart"/>
            <w:r w:rsidRPr="005354AD">
              <w:rPr>
                <w:rFonts w:ascii="GHEA Grapalat" w:hAnsi="GHEA Grapalat"/>
                <w:sz w:val="20"/>
                <w:szCs w:val="20"/>
              </w:rPr>
              <w:t>կողմից</w:t>
            </w:r>
            <w:proofErr w:type="spellEnd"/>
          </w:p>
        </w:tc>
      </w:tr>
      <w:tr w:rsidR="00034160" w:rsidRPr="00373FEE" w14:paraId="1F939E61" w14:textId="77777777">
        <w:tc>
          <w:tcPr>
            <w:tcW w:w="720" w:type="dxa"/>
            <w:tcBorders>
              <w:top w:val="single" w:sz="4" w:space="0" w:color="auto"/>
              <w:left w:val="single" w:sz="4" w:space="0" w:color="auto"/>
              <w:bottom w:val="single" w:sz="4" w:space="0" w:color="auto"/>
              <w:right w:val="single" w:sz="4" w:space="0" w:color="auto"/>
            </w:tcBorders>
          </w:tcPr>
          <w:p w14:paraId="5FD83B19"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2</w:t>
            </w:r>
            <w:r w:rsidRPr="005354A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56021C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3FC6DC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0CB574"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0099D92B"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այս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դաշտը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lang w:val="hy-AM"/>
              </w:rPr>
              <w:t xml:space="preserve"> է վճարողի կողմից պահանջագրի ներկայացման դեպքում: Ընդ որում</w:t>
            </w:r>
            <w:r w:rsidRPr="005354AD">
              <w:rPr>
                <w:rFonts w:ascii="GHEA Grapalat" w:hAnsi="GHEA Grapalat"/>
                <w:sz w:val="20"/>
                <w:szCs w:val="20"/>
              </w:rPr>
              <w:t xml:space="preserve"> </w:t>
            </w:r>
            <w:proofErr w:type="spellStart"/>
            <w:r w:rsidRPr="005354AD">
              <w:rPr>
                <w:rFonts w:ascii="GHEA Grapalat" w:hAnsi="GHEA Grapalat"/>
                <w:sz w:val="20"/>
                <w:szCs w:val="20"/>
              </w:rPr>
              <w:t>եթե</w:t>
            </w:r>
            <w:proofErr w:type="spellEnd"/>
            <w:r w:rsidRPr="005354AD">
              <w:rPr>
                <w:rFonts w:ascii="GHEA Grapalat" w:hAnsi="GHEA Grapalat"/>
                <w:sz w:val="20"/>
                <w:szCs w:val="20"/>
              </w:rPr>
              <w:t xml:space="preserve"> </w:t>
            </w:r>
            <w:r w:rsidRPr="005354AD">
              <w:rPr>
                <w:rFonts w:ascii="GHEA Grapalat" w:hAnsi="GHEA Grapalat" w:cs="Sylfaen"/>
                <w:sz w:val="20"/>
                <w:szCs w:val="20"/>
                <w:lang w:val="hy-AM"/>
              </w:rPr>
              <w:t xml:space="preserve">Վճարման պայմաններ դաշտում </w:t>
            </w:r>
            <w:r w:rsidRPr="005354AD">
              <w:rPr>
                <w:rFonts w:ascii="GHEA Grapalat" w:hAnsi="GHEA Grapalat"/>
                <w:sz w:val="20"/>
                <w:szCs w:val="20"/>
                <w:lang w:val="hy-AM"/>
              </w:rPr>
              <w:t>նշված է &lt;ակցեպտավորված վճարում&gt; ապա</w:t>
            </w:r>
            <w:r w:rsidRPr="005354AD">
              <w:rPr>
                <w:rFonts w:ascii="GHEA Grapalat" w:hAnsi="GHEA Grapalat" w:cs="Sylfaen"/>
                <w:sz w:val="20"/>
                <w:szCs w:val="20"/>
                <w:lang w:val="hy-AM"/>
              </w:rPr>
              <w:t xml:space="preserve"> </w:t>
            </w:r>
            <w:proofErr w:type="spellStart"/>
            <w:r w:rsidRPr="005354AD">
              <w:rPr>
                <w:rFonts w:ascii="GHEA Grapalat" w:hAnsi="GHEA Grapalat"/>
                <w:sz w:val="20"/>
                <w:szCs w:val="20"/>
              </w:rPr>
              <w:t>վճարող</w:t>
            </w:r>
            <w:proofErr w:type="spellEnd"/>
            <w:r w:rsidRPr="005354AD">
              <w:rPr>
                <w:rFonts w:ascii="GHEA Grapalat" w:hAnsi="GHEA Grapalat"/>
                <w:sz w:val="20"/>
                <w:szCs w:val="20"/>
                <w:lang w:val="hy-AM"/>
              </w:rPr>
              <w:t xml:space="preserve">ը ստորագրելով՝ </w:t>
            </w:r>
            <w:r w:rsidRPr="005354AD">
              <w:rPr>
                <w:rFonts w:ascii="GHEA Grapalat" w:hAnsi="GHEA Grapalat" w:cs="Sylfaen"/>
                <w:sz w:val="20"/>
                <w:szCs w:val="20"/>
                <w:lang w:val="hy-AM"/>
              </w:rPr>
              <w:t xml:space="preserve">նախապես </w:t>
            </w:r>
            <w:r w:rsidRPr="005354AD">
              <w:rPr>
                <w:rFonts w:ascii="GHEA Grapalat" w:hAnsi="GHEA Grapalat"/>
                <w:sz w:val="20"/>
                <w:szCs w:val="20"/>
                <w:lang w:val="hy-AM"/>
              </w:rPr>
              <w:t xml:space="preserve">համաձայնվում  </w:t>
            </w:r>
            <w:r w:rsidRPr="005354AD">
              <w:rPr>
                <w:rFonts w:ascii="GHEA Grapalat" w:hAnsi="GHEA Grapalat" w:cs="Sylfaen"/>
                <w:sz w:val="20"/>
                <w:szCs w:val="20"/>
                <w:lang w:val="hy-AM"/>
              </w:rPr>
              <w:t xml:space="preserve">  </w:t>
            </w:r>
            <w:r w:rsidRPr="005354A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92CF8AD" w14:textId="77777777" w:rsidR="00034160" w:rsidRPr="005354AD" w:rsidRDefault="0003416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D4CC536"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 xml:space="preserve">ստորագրվում է վճարողի կողմից կամ </w:t>
            </w:r>
          </w:p>
          <w:p w14:paraId="45368F15"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դրվում է վճարողի էլեկտրոնային ստորագրությունը</w:t>
            </w:r>
          </w:p>
          <w:p w14:paraId="591BEE58" w14:textId="77777777" w:rsidR="00034160" w:rsidRPr="005354AD" w:rsidRDefault="00034160">
            <w:pPr>
              <w:jc w:val="center"/>
              <w:rPr>
                <w:rFonts w:ascii="GHEA Grapalat" w:hAnsi="GHEA Grapalat"/>
                <w:sz w:val="20"/>
                <w:szCs w:val="20"/>
                <w:lang w:val="hy-AM"/>
              </w:rPr>
            </w:pPr>
          </w:p>
        </w:tc>
      </w:tr>
      <w:tr w:rsidR="00034160" w:rsidRPr="00373FEE" w14:paraId="5A104E07" w14:textId="77777777">
        <w:tc>
          <w:tcPr>
            <w:tcW w:w="720" w:type="dxa"/>
            <w:tcBorders>
              <w:top w:val="single" w:sz="4" w:space="0" w:color="auto"/>
              <w:left w:val="single" w:sz="4" w:space="0" w:color="auto"/>
              <w:bottom w:val="single" w:sz="4" w:space="0" w:color="auto"/>
              <w:right w:val="single" w:sz="4" w:space="0" w:color="auto"/>
            </w:tcBorders>
            <w:vAlign w:val="center"/>
          </w:tcPr>
          <w:p w14:paraId="7D2FC51A" w14:textId="77777777" w:rsidR="00034160" w:rsidRPr="005354AD" w:rsidRDefault="00FB0689">
            <w:pPr>
              <w:rPr>
                <w:rFonts w:ascii="GHEA Grapalat" w:hAnsi="GHEA Grapalat"/>
                <w:sz w:val="20"/>
                <w:szCs w:val="20"/>
              </w:rPr>
            </w:pPr>
            <w:r w:rsidRPr="005354AD">
              <w:rPr>
                <w:rFonts w:ascii="GHEA Grapalat" w:hAnsi="GHEA Grapalat"/>
                <w:sz w:val="20"/>
                <w:szCs w:val="20"/>
                <w:lang w:val="hy-AM"/>
              </w:rPr>
              <w:t>2</w:t>
            </w:r>
            <w:r w:rsidRPr="005354A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CA97CC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D25457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E60E1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p>
          <w:p w14:paraId="29B8575D"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կնիքի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առկայության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FC42AF"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 xml:space="preserve">կնքվում է վճարողի կողմից </w:t>
            </w:r>
          </w:p>
          <w:p w14:paraId="2B96FA62"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թղթային եղանակով ներկայացնելիս</w:t>
            </w:r>
          </w:p>
        </w:tc>
      </w:tr>
      <w:tr w:rsidR="00034160" w:rsidRPr="005354AD" w14:paraId="2255F3B8" w14:textId="77777777">
        <w:tc>
          <w:tcPr>
            <w:tcW w:w="720" w:type="dxa"/>
            <w:tcBorders>
              <w:top w:val="single" w:sz="4" w:space="0" w:color="auto"/>
              <w:left w:val="single" w:sz="4" w:space="0" w:color="auto"/>
              <w:bottom w:val="single" w:sz="4" w:space="0" w:color="auto"/>
              <w:right w:val="single" w:sz="4" w:space="0" w:color="auto"/>
            </w:tcBorders>
          </w:tcPr>
          <w:p w14:paraId="3E8E46DF"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22</w:t>
            </w:r>
            <w:r w:rsidRPr="005354A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341BB2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BB6388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A2D5F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lang w:val="hy-AM"/>
              </w:rPr>
              <w:t>՝</w:t>
            </w:r>
            <w:r w:rsidRPr="005354AD">
              <w:rPr>
                <w:rFonts w:ascii="GHEA Grapalat" w:hAnsi="GHEA Grapalat"/>
                <w:sz w:val="20"/>
                <w:szCs w:val="20"/>
              </w:rPr>
              <w:t xml:space="preserve"> </w:t>
            </w:r>
          </w:p>
          <w:p w14:paraId="79F7B03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բանկ</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E30D48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ստորագրվում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7F102F09" w14:textId="77777777">
        <w:tc>
          <w:tcPr>
            <w:tcW w:w="720" w:type="dxa"/>
            <w:tcBorders>
              <w:top w:val="single" w:sz="4" w:space="0" w:color="auto"/>
              <w:left w:val="single" w:sz="4" w:space="0" w:color="auto"/>
              <w:bottom w:val="single" w:sz="4" w:space="0" w:color="auto"/>
              <w:right w:val="single" w:sz="4" w:space="0" w:color="auto"/>
            </w:tcBorders>
            <w:vAlign w:val="center"/>
          </w:tcPr>
          <w:p w14:paraId="5673A7EB" w14:textId="77777777" w:rsidR="00034160" w:rsidRPr="005354AD" w:rsidRDefault="00FB0689">
            <w:pPr>
              <w:rPr>
                <w:rFonts w:ascii="GHEA Grapalat" w:hAnsi="GHEA Grapalat"/>
                <w:sz w:val="20"/>
                <w:szCs w:val="20"/>
              </w:rPr>
            </w:pPr>
            <w:r w:rsidRPr="005354AD">
              <w:rPr>
                <w:rFonts w:ascii="GHEA Grapalat" w:hAnsi="GHEA Grapalat"/>
                <w:sz w:val="20"/>
                <w:szCs w:val="20"/>
                <w:lang w:val="hy-AM"/>
              </w:rPr>
              <w:t>22</w:t>
            </w:r>
            <w:r w:rsidRPr="005354A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DFDC68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B6E37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40462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p>
          <w:p w14:paraId="66D154B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կնիքի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առկայության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7ABA994"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կնքվում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lang w:val="hy-AM"/>
              </w:rPr>
              <w:t xml:space="preserve"> </w:t>
            </w:r>
          </w:p>
          <w:p w14:paraId="5F9555FA"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թղթային եղանակով բանկ ներկայացնելիս</w:t>
            </w:r>
          </w:p>
        </w:tc>
      </w:tr>
      <w:tr w:rsidR="00034160" w:rsidRPr="005354AD" w14:paraId="305905DE" w14:textId="77777777">
        <w:tc>
          <w:tcPr>
            <w:tcW w:w="720" w:type="dxa"/>
            <w:tcBorders>
              <w:top w:val="single" w:sz="4" w:space="0" w:color="auto"/>
              <w:left w:val="single" w:sz="4" w:space="0" w:color="auto"/>
              <w:bottom w:val="single" w:sz="4" w:space="0" w:color="auto"/>
              <w:right w:val="single" w:sz="4" w:space="0" w:color="auto"/>
            </w:tcBorders>
          </w:tcPr>
          <w:p w14:paraId="2AE95698" w14:textId="77777777" w:rsidR="00034160" w:rsidRPr="005354AD" w:rsidRDefault="00FB0689">
            <w:pPr>
              <w:jc w:val="cente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3</w:t>
            </w:r>
            <w:r w:rsidRPr="005354A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4ABD57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աշխատակցի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2924A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70D0A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2B0134F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lang w:val="hy-AM"/>
              </w:rPr>
              <w:t>ը</w:t>
            </w:r>
            <w:r w:rsidRPr="005354AD">
              <w:rPr>
                <w:rFonts w:ascii="GHEA Grapalat" w:hAnsi="GHEA Grapalat"/>
                <w:sz w:val="20"/>
                <w:szCs w:val="20"/>
              </w:rPr>
              <w:t xml:space="preserve">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լի</w:t>
            </w:r>
            <w:proofErr w:type="spellStart"/>
            <w:r w:rsidRPr="005354AD">
              <w:rPr>
                <w:rFonts w:ascii="GHEA Grapalat" w:hAnsi="GHEA Grapalat"/>
                <w:sz w:val="20"/>
                <w:szCs w:val="20"/>
              </w:rPr>
              <w:t>նելու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58C3B6" w14:textId="77777777" w:rsidR="00034160" w:rsidRPr="005354AD" w:rsidRDefault="00034160">
            <w:pPr>
              <w:jc w:val="center"/>
              <w:rPr>
                <w:rFonts w:ascii="GHEA Grapalat" w:hAnsi="GHEA Grapalat"/>
                <w:sz w:val="20"/>
                <w:szCs w:val="20"/>
              </w:rPr>
            </w:pPr>
          </w:p>
        </w:tc>
      </w:tr>
      <w:tr w:rsidR="00034160" w:rsidRPr="005354AD" w14:paraId="56217633" w14:textId="77777777">
        <w:tc>
          <w:tcPr>
            <w:tcW w:w="720" w:type="dxa"/>
            <w:tcBorders>
              <w:top w:val="single" w:sz="4" w:space="0" w:color="auto"/>
              <w:left w:val="single" w:sz="4" w:space="0" w:color="auto"/>
              <w:bottom w:val="single" w:sz="4" w:space="0" w:color="auto"/>
              <w:right w:val="single" w:sz="4" w:space="0" w:color="auto"/>
            </w:tcBorders>
            <w:vAlign w:val="center"/>
          </w:tcPr>
          <w:p w14:paraId="6242ECF0" w14:textId="77777777" w:rsidR="00034160" w:rsidRPr="005354AD" w:rsidRDefault="00FB0689">
            <w:pP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3</w:t>
            </w:r>
            <w:r w:rsidRPr="005354A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C88A47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r w:rsidRPr="005354AD">
              <w:rPr>
                <w:rFonts w:ascii="GHEA Grapalat" w:hAnsi="GHEA Grapalat"/>
                <w:sz w:val="20"/>
                <w:szCs w:val="20"/>
                <w:lang w:val="hy-AM"/>
              </w:rPr>
              <w:t>դրոշմա</w:t>
            </w:r>
            <w:proofErr w:type="spellStart"/>
            <w:r w:rsidRPr="005354AD">
              <w:rPr>
                <w:rFonts w:ascii="GHEA Grapalat" w:hAnsi="GHEA Grapalat"/>
                <w:sz w:val="20"/>
                <w:szCs w:val="20"/>
              </w:rPr>
              <w:t>կնիքը</w:t>
            </w:r>
            <w:proofErr w:type="spellEnd"/>
            <w:r w:rsidRPr="005354A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11ACEB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79EA2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4C188434"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lang w:val="hy-AM"/>
              </w:rPr>
              <w:t>ը</w:t>
            </w:r>
            <w:r w:rsidRPr="005354AD">
              <w:rPr>
                <w:rFonts w:ascii="GHEA Grapalat" w:hAnsi="GHEA Grapalat"/>
                <w:sz w:val="20"/>
                <w:szCs w:val="20"/>
              </w:rPr>
              <w:t xml:space="preserve">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լի</w:t>
            </w:r>
            <w:proofErr w:type="spellStart"/>
            <w:r w:rsidRPr="005354AD">
              <w:rPr>
                <w:rFonts w:ascii="GHEA Grapalat" w:hAnsi="GHEA Grapalat"/>
                <w:sz w:val="20"/>
                <w:szCs w:val="20"/>
              </w:rPr>
              <w:t>նելու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39494E8" w14:textId="77777777" w:rsidR="00034160" w:rsidRPr="005354AD" w:rsidRDefault="00034160">
            <w:pPr>
              <w:jc w:val="center"/>
              <w:rPr>
                <w:rFonts w:ascii="GHEA Grapalat" w:hAnsi="GHEA Grapalat"/>
                <w:sz w:val="20"/>
                <w:szCs w:val="20"/>
              </w:rPr>
            </w:pPr>
          </w:p>
        </w:tc>
      </w:tr>
      <w:tr w:rsidR="00034160" w:rsidRPr="005354AD" w14:paraId="52DDD26A" w14:textId="77777777">
        <w:tc>
          <w:tcPr>
            <w:tcW w:w="720" w:type="dxa"/>
            <w:tcBorders>
              <w:top w:val="single" w:sz="4" w:space="0" w:color="auto"/>
              <w:left w:val="single" w:sz="4" w:space="0" w:color="auto"/>
              <w:bottom w:val="single" w:sz="4" w:space="0" w:color="auto"/>
              <w:right w:val="single" w:sz="4" w:space="0" w:color="auto"/>
            </w:tcBorders>
          </w:tcPr>
          <w:p w14:paraId="5CC06E46"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rPr>
              <w:t>2</w:t>
            </w:r>
            <w:r w:rsidRPr="005354AD">
              <w:rPr>
                <w:rFonts w:ascii="GHEA Grapalat" w:hAnsi="GHEA Grapalat"/>
                <w:sz w:val="20"/>
                <w:szCs w:val="20"/>
                <w:lang w:val="hy-AM"/>
              </w:rPr>
              <w:t>3</w:t>
            </w:r>
            <w:r w:rsidRPr="005354AD">
              <w:rPr>
                <w:rFonts w:ascii="GHEA Grapalat" w:hAnsi="GHEA Grapalat"/>
                <w:sz w:val="20"/>
                <w:szCs w:val="20"/>
              </w:rPr>
              <w:t>.</w:t>
            </w:r>
            <w:r w:rsidRPr="005354A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D5354E9"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0ED548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D159E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79729AA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պահանջագրի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կատարման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ամսաթիվը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ժամը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CA2F6AB" w14:textId="77777777" w:rsidR="00034160" w:rsidRPr="005354AD" w:rsidRDefault="00034160">
            <w:pPr>
              <w:jc w:val="center"/>
              <w:rPr>
                <w:rFonts w:ascii="GHEA Grapalat" w:hAnsi="GHEA Grapalat"/>
                <w:sz w:val="20"/>
                <w:szCs w:val="20"/>
              </w:rPr>
            </w:pPr>
          </w:p>
        </w:tc>
      </w:tr>
      <w:tr w:rsidR="00034160" w:rsidRPr="005354AD" w14:paraId="4A3FD247" w14:textId="77777777">
        <w:tc>
          <w:tcPr>
            <w:tcW w:w="720" w:type="dxa"/>
            <w:tcBorders>
              <w:top w:val="single" w:sz="4" w:space="0" w:color="auto"/>
              <w:left w:val="single" w:sz="4" w:space="0" w:color="auto"/>
              <w:bottom w:val="single" w:sz="4" w:space="0" w:color="auto"/>
              <w:right w:val="single" w:sz="4" w:space="0" w:color="auto"/>
            </w:tcBorders>
          </w:tcPr>
          <w:p w14:paraId="22DE139C" w14:textId="77777777" w:rsidR="00034160" w:rsidRPr="005354AD" w:rsidRDefault="00FB0689">
            <w:pPr>
              <w:jc w:val="cente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4</w:t>
            </w:r>
            <w:r w:rsidRPr="005354A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CA31F1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աշխատակցի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8ED746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97573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50FA34AB"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լրացվում է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lang w:val="hy-AM"/>
              </w:rPr>
              <w:t xml:space="preserve">ը </w:t>
            </w:r>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w:t>
            </w:r>
            <w:proofErr w:type="spellStart"/>
            <w:r w:rsidRPr="005354AD">
              <w:rPr>
                <w:rFonts w:ascii="GHEA Grapalat" w:hAnsi="GHEA Grapalat"/>
                <w:sz w:val="20"/>
                <w:szCs w:val="20"/>
              </w:rPr>
              <w:t>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hy-AM"/>
              </w:rPr>
              <w:t xml:space="preserve">, որտեղ   </w:t>
            </w:r>
            <w:proofErr w:type="spellStart"/>
            <w:r w:rsidRPr="005354AD">
              <w:rPr>
                <w:rFonts w:ascii="GHEA Grapalat" w:hAnsi="GHEA Grapalat"/>
                <w:sz w:val="20"/>
                <w:szCs w:val="20"/>
              </w:rPr>
              <w:t>աշխատակցի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դրվում է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9C373D7" w14:textId="77777777" w:rsidR="00034160" w:rsidRPr="005354AD" w:rsidRDefault="00034160">
            <w:pPr>
              <w:jc w:val="center"/>
              <w:rPr>
                <w:rFonts w:ascii="GHEA Grapalat" w:hAnsi="GHEA Grapalat"/>
                <w:sz w:val="20"/>
                <w:szCs w:val="20"/>
              </w:rPr>
            </w:pPr>
          </w:p>
        </w:tc>
      </w:tr>
      <w:tr w:rsidR="00034160" w:rsidRPr="005354AD" w14:paraId="47AC891A" w14:textId="77777777">
        <w:tc>
          <w:tcPr>
            <w:tcW w:w="720" w:type="dxa"/>
            <w:tcBorders>
              <w:top w:val="single" w:sz="4" w:space="0" w:color="auto"/>
              <w:left w:val="single" w:sz="4" w:space="0" w:color="auto"/>
              <w:bottom w:val="single" w:sz="4" w:space="0" w:color="auto"/>
              <w:right w:val="single" w:sz="4" w:space="0" w:color="auto"/>
            </w:tcBorders>
          </w:tcPr>
          <w:p w14:paraId="0D72B919" w14:textId="77777777" w:rsidR="00034160" w:rsidRPr="005354AD" w:rsidRDefault="00FB0689">
            <w:pPr>
              <w:jc w:val="cente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4</w:t>
            </w:r>
            <w:r w:rsidRPr="005354A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533BC9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շահառռւին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r w:rsidRPr="005354AD">
              <w:rPr>
                <w:rFonts w:ascii="GHEA Grapalat" w:hAnsi="GHEA Grapalat"/>
                <w:sz w:val="20"/>
                <w:szCs w:val="20"/>
                <w:lang w:val="hy-AM"/>
              </w:rPr>
              <w:t>դրոշմա</w:t>
            </w:r>
            <w:proofErr w:type="spellStart"/>
            <w:r w:rsidRPr="005354A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CD7A64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2EA6D"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ոչ </w:t>
            </w:r>
            <w:proofErr w:type="spellStart"/>
            <w:r w:rsidRPr="005354AD">
              <w:rPr>
                <w:rFonts w:ascii="GHEA Grapalat" w:hAnsi="GHEA Grapalat"/>
                <w:sz w:val="20"/>
                <w:szCs w:val="20"/>
              </w:rPr>
              <w:t>պարտադիր</w:t>
            </w:r>
            <w:proofErr w:type="spellEnd"/>
          </w:p>
          <w:p w14:paraId="38B8425F"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լրացվում է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վերջինիս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w:t>
            </w:r>
            <w:proofErr w:type="spellStart"/>
            <w:r w:rsidRPr="005354AD">
              <w:rPr>
                <w:rFonts w:ascii="GHEA Grapalat" w:hAnsi="GHEA Grapalat"/>
                <w:sz w:val="20"/>
                <w:szCs w:val="20"/>
              </w:rPr>
              <w:t>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hy-AM"/>
              </w:rPr>
              <w:t>, որտեղ   դրոշմակնիքը</w:t>
            </w:r>
            <w:r w:rsidRPr="005354AD">
              <w:rPr>
                <w:rFonts w:ascii="GHEA Grapalat" w:hAnsi="GHEA Grapalat"/>
                <w:sz w:val="20"/>
                <w:szCs w:val="20"/>
              </w:rPr>
              <w:t xml:space="preserve"> </w:t>
            </w:r>
            <w:r w:rsidRPr="005354AD">
              <w:rPr>
                <w:rFonts w:ascii="GHEA Grapalat" w:hAnsi="GHEA Grapalat"/>
                <w:sz w:val="20"/>
                <w:szCs w:val="20"/>
                <w:lang w:val="hy-AM"/>
              </w:rPr>
              <w:t xml:space="preserve">դրվում է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FD70A23" w14:textId="77777777" w:rsidR="00034160" w:rsidRPr="005354AD" w:rsidRDefault="00034160">
            <w:pPr>
              <w:jc w:val="center"/>
              <w:rPr>
                <w:rFonts w:ascii="GHEA Grapalat" w:hAnsi="GHEA Grapalat"/>
                <w:sz w:val="20"/>
                <w:szCs w:val="20"/>
              </w:rPr>
            </w:pPr>
          </w:p>
        </w:tc>
      </w:tr>
      <w:tr w:rsidR="00034160" w:rsidRPr="005354AD" w14:paraId="09493B8D" w14:textId="77777777">
        <w:tc>
          <w:tcPr>
            <w:tcW w:w="720" w:type="dxa"/>
            <w:tcBorders>
              <w:top w:val="single" w:sz="4" w:space="0" w:color="auto"/>
              <w:left w:val="single" w:sz="4" w:space="0" w:color="auto"/>
              <w:bottom w:val="single" w:sz="4" w:space="0" w:color="auto"/>
              <w:right w:val="single" w:sz="4" w:space="0" w:color="auto"/>
            </w:tcBorders>
          </w:tcPr>
          <w:p w14:paraId="4114809D" w14:textId="77777777" w:rsidR="00034160" w:rsidRPr="005354AD" w:rsidRDefault="00FB0689">
            <w:pPr>
              <w:jc w:val="cente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4</w:t>
            </w:r>
            <w:r w:rsidRPr="005354A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A96DC8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շահառռւին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ամսաթիվը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ժամը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8970A8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7C7F16"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ոչ </w:t>
            </w:r>
            <w:proofErr w:type="spellStart"/>
            <w:r w:rsidRPr="005354AD">
              <w:rPr>
                <w:rFonts w:ascii="GHEA Grapalat" w:hAnsi="GHEA Grapalat"/>
                <w:sz w:val="20"/>
                <w:szCs w:val="20"/>
              </w:rPr>
              <w:t>պարտադիր</w:t>
            </w:r>
            <w:proofErr w:type="spellEnd"/>
          </w:p>
          <w:p w14:paraId="44247437"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լրացվում է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վերջինիս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w:t>
            </w:r>
            <w:proofErr w:type="spellStart"/>
            <w:r w:rsidRPr="005354AD">
              <w:rPr>
                <w:rFonts w:ascii="GHEA Grapalat" w:hAnsi="GHEA Grapalat"/>
                <w:sz w:val="20"/>
                <w:szCs w:val="20"/>
              </w:rPr>
              <w:t>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hy-AM"/>
              </w:rPr>
              <w:t>,   որտեղ   սույն տվյալները</w:t>
            </w:r>
            <w:r w:rsidRPr="005354AD">
              <w:rPr>
                <w:rFonts w:ascii="GHEA Grapalat" w:hAnsi="GHEA Grapalat"/>
                <w:sz w:val="20"/>
                <w:szCs w:val="20"/>
              </w:rPr>
              <w:t xml:space="preserve"> </w:t>
            </w:r>
            <w:r w:rsidRPr="005354AD">
              <w:rPr>
                <w:rFonts w:ascii="GHEA Grapalat" w:hAnsi="GHEA Grapalat"/>
                <w:sz w:val="20"/>
                <w:szCs w:val="20"/>
                <w:lang w:val="hy-AM"/>
              </w:rPr>
              <w:t xml:space="preserve">դրվում են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8B3A52" w14:textId="77777777" w:rsidR="00034160" w:rsidRPr="005354AD" w:rsidRDefault="00034160">
            <w:pPr>
              <w:jc w:val="center"/>
              <w:rPr>
                <w:rFonts w:ascii="GHEA Grapalat" w:hAnsi="GHEA Grapalat"/>
                <w:sz w:val="20"/>
                <w:szCs w:val="20"/>
              </w:rPr>
            </w:pPr>
          </w:p>
        </w:tc>
      </w:tr>
    </w:tbl>
    <w:p w14:paraId="597E48F1" w14:textId="77777777" w:rsidR="00034160" w:rsidRPr="005354AD" w:rsidRDefault="00034160">
      <w:pPr>
        <w:pStyle w:val="af8"/>
        <w:jc w:val="right"/>
        <w:rPr>
          <w:rFonts w:ascii="GHEA Grapalat" w:hAnsi="GHEA Grapalat" w:cs="Sylfaen"/>
          <w:i w:val="0"/>
          <w:lang w:val="en-US"/>
        </w:rPr>
      </w:pPr>
    </w:p>
    <w:p w14:paraId="5CC132A5" w14:textId="77777777" w:rsidR="00034160" w:rsidRPr="005354AD" w:rsidRDefault="00034160">
      <w:pPr>
        <w:pStyle w:val="af8"/>
        <w:jc w:val="right"/>
        <w:rPr>
          <w:rFonts w:ascii="GHEA Grapalat" w:hAnsi="GHEA Grapalat" w:cs="Sylfaen"/>
          <w:i w:val="0"/>
          <w:lang w:val="en-US"/>
        </w:rPr>
      </w:pPr>
    </w:p>
    <w:p w14:paraId="7AC0CFC3" w14:textId="77777777" w:rsidR="00034160" w:rsidRPr="005354AD" w:rsidRDefault="00034160">
      <w:pPr>
        <w:pStyle w:val="af8"/>
        <w:jc w:val="right"/>
        <w:rPr>
          <w:rFonts w:ascii="GHEA Grapalat" w:hAnsi="GHEA Grapalat" w:cs="Sylfaen"/>
          <w:i w:val="0"/>
          <w:lang w:val="en-US"/>
        </w:rPr>
      </w:pPr>
    </w:p>
    <w:p w14:paraId="51EF544A" w14:textId="77777777" w:rsidR="00034160" w:rsidRPr="005354AD" w:rsidRDefault="00034160">
      <w:pPr>
        <w:pStyle w:val="af8"/>
        <w:jc w:val="right"/>
        <w:rPr>
          <w:rFonts w:ascii="GHEA Grapalat" w:hAnsi="GHEA Grapalat" w:cs="Sylfaen"/>
          <w:i w:val="0"/>
          <w:lang w:val="en-US"/>
        </w:rPr>
      </w:pPr>
    </w:p>
    <w:p w14:paraId="65817CD0" w14:textId="77777777" w:rsidR="00034160" w:rsidRPr="005354AD" w:rsidRDefault="00034160">
      <w:pPr>
        <w:pStyle w:val="af8"/>
        <w:jc w:val="right"/>
        <w:rPr>
          <w:rFonts w:ascii="GHEA Grapalat" w:hAnsi="GHEA Grapalat" w:cs="Sylfaen"/>
          <w:i w:val="0"/>
          <w:lang w:val="en-US"/>
        </w:rPr>
      </w:pPr>
    </w:p>
    <w:p w14:paraId="339E20EA" w14:textId="77777777" w:rsidR="00034160" w:rsidRPr="005354AD" w:rsidRDefault="00034160">
      <w:pPr>
        <w:rPr>
          <w:rFonts w:ascii="GHEA Grapalat" w:hAnsi="GHEA Grapalat"/>
        </w:rPr>
      </w:pPr>
    </w:p>
    <w:p w14:paraId="54617352" w14:textId="77777777" w:rsidR="00034160" w:rsidRPr="005354AD" w:rsidRDefault="00034160">
      <w:pPr>
        <w:jc w:val="center"/>
        <w:rPr>
          <w:rFonts w:ascii="GHEA Grapalat" w:hAnsi="GHEA Grapalat" w:cs="GHEA Grapalat"/>
          <w:sz w:val="22"/>
          <w:szCs w:val="22"/>
          <w:lang w:val="hy-AM"/>
        </w:rPr>
      </w:pPr>
    </w:p>
    <w:p w14:paraId="3991E11D" w14:textId="77777777" w:rsidR="00034160" w:rsidRPr="005354AD" w:rsidRDefault="00FB0689">
      <w:pPr>
        <w:pStyle w:val="31"/>
        <w:spacing w:line="240" w:lineRule="auto"/>
        <w:jc w:val="right"/>
        <w:rPr>
          <w:rFonts w:ascii="GHEA Grapalat" w:hAnsi="GHEA Grapalat" w:cs="Sylfaen"/>
          <w:b/>
          <w:lang w:val="hy-AM"/>
        </w:rPr>
      </w:pPr>
      <w:r w:rsidRPr="005354AD">
        <w:rPr>
          <w:rFonts w:ascii="GHEA Grapalat" w:hAnsi="GHEA Grapalat"/>
          <w:b/>
          <w:lang w:val="hy-AM"/>
        </w:rPr>
        <w:br w:type="page"/>
      </w:r>
      <w:r w:rsidRPr="005354AD">
        <w:rPr>
          <w:rFonts w:ascii="GHEA Grapalat" w:hAnsi="GHEA Grapalat" w:cs="Sylfaen"/>
          <w:b/>
          <w:lang w:val="hy-AM"/>
        </w:rPr>
        <w:t>Հավելված 5.1</w:t>
      </w:r>
    </w:p>
    <w:p w14:paraId="2C75E496" w14:textId="3B59732B" w:rsidR="00034160" w:rsidRPr="005354AD" w:rsidRDefault="00FB0689">
      <w:pPr>
        <w:pStyle w:val="31"/>
        <w:spacing w:line="240" w:lineRule="auto"/>
        <w:jc w:val="right"/>
        <w:rPr>
          <w:rFonts w:ascii="GHEA Grapalat" w:hAnsi="GHEA Grapalat" w:cs="Sylfaen"/>
          <w:b/>
          <w:lang w:val="hy-AM"/>
        </w:rPr>
      </w:pPr>
      <w:r w:rsidRPr="005354AD">
        <w:rPr>
          <w:rFonts w:ascii="GHEA Grapalat" w:hAnsi="GHEA Grapalat" w:cs="Sylfaen"/>
          <w:b/>
          <w:lang w:val="hy-AM"/>
        </w:rPr>
        <w:t>«</w:t>
      </w:r>
      <w:r w:rsidR="00C12ED2">
        <w:rPr>
          <w:rFonts w:ascii="Sylfaen" w:hAnsi="Sylfaen" w:cs="Sylfaen"/>
          <w:i/>
          <w:lang w:val="af-ZA"/>
        </w:rPr>
        <w:t>ՀՀԱՄՄՀ-ԱԼՄ-ԳՀԱՊՁԲ-22/03</w:t>
      </w:r>
      <w:r w:rsidRPr="005354AD">
        <w:rPr>
          <w:rFonts w:ascii="GHEA Grapalat" w:hAnsi="GHEA Grapalat"/>
          <w:sz w:val="24"/>
          <w:szCs w:val="24"/>
          <w:lang w:val="af-ZA"/>
        </w:rPr>
        <w:t>»</w:t>
      </w:r>
      <w:r w:rsidRPr="005354AD">
        <w:rPr>
          <w:rFonts w:ascii="GHEA Grapalat" w:hAnsi="GHEA Grapalat" w:cs="Sylfaen"/>
          <w:b/>
          <w:lang w:val="hy-AM"/>
        </w:rPr>
        <w:t xml:space="preserve"> ծածկագրով</w:t>
      </w:r>
    </w:p>
    <w:p w14:paraId="41CF1A2C" w14:textId="77777777" w:rsidR="00034160" w:rsidRPr="005354AD" w:rsidRDefault="00FB0689">
      <w:pPr>
        <w:pStyle w:val="31"/>
        <w:spacing w:line="240" w:lineRule="auto"/>
        <w:jc w:val="right"/>
        <w:rPr>
          <w:rFonts w:ascii="GHEA Grapalat" w:hAnsi="GHEA Grapalat" w:cs="Sylfaen"/>
          <w:b/>
          <w:lang w:val="hy-AM"/>
        </w:rPr>
      </w:pPr>
      <w:r w:rsidRPr="005354AD">
        <w:rPr>
          <w:rFonts w:ascii="GHEA Grapalat" w:hAnsi="GHEA Grapalat" w:cs="Sylfaen"/>
          <w:b/>
          <w:lang w:val="hy-AM"/>
        </w:rPr>
        <w:t>գնանշման հարցման ընթացակարգի հրավերի</w:t>
      </w:r>
    </w:p>
    <w:p w14:paraId="412BCEFE" w14:textId="77777777" w:rsidR="00034160" w:rsidRPr="005354AD" w:rsidRDefault="00FB0689">
      <w:pPr>
        <w:jc w:val="center"/>
        <w:rPr>
          <w:rFonts w:ascii="GHEA Grapalat" w:hAnsi="GHEA Grapalat" w:cs="GHEA Grapalat"/>
          <w:b/>
          <w:sz w:val="20"/>
          <w:szCs w:val="20"/>
          <w:lang w:val="hy-AM"/>
        </w:rPr>
      </w:pPr>
      <w:r w:rsidRPr="005354AD">
        <w:rPr>
          <w:rFonts w:ascii="GHEA Grapalat" w:hAnsi="GHEA Grapalat" w:cs="GHEA Grapalat"/>
          <w:b/>
          <w:sz w:val="18"/>
          <w:szCs w:val="18"/>
          <w:lang w:val="hy-AM"/>
        </w:rPr>
        <w:t xml:space="preserve">       </w:t>
      </w:r>
      <w:r w:rsidRPr="005354AD">
        <w:rPr>
          <w:rFonts w:ascii="GHEA Grapalat" w:hAnsi="GHEA Grapalat" w:cs="GHEA Grapalat"/>
          <w:b/>
          <w:sz w:val="20"/>
          <w:szCs w:val="20"/>
          <w:lang w:val="hy-AM"/>
        </w:rPr>
        <w:t xml:space="preserve">ՏՈւԺԱՆՔԻ ՄԱՍԻՆ ՀԱՄԱՁԱՅՆԱԳԻՐ </w:t>
      </w:r>
    </w:p>
    <w:p w14:paraId="48B0CB47" w14:textId="77777777" w:rsidR="00034160" w:rsidRPr="005354AD" w:rsidRDefault="00FB0689">
      <w:pPr>
        <w:jc w:val="center"/>
        <w:rPr>
          <w:rFonts w:ascii="GHEA Grapalat" w:hAnsi="GHEA Grapalat" w:cs="GHEA Grapalat"/>
          <w:b/>
          <w:sz w:val="20"/>
          <w:szCs w:val="20"/>
          <w:lang w:val="hy-AM"/>
        </w:rPr>
      </w:pPr>
      <w:r w:rsidRPr="005354AD">
        <w:rPr>
          <w:rFonts w:ascii="GHEA Grapalat" w:hAnsi="GHEA Grapalat" w:cs="GHEA Grapalat"/>
          <w:sz w:val="20"/>
          <w:szCs w:val="20"/>
          <w:lang w:val="hy-AM"/>
        </w:rPr>
        <w:t xml:space="preserve">  </w:t>
      </w:r>
      <w:r w:rsidRPr="005354AD">
        <w:rPr>
          <w:rFonts w:ascii="GHEA Grapalat" w:hAnsi="GHEA Grapalat" w:cs="GHEA Grapalat"/>
          <w:b/>
          <w:sz w:val="20"/>
          <w:szCs w:val="20"/>
          <w:lang w:val="hy-AM"/>
        </w:rPr>
        <w:t xml:space="preserve"> </w:t>
      </w:r>
      <w:r w:rsidRPr="005354AD">
        <w:rPr>
          <w:rFonts w:ascii="GHEA Grapalat" w:hAnsi="GHEA Grapalat" w:cs="GHEA Grapalat"/>
          <w:b/>
          <w:sz w:val="18"/>
          <w:szCs w:val="18"/>
          <w:lang w:val="hy-AM"/>
        </w:rPr>
        <w:t xml:space="preserve">         (պայմանագրի ապահովում)</w:t>
      </w:r>
    </w:p>
    <w:p w14:paraId="417336F0" w14:textId="77777777" w:rsidR="00034160" w:rsidRPr="005354AD" w:rsidRDefault="00034160">
      <w:pPr>
        <w:rPr>
          <w:rFonts w:ascii="GHEA Grapalat" w:hAnsi="GHEA Grapalat" w:cs="GHEA Grapalat"/>
          <w:b/>
          <w:sz w:val="20"/>
          <w:szCs w:val="20"/>
          <w:lang w:val="hy-AM"/>
        </w:rPr>
      </w:pPr>
    </w:p>
    <w:p w14:paraId="7C0F6E59" w14:textId="77777777" w:rsidR="00034160" w:rsidRPr="005354AD" w:rsidRDefault="00FB0689">
      <w:pPr>
        <w:rPr>
          <w:rFonts w:ascii="GHEA Grapalat" w:hAnsi="GHEA Grapalat" w:cs="GHEA Grapalat"/>
          <w:sz w:val="20"/>
          <w:szCs w:val="20"/>
          <w:lang w:val="hy-AM"/>
        </w:rPr>
      </w:pPr>
      <w:r w:rsidRPr="005354AD">
        <w:rPr>
          <w:rFonts w:ascii="GHEA Grapalat" w:hAnsi="GHEA Grapalat" w:cs="GHEA Grapalat"/>
          <w:sz w:val="20"/>
          <w:szCs w:val="20"/>
          <w:lang w:val="hy-AM"/>
        </w:rPr>
        <w:t xml:space="preserve">     ք. Երևան</w:t>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r>
      <w:r w:rsidRPr="005354AD">
        <w:rPr>
          <w:rFonts w:ascii="GHEA Grapalat" w:hAnsi="GHEA Grapalat" w:cs="GHEA Grapalat"/>
          <w:sz w:val="20"/>
          <w:szCs w:val="20"/>
          <w:lang w:val="hy-AM"/>
        </w:rPr>
        <w:tab/>
        <w:t xml:space="preserve">            </w:t>
      </w:r>
      <w:r w:rsidRPr="005354AD">
        <w:rPr>
          <w:rFonts w:ascii="GHEA Grapalat" w:hAnsi="GHEA Grapalat"/>
          <w:sz w:val="20"/>
          <w:szCs w:val="20"/>
          <w:lang w:val="hy-AM"/>
        </w:rPr>
        <w:t>«</w:t>
      </w:r>
      <w:r w:rsidRPr="005354AD">
        <w:rPr>
          <w:rFonts w:ascii="GHEA Grapalat" w:hAnsi="GHEA Grapalat" w:cs="GHEA Grapalat"/>
          <w:sz w:val="20"/>
          <w:szCs w:val="20"/>
          <w:u w:val="single"/>
          <w:lang w:val="hy-AM"/>
        </w:rPr>
        <w:t xml:space="preserve">         </w:t>
      </w:r>
      <w:r w:rsidRPr="005354AD">
        <w:rPr>
          <w:rFonts w:ascii="GHEA Grapalat" w:hAnsi="GHEA Grapalat"/>
          <w:sz w:val="20"/>
          <w:szCs w:val="20"/>
          <w:lang w:val="hy-AM"/>
        </w:rPr>
        <w:t>»</w:t>
      </w:r>
      <w:r w:rsidRPr="005354AD">
        <w:rPr>
          <w:rFonts w:ascii="GHEA Grapalat" w:hAnsi="GHEA Grapalat" w:cs="GHEA Grapalat"/>
          <w:sz w:val="20"/>
          <w:szCs w:val="20"/>
          <w:u w:val="single"/>
          <w:lang w:val="hy-AM"/>
        </w:rPr>
        <w:t xml:space="preserve"> </w:t>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lang w:val="hy-AM"/>
        </w:rPr>
        <w:t xml:space="preserve"> 20   թ.**</w:t>
      </w:r>
    </w:p>
    <w:p w14:paraId="77095260" w14:textId="77777777" w:rsidR="00034160" w:rsidRPr="005354AD" w:rsidRDefault="00034160">
      <w:pPr>
        <w:rPr>
          <w:rFonts w:ascii="GHEA Grapalat" w:hAnsi="GHEA Grapalat" w:cs="GHEA Grapalat"/>
          <w:sz w:val="20"/>
          <w:szCs w:val="20"/>
          <w:lang w:val="hy-AM"/>
        </w:rPr>
      </w:pPr>
    </w:p>
    <w:p w14:paraId="3BAA2B6E" w14:textId="77777777" w:rsidR="00034160" w:rsidRPr="005354AD" w:rsidRDefault="00FB0689">
      <w:pPr>
        <w:jc w:val="both"/>
        <w:rPr>
          <w:rFonts w:ascii="GHEA Grapalat" w:hAnsi="GHEA Grapalat" w:cs="GHEA Grapalat"/>
          <w:sz w:val="20"/>
          <w:szCs w:val="20"/>
          <w:u w:val="single"/>
          <w:vertAlign w:val="subscript"/>
          <w:lang w:val="hy-AM"/>
        </w:rPr>
      </w:pPr>
      <w:r w:rsidRPr="005354AD">
        <w:rPr>
          <w:rFonts w:ascii="GHEA Grapalat" w:hAnsi="GHEA Grapalat" w:cs="GHEA Grapalat"/>
          <w:sz w:val="20"/>
          <w:szCs w:val="20"/>
          <w:u w:val="single"/>
          <w:vertAlign w:val="subscript"/>
          <w:lang w:val="hy-AM"/>
        </w:rPr>
        <w:tab/>
      </w:r>
      <w:r w:rsidRPr="005354AD">
        <w:rPr>
          <w:rFonts w:ascii="GHEA Grapalat" w:hAnsi="GHEA Grapalat" w:cs="GHEA Grapalat"/>
          <w:sz w:val="20"/>
          <w:szCs w:val="20"/>
          <w:u w:val="single"/>
          <w:vertAlign w:val="subscript"/>
          <w:lang w:val="hy-AM"/>
        </w:rPr>
        <w:tab/>
      </w:r>
      <w:r w:rsidRPr="005354AD">
        <w:rPr>
          <w:rFonts w:ascii="GHEA Grapalat" w:hAnsi="GHEA Grapalat" w:cs="GHEA Grapalat"/>
          <w:sz w:val="20"/>
          <w:szCs w:val="20"/>
          <w:u w:val="single"/>
          <w:vertAlign w:val="subscript"/>
          <w:lang w:val="hy-AM"/>
        </w:rPr>
        <w:tab/>
      </w:r>
      <w:r w:rsidRPr="005354AD">
        <w:rPr>
          <w:rFonts w:ascii="GHEA Grapalat" w:hAnsi="GHEA Grapalat" w:cs="GHEA Grapalat"/>
          <w:sz w:val="20"/>
          <w:szCs w:val="20"/>
          <w:vertAlign w:val="subscript"/>
          <w:lang w:val="hy-AM"/>
        </w:rPr>
        <w:t xml:space="preserve">, </w:t>
      </w:r>
      <w:r w:rsidRPr="005354AD">
        <w:rPr>
          <w:rFonts w:ascii="GHEA Grapalat" w:hAnsi="GHEA Grapalat" w:cs="GHEA Grapalat"/>
          <w:sz w:val="20"/>
          <w:szCs w:val="20"/>
          <w:lang w:val="hy-AM"/>
        </w:rPr>
        <w:t xml:space="preserve">ի դեմս Ընկերության տնօրեն </w:t>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p>
    <w:p w14:paraId="0A50ECDC" w14:textId="77777777" w:rsidR="00034160" w:rsidRPr="005354AD" w:rsidRDefault="00FB0689">
      <w:pPr>
        <w:jc w:val="both"/>
        <w:rPr>
          <w:rFonts w:ascii="GHEA Grapalat" w:hAnsi="GHEA Grapalat" w:cs="GHEA Grapalat"/>
          <w:sz w:val="20"/>
          <w:szCs w:val="20"/>
          <w:lang w:val="hy-AM"/>
        </w:rPr>
      </w:pPr>
      <w:r w:rsidRPr="005354AD">
        <w:rPr>
          <w:rFonts w:ascii="GHEA Grapalat" w:hAnsi="GHEA Grapalat"/>
          <w:sz w:val="20"/>
          <w:szCs w:val="20"/>
          <w:vertAlign w:val="superscript"/>
          <w:lang w:val="hy-AM"/>
        </w:rPr>
        <w:t xml:space="preserve">       Ընկերության անվանումը</w:t>
      </w:r>
      <w:r w:rsidRPr="005354AD">
        <w:rPr>
          <w:rFonts w:ascii="GHEA Grapalat" w:hAnsi="GHEA Grapalat" w:cs="GHEA Grapalat"/>
          <w:sz w:val="20"/>
          <w:szCs w:val="20"/>
          <w:vertAlign w:val="subscript"/>
          <w:lang w:val="hy-AM"/>
        </w:rPr>
        <w:tab/>
      </w:r>
      <w:r w:rsidRPr="005354AD">
        <w:rPr>
          <w:rFonts w:ascii="GHEA Grapalat" w:hAnsi="GHEA Grapalat" w:cs="GHEA Grapalat"/>
          <w:sz w:val="20"/>
          <w:szCs w:val="20"/>
          <w:vertAlign w:val="subscript"/>
          <w:lang w:val="hy-AM"/>
        </w:rPr>
        <w:tab/>
      </w:r>
      <w:r w:rsidRPr="005354AD">
        <w:rPr>
          <w:rFonts w:ascii="GHEA Grapalat" w:hAnsi="GHEA Grapalat" w:cs="GHEA Grapalat"/>
          <w:sz w:val="20"/>
          <w:szCs w:val="20"/>
          <w:vertAlign w:val="subscript"/>
          <w:lang w:val="hy-AM"/>
        </w:rPr>
        <w:tab/>
      </w:r>
      <w:r w:rsidRPr="005354AD">
        <w:rPr>
          <w:rFonts w:ascii="GHEA Grapalat" w:hAnsi="GHEA Grapalat" w:cs="GHEA Grapalat"/>
          <w:sz w:val="20"/>
          <w:szCs w:val="20"/>
          <w:vertAlign w:val="subscript"/>
          <w:lang w:val="hy-AM"/>
        </w:rPr>
        <w:tab/>
      </w:r>
      <w:r w:rsidRPr="005354AD">
        <w:rPr>
          <w:rFonts w:ascii="GHEA Grapalat" w:hAnsi="GHEA Grapalat" w:cs="GHEA Grapalat"/>
          <w:sz w:val="20"/>
          <w:szCs w:val="20"/>
          <w:vertAlign w:val="subscript"/>
          <w:lang w:val="hy-AM"/>
        </w:rPr>
        <w:tab/>
        <w:t xml:space="preserve">    </w:t>
      </w:r>
      <w:r w:rsidRPr="005354AD">
        <w:rPr>
          <w:rFonts w:ascii="GHEA Grapalat" w:hAnsi="GHEA Grapalat"/>
          <w:sz w:val="20"/>
          <w:szCs w:val="20"/>
          <w:vertAlign w:val="superscript"/>
          <w:lang w:val="hy-AM"/>
        </w:rPr>
        <w:t>Ընկերության տնօրենի անուն ազգանունը, անձնագրային տվյալները</w:t>
      </w:r>
      <w:r w:rsidRPr="005354AD">
        <w:rPr>
          <w:rFonts w:ascii="GHEA Grapalat" w:hAnsi="GHEA Grapalat" w:cs="GHEA Grapalat"/>
          <w:sz w:val="20"/>
          <w:szCs w:val="20"/>
          <w:vertAlign w:val="subscript"/>
          <w:lang w:val="hy-AM"/>
        </w:rPr>
        <w:t xml:space="preserve">, </w:t>
      </w:r>
      <w:r w:rsidRPr="005354A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D9B7BDA" w14:textId="77777777" w:rsidR="00034160" w:rsidRPr="005354AD" w:rsidRDefault="00034160">
      <w:pPr>
        <w:ind w:firstLine="708"/>
        <w:jc w:val="both"/>
        <w:rPr>
          <w:rFonts w:ascii="GHEA Grapalat" w:hAnsi="GHEA Grapalat" w:cs="GHEA Grapalat"/>
          <w:sz w:val="20"/>
          <w:szCs w:val="20"/>
          <w:lang w:val="hy-AM"/>
        </w:rPr>
      </w:pPr>
    </w:p>
    <w:p w14:paraId="30EB426C" w14:textId="77777777" w:rsidR="00034160" w:rsidRPr="005354AD" w:rsidRDefault="00FB0689">
      <w:pPr>
        <w:ind w:left="360"/>
        <w:jc w:val="center"/>
        <w:rPr>
          <w:rFonts w:ascii="GHEA Grapalat" w:hAnsi="GHEA Grapalat" w:cs="GHEA Grapalat"/>
          <w:b/>
          <w:bCs/>
          <w:sz w:val="20"/>
          <w:szCs w:val="20"/>
          <w:lang w:val="pt-BR"/>
        </w:rPr>
      </w:pPr>
      <w:r w:rsidRPr="005354AD">
        <w:rPr>
          <w:rFonts w:ascii="GHEA Grapalat" w:hAnsi="GHEA Grapalat" w:cs="GHEA Grapalat"/>
          <w:b/>
          <w:sz w:val="20"/>
          <w:szCs w:val="20"/>
          <w:lang w:val="hy-AM"/>
        </w:rPr>
        <w:t>1. Համաձայնության առարկան</w:t>
      </w:r>
    </w:p>
    <w:p w14:paraId="4C5FF61C" w14:textId="77777777" w:rsidR="00034160" w:rsidRPr="005354AD" w:rsidRDefault="00FB0689">
      <w:pPr>
        <w:jc w:val="both"/>
        <w:rPr>
          <w:rFonts w:ascii="GHEA Grapalat" w:hAnsi="GHEA Grapalat" w:cs="GHEA Grapalat"/>
          <w:b/>
          <w:bCs/>
          <w:sz w:val="20"/>
          <w:szCs w:val="20"/>
          <w:lang w:val="pt-BR"/>
        </w:rPr>
      </w:pPr>
      <w:r w:rsidRPr="005354AD">
        <w:rPr>
          <w:rFonts w:ascii="GHEA Grapalat" w:hAnsi="GHEA Grapalat" w:cs="GHEA Grapalat"/>
          <w:sz w:val="20"/>
          <w:szCs w:val="20"/>
          <w:lang w:val="pt-BR"/>
        </w:rPr>
        <w:tab/>
      </w:r>
      <w:r w:rsidRPr="005354AD">
        <w:rPr>
          <w:rFonts w:ascii="GHEA Grapalat" w:hAnsi="GHEA Grapalat" w:cs="GHEA Grapalat"/>
          <w:sz w:val="20"/>
          <w:szCs w:val="20"/>
          <w:lang w:val="pt-BR"/>
        </w:rPr>
        <w:tab/>
        <w:t xml:space="preserve">                               </w:t>
      </w:r>
    </w:p>
    <w:p w14:paraId="187177F3" w14:textId="1FB9DF2E" w:rsidR="00034160" w:rsidRPr="005354AD" w:rsidRDefault="00FB0689">
      <w:pPr>
        <w:ind w:left="426"/>
        <w:jc w:val="both"/>
        <w:rPr>
          <w:rFonts w:ascii="GHEA Grapalat" w:hAnsi="GHEA Grapalat" w:cs="GHEA Grapalat"/>
          <w:sz w:val="20"/>
          <w:szCs w:val="20"/>
          <w:lang w:val="pt-BR"/>
        </w:rPr>
      </w:pPr>
      <w:r w:rsidRPr="005354AD">
        <w:rPr>
          <w:rFonts w:ascii="GHEA Grapalat" w:hAnsi="GHEA Grapalat" w:cs="GHEA Grapalat"/>
          <w:sz w:val="20"/>
          <w:szCs w:val="20"/>
          <w:lang w:val="pt-BR"/>
        </w:rPr>
        <w:t xml:space="preserve">1.1 Ընկերությունը մասնակցում է « </w:t>
      </w:r>
      <w:r w:rsidRPr="005354AD">
        <w:rPr>
          <w:rFonts w:ascii="GHEA Grapalat" w:hAnsi="GHEA Grapalat" w:cs="GHEA Grapalat"/>
          <w:sz w:val="20"/>
          <w:szCs w:val="20"/>
          <w:lang w:val="hy-AM"/>
        </w:rPr>
        <w:t xml:space="preserve">Մարգարա գյուղի </w:t>
      </w:r>
      <w:r w:rsidRPr="005354AD">
        <w:rPr>
          <w:sz w:val="20"/>
          <w:szCs w:val="20"/>
          <w:lang w:val="hy-AM"/>
        </w:rPr>
        <w:t xml:space="preserve"> </w:t>
      </w:r>
      <w:r w:rsidRPr="005354AD">
        <w:rPr>
          <w:rFonts w:ascii="GHEA Grapalat" w:hAnsi="GHEA Grapalat" w:cs="GHEA Grapalat"/>
          <w:sz w:val="20"/>
          <w:szCs w:val="20"/>
          <w:lang w:val="pt-BR"/>
        </w:rPr>
        <w:t xml:space="preserve">մանկապարտեզ» ՀՈԱԿ-ի (այսուհետ` Պատվիրատու) կողմից կազմակերպված` </w:t>
      </w:r>
      <w:r w:rsidRPr="005354AD">
        <w:rPr>
          <w:rFonts w:ascii="GHEA Grapalat" w:hAnsi="GHEA Grapalat"/>
          <w:lang w:val="hy-AM"/>
        </w:rPr>
        <w:t>«</w:t>
      </w:r>
      <w:r w:rsidR="00C12ED2">
        <w:rPr>
          <w:rFonts w:ascii="Sylfaen" w:hAnsi="Sylfaen" w:cs="Sylfaen"/>
          <w:i/>
          <w:lang w:val="af-ZA"/>
        </w:rPr>
        <w:t>ՀՀԱՄՄՀ-ԱԼՄ-ԳՀԱՊՁԲ-22/03</w:t>
      </w:r>
      <w:r w:rsidRPr="005354AD">
        <w:rPr>
          <w:rFonts w:ascii="GHEA Grapalat" w:hAnsi="GHEA Grapalat"/>
          <w:lang w:val="af-ZA"/>
        </w:rPr>
        <w:t>»</w:t>
      </w:r>
      <w:r w:rsidRPr="005354AD">
        <w:rPr>
          <w:rFonts w:ascii="GHEA Grapalat" w:hAnsi="GHEA Grapalat" w:cs="GHEA Grapalat"/>
          <w:sz w:val="20"/>
          <w:szCs w:val="20"/>
          <w:lang w:val="pt-BR"/>
        </w:rPr>
        <w:t xml:space="preserve"> ծածկագրով գնման ընթացակարգին:</w:t>
      </w:r>
    </w:p>
    <w:p w14:paraId="54136EB5" w14:textId="77777777" w:rsidR="00034160" w:rsidRPr="005354AD" w:rsidRDefault="00FB0689">
      <w:pPr>
        <w:ind w:firstLine="426"/>
        <w:jc w:val="both"/>
        <w:rPr>
          <w:rFonts w:ascii="GHEA Grapalat" w:hAnsi="GHEA Grapalat" w:cs="GHEA Grapalat"/>
          <w:color w:val="5B9BD5"/>
          <w:sz w:val="20"/>
          <w:szCs w:val="20"/>
          <w:lang w:val="hy-AM"/>
        </w:rPr>
      </w:pPr>
      <w:r w:rsidRPr="005354A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88AEFE5" w14:textId="77777777" w:rsidR="00034160" w:rsidRPr="005354AD" w:rsidRDefault="00FB0689">
      <w:pPr>
        <w:ind w:firstLine="426"/>
        <w:jc w:val="both"/>
        <w:rPr>
          <w:rFonts w:ascii="GHEA Grapalat" w:hAnsi="GHEA Grapalat" w:cs="GHEA Grapalat"/>
          <w:color w:val="000000"/>
          <w:sz w:val="20"/>
          <w:szCs w:val="20"/>
          <w:lang w:val="pt-BR"/>
        </w:rPr>
      </w:pPr>
      <w:r w:rsidRPr="005354AD">
        <w:rPr>
          <w:rFonts w:ascii="GHEA Grapalat" w:hAnsi="GHEA Grapalat" w:cs="GHEA Grapalat"/>
          <w:color w:val="000000"/>
          <w:sz w:val="20"/>
          <w:szCs w:val="20"/>
          <w:lang w:val="pt-BR"/>
        </w:rPr>
        <w:t>1.3 Ընկերությունը</w:t>
      </w:r>
      <w:r w:rsidRPr="005354AD">
        <w:rPr>
          <w:rFonts w:ascii="GHEA Grapalat" w:hAnsi="GHEA Grapalat" w:cs="GHEA Grapalat"/>
          <w:color w:val="000000"/>
          <w:sz w:val="20"/>
          <w:szCs w:val="20"/>
          <w:lang w:val="hy-AM"/>
        </w:rPr>
        <w:t xml:space="preserve"> սույն </w:t>
      </w:r>
      <w:r w:rsidRPr="005354AD">
        <w:rPr>
          <w:rFonts w:ascii="GHEA Grapalat" w:hAnsi="GHEA Grapalat" w:cs="GHEA Grapalat"/>
          <w:color w:val="000000"/>
          <w:sz w:val="20"/>
          <w:szCs w:val="20"/>
          <w:lang w:val="pt-BR"/>
        </w:rPr>
        <w:t>տուժանքի համաձայնագ</w:t>
      </w:r>
      <w:r w:rsidRPr="005354AD">
        <w:rPr>
          <w:rFonts w:ascii="GHEA Grapalat" w:hAnsi="GHEA Grapalat" w:cs="GHEA Grapalat"/>
          <w:color w:val="000000"/>
          <w:sz w:val="20"/>
          <w:szCs w:val="20"/>
          <w:lang w:val="hy-AM"/>
        </w:rPr>
        <w:t>ր</w:t>
      </w:r>
      <w:r w:rsidRPr="005354AD">
        <w:rPr>
          <w:rFonts w:ascii="GHEA Grapalat" w:hAnsi="GHEA Grapalat" w:cs="GHEA Grapalat"/>
          <w:color w:val="000000"/>
          <w:sz w:val="20"/>
          <w:szCs w:val="20"/>
          <w:lang w:val="pt-BR"/>
        </w:rPr>
        <w:t>ի</w:t>
      </w:r>
      <w:r w:rsidRPr="005354AD">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521EB5F" w14:textId="77777777" w:rsidR="00034160" w:rsidRPr="005354AD" w:rsidRDefault="00FB0689">
      <w:pPr>
        <w:ind w:firstLine="426"/>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14F8AC9" w14:textId="77777777" w:rsidR="00034160" w:rsidRPr="005354AD" w:rsidRDefault="00FB0689">
      <w:pPr>
        <w:ind w:firstLine="426"/>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354AD">
        <w:rPr>
          <w:rFonts w:ascii="GHEA Grapalat" w:hAnsi="GHEA Grapalat" w:cs="GHEA Grapalat"/>
          <w:color w:val="000000"/>
          <w:sz w:val="20"/>
          <w:szCs w:val="20"/>
          <w:lang w:val="pt-BR"/>
        </w:rPr>
        <w:t>Ընկերության</w:t>
      </w:r>
      <w:r w:rsidRPr="005354AD">
        <w:rPr>
          <w:rFonts w:ascii="GHEA Grapalat" w:hAnsi="GHEA Grapalat" w:cs="GHEA Grapalat"/>
          <w:color w:val="000000"/>
          <w:sz w:val="20"/>
          <w:szCs w:val="20"/>
          <w:lang w:val="hy-AM"/>
        </w:rPr>
        <w:t xml:space="preserve"> հաշվից  գանձելու համար՝ առանց լրացուցիչ ակցեպտավորման: </w:t>
      </w:r>
    </w:p>
    <w:p w14:paraId="338BEA62" w14:textId="77777777" w:rsidR="00034160" w:rsidRPr="005354AD" w:rsidRDefault="00FB0689">
      <w:pPr>
        <w:ind w:firstLine="426"/>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 xml:space="preserve">գ)  </w:t>
      </w:r>
      <w:r w:rsidRPr="005354AD">
        <w:rPr>
          <w:rFonts w:ascii="GHEA Grapalat" w:hAnsi="GHEA Grapalat" w:cs="GHEA Grapalat"/>
          <w:color w:val="000000"/>
          <w:sz w:val="20"/>
          <w:szCs w:val="20"/>
          <w:lang w:val="pt-BR"/>
        </w:rPr>
        <w:t>Ընկերությունը</w:t>
      </w:r>
      <w:r w:rsidRPr="005354A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9AB6F45" w14:textId="77777777" w:rsidR="00034160" w:rsidRPr="005354AD" w:rsidRDefault="00FB0689">
      <w:pPr>
        <w:ind w:left="426"/>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 xml:space="preserve">դ) </w:t>
      </w:r>
      <w:r w:rsidRPr="005354AD">
        <w:rPr>
          <w:rFonts w:ascii="GHEA Grapalat" w:hAnsi="GHEA Grapalat" w:cs="GHEA Grapalat"/>
          <w:color w:val="000000"/>
          <w:sz w:val="20"/>
          <w:szCs w:val="20"/>
          <w:lang w:val="pt-BR"/>
        </w:rPr>
        <w:t>Ընկերությունը</w:t>
      </w:r>
      <w:r w:rsidRPr="005354A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0D87059" w14:textId="77777777" w:rsidR="00034160" w:rsidRPr="005354AD" w:rsidRDefault="00FB0689">
      <w:pPr>
        <w:ind w:firstLine="426"/>
        <w:jc w:val="both"/>
        <w:rPr>
          <w:rFonts w:ascii="GHEA Grapalat" w:hAnsi="GHEA Grapalat" w:cs="GHEA Grapalat"/>
          <w:sz w:val="20"/>
          <w:szCs w:val="20"/>
          <w:lang w:val="hy-AM"/>
        </w:rPr>
      </w:pPr>
      <w:r w:rsidRPr="005354A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A5AEEB4" w14:textId="77777777" w:rsidR="00034160" w:rsidRPr="005354AD" w:rsidRDefault="00FB0689">
      <w:pPr>
        <w:numPr>
          <w:ilvl w:val="1"/>
          <w:numId w:val="9"/>
        </w:numPr>
        <w:ind w:left="0" w:firstLine="426"/>
        <w:jc w:val="both"/>
        <w:rPr>
          <w:rFonts w:ascii="GHEA Grapalat" w:hAnsi="GHEA Grapalat" w:cs="GHEA Grapalat"/>
          <w:sz w:val="20"/>
          <w:szCs w:val="20"/>
          <w:lang w:val="pt-BR"/>
        </w:rPr>
      </w:pPr>
      <w:r w:rsidRPr="005354A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354AD">
        <w:rPr>
          <w:rFonts w:ascii="GHEA Grapalat" w:hAnsi="GHEA Grapalat" w:cs="GHEA Grapalat"/>
          <w:sz w:val="20"/>
          <w:szCs w:val="20"/>
          <w:lang w:val="hy-AM"/>
        </w:rPr>
        <w:t xml:space="preserve">Պահանջագիրը բնօրինակներով </w:t>
      </w:r>
      <w:r w:rsidRPr="005354AD">
        <w:rPr>
          <w:rFonts w:ascii="GHEA Grapalat" w:hAnsi="GHEA Grapalat" w:cs="GHEA Grapalat"/>
          <w:sz w:val="20"/>
          <w:szCs w:val="20"/>
          <w:lang w:val="pt-BR"/>
        </w:rPr>
        <w:t xml:space="preserve">ներկայացնում է </w:t>
      </w:r>
      <w:r w:rsidRPr="005354AD">
        <w:rPr>
          <w:rFonts w:ascii="GHEA Grapalat" w:hAnsi="GHEA Grapalat" w:cs="GHEA Grapalat"/>
          <w:sz w:val="20"/>
          <w:szCs w:val="20"/>
          <w:lang w:val="hy-AM"/>
        </w:rPr>
        <w:t>Վճարող Բանկին</w:t>
      </w:r>
      <w:r w:rsidRPr="005354A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354AD">
        <w:rPr>
          <w:rFonts w:ascii="GHEA Grapalat" w:hAnsi="GHEA Grapalat" w:cs="GHEA Grapalat"/>
          <w:sz w:val="20"/>
          <w:szCs w:val="20"/>
          <w:lang w:val="hy-AM"/>
        </w:rPr>
        <w:t>Պահանջագիրը</w:t>
      </w:r>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էլեկտրոնային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թվային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ստորագրությամբ</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հաստատված</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լինելու</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դեպքում</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դրանք</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Վճարող</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Բանկին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են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ներկայացվում</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էլեկտրոնային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կրիչներով</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ինչպես</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նաև</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դրանցից</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արտատպված</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թղթային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տարբերակներով</w:t>
      </w:r>
      <w:proofErr w:type="spellEnd"/>
      <w:r w:rsidRPr="005354AD">
        <w:rPr>
          <w:rFonts w:ascii="GHEA Grapalat" w:hAnsi="GHEA Grapalat" w:cs="GHEA Grapalat"/>
          <w:sz w:val="20"/>
          <w:szCs w:val="20"/>
          <w:lang w:val="pt-BR"/>
        </w:rPr>
        <w:t>:</w:t>
      </w:r>
    </w:p>
    <w:p w14:paraId="3D847091" w14:textId="77777777" w:rsidR="00034160" w:rsidRPr="005354AD" w:rsidRDefault="00FB0689">
      <w:pPr>
        <w:numPr>
          <w:ilvl w:val="1"/>
          <w:numId w:val="9"/>
        </w:numPr>
        <w:ind w:left="0" w:firstLine="426"/>
        <w:jc w:val="both"/>
        <w:rPr>
          <w:rFonts w:ascii="GHEA Grapalat" w:hAnsi="GHEA Grapalat" w:cs="GHEA Grapalat"/>
          <w:color w:val="000000"/>
          <w:sz w:val="20"/>
          <w:szCs w:val="20"/>
          <w:lang w:val="hy-AM"/>
        </w:rPr>
      </w:pPr>
      <w:r w:rsidRPr="005354A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CDF4A36" w14:textId="77777777" w:rsidR="00034160" w:rsidRPr="005354AD" w:rsidRDefault="00FB0689">
      <w:pPr>
        <w:numPr>
          <w:ilvl w:val="1"/>
          <w:numId w:val="9"/>
        </w:numPr>
        <w:ind w:left="0" w:firstLine="426"/>
        <w:jc w:val="both"/>
        <w:rPr>
          <w:rFonts w:ascii="GHEA Grapalat" w:hAnsi="GHEA Grapalat" w:cs="GHEA Grapalat"/>
          <w:sz w:val="20"/>
          <w:szCs w:val="20"/>
          <w:lang w:val="pt-BR"/>
        </w:rPr>
      </w:pPr>
      <w:r w:rsidRPr="005354AD">
        <w:rPr>
          <w:rFonts w:ascii="GHEA Grapalat" w:hAnsi="GHEA Grapalat" w:cs="GHEA Grapalat"/>
          <w:sz w:val="20"/>
          <w:szCs w:val="20"/>
          <w:lang w:val="hy-AM"/>
        </w:rPr>
        <w:t>Վճարող Բանկի կողմից Պ</w:t>
      </w:r>
      <w:r w:rsidRPr="005354AD">
        <w:rPr>
          <w:rFonts w:ascii="GHEA Grapalat" w:hAnsi="GHEA Grapalat" w:cs="GHEA Grapalat"/>
          <w:sz w:val="20"/>
          <w:szCs w:val="20"/>
          <w:lang w:val="pt-BR"/>
        </w:rPr>
        <w:t xml:space="preserve">ահանջագրում նշված գումարի վճարման հետևանքով </w:t>
      </w:r>
      <w:r w:rsidRPr="005354AD">
        <w:rPr>
          <w:rFonts w:ascii="GHEA Grapalat" w:hAnsi="GHEA Grapalat" w:cs="GHEA Grapalat"/>
          <w:sz w:val="20"/>
          <w:szCs w:val="20"/>
          <w:lang w:val="hy-AM"/>
        </w:rPr>
        <w:t xml:space="preserve">Ընկերության </w:t>
      </w:r>
      <w:r w:rsidRPr="005354AD">
        <w:rPr>
          <w:rFonts w:ascii="GHEA Grapalat" w:hAnsi="GHEA Grapalat" w:cs="GHEA Grapalat"/>
          <w:sz w:val="20"/>
          <w:szCs w:val="20"/>
          <w:lang w:val="pt-BR"/>
        </w:rPr>
        <w:t xml:space="preserve">առաջացած ռիսկերի (Ընկերության կրած վնասների) </w:t>
      </w:r>
      <w:r w:rsidRPr="005354AD">
        <w:rPr>
          <w:rFonts w:ascii="GHEA Grapalat" w:hAnsi="GHEA Grapalat" w:cs="GHEA Grapalat"/>
          <w:sz w:val="20"/>
          <w:szCs w:val="20"/>
          <w:lang w:val="hy-AM"/>
        </w:rPr>
        <w:t xml:space="preserve">և բացասական հետևանքների </w:t>
      </w:r>
      <w:r w:rsidRPr="005354AD">
        <w:rPr>
          <w:rFonts w:ascii="GHEA Grapalat" w:hAnsi="GHEA Grapalat" w:cs="GHEA Grapalat"/>
          <w:sz w:val="20"/>
          <w:szCs w:val="20"/>
          <w:lang w:val="pt-BR"/>
        </w:rPr>
        <w:t>համար Բանկը</w:t>
      </w:r>
      <w:r w:rsidRPr="005354AD">
        <w:rPr>
          <w:rFonts w:ascii="GHEA Grapalat" w:hAnsi="GHEA Grapalat" w:cs="GHEA Grapalat"/>
          <w:sz w:val="20"/>
          <w:szCs w:val="20"/>
          <w:lang w:val="hy-AM"/>
        </w:rPr>
        <w:t xml:space="preserve"> որևէ</w:t>
      </w:r>
      <w:r w:rsidRPr="005354AD">
        <w:rPr>
          <w:rFonts w:ascii="GHEA Grapalat" w:hAnsi="GHEA Grapalat" w:cs="GHEA Grapalat"/>
          <w:sz w:val="20"/>
          <w:szCs w:val="20"/>
          <w:lang w:val="pt-BR"/>
        </w:rPr>
        <w:t xml:space="preserve"> պատասխանատվություն չի կրում</w:t>
      </w:r>
      <w:r w:rsidRPr="005354AD">
        <w:rPr>
          <w:rFonts w:ascii="GHEA Grapalat" w:hAnsi="GHEA Grapalat" w:cs="GHEA Grapalat"/>
          <w:sz w:val="20"/>
          <w:szCs w:val="20"/>
          <w:lang w:val="hy-AM"/>
        </w:rPr>
        <w:t>:</w:t>
      </w:r>
      <w:r w:rsidRPr="005354AD">
        <w:rPr>
          <w:rFonts w:ascii="GHEA Grapalat" w:hAnsi="GHEA Grapalat" w:cs="GHEA Grapalat"/>
          <w:sz w:val="20"/>
          <w:szCs w:val="20"/>
          <w:lang w:val="pt-BR"/>
        </w:rPr>
        <w:t xml:space="preserve"> </w:t>
      </w:r>
      <w:r w:rsidRPr="005354A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D2EC3CC" w14:textId="77777777" w:rsidR="00034160" w:rsidRPr="005354AD" w:rsidRDefault="00FB0689">
      <w:pPr>
        <w:numPr>
          <w:ilvl w:val="1"/>
          <w:numId w:val="9"/>
        </w:numPr>
        <w:ind w:left="0" w:firstLine="426"/>
        <w:jc w:val="both"/>
        <w:rPr>
          <w:rFonts w:ascii="GHEA Grapalat" w:hAnsi="GHEA Grapalat" w:cs="GHEA Grapalat"/>
          <w:sz w:val="20"/>
          <w:szCs w:val="20"/>
          <w:lang w:val="pt-BR"/>
        </w:rPr>
      </w:pPr>
      <w:r w:rsidRPr="005354AD">
        <w:rPr>
          <w:rFonts w:ascii="GHEA Grapalat" w:hAnsi="GHEA Grapalat" w:cs="GHEA Grapalat"/>
          <w:sz w:val="20"/>
          <w:szCs w:val="20"/>
          <w:lang w:val="hy-AM"/>
        </w:rPr>
        <w:t>Այն դեպքում</w:t>
      </w:r>
      <w:r w:rsidRPr="005354AD">
        <w:rPr>
          <w:rFonts w:ascii="GHEA Grapalat" w:hAnsi="GHEA Grapalat" w:cs="GHEA Grapalat"/>
          <w:sz w:val="20"/>
          <w:szCs w:val="20"/>
          <w:lang w:val="pt-BR"/>
        </w:rPr>
        <w:t>,</w:t>
      </w:r>
      <w:r w:rsidRPr="005354AD">
        <w:rPr>
          <w:rFonts w:ascii="GHEA Grapalat" w:hAnsi="GHEA Grapalat" w:cs="GHEA Grapalat"/>
          <w:sz w:val="20"/>
          <w:szCs w:val="20"/>
          <w:lang w:val="hy-AM"/>
        </w:rPr>
        <w:t xml:space="preserve"> երբ Ընկերության հաշվի միջոցները չեն բավարարում</w:t>
      </w:r>
      <w:r w:rsidRPr="005354AD">
        <w:rPr>
          <w:rFonts w:ascii="GHEA Grapalat" w:hAnsi="GHEA Grapalat" w:cs="GHEA Grapalat"/>
          <w:sz w:val="20"/>
          <w:szCs w:val="20"/>
        </w:rPr>
        <w:t>՝</w:t>
      </w:r>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Վճարող</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բանկը</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վճարման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պահանջագիրը</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ստանալուց</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հետո</w:t>
      </w:r>
      <w:proofErr w:type="spellEnd"/>
      <w:r w:rsidRPr="005354AD">
        <w:rPr>
          <w:rFonts w:ascii="GHEA Grapalat" w:hAnsi="GHEA Grapalat" w:cs="GHEA Grapalat"/>
          <w:sz w:val="20"/>
          <w:szCs w:val="20"/>
        </w:rPr>
        <w:t>՝</w:t>
      </w:r>
      <w:r w:rsidRPr="005354AD">
        <w:rPr>
          <w:rFonts w:ascii="GHEA Grapalat" w:hAnsi="GHEA Grapalat" w:cs="GHEA Grapalat"/>
          <w:sz w:val="20"/>
          <w:szCs w:val="20"/>
          <w:lang w:val="pt-BR"/>
        </w:rPr>
        <w:t xml:space="preserve"> 2 (</w:t>
      </w:r>
      <w:proofErr w:type="spellStart"/>
      <w:r w:rsidRPr="005354AD">
        <w:rPr>
          <w:rFonts w:ascii="GHEA Grapalat" w:hAnsi="GHEA Grapalat" w:cs="GHEA Grapalat"/>
          <w:sz w:val="20"/>
          <w:szCs w:val="20"/>
        </w:rPr>
        <w:t>երկու</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աշխատանքային</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օրվա</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ընթացքում</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պետք</w:t>
      </w:r>
      <w:proofErr w:type="spellEnd"/>
      <w:r w:rsidRPr="005354AD">
        <w:rPr>
          <w:rFonts w:ascii="GHEA Grapalat" w:hAnsi="GHEA Grapalat" w:cs="GHEA Grapalat"/>
          <w:sz w:val="20"/>
          <w:szCs w:val="20"/>
          <w:lang w:val="pt-BR"/>
        </w:rPr>
        <w:t xml:space="preserve"> </w:t>
      </w:r>
      <w:r w:rsidRPr="005354AD">
        <w:rPr>
          <w:rFonts w:ascii="GHEA Grapalat" w:hAnsi="GHEA Grapalat" w:cs="GHEA Grapalat"/>
          <w:sz w:val="20"/>
          <w:szCs w:val="20"/>
        </w:rPr>
        <w:t>է</w:t>
      </w:r>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տեղեկացնի</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Պատվիրատուին</w:t>
      </w:r>
      <w:proofErr w:type="spellEnd"/>
      <w:r w:rsidRPr="005354AD">
        <w:rPr>
          <w:rFonts w:ascii="GHEA Grapalat" w:hAnsi="GHEA Grapalat" w:cs="GHEA Grapalat"/>
          <w:sz w:val="20"/>
          <w:szCs w:val="20"/>
        </w:rPr>
        <w:t>՝</w:t>
      </w:r>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գրավոր</w:t>
      </w:r>
      <w:proofErr w:type="spellEnd"/>
      <w:r w:rsidRPr="005354AD">
        <w:rPr>
          <w:rFonts w:ascii="GHEA Grapalat" w:hAnsi="GHEA Grapalat" w:cs="GHEA Grapalat"/>
          <w:sz w:val="20"/>
          <w:szCs w:val="20"/>
          <w:lang w:val="pt-BR"/>
        </w:rPr>
        <w:t xml:space="preserve"> </w:t>
      </w:r>
      <w:proofErr w:type="spellStart"/>
      <w:r w:rsidRPr="005354AD">
        <w:rPr>
          <w:rFonts w:ascii="GHEA Grapalat" w:hAnsi="GHEA Grapalat" w:cs="GHEA Grapalat"/>
          <w:sz w:val="20"/>
          <w:szCs w:val="20"/>
        </w:rPr>
        <w:t>ձևով</w:t>
      </w:r>
      <w:proofErr w:type="spellEnd"/>
      <w:r w:rsidRPr="005354AD">
        <w:rPr>
          <w:rFonts w:ascii="GHEA Grapalat" w:hAnsi="GHEA Grapalat" w:cs="GHEA Grapalat"/>
          <w:sz w:val="20"/>
          <w:szCs w:val="20"/>
          <w:lang w:val="pt-BR"/>
        </w:rPr>
        <w:t>:</w:t>
      </w:r>
    </w:p>
    <w:p w14:paraId="461A3C34" w14:textId="77777777" w:rsidR="00034160" w:rsidRPr="005354AD" w:rsidRDefault="00FB0689">
      <w:pPr>
        <w:numPr>
          <w:ilvl w:val="1"/>
          <w:numId w:val="9"/>
        </w:numPr>
        <w:ind w:left="0" w:firstLine="426"/>
        <w:jc w:val="both"/>
        <w:rPr>
          <w:rFonts w:ascii="GHEA Grapalat" w:hAnsi="GHEA Grapalat" w:cs="GHEA Grapalat"/>
          <w:sz w:val="20"/>
          <w:szCs w:val="20"/>
          <w:lang w:val="pt-BR"/>
        </w:rPr>
      </w:pPr>
      <w:r w:rsidRPr="005354AD">
        <w:rPr>
          <w:rFonts w:ascii="GHEA Grapalat" w:hAnsi="GHEA Grapalat" w:cs="GHEA Grapalat"/>
          <w:sz w:val="20"/>
          <w:szCs w:val="20"/>
          <w:lang w:val="pt-BR"/>
        </w:rPr>
        <w:t xml:space="preserve"> Սույն համաձայնագիրը և կից </w:t>
      </w:r>
      <w:r w:rsidRPr="005354AD">
        <w:rPr>
          <w:rFonts w:ascii="GHEA Grapalat" w:hAnsi="GHEA Grapalat" w:cs="GHEA Grapalat"/>
          <w:sz w:val="20"/>
          <w:szCs w:val="20"/>
          <w:lang w:val="hy-AM"/>
        </w:rPr>
        <w:t>Պ</w:t>
      </w:r>
      <w:r w:rsidRPr="005354A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7848196" w14:textId="77777777" w:rsidR="00034160" w:rsidRPr="005354AD" w:rsidRDefault="00034160">
      <w:pPr>
        <w:jc w:val="both"/>
        <w:rPr>
          <w:rFonts w:ascii="GHEA Grapalat" w:hAnsi="GHEA Grapalat" w:cs="GHEA Grapalat"/>
          <w:sz w:val="20"/>
          <w:szCs w:val="20"/>
          <w:lang w:val="hy-AM"/>
        </w:rPr>
      </w:pPr>
    </w:p>
    <w:p w14:paraId="316C4A82" w14:textId="77777777" w:rsidR="00034160" w:rsidRPr="005354AD" w:rsidRDefault="00FB0689">
      <w:pPr>
        <w:ind w:left="360"/>
        <w:jc w:val="center"/>
        <w:rPr>
          <w:rFonts w:ascii="GHEA Grapalat" w:hAnsi="GHEA Grapalat" w:cs="GHEA Grapalat"/>
          <w:b/>
          <w:bCs/>
          <w:sz w:val="20"/>
          <w:szCs w:val="20"/>
          <w:lang w:val="hy-AM"/>
        </w:rPr>
      </w:pPr>
      <w:r w:rsidRPr="005354AD">
        <w:rPr>
          <w:rFonts w:ascii="GHEA Grapalat" w:hAnsi="GHEA Grapalat" w:cs="GHEA Grapalat"/>
          <w:b/>
          <w:bCs/>
          <w:sz w:val="20"/>
          <w:szCs w:val="20"/>
          <w:lang w:val="hy-AM"/>
        </w:rPr>
        <w:t>2. Այլ պայմաններ</w:t>
      </w:r>
    </w:p>
    <w:p w14:paraId="2273302D"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80BE4BF"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B534848"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508C448"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C5EB4A1" w14:textId="77777777" w:rsidR="00034160" w:rsidRPr="005354AD" w:rsidRDefault="00FB0689">
      <w:pPr>
        <w:ind w:firstLine="567"/>
        <w:jc w:val="both"/>
        <w:rPr>
          <w:rFonts w:ascii="GHEA Grapalat" w:hAnsi="GHEA Grapalat" w:cs="GHEA Grapalat"/>
          <w:sz w:val="20"/>
          <w:szCs w:val="20"/>
          <w:lang w:val="hy-AM"/>
        </w:rPr>
      </w:pPr>
      <w:r w:rsidRPr="005354A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844605A" w14:textId="77777777" w:rsidR="00034160" w:rsidRPr="005354AD" w:rsidRDefault="00034160">
      <w:pPr>
        <w:ind w:firstLine="567"/>
        <w:jc w:val="both"/>
        <w:rPr>
          <w:rFonts w:ascii="GHEA Grapalat" w:hAnsi="GHEA Grapalat" w:cs="GHEA Grapalat"/>
          <w:sz w:val="20"/>
          <w:szCs w:val="20"/>
          <w:lang w:val="hy-AM"/>
        </w:rPr>
      </w:pPr>
    </w:p>
    <w:p w14:paraId="12312AB3" w14:textId="77777777" w:rsidR="00034160" w:rsidRPr="005354AD" w:rsidRDefault="00FB0689">
      <w:pPr>
        <w:ind w:firstLine="567"/>
        <w:jc w:val="center"/>
        <w:rPr>
          <w:rFonts w:ascii="GHEA Grapalat" w:hAnsi="GHEA Grapalat" w:cs="GHEA Grapalat"/>
          <w:sz w:val="20"/>
          <w:szCs w:val="20"/>
          <w:lang w:val="hy-AM"/>
        </w:rPr>
      </w:pPr>
      <w:r w:rsidRPr="005354AD">
        <w:rPr>
          <w:rFonts w:ascii="GHEA Grapalat" w:hAnsi="GHEA Grapalat" w:cs="GHEA Grapalat"/>
          <w:b/>
          <w:sz w:val="20"/>
          <w:szCs w:val="20"/>
          <w:lang w:val="hy-AM"/>
        </w:rPr>
        <w:t>3. Ընկերության հասցեն, բանկային վավերապայմանները`</w:t>
      </w:r>
    </w:p>
    <w:p w14:paraId="033FCBE1" w14:textId="77777777" w:rsidR="00034160" w:rsidRPr="005354AD" w:rsidRDefault="00FB0689">
      <w:pPr>
        <w:jc w:val="both"/>
        <w:rPr>
          <w:rFonts w:ascii="GHEA Grapalat" w:hAnsi="GHEA Grapalat" w:cs="GHEA Grapalat"/>
          <w:sz w:val="20"/>
          <w:szCs w:val="20"/>
          <w:u w:val="single"/>
          <w:lang w:val="hy-AM"/>
        </w:rPr>
      </w:pP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r w:rsidRPr="005354AD">
        <w:rPr>
          <w:rFonts w:ascii="GHEA Grapalat" w:hAnsi="GHEA Grapalat" w:cs="GHEA Grapalat"/>
          <w:sz w:val="20"/>
          <w:szCs w:val="20"/>
          <w:u w:val="single"/>
          <w:lang w:val="hy-AM"/>
        </w:rPr>
        <w:tab/>
      </w:r>
    </w:p>
    <w:p w14:paraId="417D28B7" w14:textId="77777777" w:rsidR="00034160" w:rsidRPr="005354AD" w:rsidRDefault="00FB0689">
      <w:pPr>
        <w:jc w:val="both"/>
        <w:rPr>
          <w:rFonts w:ascii="GHEA Grapalat" w:hAnsi="GHEA Grapalat"/>
          <w:sz w:val="20"/>
          <w:szCs w:val="20"/>
          <w:vertAlign w:val="superscript"/>
          <w:lang w:val="hy-AM"/>
        </w:rPr>
      </w:pPr>
      <w:r w:rsidRPr="005354AD">
        <w:rPr>
          <w:rFonts w:ascii="GHEA Grapalat" w:hAnsi="GHEA Grapalat"/>
          <w:sz w:val="20"/>
          <w:szCs w:val="20"/>
          <w:vertAlign w:val="superscript"/>
          <w:lang w:val="hy-AM"/>
        </w:rPr>
        <w:t xml:space="preserve">                               ընկերության անվանումը</w:t>
      </w:r>
    </w:p>
    <w:p w14:paraId="798FD43D" w14:textId="77777777" w:rsidR="00034160" w:rsidRPr="005354AD" w:rsidRDefault="00FB0689">
      <w:pPr>
        <w:jc w:val="both"/>
        <w:rPr>
          <w:rFonts w:ascii="GHEA Grapalat" w:hAnsi="GHEA Grapalat"/>
          <w:sz w:val="20"/>
          <w:szCs w:val="20"/>
          <w:u w:val="single"/>
          <w:vertAlign w:val="superscript"/>
          <w:lang w:val="hy-AM"/>
        </w:rPr>
      </w:pPr>
      <w:r w:rsidRPr="005354AD">
        <w:rPr>
          <w:rFonts w:ascii="GHEA Grapalat" w:hAnsi="GHEA Grapalat"/>
          <w:sz w:val="20"/>
          <w:szCs w:val="20"/>
          <w:vertAlign w:val="superscript"/>
          <w:lang w:val="hy-AM"/>
        </w:rPr>
        <w:t xml:space="preserve"> </w:t>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p>
    <w:p w14:paraId="1DCE1E40" w14:textId="77777777" w:rsidR="00034160" w:rsidRPr="005354AD" w:rsidRDefault="00FB0689">
      <w:pPr>
        <w:jc w:val="both"/>
        <w:rPr>
          <w:rFonts w:ascii="GHEA Grapalat" w:hAnsi="GHEA Grapalat"/>
          <w:sz w:val="20"/>
          <w:szCs w:val="20"/>
          <w:vertAlign w:val="superscript"/>
          <w:lang w:val="hy-AM"/>
        </w:rPr>
      </w:pPr>
      <w:r w:rsidRPr="005354AD">
        <w:rPr>
          <w:rFonts w:ascii="GHEA Grapalat" w:hAnsi="GHEA Grapalat"/>
          <w:sz w:val="20"/>
          <w:szCs w:val="20"/>
          <w:vertAlign w:val="superscript"/>
          <w:lang w:val="hy-AM"/>
        </w:rPr>
        <w:t xml:space="preserve">                              ընկերության հասցեն</w:t>
      </w:r>
    </w:p>
    <w:p w14:paraId="076B3AEB" w14:textId="77777777" w:rsidR="00034160" w:rsidRPr="005354AD" w:rsidRDefault="00FB0689">
      <w:pPr>
        <w:jc w:val="both"/>
        <w:rPr>
          <w:rFonts w:ascii="GHEA Grapalat" w:hAnsi="GHEA Grapalat"/>
          <w:sz w:val="20"/>
          <w:szCs w:val="20"/>
          <w:u w:val="single"/>
          <w:vertAlign w:val="superscript"/>
          <w:lang w:val="hy-AM"/>
        </w:rPr>
      </w:pP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p>
    <w:p w14:paraId="37C00FA8" w14:textId="77777777" w:rsidR="00034160" w:rsidRPr="005354AD" w:rsidRDefault="00FB0689">
      <w:pPr>
        <w:jc w:val="both"/>
        <w:rPr>
          <w:rFonts w:ascii="GHEA Grapalat" w:hAnsi="GHEA Grapalat"/>
          <w:sz w:val="20"/>
          <w:szCs w:val="20"/>
          <w:vertAlign w:val="superscript"/>
          <w:lang w:val="hy-AM"/>
        </w:rPr>
      </w:pPr>
      <w:r w:rsidRPr="005354AD">
        <w:rPr>
          <w:rFonts w:ascii="GHEA Grapalat" w:hAnsi="GHEA Grapalat"/>
          <w:sz w:val="20"/>
          <w:szCs w:val="20"/>
          <w:vertAlign w:val="superscript"/>
          <w:lang w:val="hy-AM"/>
        </w:rPr>
        <w:t xml:space="preserve">              ընկերությանը սպասարկող բանկի անվանումը</w:t>
      </w:r>
    </w:p>
    <w:p w14:paraId="5E25620B" w14:textId="77777777" w:rsidR="00034160" w:rsidRPr="005354AD" w:rsidRDefault="00FB0689">
      <w:pPr>
        <w:jc w:val="both"/>
        <w:rPr>
          <w:rFonts w:ascii="GHEA Grapalat" w:hAnsi="GHEA Grapalat"/>
          <w:sz w:val="20"/>
          <w:szCs w:val="20"/>
          <w:vertAlign w:val="superscript"/>
          <w:lang w:val="hy-AM"/>
        </w:rPr>
      </w:pP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p>
    <w:p w14:paraId="5B2F1ACF" w14:textId="77777777" w:rsidR="00034160" w:rsidRPr="005354AD" w:rsidRDefault="00FB0689">
      <w:pPr>
        <w:jc w:val="both"/>
        <w:rPr>
          <w:rFonts w:ascii="GHEA Grapalat" w:hAnsi="GHEA Grapalat"/>
          <w:sz w:val="20"/>
          <w:szCs w:val="20"/>
          <w:vertAlign w:val="superscript"/>
          <w:lang w:val="hy-AM"/>
        </w:rPr>
      </w:pPr>
      <w:r w:rsidRPr="005354AD">
        <w:rPr>
          <w:rFonts w:ascii="GHEA Grapalat" w:hAnsi="GHEA Grapalat"/>
          <w:sz w:val="20"/>
          <w:szCs w:val="20"/>
          <w:vertAlign w:val="superscript"/>
          <w:lang w:val="hy-AM"/>
        </w:rPr>
        <w:t xml:space="preserve">                   ընկերության բանկային հաշվեհամարը</w:t>
      </w:r>
    </w:p>
    <w:p w14:paraId="392456BC" w14:textId="77777777" w:rsidR="00034160" w:rsidRPr="005354AD" w:rsidRDefault="00FB0689">
      <w:pPr>
        <w:jc w:val="both"/>
        <w:rPr>
          <w:rFonts w:ascii="GHEA Grapalat" w:hAnsi="GHEA Grapalat"/>
          <w:sz w:val="20"/>
          <w:szCs w:val="20"/>
          <w:vertAlign w:val="superscript"/>
          <w:lang w:val="hy-AM"/>
        </w:rPr>
      </w:pP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p>
    <w:p w14:paraId="4220347A" w14:textId="77777777" w:rsidR="00034160" w:rsidRPr="005354AD" w:rsidRDefault="00FB0689">
      <w:pPr>
        <w:jc w:val="both"/>
        <w:rPr>
          <w:rFonts w:ascii="GHEA Grapalat" w:hAnsi="GHEA Grapalat"/>
          <w:sz w:val="20"/>
          <w:szCs w:val="20"/>
          <w:vertAlign w:val="superscript"/>
          <w:lang w:val="hy-AM"/>
        </w:rPr>
      </w:pPr>
      <w:r w:rsidRPr="005354AD">
        <w:rPr>
          <w:rFonts w:ascii="GHEA Grapalat" w:hAnsi="GHEA Grapalat"/>
          <w:sz w:val="20"/>
          <w:szCs w:val="20"/>
          <w:vertAlign w:val="superscript"/>
          <w:lang w:val="hy-AM"/>
        </w:rPr>
        <w:t xml:space="preserve">            ընկերության հարկ վճարողի հաշվառման համարը</w:t>
      </w:r>
    </w:p>
    <w:p w14:paraId="6889FF6A" w14:textId="77777777" w:rsidR="00034160" w:rsidRPr="005354AD" w:rsidRDefault="00FB0689">
      <w:pPr>
        <w:jc w:val="both"/>
        <w:rPr>
          <w:rFonts w:ascii="GHEA Grapalat" w:hAnsi="GHEA Grapalat"/>
          <w:sz w:val="20"/>
          <w:szCs w:val="20"/>
          <w:u w:val="single"/>
          <w:vertAlign w:val="superscript"/>
          <w:lang w:val="hy-AM"/>
        </w:rPr>
      </w:pP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r w:rsidRPr="005354AD">
        <w:rPr>
          <w:rFonts w:ascii="GHEA Grapalat" w:hAnsi="GHEA Grapalat"/>
          <w:sz w:val="20"/>
          <w:szCs w:val="20"/>
          <w:u w:val="single"/>
          <w:vertAlign w:val="superscript"/>
          <w:lang w:val="hy-AM"/>
        </w:rPr>
        <w:tab/>
      </w:r>
    </w:p>
    <w:p w14:paraId="11187035" w14:textId="77777777" w:rsidR="00034160" w:rsidRPr="005354AD" w:rsidRDefault="00FB0689">
      <w:pPr>
        <w:jc w:val="both"/>
        <w:rPr>
          <w:rFonts w:ascii="GHEA Grapalat" w:hAnsi="GHEA Grapalat"/>
          <w:sz w:val="20"/>
          <w:szCs w:val="20"/>
          <w:vertAlign w:val="superscript"/>
          <w:lang w:val="hy-AM"/>
        </w:rPr>
      </w:pPr>
      <w:r w:rsidRPr="005354AD">
        <w:rPr>
          <w:rFonts w:ascii="GHEA Grapalat" w:hAnsi="GHEA Grapalat"/>
          <w:sz w:val="20"/>
          <w:szCs w:val="20"/>
          <w:vertAlign w:val="superscript"/>
          <w:lang w:val="hy-AM"/>
        </w:rPr>
        <w:t xml:space="preserve">       ընկերության տնօրենի անունը, ազգանունը և ստորագրությունը</w:t>
      </w:r>
    </w:p>
    <w:p w14:paraId="71956DE7" w14:textId="77777777" w:rsidR="00034160" w:rsidRPr="005354AD" w:rsidRDefault="00FB0689">
      <w:pPr>
        <w:jc w:val="both"/>
        <w:rPr>
          <w:rFonts w:ascii="GHEA Grapalat" w:hAnsi="GHEA Grapalat"/>
          <w:sz w:val="20"/>
          <w:szCs w:val="20"/>
          <w:lang w:val="hy-AM"/>
        </w:rPr>
      </w:pPr>
      <w:r w:rsidRPr="005354AD">
        <w:rPr>
          <w:rFonts w:ascii="GHEA Grapalat" w:hAnsi="GHEA Grapalat"/>
          <w:sz w:val="20"/>
          <w:szCs w:val="20"/>
          <w:lang w:val="hy-AM"/>
        </w:rPr>
        <w:t>Կ.Տ</w:t>
      </w:r>
    </w:p>
    <w:p w14:paraId="0CA63028" w14:textId="77777777" w:rsidR="00034160" w:rsidRPr="005354AD" w:rsidRDefault="00034160">
      <w:pPr>
        <w:jc w:val="both"/>
        <w:rPr>
          <w:rFonts w:ascii="GHEA Grapalat" w:hAnsi="GHEA Grapalat"/>
          <w:sz w:val="20"/>
          <w:szCs w:val="20"/>
          <w:lang w:val="hy-AM"/>
        </w:rPr>
      </w:pPr>
    </w:p>
    <w:p w14:paraId="5E921E1C" w14:textId="77777777" w:rsidR="00034160" w:rsidRPr="005354AD" w:rsidRDefault="00FB0689">
      <w:pPr>
        <w:jc w:val="both"/>
        <w:rPr>
          <w:rFonts w:ascii="GHEA Grapalat" w:hAnsi="GHEA Grapalat"/>
          <w:sz w:val="20"/>
          <w:szCs w:val="20"/>
          <w:lang w:val="hy-AM"/>
        </w:rPr>
      </w:pPr>
      <w:r w:rsidRPr="005354AD">
        <w:rPr>
          <w:rFonts w:ascii="GHEA Grapalat" w:hAnsi="GHEA Grapalat"/>
          <w:sz w:val="20"/>
          <w:szCs w:val="20"/>
          <w:lang w:val="hy-AM"/>
        </w:rPr>
        <w:t>Օր/ամիս/տարի</w:t>
      </w:r>
    </w:p>
    <w:p w14:paraId="2699FF20" w14:textId="77777777" w:rsidR="00034160" w:rsidRPr="005354AD" w:rsidRDefault="00034160">
      <w:pPr>
        <w:jc w:val="center"/>
        <w:rPr>
          <w:rFonts w:ascii="GHEA Grapalat" w:hAnsi="GHEA Grapalat" w:cs="GHEA Grapalat"/>
          <w:sz w:val="20"/>
          <w:szCs w:val="20"/>
          <w:lang w:val="hy-AM"/>
        </w:rPr>
      </w:pPr>
    </w:p>
    <w:p w14:paraId="7CDD3820" w14:textId="77777777" w:rsidR="00034160" w:rsidRPr="005354AD" w:rsidRDefault="0003416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DBF2B18" w14:textId="77777777" w:rsidR="00034160" w:rsidRPr="005354AD" w:rsidRDefault="00FB0689">
      <w:pPr>
        <w:pStyle w:val="31"/>
        <w:spacing w:line="240" w:lineRule="auto"/>
        <w:jc w:val="right"/>
        <w:rPr>
          <w:rFonts w:ascii="GHEA Grapalat" w:hAnsi="GHEA Grapalat"/>
          <w:b/>
          <w:lang w:val="hy-AM"/>
        </w:rPr>
      </w:pPr>
      <w:r w:rsidRPr="005354AD">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34160" w:rsidRPr="005354AD" w14:paraId="668CF268"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E52125" w14:textId="77777777" w:rsidR="00034160" w:rsidRPr="005354AD" w:rsidRDefault="00FB0689">
            <w:pPr>
              <w:rPr>
                <w:rFonts w:ascii="GHEA Grapalat" w:hAnsi="GHEA Grapalat" w:cs="Sylfaen"/>
                <w:b/>
                <w:bCs/>
                <w:sz w:val="20"/>
                <w:szCs w:val="20"/>
                <w:lang w:val="hy-AM"/>
              </w:rPr>
            </w:pPr>
            <w:r w:rsidRPr="005354AD">
              <w:rPr>
                <w:rFonts w:ascii="GHEA Grapalat" w:hAnsi="GHEA Grapalat" w:cs="Sylfaen"/>
                <w:sz w:val="20"/>
                <w:szCs w:val="20"/>
              </w:rPr>
              <w:t xml:space="preserve">1.                                                              </w:t>
            </w:r>
            <w:r w:rsidRPr="005354AD">
              <w:rPr>
                <w:rFonts w:ascii="GHEA Grapalat" w:hAnsi="GHEA Grapalat" w:cs="Sylfaen"/>
                <w:b/>
                <w:bCs/>
                <w:sz w:val="20"/>
                <w:szCs w:val="20"/>
              </w:rPr>
              <w:t>ՎՃԱՐՄԱՆ</w:t>
            </w:r>
            <w:r w:rsidRPr="005354AD">
              <w:rPr>
                <w:rFonts w:ascii="GHEA Grapalat" w:hAnsi="GHEA Grapalat" w:cs="Arial"/>
                <w:b/>
                <w:bCs/>
                <w:sz w:val="20"/>
                <w:szCs w:val="20"/>
              </w:rPr>
              <w:t xml:space="preserve"> </w:t>
            </w:r>
            <w:r w:rsidRPr="005354AD">
              <w:rPr>
                <w:rFonts w:ascii="GHEA Grapalat" w:hAnsi="GHEA Grapalat" w:cs="Sylfaen"/>
                <w:b/>
                <w:bCs/>
                <w:sz w:val="20"/>
                <w:szCs w:val="20"/>
              </w:rPr>
              <w:t xml:space="preserve">ՊԱՀԱՆՋԱԳԻՐ* </w:t>
            </w:r>
          </w:p>
          <w:p w14:paraId="263551B9" w14:textId="77777777" w:rsidR="00034160" w:rsidRPr="005354AD" w:rsidRDefault="00034160">
            <w:pPr>
              <w:jc w:val="center"/>
              <w:rPr>
                <w:rFonts w:ascii="GHEA Grapalat" w:hAnsi="GHEA Grapalat" w:cs="Arial"/>
                <w:bCs/>
                <w:i/>
                <w:sz w:val="20"/>
                <w:szCs w:val="20"/>
              </w:rPr>
            </w:pPr>
          </w:p>
        </w:tc>
      </w:tr>
      <w:tr w:rsidR="00034160" w:rsidRPr="005354AD" w14:paraId="52772A32"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3C7591" w14:textId="77777777" w:rsidR="00034160" w:rsidRPr="005354AD" w:rsidRDefault="00FB0689">
            <w:pPr>
              <w:rPr>
                <w:rFonts w:ascii="GHEA Grapalat" w:hAnsi="GHEA Grapalat" w:cs="Sylfaen"/>
                <w:sz w:val="20"/>
                <w:szCs w:val="20"/>
                <w:lang w:val="hy-AM"/>
              </w:rPr>
            </w:pPr>
            <w:r w:rsidRPr="005354AD">
              <w:rPr>
                <w:rFonts w:ascii="GHEA Grapalat" w:hAnsi="GHEA Grapalat" w:cs="Sylfaen"/>
                <w:sz w:val="20"/>
                <w:szCs w:val="20"/>
                <w:lang w:val="hy-AM"/>
              </w:rPr>
              <w:t>2</w:t>
            </w:r>
            <w:r w:rsidRPr="005354AD">
              <w:rPr>
                <w:rFonts w:ascii="GHEA Grapalat" w:hAnsi="GHEA Grapalat" w:cs="Sylfaen"/>
                <w:sz w:val="20"/>
                <w:szCs w:val="20"/>
              </w:rPr>
              <w:t>.</w:t>
            </w:r>
            <w:r w:rsidRPr="005354AD">
              <w:rPr>
                <w:rFonts w:ascii="GHEA Grapalat" w:hAnsi="GHEA Grapalat" w:cs="Sylfaen"/>
                <w:sz w:val="20"/>
                <w:szCs w:val="20"/>
                <w:lang w:val="hy-AM"/>
              </w:rPr>
              <w:t xml:space="preserve"> Թիվ </w:t>
            </w:r>
          </w:p>
        </w:tc>
      </w:tr>
      <w:tr w:rsidR="00034160" w:rsidRPr="005354AD" w14:paraId="059D0F57" w14:textId="7777777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9A96EE"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lang w:val="hy-AM"/>
              </w:rPr>
              <w:t>3</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Ներկայացման</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ամսաթիվը</w:t>
            </w:r>
            <w:proofErr w:type="spellEnd"/>
            <w:r w:rsidRPr="005354AD">
              <w:rPr>
                <w:rFonts w:ascii="GHEA Grapalat" w:hAnsi="GHEA Grapalat" w:cs="Arial"/>
                <w:sz w:val="20"/>
                <w:szCs w:val="20"/>
              </w:rPr>
              <w:t xml:space="preserve">` </w:t>
            </w:r>
            <w:r w:rsidRPr="005354AD">
              <w:rPr>
                <w:rFonts w:ascii="GHEA Grapalat" w:hAnsi="GHEA Grapalat" w:cs="Tahoma"/>
                <w:color w:val="000000"/>
                <w:sz w:val="20"/>
                <w:szCs w:val="20"/>
              </w:rPr>
              <w:t xml:space="preserve">"___" </w:t>
            </w:r>
            <w:r w:rsidRPr="005354AD">
              <w:rPr>
                <w:rFonts w:ascii="GHEA Grapalat" w:hAnsi="GHEA Grapalat" w:cs="Sylfaen"/>
                <w:color w:val="000000"/>
                <w:sz w:val="20"/>
                <w:szCs w:val="20"/>
              </w:rPr>
              <w:t xml:space="preserve">___ </w:t>
            </w:r>
            <w:r w:rsidRPr="005354AD">
              <w:rPr>
                <w:rFonts w:ascii="GHEA Grapalat" w:hAnsi="GHEA Grapalat" w:cs="Tahoma"/>
                <w:color w:val="000000"/>
                <w:sz w:val="20"/>
                <w:szCs w:val="20"/>
              </w:rPr>
              <w:t>20___</w:t>
            </w:r>
            <w:r w:rsidRPr="005354AD">
              <w:rPr>
                <w:rFonts w:ascii="GHEA Grapalat" w:hAnsi="GHEA Grapalat" w:cs="Sylfaen"/>
                <w:color w:val="000000"/>
                <w:sz w:val="20"/>
                <w:szCs w:val="20"/>
              </w:rPr>
              <w:t>թ.</w:t>
            </w:r>
          </w:p>
        </w:tc>
      </w:tr>
      <w:tr w:rsidR="00034160" w:rsidRPr="005354AD" w14:paraId="551D2D4E" w14:textId="7777777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623F24"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4</w:t>
            </w:r>
            <w:r w:rsidRPr="005354AD">
              <w:rPr>
                <w:rFonts w:ascii="GHEA Grapalat" w:hAnsi="GHEA Grapalat" w:cs="Sylfaen"/>
                <w:sz w:val="20"/>
                <w:szCs w:val="20"/>
              </w:rPr>
              <w:t xml:space="preserve">. </w:t>
            </w:r>
            <w:r w:rsidRPr="005354AD">
              <w:rPr>
                <w:rFonts w:ascii="GHEA Grapalat" w:hAnsi="GHEA Grapalat" w:cs="Sylfaen"/>
                <w:sz w:val="20"/>
                <w:szCs w:val="20"/>
                <w:lang w:val="hy-AM"/>
              </w:rPr>
              <w:t>Վճարողի անվանումը</w:t>
            </w:r>
            <w:r w:rsidRPr="005354AD">
              <w:rPr>
                <w:rFonts w:ascii="GHEA Grapalat" w:hAnsi="GHEA Grapalat" w:cs="Sylfaen"/>
                <w:sz w:val="20"/>
                <w:szCs w:val="20"/>
              </w:rPr>
              <w:t>,</w:t>
            </w:r>
            <w:r w:rsidRPr="005354AD">
              <w:rPr>
                <w:rFonts w:ascii="GHEA Grapalat" w:hAnsi="GHEA Grapalat" w:cs="Sylfaen"/>
                <w:sz w:val="20"/>
                <w:szCs w:val="20"/>
                <w:lang w:val="hy-AM"/>
              </w:rPr>
              <w:t xml:space="preserve"> կամ անուն ազգանուն </w:t>
            </w:r>
            <w:r w:rsidRPr="005354AD">
              <w:rPr>
                <w:rFonts w:ascii="GHEA Grapalat" w:hAnsi="GHEA Grapalat" w:cs="Sylfaen"/>
                <w:sz w:val="20"/>
                <w:szCs w:val="20"/>
              </w:rPr>
              <w:t>(</w:t>
            </w:r>
            <w:proofErr w:type="spellStart"/>
            <w:r w:rsidRPr="005354AD">
              <w:rPr>
                <w:rFonts w:ascii="GHEA Grapalat" w:hAnsi="GHEA Grapalat" w:cs="Sylfaen"/>
                <w:sz w:val="20"/>
                <w:szCs w:val="20"/>
              </w:rPr>
              <w:t>Ընկերություն</w:t>
            </w:r>
            <w:proofErr w:type="spellEnd"/>
            <w:r w:rsidRPr="005354AD">
              <w:rPr>
                <w:rFonts w:ascii="GHEA Grapalat" w:hAnsi="GHEA Grapalat" w:cs="Sylfaen"/>
                <w:sz w:val="20"/>
                <w:szCs w:val="20"/>
              </w:rPr>
              <w:t xml:space="preserve"> </w:t>
            </w:r>
            <w:r w:rsidRPr="005354AD">
              <w:rPr>
                <w:rFonts w:ascii="GHEA Grapalat" w:hAnsi="GHEA Grapalat" w:cs="Arial"/>
                <w:sz w:val="20"/>
                <w:szCs w:val="20"/>
              </w:rPr>
              <w:t>`</w:t>
            </w:r>
          </w:p>
        </w:tc>
      </w:tr>
      <w:tr w:rsidR="00034160" w:rsidRPr="005354AD" w14:paraId="0AE56CA4"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5FF276"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5</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Վճարողի</w:t>
            </w:r>
            <w:proofErr w:type="spellEnd"/>
            <w:r w:rsidRPr="005354AD">
              <w:rPr>
                <w:rFonts w:ascii="GHEA Grapalat" w:hAnsi="GHEA Grapalat" w:cs="Sylfaen"/>
                <w:sz w:val="20"/>
                <w:szCs w:val="20"/>
                <w:lang w:val="hy-AM"/>
              </w:rPr>
              <w:t xml:space="preserve">ն սպասարկող Ֆինանսական կազմակերպություն </w:t>
            </w:r>
            <w:r w:rsidRPr="005354AD">
              <w:rPr>
                <w:rFonts w:ascii="GHEA Grapalat" w:hAnsi="GHEA Grapalat" w:cs="Sylfaen"/>
                <w:sz w:val="20"/>
                <w:szCs w:val="20"/>
              </w:rPr>
              <w:t>(</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բանկ</w:t>
            </w:r>
            <w:proofErr w:type="spellEnd"/>
            <w:r w:rsidRPr="005354AD">
              <w:rPr>
                <w:rFonts w:ascii="GHEA Grapalat" w:hAnsi="GHEA Grapalat" w:cs="Sylfaen"/>
                <w:sz w:val="20"/>
                <w:szCs w:val="20"/>
              </w:rPr>
              <w:t>)</w:t>
            </w:r>
            <w:r w:rsidRPr="005354AD">
              <w:rPr>
                <w:rFonts w:ascii="GHEA Grapalat" w:hAnsi="GHEA Grapalat" w:cs="Arial"/>
                <w:sz w:val="20"/>
                <w:szCs w:val="20"/>
              </w:rPr>
              <w:t>`</w:t>
            </w:r>
          </w:p>
        </w:tc>
      </w:tr>
      <w:tr w:rsidR="00034160" w:rsidRPr="005354AD" w14:paraId="036EBCD9"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8585E7"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6</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Վճարողի</w:t>
            </w:r>
            <w:proofErr w:type="spellEnd"/>
            <w:r w:rsidRPr="005354AD">
              <w:rPr>
                <w:rFonts w:ascii="GHEA Grapalat" w:hAnsi="GHEA Grapalat" w:cs="Sylfaen"/>
                <w:sz w:val="20"/>
                <w:szCs w:val="20"/>
                <w:lang w:val="hy-AM"/>
              </w:rPr>
              <w:t xml:space="preserve"> </w:t>
            </w:r>
            <w:proofErr w:type="spellStart"/>
            <w:r w:rsidRPr="005354AD">
              <w:rPr>
                <w:rFonts w:ascii="GHEA Grapalat" w:hAnsi="GHEA Grapalat" w:cs="Sylfaen"/>
                <w:sz w:val="20"/>
                <w:szCs w:val="20"/>
              </w:rPr>
              <w:t>հաշվի</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համարը</w:t>
            </w:r>
            <w:proofErr w:type="spellEnd"/>
            <w:r w:rsidRPr="005354AD">
              <w:rPr>
                <w:rFonts w:ascii="GHEA Grapalat" w:hAnsi="GHEA Grapalat" w:cs="Arial"/>
                <w:sz w:val="20"/>
                <w:szCs w:val="20"/>
              </w:rPr>
              <w:t>`</w:t>
            </w:r>
          </w:p>
        </w:tc>
      </w:tr>
      <w:tr w:rsidR="00034160" w:rsidRPr="005354AD" w14:paraId="6709A294"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4F80B6"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7</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Վճարողի</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ՀՎՀՀ</w:t>
            </w:r>
            <w:r w:rsidRPr="005354AD">
              <w:rPr>
                <w:rFonts w:ascii="GHEA Grapalat" w:hAnsi="GHEA Grapalat" w:cs="Arial"/>
                <w:sz w:val="20"/>
                <w:szCs w:val="20"/>
              </w:rPr>
              <w:t>`</w:t>
            </w:r>
          </w:p>
        </w:tc>
      </w:tr>
      <w:tr w:rsidR="00034160" w:rsidRPr="005354AD" w14:paraId="0BE67F6A"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EE725"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lang w:val="hy-AM"/>
              </w:rPr>
              <w:t>8</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Վճարողի</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ՀԾՀ</w:t>
            </w:r>
            <w:r w:rsidRPr="005354AD">
              <w:rPr>
                <w:rFonts w:ascii="GHEA Grapalat" w:hAnsi="GHEA Grapalat" w:cs="Arial"/>
                <w:sz w:val="20"/>
                <w:szCs w:val="20"/>
              </w:rPr>
              <w:t>`</w:t>
            </w:r>
          </w:p>
        </w:tc>
      </w:tr>
      <w:tr w:rsidR="00034160" w:rsidRPr="005354AD" w14:paraId="77A8EAA1"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2BA7C" w14:textId="7010A327" w:rsidR="00034160" w:rsidRPr="005354AD" w:rsidRDefault="00FB0689">
            <w:pPr>
              <w:rPr>
                <w:rFonts w:ascii="GHEA Grapalat" w:hAnsi="GHEA Grapalat" w:cs="Arial"/>
                <w:sz w:val="20"/>
                <w:szCs w:val="20"/>
              </w:rPr>
            </w:pPr>
            <w:r w:rsidRPr="005354AD">
              <w:rPr>
                <w:rFonts w:ascii="Sylfaen" w:hAnsi="Sylfaen" w:cs="Sylfaen"/>
                <w:b/>
                <w:sz w:val="20"/>
                <w:szCs w:val="20"/>
                <w:lang w:val="hy-AM"/>
              </w:rPr>
              <w:t>9</w:t>
            </w:r>
            <w:r w:rsidRPr="005354AD">
              <w:rPr>
                <w:rFonts w:ascii="Sylfaen" w:hAnsi="Sylfaen" w:cs="Sylfaen"/>
                <w:b/>
                <w:sz w:val="20"/>
                <w:szCs w:val="20"/>
              </w:rPr>
              <w:t xml:space="preserve">. </w:t>
            </w:r>
            <w:proofErr w:type="spellStart"/>
            <w:r w:rsidRPr="005354AD">
              <w:rPr>
                <w:rFonts w:ascii="Sylfaen" w:hAnsi="Sylfaen" w:cs="Sylfaen"/>
                <w:b/>
                <w:sz w:val="20"/>
                <w:szCs w:val="20"/>
              </w:rPr>
              <w:t>Շահառու</w:t>
            </w:r>
            <w:proofErr w:type="spellEnd"/>
            <w:r w:rsidRPr="005354AD">
              <w:rPr>
                <w:rFonts w:ascii="Sylfaen" w:hAnsi="Sylfaen" w:cs="Sylfaen"/>
                <w:b/>
                <w:sz w:val="20"/>
                <w:szCs w:val="20"/>
                <w:lang w:val="hy-AM"/>
              </w:rPr>
              <w:t>ի  անվանումը</w:t>
            </w:r>
            <w:r w:rsidRPr="005354AD">
              <w:rPr>
                <w:rFonts w:ascii="Sylfaen" w:hAnsi="Sylfaen" w:cs="Sylfaen"/>
                <w:b/>
                <w:sz w:val="20"/>
                <w:szCs w:val="20"/>
              </w:rPr>
              <w:t>,</w:t>
            </w:r>
            <w:r w:rsidRPr="005354AD">
              <w:rPr>
                <w:rFonts w:ascii="Sylfaen" w:hAnsi="Sylfaen" w:cs="Sylfaen"/>
                <w:b/>
                <w:sz w:val="20"/>
                <w:szCs w:val="20"/>
                <w:lang w:val="hy-AM"/>
              </w:rPr>
              <w:t xml:space="preserve"> կամ անուն ազգանուն </w:t>
            </w:r>
            <w:r w:rsidRPr="005354AD">
              <w:rPr>
                <w:rFonts w:ascii="Sylfaen" w:hAnsi="Sylfaen" w:cs="Arial"/>
                <w:b/>
                <w:sz w:val="20"/>
                <w:szCs w:val="20"/>
              </w:rPr>
              <w:t>`</w:t>
            </w:r>
            <w:r w:rsidR="000A02E4" w:rsidRPr="005354AD">
              <w:rPr>
                <w:rFonts w:ascii="Sylfaen" w:hAnsi="Sylfaen" w:cs="Arial"/>
                <w:b/>
              </w:rPr>
              <w:t>`&lt;&lt;</w:t>
            </w:r>
            <w:r w:rsidR="000A02E4" w:rsidRPr="005354AD">
              <w:rPr>
                <w:rFonts w:ascii="Sylfaen" w:hAnsi="Sylfaen" w:cs="Arial"/>
                <w:b/>
                <w:lang w:val="hy-AM"/>
              </w:rPr>
              <w:t>Ալաշկերտի</w:t>
            </w:r>
            <w:r w:rsidR="000A02E4" w:rsidRPr="005354AD">
              <w:rPr>
                <w:rFonts w:ascii="Sylfaen" w:hAnsi="Sylfaen" w:cs="Arial"/>
                <w:b/>
              </w:rPr>
              <w:t xml:space="preserve"> </w:t>
            </w:r>
            <w:proofErr w:type="spellStart"/>
            <w:r w:rsidR="000A02E4" w:rsidRPr="005354AD">
              <w:rPr>
                <w:rFonts w:ascii="Sylfaen" w:hAnsi="Sylfaen" w:cs="Arial"/>
                <w:b/>
              </w:rPr>
              <w:t>մանկապարտեզ</w:t>
            </w:r>
            <w:proofErr w:type="spellEnd"/>
            <w:r w:rsidR="000A02E4" w:rsidRPr="005354AD">
              <w:rPr>
                <w:rFonts w:ascii="Sylfaen" w:hAnsi="Sylfaen" w:cs="Arial"/>
                <w:b/>
              </w:rPr>
              <w:t>&gt;&gt; ՀՈԱԿ</w:t>
            </w:r>
          </w:p>
        </w:tc>
      </w:tr>
      <w:tr w:rsidR="00034160" w:rsidRPr="005354AD" w14:paraId="37D9FCA7" w14:textId="777777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E1C8C" w14:textId="77777777" w:rsidR="00034160" w:rsidRPr="005354AD" w:rsidRDefault="00FB0689">
            <w:pPr>
              <w:rPr>
                <w:rFonts w:ascii="GHEA Grapalat" w:hAnsi="GHEA Grapalat" w:cs="Sylfaen"/>
                <w:sz w:val="20"/>
                <w:szCs w:val="20"/>
                <w:lang w:val="ru-RU"/>
              </w:rPr>
            </w:pPr>
            <w:r w:rsidRPr="005354AD">
              <w:rPr>
                <w:rFonts w:ascii="Sylfaen" w:hAnsi="Sylfaen" w:cs="Sylfaen"/>
                <w:b/>
                <w:sz w:val="20"/>
                <w:szCs w:val="20"/>
                <w:lang w:val="ru-RU"/>
              </w:rPr>
              <w:t xml:space="preserve">10. </w:t>
            </w:r>
            <w:r w:rsidRPr="005354AD">
              <w:rPr>
                <w:rFonts w:ascii="Sylfaen" w:hAnsi="Sylfaen" w:cs="Sylfaen"/>
                <w:b/>
                <w:sz w:val="20"/>
                <w:szCs w:val="20"/>
              </w:rPr>
              <w:t xml:space="preserve"> </w:t>
            </w:r>
            <w:proofErr w:type="spellStart"/>
            <w:r w:rsidRPr="005354AD">
              <w:rPr>
                <w:rFonts w:ascii="Sylfaen" w:hAnsi="Sylfaen" w:cs="Sylfaen"/>
                <w:b/>
                <w:sz w:val="20"/>
                <w:szCs w:val="20"/>
              </w:rPr>
              <w:t>Շահառուի</w:t>
            </w:r>
            <w:proofErr w:type="spellEnd"/>
            <w:r w:rsidRPr="005354AD">
              <w:rPr>
                <w:rFonts w:ascii="Sylfaen" w:hAnsi="Sylfaen" w:cs="Arial"/>
                <w:b/>
                <w:sz w:val="20"/>
                <w:szCs w:val="20"/>
              </w:rPr>
              <w:t xml:space="preserve"> </w:t>
            </w:r>
            <w:r w:rsidRPr="005354AD">
              <w:rPr>
                <w:rFonts w:ascii="Sylfaen" w:hAnsi="Sylfaen" w:cs="Sylfaen"/>
                <w:b/>
                <w:sz w:val="20"/>
                <w:szCs w:val="20"/>
              </w:rPr>
              <w:t xml:space="preserve"> ՀԾՀ</w:t>
            </w:r>
            <w:r w:rsidRPr="005354AD">
              <w:rPr>
                <w:rFonts w:ascii="Sylfaen" w:hAnsi="Sylfaen" w:cs="Sylfaen"/>
                <w:b/>
                <w:sz w:val="20"/>
                <w:szCs w:val="20"/>
                <w:lang w:val="ru-RU"/>
              </w:rPr>
              <w:t xml:space="preserve"> (</w:t>
            </w:r>
            <w:r w:rsidRPr="005354AD">
              <w:rPr>
                <w:rFonts w:ascii="Sylfaen" w:hAnsi="Sylfaen" w:cs="Sylfaen"/>
                <w:b/>
                <w:sz w:val="20"/>
                <w:szCs w:val="20"/>
                <w:lang w:val="hy-AM"/>
              </w:rPr>
              <w:t>չի լրացվում</w:t>
            </w:r>
            <w:r w:rsidRPr="005354AD">
              <w:rPr>
                <w:rFonts w:ascii="Sylfaen" w:hAnsi="Sylfaen" w:cs="Sylfaen"/>
                <w:b/>
                <w:sz w:val="20"/>
                <w:szCs w:val="20"/>
                <w:lang w:val="ru-RU"/>
              </w:rPr>
              <w:t>)</w:t>
            </w:r>
          </w:p>
        </w:tc>
      </w:tr>
      <w:tr w:rsidR="00034160" w:rsidRPr="005354AD" w14:paraId="6435EA52" w14:textId="7777777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E6BAF" w14:textId="31DFBC87" w:rsidR="00034160" w:rsidRPr="005354AD" w:rsidRDefault="00FB0689">
            <w:pPr>
              <w:rPr>
                <w:rFonts w:ascii="GHEA Grapalat" w:hAnsi="GHEA Grapalat" w:cs="Arial"/>
                <w:sz w:val="20"/>
                <w:szCs w:val="20"/>
              </w:rPr>
            </w:pPr>
            <w:r w:rsidRPr="005354AD">
              <w:rPr>
                <w:rFonts w:ascii="Sylfaen" w:hAnsi="Sylfaen" w:cs="Sylfaen"/>
                <w:b/>
                <w:sz w:val="20"/>
                <w:szCs w:val="20"/>
                <w:lang w:val="hy-AM"/>
              </w:rPr>
              <w:t>11</w:t>
            </w:r>
            <w:r w:rsidRPr="005354AD">
              <w:rPr>
                <w:rFonts w:ascii="Sylfaen" w:hAnsi="Sylfaen" w:cs="Sylfaen"/>
                <w:b/>
                <w:sz w:val="20"/>
                <w:szCs w:val="20"/>
              </w:rPr>
              <w:t xml:space="preserve">. </w:t>
            </w:r>
            <w:proofErr w:type="spellStart"/>
            <w:r w:rsidRPr="005354AD">
              <w:rPr>
                <w:rFonts w:ascii="Sylfaen" w:hAnsi="Sylfaen" w:cs="Sylfaen"/>
                <w:b/>
                <w:sz w:val="20"/>
                <w:szCs w:val="20"/>
              </w:rPr>
              <w:t>Շահառուի</w:t>
            </w:r>
            <w:proofErr w:type="spellEnd"/>
            <w:r w:rsidRPr="005354AD">
              <w:rPr>
                <w:rFonts w:ascii="Sylfaen" w:hAnsi="Sylfaen" w:cs="Arial"/>
                <w:b/>
                <w:sz w:val="20"/>
                <w:szCs w:val="20"/>
              </w:rPr>
              <w:t xml:space="preserve"> </w:t>
            </w:r>
            <w:r w:rsidRPr="005354AD">
              <w:rPr>
                <w:rFonts w:ascii="Sylfaen" w:hAnsi="Sylfaen" w:cs="Sylfaen"/>
                <w:b/>
                <w:sz w:val="20"/>
                <w:szCs w:val="20"/>
              </w:rPr>
              <w:t>ՀՎՀՀ</w:t>
            </w:r>
            <w:r w:rsidRPr="005354AD">
              <w:rPr>
                <w:rFonts w:ascii="Sylfaen" w:hAnsi="Sylfaen" w:cs="Arial"/>
                <w:b/>
                <w:sz w:val="20"/>
                <w:szCs w:val="20"/>
              </w:rPr>
              <w:t xml:space="preserve">`  </w:t>
            </w:r>
            <w:r w:rsidR="000A02E4" w:rsidRPr="005354AD">
              <w:rPr>
                <w:rFonts w:ascii="Sylfaen" w:hAnsi="Sylfaen" w:cs="Arial"/>
                <w:b/>
                <w:lang w:val="hy-AM"/>
              </w:rPr>
              <w:t>04420653</w:t>
            </w:r>
          </w:p>
        </w:tc>
      </w:tr>
      <w:tr w:rsidR="00034160" w:rsidRPr="005354AD" w14:paraId="418977E9" w14:textId="777777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6B2C27" w14:textId="77777777" w:rsidR="00034160" w:rsidRPr="005354AD" w:rsidRDefault="00FB0689">
            <w:pPr>
              <w:rPr>
                <w:rFonts w:ascii="GHEA Grapalat" w:hAnsi="GHEA Grapalat" w:cs="Arial"/>
                <w:sz w:val="20"/>
                <w:szCs w:val="20"/>
              </w:rPr>
            </w:pPr>
            <w:r w:rsidRPr="005354AD">
              <w:rPr>
                <w:rFonts w:ascii="Sylfaen" w:hAnsi="Sylfaen" w:cs="Sylfaen"/>
                <w:b/>
                <w:sz w:val="20"/>
                <w:szCs w:val="20"/>
              </w:rPr>
              <w:t>1</w:t>
            </w:r>
            <w:r w:rsidRPr="005354AD">
              <w:rPr>
                <w:rFonts w:ascii="Sylfaen" w:hAnsi="Sylfaen" w:cs="Sylfaen"/>
                <w:b/>
                <w:sz w:val="20"/>
                <w:szCs w:val="20"/>
                <w:lang w:val="hy-AM"/>
              </w:rPr>
              <w:t>2</w:t>
            </w:r>
            <w:r w:rsidRPr="005354AD">
              <w:rPr>
                <w:rFonts w:ascii="Sylfaen" w:hAnsi="Sylfaen" w:cs="Sylfaen"/>
                <w:b/>
                <w:sz w:val="20"/>
                <w:szCs w:val="20"/>
              </w:rPr>
              <w:t>.</w:t>
            </w:r>
            <w:proofErr w:type="spellStart"/>
            <w:r w:rsidRPr="005354AD">
              <w:rPr>
                <w:rFonts w:ascii="Sylfaen" w:hAnsi="Sylfaen" w:cs="Sylfaen"/>
                <w:b/>
                <w:sz w:val="20"/>
                <w:szCs w:val="20"/>
              </w:rPr>
              <w:t>Շահառուի</w:t>
            </w:r>
            <w:proofErr w:type="spellEnd"/>
            <w:r w:rsidRPr="005354AD">
              <w:rPr>
                <w:rFonts w:ascii="Sylfaen" w:hAnsi="Sylfaen" w:cs="Sylfaen"/>
                <w:b/>
                <w:sz w:val="20"/>
                <w:szCs w:val="20"/>
                <w:lang w:val="hy-AM"/>
              </w:rPr>
              <w:t>ն</w:t>
            </w:r>
            <w:r w:rsidRPr="005354AD">
              <w:rPr>
                <w:rFonts w:ascii="Sylfaen" w:hAnsi="Sylfaen" w:cs="Arial"/>
                <w:b/>
                <w:sz w:val="20"/>
                <w:szCs w:val="20"/>
              </w:rPr>
              <w:t xml:space="preserve"> </w:t>
            </w:r>
            <w:r w:rsidRPr="005354AD">
              <w:rPr>
                <w:rFonts w:ascii="Sylfaen" w:hAnsi="Sylfaen" w:cs="Sylfaen"/>
                <w:b/>
                <w:sz w:val="20"/>
                <w:szCs w:val="20"/>
                <w:lang w:val="hy-AM"/>
              </w:rPr>
              <w:t xml:space="preserve"> սպասարկող Ֆինանսական կազմակերպություն</w:t>
            </w:r>
            <w:r w:rsidRPr="005354AD">
              <w:rPr>
                <w:rFonts w:ascii="Sylfaen" w:hAnsi="Sylfaen" w:cs="Sylfaen"/>
                <w:b/>
                <w:sz w:val="20"/>
                <w:szCs w:val="20"/>
              </w:rPr>
              <w:t xml:space="preserve"> (</w:t>
            </w:r>
            <w:proofErr w:type="spellStart"/>
            <w:r w:rsidRPr="005354AD">
              <w:rPr>
                <w:rFonts w:ascii="Sylfaen" w:hAnsi="Sylfaen" w:cs="Sylfaen"/>
                <w:b/>
                <w:sz w:val="20"/>
                <w:szCs w:val="20"/>
              </w:rPr>
              <w:t>բանկ</w:t>
            </w:r>
            <w:proofErr w:type="spellEnd"/>
            <w:r w:rsidRPr="005354AD">
              <w:rPr>
                <w:rFonts w:ascii="Sylfaen" w:hAnsi="Sylfaen" w:cs="Sylfaen"/>
                <w:b/>
                <w:sz w:val="20"/>
                <w:szCs w:val="20"/>
              </w:rPr>
              <w:t>)</w:t>
            </w:r>
            <w:r w:rsidRPr="005354AD">
              <w:rPr>
                <w:rFonts w:ascii="Sylfaen" w:hAnsi="Sylfaen" w:cs="Arial"/>
                <w:b/>
                <w:sz w:val="20"/>
                <w:szCs w:val="20"/>
              </w:rPr>
              <w:t xml:space="preserve">` </w:t>
            </w:r>
            <w:r w:rsidRPr="005354AD">
              <w:rPr>
                <w:rFonts w:ascii="Sylfaen" w:hAnsi="Sylfaen" w:cs="Arial"/>
                <w:b/>
                <w:sz w:val="20"/>
                <w:szCs w:val="20"/>
                <w:lang w:val="hy-AM"/>
              </w:rPr>
              <w:t>Ակբա</w:t>
            </w:r>
            <w:r w:rsidRPr="005354AD">
              <w:rPr>
                <w:rFonts w:ascii="Sylfaen" w:hAnsi="Sylfaen" w:cs="Arial"/>
                <w:b/>
                <w:sz w:val="20"/>
                <w:szCs w:val="20"/>
              </w:rPr>
              <w:t xml:space="preserve"> </w:t>
            </w:r>
            <w:proofErr w:type="spellStart"/>
            <w:r w:rsidRPr="005354AD">
              <w:rPr>
                <w:rFonts w:ascii="Sylfaen" w:hAnsi="Sylfaen" w:cs="Arial"/>
                <w:b/>
                <w:sz w:val="20"/>
                <w:szCs w:val="20"/>
              </w:rPr>
              <w:t>բանկ</w:t>
            </w:r>
            <w:proofErr w:type="spellEnd"/>
          </w:p>
        </w:tc>
      </w:tr>
      <w:tr w:rsidR="00034160" w:rsidRPr="005354AD" w14:paraId="4B4D0163" w14:textId="777777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9F1C5" w14:textId="09E422AA" w:rsidR="00034160" w:rsidRPr="005354AD" w:rsidRDefault="00FB0689">
            <w:pPr>
              <w:rPr>
                <w:rFonts w:ascii="GHEA Grapalat" w:hAnsi="GHEA Grapalat" w:cs="Arial"/>
                <w:sz w:val="20"/>
                <w:szCs w:val="20"/>
              </w:rPr>
            </w:pPr>
            <w:r w:rsidRPr="005354AD">
              <w:rPr>
                <w:rFonts w:ascii="Sylfaen" w:hAnsi="Sylfaen" w:cs="Sylfaen"/>
                <w:b/>
                <w:sz w:val="20"/>
                <w:szCs w:val="20"/>
              </w:rPr>
              <w:t>1</w:t>
            </w:r>
            <w:r w:rsidRPr="005354AD">
              <w:rPr>
                <w:rFonts w:ascii="Sylfaen" w:hAnsi="Sylfaen" w:cs="Sylfaen"/>
                <w:b/>
                <w:sz w:val="20"/>
                <w:szCs w:val="20"/>
                <w:lang w:val="hy-AM"/>
              </w:rPr>
              <w:t>3</w:t>
            </w:r>
            <w:r w:rsidRPr="005354AD">
              <w:rPr>
                <w:rFonts w:ascii="Sylfaen" w:hAnsi="Sylfaen" w:cs="Sylfaen"/>
                <w:b/>
                <w:sz w:val="20"/>
                <w:szCs w:val="20"/>
              </w:rPr>
              <w:t>.</w:t>
            </w:r>
            <w:proofErr w:type="spellStart"/>
            <w:r w:rsidRPr="005354AD">
              <w:rPr>
                <w:rFonts w:ascii="Sylfaen" w:hAnsi="Sylfaen" w:cs="Sylfaen"/>
                <w:b/>
                <w:sz w:val="20"/>
                <w:szCs w:val="20"/>
              </w:rPr>
              <w:t>Շահառուի</w:t>
            </w:r>
            <w:proofErr w:type="spellEnd"/>
            <w:r w:rsidRPr="005354AD">
              <w:rPr>
                <w:rFonts w:ascii="Sylfaen" w:hAnsi="Sylfaen" w:cs="Arial"/>
                <w:b/>
                <w:sz w:val="20"/>
                <w:szCs w:val="20"/>
              </w:rPr>
              <w:t xml:space="preserve"> </w:t>
            </w:r>
            <w:proofErr w:type="spellStart"/>
            <w:r w:rsidRPr="005354AD">
              <w:rPr>
                <w:rFonts w:ascii="Sylfaen" w:hAnsi="Sylfaen" w:cs="Sylfaen"/>
                <w:b/>
                <w:sz w:val="20"/>
                <w:szCs w:val="20"/>
              </w:rPr>
              <w:t>հաշվի</w:t>
            </w:r>
            <w:proofErr w:type="spellEnd"/>
            <w:r w:rsidRPr="005354AD">
              <w:rPr>
                <w:rFonts w:ascii="Sylfaen" w:hAnsi="Sylfaen" w:cs="Arial"/>
                <w:b/>
                <w:sz w:val="20"/>
                <w:szCs w:val="20"/>
              </w:rPr>
              <w:t xml:space="preserve"> </w:t>
            </w:r>
            <w:proofErr w:type="spellStart"/>
            <w:r w:rsidRPr="005354AD">
              <w:rPr>
                <w:rFonts w:ascii="Sylfaen" w:hAnsi="Sylfaen" w:cs="Sylfaen"/>
                <w:b/>
                <w:sz w:val="20"/>
                <w:szCs w:val="20"/>
              </w:rPr>
              <w:t>համարը</w:t>
            </w:r>
            <w:proofErr w:type="spellEnd"/>
            <w:r w:rsidRPr="005354AD">
              <w:rPr>
                <w:rFonts w:ascii="Sylfaen" w:hAnsi="Sylfaen" w:cs="Arial"/>
                <w:b/>
                <w:sz w:val="20"/>
                <w:szCs w:val="20"/>
              </w:rPr>
              <w:t xml:space="preserve"> (</w:t>
            </w:r>
            <w:proofErr w:type="spellStart"/>
            <w:r w:rsidRPr="005354AD">
              <w:rPr>
                <w:rFonts w:ascii="Sylfaen" w:hAnsi="Sylfaen" w:cs="Sylfaen"/>
                <w:b/>
                <w:sz w:val="20"/>
                <w:szCs w:val="20"/>
              </w:rPr>
              <w:t>հշ</w:t>
            </w:r>
            <w:r w:rsidRPr="005354AD">
              <w:rPr>
                <w:rFonts w:ascii="Sylfaen" w:hAnsi="Sylfaen" w:cs="Arial"/>
                <w:b/>
                <w:sz w:val="20"/>
                <w:szCs w:val="20"/>
              </w:rPr>
              <w:t>.N</w:t>
            </w:r>
            <w:proofErr w:type="spellEnd"/>
            <w:r w:rsidRPr="005354AD">
              <w:rPr>
                <w:rFonts w:ascii="Sylfaen" w:hAnsi="Sylfaen" w:cs="Arial"/>
                <w:b/>
                <w:sz w:val="20"/>
                <w:szCs w:val="20"/>
              </w:rPr>
              <w:t>)</w:t>
            </w:r>
            <w:r w:rsidR="000A02E4" w:rsidRPr="005354AD">
              <w:rPr>
                <w:rFonts w:ascii="Sylfaen" w:hAnsi="Sylfaen" w:cs="Arial"/>
                <w:b/>
                <w:sz w:val="20"/>
                <w:szCs w:val="20"/>
                <w:lang w:val="hy-AM"/>
              </w:rPr>
              <w:t xml:space="preserve"> </w:t>
            </w:r>
            <w:r w:rsidR="000A02E4" w:rsidRPr="005354AD">
              <w:rPr>
                <w:rFonts w:ascii="Sylfaen" w:hAnsi="Sylfaen" w:cs="Arial"/>
                <w:b/>
                <w:lang w:val="hy-AM"/>
              </w:rPr>
              <w:t>220035140031000</w:t>
            </w:r>
          </w:p>
        </w:tc>
      </w:tr>
      <w:tr w:rsidR="00034160" w:rsidRPr="005354AD" w14:paraId="465EC3EA"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3AFF3D"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rPr>
              <w:t>1</w:t>
            </w:r>
            <w:r w:rsidRPr="005354AD">
              <w:rPr>
                <w:rFonts w:ascii="GHEA Grapalat" w:hAnsi="GHEA Grapalat" w:cs="Sylfaen"/>
                <w:sz w:val="20"/>
                <w:szCs w:val="20"/>
                <w:lang w:val="hy-AM"/>
              </w:rPr>
              <w:t>4</w:t>
            </w:r>
            <w:r w:rsidRPr="005354AD">
              <w:rPr>
                <w:rFonts w:ascii="GHEA Grapalat" w:hAnsi="GHEA Grapalat" w:cs="Sylfaen"/>
                <w:sz w:val="20"/>
                <w:szCs w:val="20"/>
              </w:rPr>
              <w:t>.</w:t>
            </w:r>
            <w:proofErr w:type="spellStart"/>
            <w:r w:rsidRPr="005354AD">
              <w:rPr>
                <w:rFonts w:ascii="GHEA Grapalat" w:hAnsi="GHEA Grapalat" w:cs="Sylfaen"/>
                <w:sz w:val="20"/>
                <w:szCs w:val="20"/>
              </w:rPr>
              <w:t>Գումարը</w:t>
            </w:r>
            <w:proofErr w:type="spellEnd"/>
            <w:r w:rsidRPr="005354AD">
              <w:rPr>
                <w:rFonts w:ascii="GHEA Grapalat" w:hAnsi="GHEA Grapalat" w:cs="Arial"/>
                <w:sz w:val="20"/>
                <w:szCs w:val="20"/>
              </w:rPr>
              <w:t xml:space="preserve"> </w:t>
            </w:r>
            <w:r w:rsidRPr="005354AD">
              <w:rPr>
                <w:rFonts w:ascii="GHEA Grapalat" w:hAnsi="GHEA Grapalat" w:cs="Arial"/>
                <w:sz w:val="20"/>
                <w:szCs w:val="20"/>
                <w:lang w:val="ru-RU"/>
              </w:rPr>
              <w:t>(</w:t>
            </w:r>
            <w:proofErr w:type="spellStart"/>
            <w:r w:rsidRPr="005354AD">
              <w:rPr>
                <w:rFonts w:ascii="GHEA Grapalat" w:hAnsi="GHEA Grapalat" w:cs="Sylfaen"/>
                <w:sz w:val="20"/>
                <w:szCs w:val="20"/>
              </w:rPr>
              <w:t>թվերով</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և</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բառերով</w:t>
            </w:r>
            <w:proofErr w:type="spellEnd"/>
            <w:r w:rsidRPr="005354AD">
              <w:rPr>
                <w:rFonts w:ascii="GHEA Grapalat" w:hAnsi="GHEA Grapalat" w:cs="Sylfaen"/>
                <w:sz w:val="20"/>
                <w:szCs w:val="20"/>
                <w:lang w:val="ru-RU"/>
              </w:rPr>
              <w:t>)</w:t>
            </w:r>
            <w:r w:rsidRPr="005354AD">
              <w:rPr>
                <w:rFonts w:ascii="GHEA Grapalat" w:hAnsi="GHEA Grapalat" w:cs="Arial"/>
                <w:sz w:val="20"/>
                <w:szCs w:val="20"/>
              </w:rPr>
              <w:t>`</w:t>
            </w:r>
          </w:p>
        </w:tc>
      </w:tr>
      <w:tr w:rsidR="00034160" w:rsidRPr="005354AD" w14:paraId="4E2AB6EC"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8ED268"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15. </w:t>
            </w:r>
            <w:r w:rsidRPr="005354AD">
              <w:rPr>
                <w:rFonts w:ascii="GHEA Grapalat" w:hAnsi="GHEA Grapalat" w:cs="Sylfaen"/>
                <w:sz w:val="20"/>
                <w:szCs w:val="20"/>
                <w:lang w:val="hy-AM"/>
              </w:rPr>
              <w:t xml:space="preserve">Ակցեպտավորված գումարը՝ </w:t>
            </w: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թվերով</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և</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բառերով</w:t>
            </w:r>
            <w:proofErr w:type="spellEnd"/>
            <w:r w:rsidRPr="005354AD">
              <w:rPr>
                <w:rFonts w:ascii="GHEA Grapalat" w:hAnsi="GHEA Grapalat" w:cs="Sylfaen"/>
                <w:sz w:val="20"/>
                <w:szCs w:val="20"/>
              </w:rPr>
              <w:t>)</w:t>
            </w:r>
            <w:r w:rsidRPr="005354AD">
              <w:rPr>
                <w:rFonts w:ascii="GHEA Grapalat" w:hAnsi="GHEA Grapalat" w:cs="Sylfaen"/>
                <w:sz w:val="20"/>
                <w:szCs w:val="20"/>
                <w:lang w:val="hy-AM"/>
              </w:rPr>
              <w:t xml:space="preserve">  </w:t>
            </w:r>
            <w:r w:rsidRPr="005354AD">
              <w:rPr>
                <w:rFonts w:ascii="GHEA Grapalat" w:hAnsi="GHEA Grapalat" w:cs="Sylfaen"/>
                <w:sz w:val="20"/>
                <w:szCs w:val="20"/>
              </w:rPr>
              <w:t>(</w:t>
            </w:r>
            <w:r w:rsidRPr="005354AD">
              <w:rPr>
                <w:rFonts w:ascii="GHEA Grapalat" w:hAnsi="GHEA Grapalat" w:cs="Sylfaen"/>
                <w:sz w:val="20"/>
                <w:szCs w:val="20"/>
                <w:lang w:val="hy-AM"/>
              </w:rPr>
              <w:t>նախատեսված է նշված գումարի մասնակի ակցեպտի համար, որը չի կիրառվում</w:t>
            </w:r>
            <w:r w:rsidRPr="005354AD">
              <w:rPr>
                <w:rFonts w:ascii="GHEA Grapalat" w:hAnsi="GHEA Grapalat" w:cs="Sylfaen"/>
                <w:sz w:val="20"/>
                <w:szCs w:val="20"/>
              </w:rPr>
              <w:t>)</w:t>
            </w:r>
          </w:p>
        </w:tc>
      </w:tr>
      <w:tr w:rsidR="00034160" w:rsidRPr="005354AD" w14:paraId="5724C9A6"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B85F17"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rPr>
              <w:t>1</w:t>
            </w:r>
            <w:r w:rsidRPr="005354AD">
              <w:rPr>
                <w:rFonts w:ascii="GHEA Grapalat" w:hAnsi="GHEA Grapalat" w:cs="Sylfaen"/>
                <w:sz w:val="20"/>
                <w:szCs w:val="20"/>
                <w:lang w:val="ru-RU"/>
              </w:rPr>
              <w:t>6</w:t>
            </w:r>
            <w:r w:rsidRPr="005354AD">
              <w:rPr>
                <w:rFonts w:ascii="GHEA Grapalat" w:hAnsi="GHEA Grapalat" w:cs="Sylfaen"/>
                <w:sz w:val="20"/>
                <w:szCs w:val="20"/>
              </w:rPr>
              <w:t>.</w:t>
            </w:r>
            <w:proofErr w:type="spellStart"/>
            <w:r w:rsidRPr="005354AD">
              <w:rPr>
                <w:rFonts w:ascii="GHEA Grapalat" w:hAnsi="GHEA Grapalat" w:cs="Sylfaen"/>
                <w:sz w:val="20"/>
                <w:szCs w:val="20"/>
              </w:rPr>
              <w:t>Արժույթը</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բառերով</w:t>
            </w:r>
            <w:proofErr w:type="spellEnd"/>
            <w:r w:rsidRPr="005354AD">
              <w:rPr>
                <w:rFonts w:ascii="GHEA Grapalat" w:hAnsi="GHEA Grapalat" w:cs="Arial"/>
                <w:sz w:val="20"/>
                <w:szCs w:val="20"/>
              </w:rPr>
              <w:t xml:space="preserve"> </w:t>
            </w:r>
            <w:r w:rsidRPr="005354AD">
              <w:rPr>
                <w:rFonts w:ascii="GHEA Grapalat" w:hAnsi="GHEA Grapalat" w:cs="Sylfaen"/>
                <w:sz w:val="20"/>
                <w:szCs w:val="20"/>
              </w:rPr>
              <w:t>և</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կոդով</w:t>
            </w:r>
            <w:proofErr w:type="spellEnd"/>
            <w:r w:rsidRPr="005354AD">
              <w:rPr>
                <w:rFonts w:ascii="GHEA Grapalat" w:hAnsi="GHEA Grapalat" w:cs="Arial"/>
                <w:sz w:val="20"/>
                <w:szCs w:val="20"/>
              </w:rPr>
              <w:t>)`</w:t>
            </w:r>
          </w:p>
        </w:tc>
      </w:tr>
      <w:tr w:rsidR="00034160" w:rsidRPr="005354AD" w14:paraId="1EA6893A" w14:textId="777777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58CC68" w14:textId="77777777" w:rsidR="00034160" w:rsidRPr="005354AD" w:rsidRDefault="00FB0689">
            <w:pPr>
              <w:rPr>
                <w:rFonts w:ascii="GHEA Grapalat" w:hAnsi="GHEA Grapalat" w:cs="Arial"/>
                <w:sz w:val="20"/>
                <w:szCs w:val="20"/>
                <w:lang w:val="hy-AM"/>
              </w:rPr>
            </w:pPr>
            <w:r w:rsidRPr="005354AD">
              <w:rPr>
                <w:rFonts w:ascii="GHEA Grapalat" w:hAnsi="GHEA Grapalat" w:cs="Sylfaen"/>
                <w:sz w:val="20"/>
                <w:szCs w:val="20"/>
              </w:rPr>
              <w:t>1</w:t>
            </w:r>
            <w:r w:rsidRPr="005354AD">
              <w:rPr>
                <w:rFonts w:ascii="GHEA Grapalat" w:hAnsi="GHEA Grapalat" w:cs="Sylfaen"/>
                <w:sz w:val="20"/>
                <w:szCs w:val="20"/>
                <w:lang w:val="hy-AM"/>
              </w:rPr>
              <w:t>7</w:t>
            </w:r>
            <w:r w:rsidRPr="005354AD">
              <w:rPr>
                <w:rFonts w:ascii="GHEA Grapalat" w:hAnsi="GHEA Grapalat" w:cs="Sylfaen"/>
                <w:sz w:val="20"/>
                <w:szCs w:val="20"/>
              </w:rPr>
              <w:t>.</w:t>
            </w:r>
            <w:proofErr w:type="spellStart"/>
            <w:r w:rsidRPr="005354AD">
              <w:rPr>
                <w:rFonts w:ascii="GHEA Grapalat" w:hAnsi="GHEA Grapalat" w:cs="Sylfaen"/>
                <w:sz w:val="20"/>
                <w:szCs w:val="20"/>
              </w:rPr>
              <w:t>Գործարքի</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վճարման</w:t>
            </w:r>
            <w:proofErr w:type="spellEnd"/>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նպատակը</w:t>
            </w:r>
            <w:proofErr w:type="spellEnd"/>
            <w:r w:rsidRPr="005354AD">
              <w:rPr>
                <w:rFonts w:ascii="GHEA Grapalat" w:hAnsi="GHEA Grapalat" w:cs="Arial"/>
                <w:sz w:val="20"/>
                <w:szCs w:val="20"/>
              </w:rPr>
              <w:t>`</w:t>
            </w:r>
            <w:r w:rsidRPr="005354AD">
              <w:rPr>
                <w:rFonts w:ascii="GHEA Grapalat" w:hAnsi="GHEA Grapalat" w:cs="Arial"/>
                <w:sz w:val="20"/>
                <w:szCs w:val="20"/>
                <w:lang w:val="hy-AM"/>
              </w:rPr>
              <w:t xml:space="preserve">  </w:t>
            </w:r>
            <w:r w:rsidRPr="005354AD">
              <w:rPr>
                <w:rFonts w:ascii="GHEA Grapalat" w:hAnsi="GHEA Grapalat" w:cs="Sylfaen"/>
                <w:bCs/>
                <w:i/>
                <w:sz w:val="20"/>
                <w:szCs w:val="20"/>
              </w:rPr>
              <w:t>(</w:t>
            </w:r>
            <w:r w:rsidRPr="005354AD">
              <w:rPr>
                <w:rFonts w:ascii="GHEA Grapalat" w:hAnsi="GHEA Grapalat" w:cs="Sylfaen"/>
                <w:bCs/>
                <w:i/>
                <w:sz w:val="20"/>
                <w:szCs w:val="20"/>
                <w:lang w:val="hy-AM"/>
              </w:rPr>
              <w:t>պայմանագրի կատարման</w:t>
            </w:r>
            <w:r w:rsidRPr="005354AD">
              <w:rPr>
                <w:rFonts w:ascii="GHEA Grapalat" w:hAnsi="GHEA Grapalat" w:cs="Sylfaen"/>
                <w:bCs/>
                <w:i/>
                <w:sz w:val="20"/>
                <w:szCs w:val="20"/>
              </w:rPr>
              <w:t xml:space="preserve"> </w:t>
            </w:r>
            <w:proofErr w:type="spellStart"/>
            <w:r w:rsidRPr="005354AD">
              <w:rPr>
                <w:rFonts w:ascii="GHEA Grapalat" w:hAnsi="GHEA Grapalat" w:cs="Sylfaen"/>
                <w:bCs/>
                <w:i/>
                <w:sz w:val="20"/>
                <w:szCs w:val="20"/>
              </w:rPr>
              <w:t>ապահովմ</w:t>
            </w:r>
            <w:proofErr w:type="spellEnd"/>
            <w:r w:rsidRPr="005354AD">
              <w:rPr>
                <w:rFonts w:ascii="GHEA Grapalat" w:hAnsi="GHEA Grapalat" w:cs="Sylfaen"/>
                <w:bCs/>
                <w:i/>
                <w:sz w:val="20"/>
                <w:szCs w:val="20"/>
                <w:lang w:val="hy-AM"/>
              </w:rPr>
              <w:t>ան համար</w:t>
            </w:r>
            <w:r w:rsidRPr="005354AD">
              <w:rPr>
                <w:rFonts w:ascii="GHEA Grapalat" w:hAnsi="GHEA Grapalat" w:cs="Sylfaen"/>
                <w:bCs/>
                <w:i/>
                <w:sz w:val="20"/>
                <w:szCs w:val="20"/>
              </w:rPr>
              <w:t>)</w:t>
            </w:r>
          </w:p>
        </w:tc>
      </w:tr>
      <w:tr w:rsidR="00034160" w:rsidRPr="005354AD" w14:paraId="2B05274B" w14:textId="77777777">
        <w:trPr>
          <w:trHeight w:val="424"/>
        </w:trPr>
        <w:tc>
          <w:tcPr>
            <w:tcW w:w="10980" w:type="dxa"/>
            <w:gridSpan w:val="2"/>
            <w:tcBorders>
              <w:top w:val="single" w:sz="4" w:space="0" w:color="auto"/>
              <w:left w:val="single" w:sz="4" w:space="0" w:color="auto"/>
              <w:right w:val="single" w:sz="4" w:space="0" w:color="000000"/>
            </w:tcBorders>
            <w:noWrap/>
            <w:vAlign w:val="bottom"/>
          </w:tcPr>
          <w:p w14:paraId="75EB2892" w14:textId="77777777" w:rsidR="00034160" w:rsidRPr="005354AD" w:rsidRDefault="00FB0689">
            <w:pPr>
              <w:rPr>
                <w:rFonts w:ascii="GHEA Grapalat" w:hAnsi="GHEA Grapalat" w:cs="Arial"/>
                <w:sz w:val="20"/>
                <w:szCs w:val="20"/>
              </w:rPr>
            </w:pPr>
            <w:r w:rsidRPr="005354AD">
              <w:rPr>
                <w:rFonts w:ascii="GHEA Grapalat" w:hAnsi="GHEA Grapalat" w:cs="Sylfaen"/>
                <w:sz w:val="20"/>
                <w:szCs w:val="20"/>
              </w:rPr>
              <w:t>1</w:t>
            </w:r>
            <w:r w:rsidRPr="005354AD">
              <w:rPr>
                <w:rFonts w:ascii="GHEA Grapalat" w:hAnsi="GHEA Grapalat" w:cs="Sylfaen"/>
                <w:sz w:val="20"/>
                <w:szCs w:val="20"/>
                <w:lang w:val="hy-AM"/>
              </w:rPr>
              <w:t>8</w:t>
            </w:r>
            <w:r w:rsidRPr="005354AD">
              <w:rPr>
                <w:rFonts w:ascii="GHEA Grapalat" w:hAnsi="GHEA Grapalat" w:cs="Sylfaen"/>
                <w:sz w:val="20"/>
                <w:szCs w:val="20"/>
              </w:rPr>
              <w:t xml:space="preserve">. </w:t>
            </w:r>
            <w:r w:rsidRPr="005354AD">
              <w:rPr>
                <w:rFonts w:ascii="GHEA Grapalat" w:hAnsi="GHEA Grapalat" w:cs="Sylfaen"/>
                <w:sz w:val="20"/>
                <w:szCs w:val="20"/>
                <w:lang w:val="hy-AM"/>
              </w:rPr>
              <w:t xml:space="preserve">Վճարման կատարման հիմքերը՝ </w:t>
            </w:r>
            <w:r w:rsidRPr="005354AD">
              <w:rPr>
                <w:rFonts w:ascii="GHEA Grapalat" w:hAnsi="GHEA Grapalat" w:cs="Sylfaen"/>
                <w:sz w:val="20"/>
                <w:szCs w:val="20"/>
              </w:rPr>
              <w:t>(</w:t>
            </w:r>
            <w:r w:rsidRPr="005354AD">
              <w:rPr>
                <w:rFonts w:ascii="GHEA Grapalat" w:hAnsi="GHEA Grapalat" w:cs="Sylfaen"/>
                <w:sz w:val="20"/>
                <w:szCs w:val="20"/>
                <w:lang w:val="hy-AM"/>
              </w:rPr>
              <w:t>Փաստաթղթերի</w:t>
            </w:r>
            <w:r w:rsidRPr="005354AD">
              <w:rPr>
                <w:rFonts w:ascii="GHEA Grapalat" w:hAnsi="GHEA Grapalat" w:cs="Arial"/>
                <w:sz w:val="20"/>
                <w:szCs w:val="20"/>
                <w:lang w:val="hy-AM"/>
              </w:rPr>
              <w:t xml:space="preserve"> անվանումը</w:t>
            </w:r>
            <w:r w:rsidRPr="005354AD">
              <w:rPr>
                <w:rFonts w:ascii="GHEA Grapalat" w:hAnsi="GHEA Grapalat" w:cs="Arial"/>
                <w:sz w:val="20"/>
                <w:szCs w:val="20"/>
              </w:rPr>
              <w:t>,</w:t>
            </w:r>
            <w:r w:rsidRPr="005354AD">
              <w:rPr>
                <w:rFonts w:ascii="GHEA Grapalat" w:hAnsi="GHEA Grapalat" w:cs="Arial"/>
                <w:sz w:val="20"/>
                <w:szCs w:val="20"/>
                <w:lang w:val="hy-AM"/>
              </w:rPr>
              <w:t xml:space="preserve"> այդ թվում՝ տուժանքի մասին համաձայնագիրը, </w:t>
            </w:r>
            <w:r w:rsidRPr="005354AD">
              <w:rPr>
                <w:rFonts w:ascii="GHEA Grapalat" w:hAnsi="GHEA Grapalat" w:cs="Sylfaen"/>
                <w:sz w:val="20"/>
                <w:szCs w:val="20"/>
                <w:lang w:val="hy-AM"/>
              </w:rPr>
              <w:t>դրանց</w:t>
            </w:r>
            <w:r w:rsidRPr="005354AD">
              <w:rPr>
                <w:rFonts w:ascii="GHEA Grapalat" w:hAnsi="GHEA Grapalat" w:cs="Arial"/>
                <w:sz w:val="20"/>
                <w:szCs w:val="20"/>
                <w:lang w:val="hy-AM"/>
              </w:rPr>
              <w:t xml:space="preserve"> </w:t>
            </w:r>
            <w:r w:rsidRPr="005354AD">
              <w:rPr>
                <w:rFonts w:ascii="GHEA Grapalat" w:hAnsi="GHEA Grapalat" w:cs="Sylfaen"/>
                <w:sz w:val="20"/>
                <w:szCs w:val="20"/>
                <w:lang w:val="hy-AM"/>
              </w:rPr>
              <w:t>համարները</w:t>
            </w:r>
            <w:r w:rsidRPr="005354AD">
              <w:rPr>
                <w:rFonts w:ascii="GHEA Grapalat" w:hAnsi="GHEA Grapalat" w:cs="Arial"/>
                <w:sz w:val="20"/>
                <w:szCs w:val="20"/>
                <w:lang w:val="hy-AM"/>
              </w:rPr>
              <w:t>,</w:t>
            </w:r>
            <w:r w:rsidRPr="005354AD">
              <w:rPr>
                <w:rFonts w:ascii="GHEA Grapalat" w:hAnsi="GHEA Grapalat" w:cs="Arial"/>
                <w:sz w:val="20"/>
                <w:szCs w:val="20"/>
              </w:rPr>
              <w:t xml:space="preserve"> </w:t>
            </w:r>
            <w:r w:rsidRPr="005354AD">
              <w:rPr>
                <w:rFonts w:ascii="GHEA Grapalat" w:hAnsi="GHEA Grapalat" w:cs="Sylfaen"/>
                <w:sz w:val="20"/>
                <w:szCs w:val="20"/>
                <w:lang w:val="hy-AM"/>
              </w:rPr>
              <w:t>պ</w:t>
            </w:r>
            <w:proofErr w:type="spellStart"/>
            <w:r w:rsidRPr="005354AD">
              <w:rPr>
                <w:rFonts w:ascii="GHEA Grapalat" w:hAnsi="GHEA Grapalat" w:cs="Sylfaen"/>
                <w:sz w:val="20"/>
                <w:szCs w:val="20"/>
              </w:rPr>
              <w:t>այմանագրի</w:t>
            </w:r>
            <w:proofErr w:type="spellEnd"/>
            <w:r w:rsidRPr="005354AD">
              <w:rPr>
                <w:rFonts w:ascii="GHEA Grapalat" w:hAnsi="GHEA Grapalat" w:cs="Sylfaen"/>
                <w:sz w:val="20"/>
                <w:szCs w:val="20"/>
              </w:rPr>
              <w:t xml:space="preserve"> </w:t>
            </w:r>
            <w:r w:rsidRPr="005354AD">
              <w:rPr>
                <w:rFonts w:ascii="GHEA Grapalat" w:hAnsi="GHEA Grapalat" w:cs="Arial"/>
                <w:sz w:val="20"/>
                <w:szCs w:val="20"/>
              </w:rPr>
              <w:t xml:space="preserve"> </w:t>
            </w:r>
            <w:proofErr w:type="spellStart"/>
            <w:r w:rsidRPr="005354AD">
              <w:rPr>
                <w:rFonts w:ascii="GHEA Grapalat" w:hAnsi="GHEA Grapalat" w:cs="Sylfaen"/>
                <w:sz w:val="20"/>
                <w:szCs w:val="20"/>
              </w:rPr>
              <w:t>ծածկագիրը</w:t>
            </w:r>
            <w:proofErr w:type="spellEnd"/>
            <w:r w:rsidRPr="005354AD">
              <w:rPr>
                <w:rFonts w:ascii="GHEA Grapalat" w:hAnsi="GHEA Grapalat" w:cs="Arial"/>
                <w:sz w:val="20"/>
                <w:szCs w:val="20"/>
                <w:lang w:val="hy-AM"/>
              </w:rPr>
              <w:t xml:space="preserve"> որի հիման վրա կատարվում է  գանձումը</w:t>
            </w:r>
            <w:r w:rsidRPr="005354AD">
              <w:rPr>
                <w:rFonts w:ascii="GHEA Grapalat" w:hAnsi="GHEA Grapalat" w:cs="Arial"/>
                <w:sz w:val="20"/>
                <w:szCs w:val="20"/>
              </w:rPr>
              <w:t>)</w:t>
            </w:r>
            <w:r w:rsidRPr="005354AD">
              <w:rPr>
                <w:rFonts w:ascii="GHEA Grapalat" w:hAnsi="GHEA Grapalat" w:cs="Sylfaen"/>
                <w:sz w:val="20"/>
                <w:szCs w:val="20"/>
              </w:rPr>
              <w:t>`</w:t>
            </w:r>
          </w:p>
          <w:p w14:paraId="59805336" w14:textId="77777777" w:rsidR="00034160" w:rsidRPr="005354AD" w:rsidRDefault="00034160">
            <w:pPr>
              <w:rPr>
                <w:rFonts w:ascii="GHEA Grapalat" w:hAnsi="GHEA Grapalat" w:cs="Arial"/>
                <w:sz w:val="20"/>
                <w:szCs w:val="20"/>
              </w:rPr>
            </w:pPr>
          </w:p>
        </w:tc>
      </w:tr>
      <w:tr w:rsidR="00034160" w:rsidRPr="005354AD" w14:paraId="32A40817" w14:textId="77777777">
        <w:trPr>
          <w:trHeight w:val="704"/>
        </w:trPr>
        <w:tc>
          <w:tcPr>
            <w:tcW w:w="10980" w:type="dxa"/>
            <w:gridSpan w:val="2"/>
            <w:tcBorders>
              <w:left w:val="single" w:sz="4" w:space="0" w:color="auto"/>
              <w:bottom w:val="single" w:sz="4" w:space="0" w:color="auto"/>
              <w:right w:val="single" w:sz="4" w:space="0" w:color="000000"/>
            </w:tcBorders>
            <w:noWrap/>
            <w:vAlign w:val="bottom"/>
          </w:tcPr>
          <w:p w14:paraId="7FC13891" w14:textId="77777777" w:rsidR="00034160" w:rsidRPr="005354AD" w:rsidRDefault="00034160">
            <w:pPr>
              <w:rPr>
                <w:rFonts w:ascii="GHEA Grapalat" w:hAnsi="GHEA Grapalat" w:cs="Arial"/>
                <w:sz w:val="20"/>
                <w:szCs w:val="20"/>
                <w:lang w:val="hy-AM"/>
              </w:rPr>
            </w:pPr>
          </w:p>
        </w:tc>
      </w:tr>
      <w:tr w:rsidR="00034160" w:rsidRPr="005354AD" w14:paraId="30EDAEB0" w14:textId="7777777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D7261B" w14:textId="77777777" w:rsidR="00034160" w:rsidRPr="005354AD" w:rsidRDefault="00FB0689">
            <w:pPr>
              <w:rPr>
                <w:rFonts w:ascii="GHEA Grapalat" w:hAnsi="GHEA Grapalat" w:cs="Sylfaen"/>
                <w:sz w:val="20"/>
                <w:szCs w:val="20"/>
                <w:lang w:val="hy-AM"/>
              </w:rPr>
            </w:pPr>
            <w:r w:rsidRPr="005354AD">
              <w:rPr>
                <w:rFonts w:ascii="GHEA Grapalat" w:hAnsi="GHEA Grapalat" w:cs="Sylfaen"/>
                <w:sz w:val="20"/>
                <w:szCs w:val="20"/>
                <w:lang w:val="hy-AM"/>
              </w:rPr>
              <w:t>19. Վճարման պայմանները՝                                &lt;ակցեպտավորված վճարում&gt;</w:t>
            </w:r>
          </w:p>
          <w:p w14:paraId="2DDDCC27" w14:textId="77777777" w:rsidR="00034160" w:rsidRPr="005354AD" w:rsidRDefault="00034160">
            <w:pPr>
              <w:rPr>
                <w:rFonts w:ascii="GHEA Grapalat" w:hAnsi="GHEA Grapalat" w:cs="Sylfaen"/>
                <w:sz w:val="20"/>
                <w:szCs w:val="20"/>
                <w:lang w:val="ru-RU"/>
              </w:rPr>
            </w:pPr>
          </w:p>
        </w:tc>
      </w:tr>
      <w:tr w:rsidR="00034160" w:rsidRPr="005354AD" w14:paraId="14CEDCE3" w14:textId="7777777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36A75"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lang w:val="hy-AM"/>
              </w:rPr>
              <w:t xml:space="preserve">20. Առդիր էջերի քանակը՝    </w:t>
            </w:r>
            <w:r w:rsidRPr="005354AD">
              <w:rPr>
                <w:rFonts w:ascii="GHEA Grapalat" w:hAnsi="GHEA Grapalat" w:cs="Arial"/>
                <w:sz w:val="20"/>
                <w:szCs w:val="20"/>
              </w:rPr>
              <w:t xml:space="preserve">--- </w:t>
            </w:r>
            <w:r w:rsidRPr="005354AD">
              <w:rPr>
                <w:rFonts w:ascii="GHEA Grapalat" w:hAnsi="GHEA Grapalat" w:cs="Arial"/>
                <w:sz w:val="20"/>
                <w:szCs w:val="20"/>
                <w:lang w:val="hy-AM"/>
              </w:rPr>
              <w:t xml:space="preserve">    </w:t>
            </w:r>
            <w:proofErr w:type="spellStart"/>
            <w:r w:rsidRPr="005354AD">
              <w:rPr>
                <w:rFonts w:ascii="GHEA Grapalat" w:hAnsi="GHEA Grapalat" w:cs="Sylfaen"/>
                <w:sz w:val="20"/>
                <w:szCs w:val="20"/>
              </w:rPr>
              <w:t>էջ</w:t>
            </w:r>
            <w:proofErr w:type="spellEnd"/>
          </w:p>
          <w:p w14:paraId="0027E027" w14:textId="77777777" w:rsidR="00034160" w:rsidRPr="005354AD" w:rsidRDefault="00034160">
            <w:pPr>
              <w:rPr>
                <w:rFonts w:ascii="GHEA Grapalat" w:hAnsi="GHEA Grapalat" w:cs="Sylfaen"/>
                <w:sz w:val="20"/>
                <w:szCs w:val="20"/>
                <w:lang w:val="hy-AM"/>
              </w:rPr>
            </w:pPr>
          </w:p>
        </w:tc>
      </w:tr>
      <w:tr w:rsidR="00034160" w:rsidRPr="005354AD" w14:paraId="6727CE7E" w14:textId="77777777">
        <w:trPr>
          <w:trHeight w:val="2194"/>
        </w:trPr>
        <w:tc>
          <w:tcPr>
            <w:tcW w:w="5616" w:type="dxa"/>
            <w:tcBorders>
              <w:top w:val="nil"/>
              <w:left w:val="single" w:sz="4" w:space="0" w:color="auto"/>
              <w:bottom w:val="single" w:sz="4" w:space="0" w:color="auto"/>
              <w:right w:val="single" w:sz="4" w:space="0" w:color="auto"/>
            </w:tcBorders>
            <w:noWrap/>
            <w:vAlign w:val="bottom"/>
          </w:tcPr>
          <w:p w14:paraId="5EFCA417" w14:textId="77777777" w:rsidR="00034160" w:rsidRPr="005354AD" w:rsidRDefault="00FB0689">
            <w:pPr>
              <w:rPr>
                <w:rFonts w:ascii="GHEA Grapalat" w:hAnsi="GHEA Grapalat" w:cs="Sylfaen"/>
                <w:sz w:val="20"/>
                <w:szCs w:val="20"/>
              </w:rPr>
            </w:pPr>
            <w:r w:rsidRPr="005354AD">
              <w:rPr>
                <w:rFonts w:ascii="Courier New" w:hAnsi="Courier New" w:cs="Courier New"/>
                <w:sz w:val="20"/>
                <w:szCs w:val="20"/>
              </w:rPr>
              <w:t> </w:t>
            </w:r>
            <w:r w:rsidRPr="005354AD">
              <w:rPr>
                <w:rFonts w:ascii="GHEA Grapalat" w:hAnsi="GHEA Grapalat" w:cs="Arial"/>
                <w:sz w:val="20"/>
                <w:szCs w:val="20"/>
                <w:lang w:val="hy-AM"/>
              </w:rPr>
              <w:t>22</w:t>
            </w:r>
            <w:r w:rsidRPr="005354AD">
              <w:rPr>
                <w:rFonts w:ascii="GHEA Grapalat" w:hAnsi="GHEA Grapalat" w:cs="Arial"/>
                <w:sz w:val="20"/>
                <w:szCs w:val="20"/>
              </w:rPr>
              <w:t>.</w:t>
            </w:r>
            <w:r w:rsidRPr="005354AD">
              <w:rPr>
                <w:rFonts w:ascii="GHEA Grapalat" w:hAnsi="GHEA Grapalat" w:cs="Sylfaen"/>
                <w:sz w:val="20"/>
                <w:szCs w:val="20"/>
              </w:rPr>
              <w:t xml:space="preserve">ա. </w:t>
            </w:r>
            <w:proofErr w:type="spellStart"/>
            <w:r w:rsidRPr="005354AD">
              <w:rPr>
                <w:rFonts w:ascii="GHEA Grapalat" w:hAnsi="GHEA Grapalat" w:cs="Sylfaen"/>
                <w:sz w:val="20"/>
                <w:szCs w:val="20"/>
              </w:rPr>
              <w:t>Շահառուի</w:t>
            </w:r>
            <w:proofErr w:type="spellEnd"/>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ստորագրությունները</w:t>
            </w:r>
            <w:proofErr w:type="spellEnd"/>
          </w:p>
          <w:p w14:paraId="1D2FF455" w14:textId="77777777" w:rsidR="00034160" w:rsidRPr="005354AD" w:rsidRDefault="00034160">
            <w:pPr>
              <w:rPr>
                <w:rFonts w:ascii="GHEA Grapalat" w:hAnsi="GHEA Grapalat" w:cs="Sylfaen"/>
                <w:sz w:val="20"/>
                <w:szCs w:val="20"/>
              </w:rPr>
            </w:pPr>
          </w:p>
          <w:p w14:paraId="53BD3519" w14:textId="77777777" w:rsidR="00034160" w:rsidRPr="005354AD" w:rsidRDefault="00FB0689">
            <w:pPr>
              <w:jc w:val="right"/>
              <w:rPr>
                <w:rFonts w:ascii="GHEA Grapalat" w:hAnsi="GHEA Grapalat" w:cs="Tahoma"/>
                <w:color w:val="000000"/>
                <w:sz w:val="20"/>
                <w:szCs w:val="20"/>
              </w:rPr>
            </w:pPr>
            <w:r w:rsidRPr="005354AD">
              <w:rPr>
                <w:rFonts w:ascii="GHEA Grapalat" w:hAnsi="GHEA Grapalat" w:cs="Tahoma"/>
                <w:color w:val="000000"/>
                <w:sz w:val="20"/>
                <w:szCs w:val="20"/>
              </w:rPr>
              <w:t>/____________________/</w:t>
            </w:r>
          </w:p>
          <w:p w14:paraId="1CAAE038" w14:textId="77777777" w:rsidR="00034160" w:rsidRPr="005354AD" w:rsidRDefault="00034160">
            <w:pPr>
              <w:rPr>
                <w:rFonts w:ascii="GHEA Grapalat" w:hAnsi="GHEA Grapalat" w:cs="Tahoma"/>
                <w:color w:val="000000"/>
                <w:sz w:val="20"/>
                <w:szCs w:val="20"/>
              </w:rPr>
            </w:pPr>
          </w:p>
          <w:p w14:paraId="6268798B" w14:textId="77777777" w:rsidR="00034160" w:rsidRPr="005354AD" w:rsidRDefault="00034160">
            <w:pPr>
              <w:rPr>
                <w:rFonts w:ascii="GHEA Grapalat" w:hAnsi="GHEA Grapalat" w:cs="Sylfaen"/>
                <w:sz w:val="20"/>
                <w:szCs w:val="20"/>
              </w:rPr>
            </w:pPr>
          </w:p>
          <w:p w14:paraId="5D0BA1FC" w14:textId="77777777" w:rsidR="00034160" w:rsidRPr="005354AD" w:rsidRDefault="00FB0689">
            <w:pPr>
              <w:jc w:val="right"/>
              <w:rPr>
                <w:rFonts w:ascii="GHEA Grapalat" w:hAnsi="GHEA Grapalat" w:cs="Sylfaen"/>
                <w:sz w:val="20"/>
                <w:szCs w:val="20"/>
              </w:rPr>
            </w:pPr>
            <w:r w:rsidRPr="005354AD">
              <w:rPr>
                <w:rFonts w:ascii="GHEA Grapalat" w:hAnsi="GHEA Grapalat" w:cs="Tahoma"/>
                <w:color w:val="000000"/>
                <w:sz w:val="20"/>
                <w:szCs w:val="20"/>
              </w:rPr>
              <w:t>/____________________/</w:t>
            </w:r>
          </w:p>
          <w:p w14:paraId="22522E3E" w14:textId="77777777" w:rsidR="00034160" w:rsidRPr="005354AD" w:rsidRDefault="00034160">
            <w:pPr>
              <w:rPr>
                <w:rFonts w:ascii="GHEA Grapalat" w:hAnsi="GHEA Grapalat" w:cs="Sylfaen"/>
                <w:sz w:val="20"/>
                <w:szCs w:val="20"/>
              </w:rPr>
            </w:pPr>
          </w:p>
          <w:p w14:paraId="45C4D75E"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lang w:val="hy-AM"/>
              </w:rPr>
              <w:t>22</w:t>
            </w:r>
            <w:r w:rsidRPr="005354AD">
              <w:rPr>
                <w:rFonts w:ascii="GHEA Grapalat" w:hAnsi="GHEA Grapalat" w:cs="Sylfaen"/>
                <w:sz w:val="20"/>
                <w:szCs w:val="20"/>
              </w:rPr>
              <w:t>.բ.</w:t>
            </w:r>
          </w:p>
          <w:p w14:paraId="2B86F8A2"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                                                                             Կ.Տ.</w:t>
            </w:r>
          </w:p>
          <w:p w14:paraId="73FD1D44" w14:textId="77777777" w:rsidR="00034160" w:rsidRPr="005354AD" w:rsidRDefault="0003416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0589F4E" w14:textId="77777777" w:rsidR="00034160" w:rsidRPr="005354AD" w:rsidRDefault="00FB0689">
            <w:pPr>
              <w:rPr>
                <w:rFonts w:ascii="GHEA Grapalat" w:hAnsi="GHEA Grapalat" w:cs="Sylfaen"/>
                <w:sz w:val="20"/>
                <w:szCs w:val="20"/>
              </w:rPr>
            </w:pPr>
            <w:r w:rsidRPr="005354AD">
              <w:rPr>
                <w:rFonts w:ascii="GHEA Grapalat" w:hAnsi="GHEA Grapalat" w:cs="Arial"/>
                <w:sz w:val="20"/>
                <w:szCs w:val="20"/>
                <w:lang w:val="hy-AM"/>
              </w:rPr>
              <w:t>2</w:t>
            </w:r>
            <w:r w:rsidRPr="005354AD">
              <w:rPr>
                <w:rFonts w:ascii="GHEA Grapalat" w:hAnsi="GHEA Grapalat" w:cs="Arial"/>
                <w:sz w:val="20"/>
                <w:szCs w:val="20"/>
              </w:rPr>
              <w:t>1.</w:t>
            </w:r>
            <w:r w:rsidRPr="005354AD">
              <w:rPr>
                <w:rFonts w:ascii="GHEA Grapalat" w:hAnsi="GHEA Grapalat" w:cs="Sylfaen"/>
                <w:sz w:val="20"/>
                <w:szCs w:val="20"/>
              </w:rPr>
              <w:t xml:space="preserve">ա. </w:t>
            </w:r>
            <w:r w:rsidRPr="005354AD">
              <w:rPr>
                <w:rFonts w:ascii="Courier New" w:hAnsi="Courier New" w:cs="Courier New"/>
                <w:sz w:val="20"/>
                <w:szCs w:val="20"/>
              </w:rPr>
              <w:t> </w:t>
            </w:r>
            <w:proofErr w:type="spellStart"/>
            <w:r w:rsidRPr="005354AD">
              <w:rPr>
                <w:rFonts w:ascii="GHEA Grapalat" w:hAnsi="GHEA Grapalat" w:cs="Sylfaen"/>
                <w:sz w:val="20"/>
                <w:szCs w:val="20"/>
              </w:rPr>
              <w:t>Վճարողի</w:t>
            </w:r>
            <w:proofErr w:type="spellEnd"/>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ստորագրությունները</w:t>
            </w:r>
            <w:proofErr w:type="spellEnd"/>
            <w:r w:rsidRPr="005354AD">
              <w:rPr>
                <w:rFonts w:ascii="GHEA Grapalat" w:hAnsi="GHEA Grapalat" w:cs="Sylfaen"/>
                <w:sz w:val="20"/>
                <w:szCs w:val="20"/>
              </w:rPr>
              <w:t>`</w:t>
            </w:r>
          </w:p>
          <w:p w14:paraId="72E458DC" w14:textId="77777777" w:rsidR="00034160" w:rsidRPr="005354AD" w:rsidRDefault="00034160">
            <w:pPr>
              <w:jc w:val="right"/>
              <w:rPr>
                <w:rFonts w:ascii="GHEA Grapalat" w:hAnsi="GHEA Grapalat" w:cs="Sylfaen"/>
                <w:sz w:val="20"/>
                <w:szCs w:val="20"/>
              </w:rPr>
            </w:pPr>
          </w:p>
          <w:p w14:paraId="3D31F4D8" w14:textId="77777777" w:rsidR="00034160" w:rsidRPr="005354AD" w:rsidRDefault="00FB0689">
            <w:pPr>
              <w:rPr>
                <w:rFonts w:ascii="GHEA Grapalat" w:hAnsi="GHEA Grapalat" w:cs="Sylfaen"/>
                <w:sz w:val="20"/>
                <w:szCs w:val="20"/>
              </w:rPr>
            </w:pPr>
            <w:r w:rsidRPr="005354AD">
              <w:rPr>
                <w:rFonts w:ascii="GHEA Grapalat" w:hAnsi="GHEA Grapalat" w:cs="Tahoma"/>
                <w:color w:val="000000"/>
                <w:sz w:val="20"/>
                <w:szCs w:val="20"/>
              </w:rPr>
              <w:t xml:space="preserve">                                               /____________________/</w:t>
            </w:r>
          </w:p>
          <w:p w14:paraId="408AE54D" w14:textId="77777777" w:rsidR="00034160" w:rsidRPr="005354AD" w:rsidRDefault="00034160">
            <w:pPr>
              <w:jc w:val="right"/>
              <w:rPr>
                <w:rFonts w:ascii="GHEA Grapalat" w:hAnsi="GHEA Grapalat" w:cs="Tahoma"/>
                <w:color w:val="000000"/>
                <w:sz w:val="20"/>
                <w:szCs w:val="20"/>
              </w:rPr>
            </w:pPr>
          </w:p>
          <w:p w14:paraId="2B8B84DB" w14:textId="77777777" w:rsidR="00034160" w:rsidRPr="005354AD" w:rsidRDefault="00034160">
            <w:pPr>
              <w:jc w:val="right"/>
              <w:rPr>
                <w:rFonts w:ascii="GHEA Grapalat" w:hAnsi="GHEA Grapalat" w:cs="Tahoma"/>
                <w:color w:val="000000"/>
                <w:sz w:val="20"/>
                <w:szCs w:val="20"/>
              </w:rPr>
            </w:pPr>
          </w:p>
          <w:p w14:paraId="22747CC8" w14:textId="77777777" w:rsidR="00034160" w:rsidRPr="005354AD" w:rsidRDefault="00FB0689">
            <w:pPr>
              <w:jc w:val="right"/>
              <w:rPr>
                <w:rFonts w:ascii="GHEA Grapalat" w:hAnsi="GHEA Grapalat" w:cs="Sylfaen"/>
                <w:sz w:val="20"/>
                <w:szCs w:val="20"/>
              </w:rPr>
            </w:pPr>
            <w:r w:rsidRPr="005354AD">
              <w:rPr>
                <w:rFonts w:ascii="GHEA Grapalat" w:hAnsi="GHEA Grapalat" w:cs="Tahoma"/>
                <w:color w:val="000000"/>
                <w:sz w:val="20"/>
                <w:szCs w:val="20"/>
              </w:rPr>
              <w:t>/____________________/</w:t>
            </w:r>
          </w:p>
          <w:p w14:paraId="69E3D979" w14:textId="77777777" w:rsidR="00034160" w:rsidRPr="005354AD" w:rsidRDefault="00034160">
            <w:pPr>
              <w:jc w:val="right"/>
              <w:rPr>
                <w:rFonts w:ascii="GHEA Grapalat" w:hAnsi="GHEA Grapalat" w:cs="Sylfaen"/>
                <w:sz w:val="20"/>
                <w:szCs w:val="20"/>
              </w:rPr>
            </w:pPr>
          </w:p>
          <w:p w14:paraId="651AE879" w14:textId="77777777" w:rsidR="00034160" w:rsidRPr="005354AD" w:rsidRDefault="00FB0689">
            <w:pPr>
              <w:jc w:val="right"/>
              <w:rPr>
                <w:rFonts w:ascii="GHEA Grapalat" w:hAnsi="GHEA Grapalat" w:cs="Sylfaen"/>
                <w:sz w:val="20"/>
                <w:szCs w:val="20"/>
              </w:rPr>
            </w:pPr>
            <w:r w:rsidRPr="005354AD">
              <w:rPr>
                <w:rFonts w:ascii="GHEA Grapalat" w:hAnsi="GHEA Grapalat" w:cs="Sylfaen"/>
                <w:sz w:val="20"/>
                <w:szCs w:val="20"/>
                <w:lang w:val="hy-AM"/>
              </w:rPr>
              <w:t>2</w:t>
            </w:r>
            <w:r w:rsidRPr="005354AD">
              <w:rPr>
                <w:rFonts w:ascii="GHEA Grapalat" w:hAnsi="GHEA Grapalat" w:cs="Sylfaen"/>
                <w:sz w:val="20"/>
                <w:szCs w:val="20"/>
              </w:rPr>
              <w:t>1.բ.                                                                    Կ.Տ.</w:t>
            </w:r>
          </w:p>
          <w:p w14:paraId="54554AEA" w14:textId="77777777" w:rsidR="00034160" w:rsidRPr="005354AD" w:rsidRDefault="00034160">
            <w:pPr>
              <w:jc w:val="right"/>
              <w:rPr>
                <w:rFonts w:ascii="GHEA Grapalat" w:hAnsi="GHEA Grapalat" w:cs="Sylfaen"/>
                <w:sz w:val="20"/>
                <w:szCs w:val="20"/>
              </w:rPr>
            </w:pPr>
          </w:p>
        </w:tc>
      </w:tr>
      <w:tr w:rsidR="00034160" w:rsidRPr="005354AD" w14:paraId="05FCAD54" w14:textId="77777777">
        <w:trPr>
          <w:trHeight w:val="2058"/>
        </w:trPr>
        <w:tc>
          <w:tcPr>
            <w:tcW w:w="5616" w:type="dxa"/>
            <w:tcBorders>
              <w:top w:val="single" w:sz="4" w:space="0" w:color="auto"/>
              <w:left w:val="single" w:sz="4" w:space="0" w:color="auto"/>
              <w:right w:val="single" w:sz="4" w:space="0" w:color="auto"/>
            </w:tcBorders>
            <w:noWrap/>
            <w:vAlign w:val="bottom"/>
          </w:tcPr>
          <w:p w14:paraId="7D29AFA8" w14:textId="77777777" w:rsidR="00034160" w:rsidRPr="005354AD" w:rsidRDefault="00FB0689">
            <w:pPr>
              <w:rPr>
                <w:rFonts w:ascii="GHEA Grapalat" w:hAnsi="GHEA Grapalat" w:cs="Tahoma"/>
                <w:color w:val="000000"/>
                <w:sz w:val="20"/>
                <w:szCs w:val="20"/>
              </w:rPr>
            </w:pPr>
            <w:r w:rsidRPr="005354AD">
              <w:rPr>
                <w:rFonts w:ascii="GHEA Grapalat" w:hAnsi="GHEA Grapalat" w:cs="Tahoma"/>
                <w:color w:val="000000"/>
                <w:sz w:val="20"/>
                <w:szCs w:val="20"/>
              </w:rPr>
              <w:t>2</w:t>
            </w:r>
            <w:r w:rsidRPr="005354AD">
              <w:rPr>
                <w:rFonts w:ascii="GHEA Grapalat" w:hAnsi="GHEA Grapalat" w:cs="Tahoma"/>
                <w:color w:val="000000"/>
                <w:sz w:val="20"/>
                <w:szCs w:val="20"/>
                <w:lang w:val="hy-AM"/>
              </w:rPr>
              <w:t>4</w:t>
            </w:r>
            <w:r w:rsidRPr="005354AD">
              <w:rPr>
                <w:rFonts w:ascii="GHEA Grapalat" w:hAnsi="GHEA Grapalat" w:cs="Tahoma"/>
                <w:color w:val="000000"/>
                <w:sz w:val="20"/>
                <w:szCs w:val="20"/>
              </w:rPr>
              <w:t xml:space="preserve">.ա.   </w:t>
            </w:r>
            <w:r w:rsidRPr="005354AD">
              <w:rPr>
                <w:rFonts w:ascii="GHEA Grapalat" w:hAnsi="GHEA Grapalat" w:cs="Tahoma"/>
                <w:color w:val="000000"/>
                <w:sz w:val="20"/>
                <w:szCs w:val="20"/>
                <w:lang w:val="hy-AM"/>
              </w:rPr>
              <w:t>Շահառուին  սպասարկող ֆինանսական կազմակերպություն</w:t>
            </w:r>
            <w:r w:rsidRPr="005354AD">
              <w:rPr>
                <w:rFonts w:ascii="GHEA Grapalat" w:hAnsi="GHEA Grapalat" w:cs="Tahoma"/>
                <w:color w:val="000000"/>
                <w:sz w:val="20"/>
                <w:szCs w:val="20"/>
              </w:rPr>
              <w:t xml:space="preserve"> </w:t>
            </w:r>
          </w:p>
          <w:p w14:paraId="4344B1D9" w14:textId="77777777" w:rsidR="00034160" w:rsidRPr="005354AD" w:rsidRDefault="00FB0689">
            <w:pPr>
              <w:rPr>
                <w:rFonts w:ascii="GHEA Grapalat" w:hAnsi="GHEA Grapalat" w:cs="Tahoma"/>
                <w:color w:val="000000"/>
                <w:sz w:val="20"/>
                <w:szCs w:val="20"/>
                <w:lang w:val="hy-AM"/>
              </w:rPr>
            </w:pPr>
            <w:r w:rsidRPr="005354AD">
              <w:rPr>
                <w:rFonts w:ascii="GHEA Grapalat" w:hAnsi="GHEA Grapalat" w:cs="Tahoma"/>
                <w:color w:val="000000"/>
                <w:sz w:val="20"/>
                <w:szCs w:val="20"/>
              </w:rPr>
              <w:t xml:space="preserve">                             </w:t>
            </w:r>
            <w:r w:rsidRPr="005354AD">
              <w:rPr>
                <w:rFonts w:ascii="GHEA Grapalat" w:hAnsi="GHEA Grapalat" w:cs="Tahoma"/>
                <w:color w:val="000000"/>
                <w:sz w:val="20"/>
                <w:szCs w:val="20"/>
                <w:lang w:val="hy-AM"/>
              </w:rPr>
              <w:t xml:space="preserve">                 </w:t>
            </w:r>
          </w:p>
          <w:p w14:paraId="3D67A860" w14:textId="77777777" w:rsidR="00034160" w:rsidRPr="005354AD" w:rsidRDefault="00FB0689">
            <w:pPr>
              <w:rPr>
                <w:rFonts w:ascii="GHEA Grapalat" w:hAnsi="GHEA Grapalat" w:cs="Tahoma"/>
                <w:color w:val="000000"/>
                <w:sz w:val="20"/>
                <w:szCs w:val="20"/>
              </w:rPr>
            </w:pPr>
            <w:r w:rsidRPr="005354AD">
              <w:rPr>
                <w:rFonts w:ascii="GHEA Grapalat" w:hAnsi="GHEA Grapalat" w:cs="Tahoma"/>
                <w:color w:val="000000"/>
                <w:sz w:val="20"/>
                <w:szCs w:val="20"/>
                <w:lang w:val="hy-AM"/>
              </w:rPr>
              <w:t xml:space="preserve">                                                 </w:t>
            </w:r>
            <w:r w:rsidRPr="005354AD">
              <w:rPr>
                <w:rFonts w:ascii="GHEA Grapalat" w:hAnsi="GHEA Grapalat" w:cs="Tahoma"/>
                <w:color w:val="000000"/>
                <w:sz w:val="20"/>
                <w:szCs w:val="20"/>
              </w:rPr>
              <w:t xml:space="preserve">   /____________________/</w:t>
            </w:r>
          </w:p>
          <w:p w14:paraId="4CB33CD9"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  </w:t>
            </w:r>
          </w:p>
          <w:p w14:paraId="13321FBC"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ստորագրություն</w:t>
            </w:r>
            <w:proofErr w:type="spellEnd"/>
            <w:r w:rsidRPr="005354AD">
              <w:rPr>
                <w:rFonts w:ascii="GHEA Grapalat" w:hAnsi="GHEA Grapalat" w:cs="Sylfaen"/>
                <w:sz w:val="20"/>
                <w:szCs w:val="20"/>
              </w:rPr>
              <w:t>/</w:t>
            </w:r>
          </w:p>
          <w:p w14:paraId="04F82D0B" w14:textId="77777777" w:rsidR="00034160" w:rsidRPr="005354AD" w:rsidRDefault="00034160">
            <w:pPr>
              <w:rPr>
                <w:rFonts w:ascii="GHEA Grapalat" w:hAnsi="GHEA Grapalat" w:cs="Tahoma"/>
                <w:color w:val="000000"/>
                <w:sz w:val="20"/>
                <w:szCs w:val="20"/>
              </w:rPr>
            </w:pPr>
          </w:p>
          <w:p w14:paraId="3FE4A5E2" w14:textId="77777777" w:rsidR="00034160" w:rsidRPr="005354AD" w:rsidRDefault="0003416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1BCB35B" w14:textId="77777777" w:rsidR="00034160" w:rsidRPr="005354AD" w:rsidRDefault="00FB0689">
            <w:pPr>
              <w:rPr>
                <w:rFonts w:ascii="GHEA Grapalat" w:hAnsi="GHEA Grapalat" w:cs="Tahoma"/>
                <w:color w:val="000000"/>
                <w:sz w:val="20"/>
                <w:szCs w:val="20"/>
              </w:rPr>
            </w:pPr>
            <w:r w:rsidRPr="005354AD">
              <w:rPr>
                <w:rFonts w:ascii="GHEA Grapalat" w:hAnsi="GHEA Grapalat" w:cs="Tahoma"/>
                <w:color w:val="000000"/>
                <w:sz w:val="20"/>
                <w:szCs w:val="20"/>
              </w:rPr>
              <w:t>2</w:t>
            </w:r>
            <w:r w:rsidRPr="005354AD">
              <w:rPr>
                <w:rFonts w:ascii="GHEA Grapalat" w:hAnsi="GHEA Grapalat" w:cs="Tahoma"/>
                <w:color w:val="000000"/>
                <w:sz w:val="20"/>
                <w:szCs w:val="20"/>
                <w:lang w:val="hy-AM"/>
              </w:rPr>
              <w:t>3</w:t>
            </w:r>
            <w:r w:rsidRPr="005354AD">
              <w:rPr>
                <w:rFonts w:ascii="GHEA Grapalat" w:hAnsi="GHEA Grapalat" w:cs="Tahoma"/>
                <w:color w:val="000000"/>
                <w:sz w:val="20"/>
                <w:szCs w:val="20"/>
              </w:rPr>
              <w:t xml:space="preserve">.ա.   </w:t>
            </w:r>
            <w:r w:rsidRPr="005354AD">
              <w:rPr>
                <w:rFonts w:ascii="GHEA Grapalat" w:hAnsi="GHEA Grapalat" w:cs="Tahoma"/>
                <w:color w:val="000000"/>
                <w:sz w:val="20"/>
                <w:szCs w:val="20"/>
                <w:lang w:val="hy-AM"/>
              </w:rPr>
              <w:t>Վճարողին  սպասարկող ֆինանսական կազմակերպություն</w:t>
            </w:r>
            <w:r w:rsidRPr="005354AD">
              <w:rPr>
                <w:rFonts w:ascii="GHEA Grapalat" w:hAnsi="GHEA Grapalat" w:cs="Tahoma"/>
                <w:color w:val="000000"/>
                <w:sz w:val="20"/>
                <w:szCs w:val="20"/>
              </w:rPr>
              <w:t xml:space="preserve"> </w:t>
            </w:r>
          </w:p>
          <w:p w14:paraId="7F39853E" w14:textId="77777777" w:rsidR="00034160" w:rsidRPr="005354AD" w:rsidRDefault="00034160">
            <w:pPr>
              <w:jc w:val="right"/>
              <w:rPr>
                <w:rFonts w:ascii="GHEA Grapalat" w:hAnsi="GHEA Grapalat" w:cs="Tahoma"/>
                <w:color w:val="000000"/>
                <w:sz w:val="20"/>
                <w:szCs w:val="20"/>
              </w:rPr>
            </w:pPr>
          </w:p>
          <w:p w14:paraId="5CB99DE6" w14:textId="77777777" w:rsidR="00034160" w:rsidRPr="005354AD" w:rsidRDefault="00034160">
            <w:pPr>
              <w:jc w:val="right"/>
              <w:rPr>
                <w:rFonts w:ascii="GHEA Grapalat" w:hAnsi="GHEA Grapalat" w:cs="Tahoma"/>
                <w:color w:val="000000"/>
                <w:sz w:val="20"/>
                <w:szCs w:val="20"/>
              </w:rPr>
            </w:pPr>
          </w:p>
          <w:p w14:paraId="57EB5C7E" w14:textId="77777777" w:rsidR="00034160" w:rsidRPr="005354AD" w:rsidRDefault="00FB0689">
            <w:pPr>
              <w:jc w:val="right"/>
              <w:rPr>
                <w:rFonts w:ascii="GHEA Grapalat" w:hAnsi="GHEA Grapalat" w:cs="Tahoma"/>
                <w:color w:val="000000"/>
                <w:sz w:val="20"/>
                <w:szCs w:val="20"/>
              </w:rPr>
            </w:pPr>
            <w:r w:rsidRPr="005354AD">
              <w:rPr>
                <w:rFonts w:ascii="GHEA Grapalat" w:hAnsi="GHEA Grapalat" w:cs="Tahoma"/>
                <w:color w:val="000000"/>
                <w:sz w:val="20"/>
                <w:szCs w:val="20"/>
              </w:rPr>
              <w:t>/____________________/</w:t>
            </w:r>
          </w:p>
          <w:p w14:paraId="7B4822BD" w14:textId="77777777" w:rsidR="00034160" w:rsidRPr="005354AD" w:rsidRDefault="00FB0689">
            <w:pPr>
              <w:jc w:val="center"/>
              <w:rPr>
                <w:rFonts w:ascii="GHEA Grapalat" w:hAnsi="GHEA Grapalat" w:cs="Sylfaen"/>
                <w:sz w:val="20"/>
                <w:szCs w:val="20"/>
              </w:rPr>
            </w:pPr>
            <w:r w:rsidRPr="005354AD">
              <w:rPr>
                <w:rFonts w:ascii="GHEA Grapalat" w:hAnsi="GHEA Grapalat" w:cs="Tahoma"/>
                <w:color w:val="000000"/>
                <w:sz w:val="20"/>
                <w:szCs w:val="20"/>
              </w:rPr>
              <w:t xml:space="preserve">                                                   </w:t>
            </w:r>
            <w:r w:rsidRPr="005354AD">
              <w:rPr>
                <w:rFonts w:ascii="GHEA Grapalat" w:hAnsi="GHEA Grapalat" w:cs="Sylfaen"/>
                <w:sz w:val="20"/>
                <w:szCs w:val="20"/>
              </w:rPr>
              <w:t>/</w:t>
            </w:r>
            <w:proofErr w:type="spellStart"/>
            <w:r w:rsidRPr="005354AD">
              <w:rPr>
                <w:rFonts w:ascii="GHEA Grapalat" w:hAnsi="GHEA Grapalat" w:cs="Sylfaen"/>
                <w:sz w:val="20"/>
                <w:szCs w:val="20"/>
              </w:rPr>
              <w:t>ստորագրություն</w:t>
            </w:r>
            <w:proofErr w:type="spellEnd"/>
            <w:r w:rsidRPr="005354AD">
              <w:rPr>
                <w:rFonts w:ascii="GHEA Grapalat" w:hAnsi="GHEA Grapalat" w:cs="Sylfaen"/>
                <w:sz w:val="20"/>
                <w:szCs w:val="20"/>
              </w:rPr>
              <w:t>/</w:t>
            </w:r>
          </w:p>
          <w:p w14:paraId="1969AC1E" w14:textId="77777777" w:rsidR="00034160" w:rsidRPr="005354AD" w:rsidRDefault="00034160">
            <w:pPr>
              <w:jc w:val="right"/>
              <w:rPr>
                <w:rFonts w:ascii="GHEA Grapalat" w:hAnsi="GHEA Grapalat" w:cs="Arial"/>
                <w:sz w:val="20"/>
                <w:szCs w:val="20"/>
                <w:lang w:val="hy-AM"/>
              </w:rPr>
            </w:pPr>
          </w:p>
        </w:tc>
      </w:tr>
      <w:tr w:rsidR="00034160" w:rsidRPr="005354AD" w14:paraId="67EC04E5" w14:textId="77777777">
        <w:trPr>
          <w:trHeight w:val="2194"/>
        </w:trPr>
        <w:tc>
          <w:tcPr>
            <w:tcW w:w="5616" w:type="dxa"/>
            <w:tcBorders>
              <w:top w:val="nil"/>
              <w:left w:val="single" w:sz="4" w:space="0" w:color="auto"/>
              <w:bottom w:val="single" w:sz="4" w:space="0" w:color="auto"/>
              <w:right w:val="single" w:sz="4" w:space="0" w:color="auto"/>
            </w:tcBorders>
            <w:noWrap/>
            <w:vAlign w:val="bottom"/>
          </w:tcPr>
          <w:p w14:paraId="49922C5B"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24.բ.                                                       Կ.Տ.</w:t>
            </w:r>
          </w:p>
          <w:p w14:paraId="07BC8BC9" w14:textId="77777777" w:rsidR="00034160" w:rsidRPr="005354AD" w:rsidRDefault="00034160">
            <w:pPr>
              <w:rPr>
                <w:rFonts w:ascii="GHEA Grapalat" w:hAnsi="GHEA Grapalat" w:cs="Sylfaen"/>
                <w:sz w:val="20"/>
                <w:szCs w:val="20"/>
              </w:rPr>
            </w:pPr>
          </w:p>
          <w:p w14:paraId="674B40A2" w14:textId="77777777" w:rsidR="00034160" w:rsidRPr="005354AD" w:rsidRDefault="00034160">
            <w:pPr>
              <w:rPr>
                <w:rFonts w:ascii="GHEA Grapalat" w:hAnsi="GHEA Grapalat" w:cs="Sylfaen"/>
                <w:sz w:val="20"/>
                <w:szCs w:val="20"/>
              </w:rPr>
            </w:pPr>
          </w:p>
          <w:p w14:paraId="4CFB83E8" w14:textId="77777777" w:rsidR="00034160" w:rsidRPr="005354AD" w:rsidRDefault="00FB0689">
            <w:pPr>
              <w:rPr>
                <w:rFonts w:ascii="GHEA Grapalat" w:hAnsi="GHEA Grapalat" w:cs="Sylfaen"/>
                <w:sz w:val="20"/>
                <w:szCs w:val="20"/>
              </w:rPr>
            </w:pPr>
            <w:r w:rsidRPr="005354AD">
              <w:rPr>
                <w:rFonts w:ascii="GHEA Grapalat" w:hAnsi="GHEA Grapalat" w:cs="Tahoma"/>
                <w:color w:val="000000"/>
                <w:sz w:val="20"/>
                <w:szCs w:val="20"/>
              </w:rPr>
              <w:t xml:space="preserve"> </w:t>
            </w:r>
            <w:r w:rsidRPr="005354AD">
              <w:rPr>
                <w:rFonts w:ascii="GHEA Grapalat" w:hAnsi="GHEA Grapalat" w:cs="Sylfaen"/>
                <w:sz w:val="20"/>
                <w:szCs w:val="20"/>
              </w:rPr>
              <w:t>2</w:t>
            </w:r>
            <w:r w:rsidRPr="005354AD">
              <w:rPr>
                <w:rFonts w:ascii="GHEA Grapalat" w:hAnsi="GHEA Grapalat" w:cs="Sylfaen"/>
                <w:sz w:val="20"/>
                <w:szCs w:val="20"/>
                <w:lang w:val="hy-AM"/>
              </w:rPr>
              <w:t>4</w:t>
            </w:r>
            <w:r w:rsidRPr="005354AD">
              <w:rPr>
                <w:rFonts w:ascii="GHEA Grapalat" w:hAnsi="GHEA Grapalat" w:cs="Sylfaen"/>
                <w:sz w:val="20"/>
                <w:szCs w:val="20"/>
              </w:rPr>
              <w:t>.</w:t>
            </w:r>
            <w:r w:rsidRPr="005354AD">
              <w:rPr>
                <w:rFonts w:ascii="GHEA Grapalat" w:hAnsi="GHEA Grapalat" w:cs="Sylfaen"/>
                <w:sz w:val="20"/>
                <w:szCs w:val="20"/>
                <w:lang w:val="hy-AM"/>
              </w:rPr>
              <w:t>գ</w:t>
            </w:r>
            <w:r w:rsidRPr="005354AD">
              <w:rPr>
                <w:rFonts w:ascii="GHEA Grapalat" w:hAnsi="GHEA Grapalat" w:cs="Tahoma"/>
                <w:color w:val="000000"/>
                <w:sz w:val="20"/>
                <w:szCs w:val="20"/>
              </w:rPr>
              <w:t xml:space="preserve">                                                 "___" </w:t>
            </w:r>
            <w:r w:rsidRPr="005354AD">
              <w:rPr>
                <w:rFonts w:ascii="GHEA Grapalat" w:hAnsi="GHEA Grapalat" w:cs="Sylfaen"/>
                <w:color w:val="000000"/>
                <w:sz w:val="20"/>
                <w:szCs w:val="20"/>
              </w:rPr>
              <w:t xml:space="preserve">___ </w:t>
            </w:r>
            <w:r w:rsidRPr="005354AD">
              <w:rPr>
                <w:rFonts w:ascii="GHEA Grapalat" w:hAnsi="GHEA Grapalat" w:cs="Tahoma"/>
                <w:color w:val="000000"/>
                <w:sz w:val="20"/>
                <w:szCs w:val="20"/>
              </w:rPr>
              <w:t xml:space="preserve">20___ </w:t>
            </w:r>
            <w:r w:rsidRPr="005354AD">
              <w:rPr>
                <w:rFonts w:ascii="GHEA Grapalat" w:hAnsi="GHEA Grapalat" w:cs="Sylfaen"/>
                <w:color w:val="000000"/>
                <w:sz w:val="20"/>
                <w:szCs w:val="20"/>
              </w:rPr>
              <w:t>թ.</w:t>
            </w:r>
            <w:r w:rsidRPr="005354AD">
              <w:rPr>
                <w:rFonts w:ascii="GHEA Grapalat" w:hAnsi="GHEA Grapalat" w:cs="Sylfaen"/>
                <w:sz w:val="20"/>
                <w:szCs w:val="20"/>
              </w:rPr>
              <w:t xml:space="preserve"> </w:t>
            </w:r>
          </w:p>
          <w:p w14:paraId="68003B30" w14:textId="77777777" w:rsidR="00034160" w:rsidRPr="005354AD" w:rsidRDefault="00034160">
            <w:pPr>
              <w:rPr>
                <w:rFonts w:ascii="GHEA Grapalat" w:hAnsi="GHEA Grapalat" w:cs="Sylfaen"/>
                <w:sz w:val="20"/>
                <w:szCs w:val="20"/>
              </w:rPr>
            </w:pPr>
          </w:p>
          <w:p w14:paraId="6BEB8D75"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  </w:t>
            </w:r>
          </w:p>
          <w:p w14:paraId="469EA65B" w14:textId="77777777" w:rsidR="00034160" w:rsidRPr="005354AD" w:rsidRDefault="0003416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F60DDC7"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23.բ.                                                                 Կ.Տ.    </w:t>
            </w:r>
          </w:p>
          <w:p w14:paraId="52290AA3" w14:textId="77777777" w:rsidR="00034160" w:rsidRPr="005354AD" w:rsidRDefault="00034160">
            <w:pPr>
              <w:rPr>
                <w:rFonts w:ascii="GHEA Grapalat" w:hAnsi="GHEA Grapalat" w:cs="Sylfaen"/>
                <w:sz w:val="20"/>
                <w:szCs w:val="20"/>
              </w:rPr>
            </w:pPr>
          </w:p>
          <w:p w14:paraId="0B89E5E9" w14:textId="77777777" w:rsidR="00034160" w:rsidRPr="005354AD" w:rsidRDefault="00FB0689">
            <w:pPr>
              <w:rPr>
                <w:rFonts w:ascii="GHEA Grapalat" w:hAnsi="GHEA Grapalat" w:cs="Sylfaen"/>
                <w:sz w:val="20"/>
                <w:szCs w:val="20"/>
              </w:rPr>
            </w:pPr>
            <w:r w:rsidRPr="005354AD">
              <w:rPr>
                <w:rFonts w:ascii="GHEA Grapalat" w:hAnsi="GHEA Grapalat" w:cs="Sylfaen"/>
                <w:sz w:val="20"/>
                <w:szCs w:val="20"/>
              </w:rPr>
              <w:t xml:space="preserve">                     </w:t>
            </w:r>
          </w:p>
          <w:p w14:paraId="4445D531" w14:textId="77777777" w:rsidR="00034160" w:rsidRPr="005354AD" w:rsidRDefault="00FB0689">
            <w:pPr>
              <w:rPr>
                <w:rFonts w:ascii="GHEA Grapalat" w:hAnsi="GHEA Grapalat" w:cs="Sylfaen"/>
                <w:color w:val="000000"/>
                <w:sz w:val="20"/>
                <w:szCs w:val="20"/>
              </w:rPr>
            </w:pPr>
            <w:r w:rsidRPr="005354AD">
              <w:rPr>
                <w:rFonts w:ascii="GHEA Grapalat" w:hAnsi="GHEA Grapalat" w:cs="Sylfaen"/>
                <w:sz w:val="20"/>
                <w:szCs w:val="20"/>
              </w:rPr>
              <w:t>23.</w:t>
            </w:r>
            <w:r w:rsidRPr="005354AD">
              <w:rPr>
                <w:rFonts w:ascii="GHEA Grapalat" w:hAnsi="GHEA Grapalat" w:cs="Sylfaen"/>
                <w:sz w:val="20"/>
                <w:szCs w:val="20"/>
                <w:lang w:val="hy-AM"/>
              </w:rPr>
              <w:t>գ</w:t>
            </w:r>
            <w:r w:rsidRPr="005354AD">
              <w:rPr>
                <w:rFonts w:ascii="GHEA Grapalat" w:hAnsi="GHEA Grapalat" w:cs="Sylfaen"/>
                <w:sz w:val="20"/>
                <w:szCs w:val="20"/>
              </w:rPr>
              <w:t>.</w:t>
            </w:r>
            <w:proofErr w:type="spellStart"/>
            <w:r w:rsidRPr="005354AD">
              <w:rPr>
                <w:rFonts w:ascii="GHEA Grapalat" w:hAnsi="GHEA Grapalat" w:cs="Sylfaen"/>
                <w:sz w:val="20"/>
                <w:szCs w:val="20"/>
              </w:rPr>
              <w:t>Կատարման</w:t>
            </w:r>
            <w:proofErr w:type="spellEnd"/>
            <w:r w:rsidRPr="005354AD">
              <w:rPr>
                <w:rFonts w:ascii="GHEA Grapalat" w:hAnsi="GHEA Grapalat" w:cs="Sylfaen"/>
                <w:sz w:val="20"/>
                <w:szCs w:val="20"/>
              </w:rPr>
              <w:t xml:space="preserve"> </w:t>
            </w:r>
            <w:proofErr w:type="spellStart"/>
            <w:r w:rsidRPr="005354AD">
              <w:rPr>
                <w:rFonts w:ascii="GHEA Grapalat" w:hAnsi="GHEA Grapalat" w:cs="Sylfaen"/>
                <w:sz w:val="20"/>
                <w:szCs w:val="20"/>
              </w:rPr>
              <w:t>ամսաթիվը</w:t>
            </w:r>
            <w:proofErr w:type="spellEnd"/>
            <w:r w:rsidRPr="005354AD">
              <w:rPr>
                <w:rFonts w:ascii="GHEA Grapalat" w:hAnsi="GHEA Grapalat" w:cs="Sylfaen"/>
                <w:sz w:val="20"/>
                <w:szCs w:val="20"/>
              </w:rPr>
              <w:t xml:space="preserve">`           </w:t>
            </w:r>
            <w:r w:rsidRPr="005354AD">
              <w:rPr>
                <w:rFonts w:ascii="GHEA Grapalat" w:hAnsi="GHEA Grapalat" w:cs="Tahoma"/>
                <w:color w:val="000000"/>
                <w:sz w:val="20"/>
                <w:szCs w:val="20"/>
              </w:rPr>
              <w:t xml:space="preserve">"___" </w:t>
            </w:r>
            <w:r w:rsidRPr="005354AD">
              <w:rPr>
                <w:rFonts w:ascii="GHEA Grapalat" w:hAnsi="GHEA Grapalat" w:cs="Sylfaen"/>
                <w:color w:val="000000"/>
                <w:sz w:val="20"/>
                <w:szCs w:val="20"/>
              </w:rPr>
              <w:t xml:space="preserve">___ </w:t>
            </w:r>
            <w:r w:rsidRPr="005354AD">
              <w:rPr>
                <w:rFonts w:ascii="GHEA Grapalat" w:hAnsi="GHEA Grapalat" w:cs="Tahoma"/>
                <w:color w:val="000000"/>
                <w:sz w:val="20"/>
                <w:szCs w:val="20"/>
              </w:rPr>
              <w:t>20___</w:t>
            </w:r>
            <w:r w:rsidRPr="005354AD">
              <w:rPr>
                <w:rFonts w:ascii="GHEA Grapalat" w:hAnsi="GHEA Grapalat" w:cs="Sylfaen"/>
                <w:color w:val="000000"/>
                <w:sz w:val="20"/>
                <w:szCs w:val="20"/>
              </w:rPr>
              <w:t>թ.</w:t>
            </w:r>
          </w:p>
          <w:p w14:paraId="46107F75" w14:textId="77777777" w:rsidR="00034160" w:rsidRPr="005354AD" w:rsidRDefault="00034160">
            <w:pPr>
              <w:rPr>
                <w:rFonts w:ascii="GHEA Grapalat" w:hAnsi="GHEA Grapalat" w:cs="Sylfaen"/>
                <w:color w:val="000000"/>
                <w:sz w:val="20"/>
                <w:szCs w:val="20"/>
              </w:rPr>
            </w:pPr>
          </w:p>
          <w:p w14:paraId="01F6905D" w14:textId="77777777" w:rsidR="00034160" w:rsidRPr="005354AD" w:rsidRDefault="00034160">
            <w:pPr>
              <w:rPr>
                <w:rFonts w:ascii="GHEA Grapalat" w:hAnsi="GHEA Grapalat" w:cs="Sylfaen"/>
                <w:sz w:val="20"/>
                <w:szCs w:val="20"/>
              </w:rPr>
            </w:pPr>
          </w:p>
          <w:p w14:paraId="6B0CDFA1" w14:textId="77777777" w:rsidR="00034160" w:rsidRPr="005354AD" w:rsidRDefault="00034160">
            <w:pPr>
              <w:jc w:val="right"/>
              <w:rPr>
                <w:rFonts w:ascii="GHEA Grapalat" w:hAnsi="GHEA Grapalat" w:cs="Arial"/>
                <w:sz w:val="20"/>
                <w:szCs w:val="20"/>
              </w:rPr>
            </w:pPr>
          </w:p>
        </w:tc>
      </w:tr>
    </w:tbl>
    <w:p w14:paraId="6484BB34" w14:textId="77777777" w:rsidR="00034160" w:rsidRPr="005354AD" w:rsidRDefault="0003416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30E96F3" w14:textId="77777777" w:rsidR="00034160" w:rsidRPr="005354AD" w:rsidRDefault="0003416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C1D90B" w14:textId="77777777" w:rsidR="00034160" w:rsidRPr="005354AD" w:rsidRDefault="0003416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B062FF" w14:textId="77777777" w:rsidR="00034160" w:rsidRPr="005354AD" w:rsidRDefault="0003416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DD2AEF8" w14:textId="77777777" w:rsidR="00034160" w:rsidRPr="005354AD" w:rsidRDefault="0003416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8F543C" w14:textId="77777777" w:rsidR="00034160" w:rsidRPr="005354AD" w:rsidRDefault="00FB0689">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354A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39F4A42" w14:textId="77777777" w:rsidR="00034160" w:rsidRPr="005354AD" w:rsidRDefault="00FB0689">
      <w:pPr>
        <w:jc w:val="center"/>
        <w:rPr>
          <w:rFonts w:ascii="GHEA Grapalat" w:hAnsi="GHEA Grapalat"/>
          <w:b/>
          <w:sz w:val="22"/>
          <w:szCs w:val="22"/>
          <w:lang w:val="nl-NL"/>
        </w:rPr>
      </w:pPr>
      <w:r w:rsidRPr="005354AD">
        <w:rPr>
          <w:rFonts w:ascii="GHEA Grapalat" w:hAnsi="GHEA Grapalat"/>
          <w:b/>
          <w:lang w:val="hy-AM"/>
        </w:rPr>
        <w:br w:type="page"/>
      </w:r>
      <w:r w:rsidRPr="005354AD">
        <w:rPr>
          <w:rFonts w:ascii="GHEA Grapalat" w:hAnsi="GHEA Grapalat"/>
          <w:b/>
          <w:sz w:val="22"/>
          <w:szCs w:val="22"/>
          <w:lang w:val="hy-AM"/>
        </w:rPr>
        <w:t>Վճարման</w:t>
      </w:r>
      <w:r w:rsidRPr="005354AD">
        <w:rPr>
          <w:rFonts w:ascii="GHEA Grapalat" w:hAnsi="GHEA Grapalat"/>
          <w:b/>
          <w:sz w:val="22"/>
          <w:szCs w:val="22"/>
          <w:lang w:val="nl-NL"/>
        </w:rPr>
        <w:t xml:space="preserve"> </w:t>
      </w:r>
      <w:r w:rsidRPr="005354AD">
        <w:rPr>
          <w:rFonts w:ascii="GHEA Grapalat" w:hAnsi="GHEA Grapalat"/>
          <w:b/>
          <w:sz w:val="22"/>
          <w:szCs w:val="22"/>
          <w:lang w:val="hy-AM"/>
        </w:rPr>
        <w:t>պահանջագրի</w:t>
      </w:r>
      <w:r w:rsidRPr="005354AD">
        <w:rPr>
          <w:rFonts w:ascii="GHEA Grapalat" w:hAnsi="GHEA Grapalat"/>
          <w:b/>
          <w:sz w:val="22"/>
          <w:szCs w:val="22"/>
          <w:lang w:val="nl-NL"/>
        </w:rPr>
        <w:t xml:space="preserve"> </w:t>
      </w:r>
      <w:r w:rsidRPr="005354AD">
        <w:rPr>
          <w:rFonts w:ascii="GHEA Grapalat" w:hAnsi="GHEA Grapalat"/>
          <w:b/>
          <w:sz w:val="22"/>
          <w:szCs w:val="22"/>
          <w:lang w:val="hy-AM"/>
        </w:rPr>
        <w:t>պարտադիր</w:t>
      </w:r>
      <w:r w:rsidRPr="005354AD">
        <w:rPr>
          <w:rFonts w:ascii="GHEA Grapalat" w:hAnsi="GHEA Grapalat"/>
          <w:b/>
          <w:sz w:val="22"/>
          <w:szCs w:val="22"/>
          <w:lang w:val="nl-NL"/>
        </w:rPr>
        <w:t xml:space="preserve"> </w:t>
      </w:r>
      <w:r w:rsidRPr="005354AD">
        <w:rPr>
          <w:rFonts w:ascii="GHEA Grapalat" w:hAnsi="GHEA Grapalat"/>
          <w:b/>
          <w:sz w:val="22"/>
          <w:szCs w:val="22"/>
          <w:lang w:val="hy-AM"/>
        </w:rPr>
        <w:t>վավերապայմանները</w:t>
      </w:r>
      <w:r w:rsidRPr="005354AD">
        <w:rPr>
          <w:rFonts w:ascii="GHEA Grapalat" w:hAnsi="GHEA Grapalat"/>
          <w:b/>
          <w:sz w:val="22"/>
          <w:szCs w:val="22"/>
          <w:lang w:val="nl-NL"/>
        </w:rPr>
        <w:t xml:space="preserve"> </w:t>
      </w:r>
      <w:r w:rsidRPr="005354AD">
        <w:rPr>
          <w:rFonts w:ascii="GHEA Grapalat" w:hAnsi="GHEA Grapalat"/>
          <w:b/>
          <w:sz w:val="22"/>
          <w:szCs w:val="22"/>
          <w:lang w:val="hy-AM"/>
        </w:rPr>
        <w:t>և</w:t>
      </w:r>
      <w:r w:rsidRPr="005354AD">
        <w:rPr>
          <w:rFonts w:ascii="GHEA Grapalat" w:hAnsi="GHEA Grapalat"/>
          <w:b/>
          <w:sz w:val="22"/>
          <w:szCs w:val="22"/>
          <w:lang w:val="nl-NL"/>
        </w:rPr>
        <w:t xml:space="preserve"> </w:t>
      </w:r>
      <w:r w:rsidRPr="005354AD">
        <w:rPr>
          <w:rFonts w:ascii="GHEA Grapalat" w:hAnsi="GHEA Grapalat"/>
          <w:b/>
          <w:sz w:val="22"/>
          <w:szCs w:val="22"/>
          <w:lang w:val="hy-AM"/>
        </w:rPr>
        <w:t>լրացման</w:t>
      </w:r>
      <w:r w:rsidRPr="005354AD">
        <w:rPr>
          <w:rFonts w:ascii="GHEA Grapalat" w:hAnsi="GHEA Grapalat"/>
          <w:b/>
          <w:sz w:val="22"/>
          <w:szCs w:val="22"/>
          <w:lang w:val="nl-NL"/>
        </w:rPr>
        <w:t xml:space="preserve"> </w:t>
      </w:r>
      <w:r w:rsidRPr="005354AD">
        <w:rPr>
          <w:rFonts w:ascii="GHEA Grapalat" w:hAnsi="GHEA Grapalat"/>
          <w:b/>
          <w:sz w:val="22"/>
          <w:szCs w:val="22"/>
          <w:lang w:val="hy-AM"/>
        </w:rPr>
        <w:t>ուղեցույցը</w:t>
      </w:r>
    </w:p>
    <w:p w14:paraId="10F06BE5" w14:textId="77777777" w:rsidR="00034160" w:rsidRPr="005354AD" w:rsidRDefault="0003416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34160" w:rsidRPr="005354AD" w14:paraId="45A8FEB1" w14:textId="77777777">
        <w:tc>
          <w:tcPr>
            <w:tcW w:w="720" w:type="dxa"/>
            <w:tcBorders>
              <w:top w:val="single" w:sz="4" w:space="0" w:color="auto"/>
              <w:left w:val="single" w:sz="4" w:space="0" w:color="auto"/>
              <w:bottom w:val="single" w:sz="4" w:space="0" w:color="auto"/>
              <w:right w:val="single" w:sz="4" w:space="0" w:color="auto"/>
            </w:tcBorders>
          </w:tcPr>
          <w:p w14:paraId="7267E038" w14:textId="77777777" w:rsidR="00034160" w:rsidRPr="005354AD" w:rsidRDefault="00FB0689">
            <w:pPr>
              <w:jc w:val="both"/>
              <w:rPr>
                <w:rFonts w:ascii="GHEA Grapalat" w:hAnsi="GHEA Grapalat"/>
                <w:sz w:val="20"/>
                <w:szCs w:val="20"/>
              </w:rPr>
            </w:pPr>
            <w:r w:rsidRPr="005354A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11AEBF"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&lt;&lt;</w:t>
            </w:r>
            <w:proofErr w:type="spellStart"/>
            <w:r w:rsidRPr="005354AD">
              <w:rPr>
                <w:rFonts w:ascii="GHEA Grapalat" w:hAnsi="GHEA Grapalat"/>
                <w:b/>
                <w:sz w:val="20"/>
                <w:szCs w:val="20"/>
              </w:rPr>
              <w:t>Վճարման</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պահանջագիր</w:t>
            </w:r>
            <w:proofErr w:type="spellEnd"/>
            <w:r w:rsidRPr="005354AD">
              <w:rPr>
                <w:rFonts w:ascii="GHEA Grapalat" w:hAnsi="GHEA Grapalat"/>
                <w:b/>
                <w:sz w:val="20"/>
                <w:szCs w:val="20"/>
              </w:rPr>
              <w:t xml:space="preserve">&gt;&gt; </w:t>
            </w:r>
            <w:proofErr w:type="spellStart"/>
            <w:r w:rsidRPr="005354AD">
              <w:rPr>
                <w:rFonts w:ascii="GHEA Grapalat" w:hAnsi="GHEA Grapalat"/>
                <w:b/>
                <w:sz w:val="20"/>
                <w:szCs w:val="20"/>
              </w:rPr>
              <w:t>փաստաթղթի</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F69862A" w14:textId="77777777" w:rsidR="00034160" w:rsidRPr="005354AD" w:rsidRDefault="00FB0689">
            <w:pPr>
              <w:jc w:val="center"/>
              <w:rPr>
                <w:rFonts w:ascii="GHEA Grapalat" w:hAnsi="GHEA Grapalat"/>
                <w:b/>
                <w:sz w:val="20"/>
                <w:szCs w:val="20"/>
              </w:rPr>
            </w:pPr>
            <w:proofErr w:type="spellStart"/>
            <w:r w:rsidRPr="005354AD">
              <w:rPr>
                <w:rFonts w:ascii="GHEA Grapalat" w:hAnsi="GHEA Grapalat"/>
                <w:b/>
                <w:sz w:val="20"/>
                <w:szCs w:val="20"/>
              </w:rPr>
              <w:t>Նշված</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դաշտի</w:t>
            </w:r>
            <w:proofErr w:type="spellEnd"/>
            <w:r w:rsidRPr="005354AD">
              <w:rPr>
                <w:rFonts w:ascii="GHEA Grapalat" w:hAnsi="GHEA Grapalat"/>
                <w:b/>
                <w:sz w:val="20"/>
                <w:szCs w:val="20"/>
              </w:rPr>
              <w:t>/</w:t>
            </w:r>
          </w:p>
          <w:p w14:paraId="4E4CDC9D" w14:textId="77777777" w:rsidR="00034160" w:rsidRPr="005354AD" w:rsidRDefault="00FB0689">
            <w:pPr>
              <w:jc w:val="center"/>
              <w:rPr>
                <w:rFonts w:ascii="GHEA Grapalat" w:hAnsi="GHEA Grapalat"/>
                <w:b/>
                <w:sz w:val="20"/>
                <w:szCs w:val="20"/>
              </w:rPr>
            </w:pPr>
            <w:proofErr w:type="spellStart"/>
            <w:r w:rsidRPr="005354AD">
              <w:rPr>
                <w:rFonts w:ascii="GHEA Grapalat" w:hAnsi="GHEA Grapalat"/>
                <w:b/>
                <w:sz w:val="20"/>
                <w:szCs w:val="20"/>
              </w:rPr>
              <w:t>վավերապայմանի</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առկայությունը</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5B84754" w14:textId="77777777" w:rsidR="00034160" w:rsidRPr="005354AD" w:rsidRDefault="00FB0689">
            <w:pPr>
              <w:jc w:val="center"/>
              <w:rPr>
                <w:rFonts w:ascii="GHEA Grapalat" w:hAnsi="GHEA Grapalat"/>
                <w:b/>
                <w:sz w:val="20"/>
                <w:szCs w:val="20"/>
                <w:lang w:val="hy-AM"/>
              </w:rPr>
            </w:pPr>
            <w:proofErr w:type="spellStart"/>
            <w:r w:rsidRPr="005354AD">
              <w:rPr>
                <w:rFonts w:ascii="GHEA Grapalat" w:hAnsi="GHEA Grapalat"/>
                <w:b/>
                <w:sz w:val="20"/>
                <w:szCs w:val="20"/>
              </w:rPr>
              <w:t>Վավերապայմանի</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լրացման</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պահանջը</w:t>
            </w:r>
            <w:proofErr w:type="spellEnd"/>
            <w:r w:rsidRPr="005354AD">
              <w:rPr>
                <w:rFonts w:ascii="GHEA Grapalat" w:hAnsi="GHEA Grapalat"/>
                <w:b/>
                <w:sz w:val="20"/>
                <w:szCs w:val="20"/>
                <w:lang w:val="hy-AM"/>
              </w:rPr>
              <w:t xml:space="preserve"> </w:t>
            </w:r>
          </w:p>
          <w:p w14:paraId="3995489E"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w:t>
            </w:r>
            <w:r w:rsidRPr="005354AD">
              <w:rPr>
                <w:rFonts w:ascii="GHEA Grapalat" w:hAnsi="GHEA Grapalat"/>
                <w:b/>
                <w:sz w:val="20"/>
                <w:szCs w:val="20"/>
                <w:lang w:val="hy-AM"/>
              </w:rPr>
              <w:t>գնումների գործընթացի հետ կապված</w:t>
            </w:r>
            <w:r w:rsidRPr="005354A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0FACD7" w14:textId="77777777" w:rsidR="00034160" w:rsidRPr="005354AD" w:rsidRDefault="00FB0689">
            <w:pPr>
              <w:ind w:left="-588" w:firstLine="588"/>
              <w:jc w:val="center"/>
              <w:rPr>
                <w:rFonts w:ascii="GHEA Grapalat" w:hAnsi="GHEA Grapalat"/>
                <w:b/>
                <w:sz w:val="20"/>
                <w:szCs w:val="20"/>
              </w:rPr>
            </w:pPr>
            <w:proofErr w:type="spellStart"/>
            <w:r w:rsidRPr="005354AD">
              <w:rPr>
                <w:rFonts w:ascii="GHEA Grapalat" w:hAnsi="GHEA Grapalat"/>
                <w:b/>
                <w:sz w:val="20"/>
                <w:szCs w:val="20"/>
              </w:rPr>
              <w:t>Վավերապայմանը</w:t>
            </w:r>
            <w:proofErr w:type="spellEnd"/>
          </w:p>
          <w:p w14:paraId="07668CF9" w14:textId="77777777" w:rsidR="00034160" w:rsidRPr="005354AD" w:rsidRDefault="00FB0689">
            <w:pPr>
              <w:ind w:left="-588" w:firstLine="588"/>
              <w:jc w:val="center"/>
              <w:rPr>
                <w:rFonts w:ascii="GHEA Grapalat" w:hAnsi="GHEA Grapalat"/>
                <w:b/>
                <w:sz w:val="20"/>
                <w:szCs w:val="20"/>
              </w:rPr>
            </w:pPr>
            <w:proofErr w:type="spellStart"/>
            <w:r w:rsidRPr="005354AD">
              <w:rPr>
                <w:rFonts w:ascii="GHEA Grapalat" w:hAnsi="GHEA Grapalat"/>
                <w:b/>
                <w:sz w:val="20"/>
                <w:szCs w:val="20"/>
              </w:rPr>
              <w:t>լրացնող</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կողմը</w:t>
            </w:r>
            <w:proofErr w:type="spellEnd"/>
            <w:r w:rsidRPr="005354AD">
              <w:rPr>
                <w:rFonts w:ascii="GHEA Grapalat" w:hAnsi="GHEA Grapalat"/>
                <w:b/>
                <w:sz w:val="20"/>
                <w:szCs w:val="20"/>
              </w:rPr>
              <w:t xml:space="preserve">` </w:t>
            </w:r>
          </w:p>
          <w:p w14:paraId="043AF045" w14:textId="77777777" w:rsidR="00034160" w:rsidRPr="005354AD" w:rsidRDefault="00FB0689">
            <w:pPr>
              <w:ind w:left="-588" w:firstLine="588"/>
              <w:jc w:val="center"/>
              <w:rPr>
                <w:rFonts w:ascii="GHEA Grapalat" w:hAnsi="GHEA Grapalat"/>
                <w:b/>
                <w:sz w:val="20"/>
                <w:szCs w:val="20"/>
              </w:rPr>
            </w:pPr>
            <w:proofErr w:type="spellStart"/>
            <w:r w:rsidRPr="005354AD">
              <w:rPr>
                <w:rFonts w:ascii="GHEA Grapalat" w:hAnsi="GHEA Grapalat"/>
                <w:b/>
                <w:sz w:val="20"/>
                <w:szCs w:val="20"/>
              </w:rPr>
              <w:t>շահառուն</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կամ</w:t>
            </w:r>
            <w:proofErr w:type="spellEnd"/>
            <w:r w:rsidRPr="005354AD">
              <w:rPr>
                <w:rFonts w:ascii="GHEA Grapalat" w:hAnsi="GHEA Grapalat"/>
                <w:b/>
                <w:sz w:val="20"/>
                <w:szCs w:val="20"/>
              </w:rPr>
              <w:t xml:space="preserve"> </w:t>
            </w:r>
            <w:proofErr w:type="spellStart"/>
            <w:r w:rsidRPr="005354AD">
              <w:rPr>
                <w:rFonts w:ascii="GHEA Grapalat" w:hAnsi="GHEA Grapalat"/>
                <w:b/>
                <w:sz w:val="20"/>
                <w:szCs w:val="20"/>
              </w:rPr>
              <w:t>վճարողը</w:t>
            </w:r>
            <w:proofErr w:type="spellEnd"/>
          </w:p>
          <w:p w14:paraId="6420494D" w14:textId="77777777" w:rsidR="00034160" w:rsidRPr="005354AD" w:rsidRDefault="00FB0689">
            <w:pPr>
              <w:ind w:left="-588" w:firstLine="588"/>
              <w:jc w:val="center"/>
              <w:rPr>
                <w:rFonts w:ascii="GHEA Grapalat" w:hAnsi="GHEA Grapalat"/>
                <w:b/>
                <w:sz w:val="20"/>
                <w:szCs w:val="20"/>
              </w:rPr>
            </w:pPr>
            <w:r w:rsidRPr="005354AD">
              <w:rPr>
                <w:rFonts w:ascii="GHEA Grapalat" w:hAnsi="GHEA Grapalat"/>
                <w:b/>
                <w:sz w:val="20"/>
                <w:szCs w:val="20"/>
              </w:rPr>
              <w:t>(</w:t>
            </w:r>
            <w:r w:rsidRPr="005354AD">
              <w:rPr>
                <w:rFonts w:ascii="GHEA Grapalat" w:hAnsi="GHEA Grapalat"/>
                <w:b/>
                <w:sz w:val="20"/>
                <w:szCs w:val="20"/>
                <w:lang w:val="hy-AM"/>
              </w:rPr>
              <w:t>գնումների գործընթացի հետ կապված</w:t>
            </w:r>
            <w:r w:rsidRPr="005354AD">
              <w:rPr>
                <w:rFonts w:ascii="GHEA Grapalat" w:hAnsi="GHEA Grapalat"/>
                <w:b/>
                <w:sz w:val="20"/>
                <w:szCs w:val="20"/>
              </w:rPr>
              <w:t>)</w:t>
            </w:r>
          </w:p>
        </w:tc>
      </w:tr>
      <w:tr w:rsidR="00034160" w:rsidRPr="005354AD" w14:paraId="518241DD" w14:textId="77777777">
        <w:tc>
          <w:tcPr>
            <w:tcW w:w="720" w:type="dxa"/>
            <w:tcBorders>
              <w:top w:val="single" w:sz="4" w:space="0" w:color="auto"/>
              <w:left w:val="single" w:sz="4" w:space="0" w:color="auto"/>
              <w:bottom w:val="single" w:sz="4" w:space="0" w:color="auto"/>
              <w:right w:val="single" w:sz="4" w:space="0" w:color="auto"/>
            </w:tcBorders>
          </w:tcPr>
          <w:p w14:paraId="7F3F9F78"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6D5B043"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ED7C2F3"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65E9822"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5FEF823" w14:textId="77777777" w:rsidR="00034160" w:rsidRPr="005354AD" w:rsidRDefault="00FB0689">
            <w:pPr>
              <w:jc w:val="center"/>
              <w:rPr>
                <w:rFonts w:ascii="GHEA Grapalat" w:hAnsi="GHEA Grapalat"/>
                <w:b/>
                <w:sz w:val="20"/>
                <w:szCs w:val="20"/>
              </w:rPr>
            </w:pPr>
            <w:r w:rsidRPr="005354AD">
              <w:rPr>
                <w:rFonts w:ascii="GHEA Grapalat" w:hAnsi="GHEA Grapalat"/>
                <w:b/>
                <w:sz w:val="20"/>
                <w:szCs w:val="20"/>
              </w:rPr>
              <w:t>5</w:t>
            </w:r>
          </w:p>
        </w:tc>
      </w:tr>
      <w:tr w:rsidR="00034160" w:rsidRPr="005354AD" w14:paraId="598F797F" w14:textId="77777777">
        <w:tc>
          <w:tcPr>
            <w:tcW w:w="720" w:type="dxa"/>
            <w:tcBorders>
              <w:top w:val="single" w:sz="4" w:space="0" w:color="auto"/>
              <w:left w:val="single" w:sz="4" w:space="0" w:color="auto"/>
              <w:bottom w:val="single" w:sz="4" w:space="0" w:color="auto"/>
              <w:right w:val="single" w:sz="4" w:space="0" w:color="auto"/>
            </w:tcBorders>
          </w:tcPr>
          <w:p w14:paraId="0D258B89"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466CED9"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71A50F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A20B5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E9A1E76"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Փաստաթղթի վրա նախապես լրացված է &lt;Վճարման պահանջագիր&gt;</w:t>
            </w:r>
          </w:p>
        </w:tc>
      </w:tr>
      <w:tr w:rsidR="00034160" w:rsidRPr="005354AD" w14:paraId="73C94E5D" w14:textId="77777777">
        <w:tc>
          <w:tcPr>
            <w:tcW w:w="720" w:type="dxa"/>
            <w:tcBorders>
              <w:top w:val="single" w:sz="4" w:space="0" w:color="auto"/>
              <w:left w:val="single" w:sz="4" w:space="0" w:color="auto"/>
              <w:bottom w:val="single" w:sz="4" w:space="0" w:color="auto"/>
              <w:right w:val="single" w:sz="4" w:space="0" w:color="auto"/>
            </w:tcBorders>
          </w:tcPr>
          <w:p w14:paraId="7034D4CD" w14:textId="77777777" w:rsidR="00034160" w:rsidRPr="005354AD" w:rsidRDefault="00034160">
            <w:pPr>
              <w:pStyle w:val="aff1"/>
              <w:numPr>
                <w:ilvl w:val="0"/>
                <w:numId w:val="11"/>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D4AA3E" w14:textId="77777777" w:rsidR="00034160" w:rsidRPr="005354AD" w:rsidRDefault="00FB0689">
            <w:pPr>
              <w:jc w:val="both"/>
              <w:rPr>
                <w:rFonts w:ascii="GHEA Grapalat" w:hAnsi="GHEA Grapalat"/>
                <w:sz w:val="20"/>
                <w:szCs w:val="20"/>
              </w:rPr>
            </w:pP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A93EA6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94887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446AF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ներկայացնելիս</w:t>
            </w:r>
            <w:proofErr w:type="spellEnd"/>
          </w:p>
        </w:tc>
      </w:tr>
      <w:tr w:rsidR="00034160" w:rsidRPr="005354AD" w14:paraId="0C939788" w14:textId="77777777">
        <w:tc>
          <w:tcPr>
            <w:tcW w:w="720" w:type="dxa"/>
            <w:tcBorders>
              <w:top w:val="single" w:sz="4" w:space="0" w:color="auto"/>
              <w:left w:val="single" w:sz="4" w:space="0" w:color="auto"/>
              <w:bottom w:val="single" w:sz="4" w:space="0" w:color="auto"/>
              <w:right w:val="single" w:sz="4" w:space="0" w:color="auto"/>
            </w:tcBorders>
          </w:tcPr>
          <w:p w14:paraId="0CD039B4" w14:textId="77777777" w:rsidR="00034160" w:rsidRPr="005354AD" w:rsidRDefault="00034160">
            <w:pPr>
              <w:pStyle w:val="aff1"/>
              <w:numPr>
                <w:ilvl w:val="0"/>
                <w:numId w:val="11"/>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B4261DE" w14:textId="77777777" w:rsidR="00034160" w:rsidRPr="005354AD" w:rsidRDefault="00FB0689">
            <w:pPr>
              <w:jc w:val="both"/>
              <w:rPr>
                <w:rFonts w:ascii="GHEA Grapalat" w:hAnsi="GHEA Grapalat"/>
                <w:sz w:val="20"/>
                <w:szCs w:val="20"/>
              </w:rPr>
            </w:pPr>
            <w:proofErr w:type="spellStart"/>
            <w:r w:rsidRPr="005354AD">
              <w:rPr>
                <w:rFonts w:ascii="GHEA Grapalat" w:hAnsi="GHEA Grapalat"/>
                <w:sz w:val="20"/>
                <w:szCs w:val="20"/>
              </w:rPr>
              <w:t>ներկայացման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CB1535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D64A2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1CE894F0" w14:textId="77777777" w:rsidR="00034160" w:rsidRPr="005354AD" w:rsidRDefault="00034160">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1A686F1" w14:textId="77777777" w:rsidR="00034160" w:rsidRPr="005354AD" w:rsidRDefault="00FB0689">
            <w:pPr>
              <w:ind w:left="132" w:hanging="132"/>
              <w:jc w:val="center"/>
              <w:rPr>
                <w:rFonts w:ascii="GHEA Grapalat" w:hAnsi="GHEA Grapalat"/>
                <w:sz w:val="20"/>
                <w:szCs w:val="20"/>
                <w:lang w:val="hy-AM"/>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օրը</w:t>
            </w:r>
            <w:proofErr w:type="spellEnd"/>
            <w:r w:rsidRPr="005354AD">
              <w:rPr>
                <w:rFonts w:ascii="GHEA Grapalat" w:hAnsi="GHEA Grapalat"/>
                <w:sz w:val="20"/>
                <w:szCs w:val="20"/>
                <w:lang w:val="hy-AM"/>
              </w:rPr>
              <w:t xml:space="preserve">: </w:t>
            </w:r>
          </w:p>
        </w:tc>
      </w:tr>
      <w:tr w:rsidR="00034160" w:rsidRPr="005354AD" w14:paraId="69C2A3D5" w14:textId="77777777">
        <w:tc>
          <w:tcPr>
            <w:tcW w:w="720" w:type="dxa"/>
            <w:tcBorders>
              <w:top w:val="single" w:sz="4" w:space="0" w:color="auto"/>
              <w:left w:val="single" w:sz="4" w:space="0" w:color="auto"/>
              <w:bottom w:val="single" w:sz="4" w:space="0" w:color="auto"/>
              <w:right w:val="single" w:sz="4" w:space="0" w:color="auto"/>
            </w:tcBorders>
          </w:tcPr>
          <w:p w14:paraId="1528F6EE" w14:textId="77777777" w:rsidR="00034160" w:rsidRPr="005354AD" w:rsidRDefault="00034160">
            <w:pPr>
              <w:pStyle w:val="aff1"/>
              <w:numPr>
                <w:ilvl w:val="0"/>
                <w:numId w:val="11"/>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F95B69D" w14:textId="77777777" w:rsidR="00034160" w:rsidRPr="005354AD" w:rsidRDefault="00FB0689">
            <w:pPr>
              <w:jc w:val="both"/>
              <w:rPr>
                <w:rFonts w:ascii="GHEA Grapalat" w:hAnsi="GHEA Grapalat"/>
                <w:sz w:val="20"/>
                <w:szCs w:val="20"/>
              </w:rPr>
            </w:pPr>
            <w:r w:rsidRPr="005354AD">
              <w:rPr>
                <w:rFonts w:ascii="GHEA Grapalat" w:hAnsi="GHEA Grapalat" w:cs="Sylfaen"/>
                <w:sz w:val="20"/>
                <w:szCs w:val="20"/>
                <w:lang w:val="hy-AM"/>
              </w:rPr>
              <w:t>Վճարողի անվանումը</w:t>
            </w:r>
            <w:r w:rsidRPr="005354AD">
              <w:rPr>
                <w:rFonts w:ascii="GHEA Grapalat" w:hAnsi="GHEA Grapalat" w:cs="Sylfaen"/>
                <w:sz w:val="20"/>
                <w:szCs w:val="20"/>
              </w:rPr>
              <w:t>,</w:t>
            </w:r>
            <w:r w:rsidRPr="005354A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D8BA10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ADEE1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6B9328E4"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այն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անունը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հաշվից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պետք</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գանձվի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գումարը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անունը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ազգանունը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եթե</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ֆիզիկական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կամ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անվանումը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եթե</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իրավաբանական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Նշվում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նաև</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այլ</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տվյալներ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ըստ</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անհրաժեշտության</w:t>
            </w:r>
            <w:proofErr w:type="spellEnd"/>
            <w:r w:rsidRPr="005354AD">
              <w:rPr>
                <w:rFonts w:ascii="GHEA Grapalat" w:hAnsi="GHEA Grapalat"/>
                <w:sz w:val="20"/>
                <w:szCs w:val="20"/>
              </w:rPr>
              <w:t>:</w:t>
            </w:r>
            <w:r w:rsidRPr="005354AD">
              <w:rPr>
                <w:rFonts w:ascii="GHEA Grapalat" w:hAnsi="GHEA Grapalat"/>
                <w:sz w:val="20"/>
                <w:szCs w:val="20"/>
                <w:lang w:val="hy-AM"/>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7949271" w14:textId="77777777" w:rsidR="00034160" w:rsidRPr="005354AD" w:rsidRDefault="00FB0689">
            <w:pPr>
              <w:ind w:left="252" w:hanging="252"/>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0E52399C" w14:textId="77777777">
        <w:tc>
          <w:tcPr>
            <w:tcW w:w="720" w:type="dxa"/>
            <w:tcBorders>
              <w:top w:val="single" w:sz="4" w:space="0" w:color="auto"/>
              <w:left w:val="single" w:sz="4" w:space="0" w:color="auto"/>
              <w:bottom w:val="single" w:sz="4" w:space="0" w:color="auto"/>
              <w:right w:val="single" w:sz="4" w:space="0" w:color="auto"/>
            </w:tcBorders>
          </w:tcPr>
          <w:p w14:paraId="6B1417B7"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CDEB28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անվանումը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բանկը</w:t>
            </w:r>
            <w:proofErr w:type="spellEnd"/>
            <w:r w:rsidRPr="005354A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674BAC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2EC30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7FDCA9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38B58E66" w14:textId="77777777">
        <w:tc>
          <w:tcPr>
            <w:tcW w:w="720" w:type="dxa"/>
            <w:tcBorders>
              <w:top w:val="single" w:sz="4" w:space="0" w:color="auto"/>
              <w:left w:val="single" w:sz="4" w:space="0" w:color="auto"/>
              <w:bottom w:val="single" w:sz="4" w:space="0" w:color="auto"/>
              <w:right w:val="single" w:sz="4" w:space="0" w:color="auto"/>
            </w:tcBorders>
          </w:tcPr>
          <w:p w14:paraId="0378C9FA"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BE9270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հաշվի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8C168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484B9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1F8811C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հաշվի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կազմակերպությունում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պետք</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գանձվի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գումարը</w:t>
            </w:r>
            <w:proofErr w:type="spellEnd"/>
            <w:r w:rsidRPr="005354A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21EF54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6DE986CA" w14:textId="77777777">
        <w:tc>
          <w:tcPr>
            <w:tcW w:w="720" w:type="dxa"/>
            <w:tcBorders>
              <w:top w:val="single" w:sz="4" w:space="0" w:color="auto"/>
              <w:left w:val="single" w:sz="4" w:space="0" w:color="auto"/>
              <w:bottom w:val="single" w:sz="4" w:space="0" w:color="auto"/>
              <w:right w:val="single" w:sz="4" w:space="0" w:color="auto"/>
            </w:tcBorders>
          </w:tcPr>
          <w:p w14:paraId="2824A976"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185D58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65C943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AE364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5E6616A4"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Հայաստանի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Հանրապետության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նորմատիվ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իրավական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ակտերով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սահմաված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դեպքերում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երբ</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հանդիսանում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հաշվառված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D7F764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186D4938" w14:textId="77777777">
        <w:tc>
          <w:tcPr>
            <w:tcW w:w="720" w:type="dxa"/>
            <w:tcBorders>
              <w:top w:val="single" w:sz="4" w:space="0" w:color="auto"/>
              <w:left w:val="single" w:sz="4" w:space="0" w:color="auto"/>
              <w:bottom w:val="single" w:sz="4" w:space="0" w:color="auto"/>
              <w:right w:val="single" w:sz="4" w:space="0" w:color="auto"/>
            </w:tcBorders>
          </w:tcPr>
          <w:p w14:paraId="32E4DD08"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1005A3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592CA4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67B44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547BEC7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Հայաստանի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Հանրապետության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նորմատիվ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իրավական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ակտերով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դեպքերում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երբ</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հանդիսանում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ֆիզիկական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12CA2C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498881B6" w14:textId="77777777">
        <w:tc>
          <w:tcPr>
            <w:tcW w:w="720" w:type="dxa"/>
            <w:tcBorders>
              <w:top w:val="single" w:sz="4" w:space="0" w:color="auto"/>
              <w:left w:val="single" w:sz="4" w:space="0" w:color="auto"/>
              <w:bottom w:val="single" w:sz="4" w:space="0" w:color="auto"/>
              <w:right w:val="single" w:sz="4" w:space="0" w:color="auto"/>
            </w:tcBorders>
          </w:tcPr>
          <w:p w14:paraId="339EA12B"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799AE7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w:t>
            </w:r>
            <w:proofErr w:type="spellEnd"/>
            <w:r w:rsidRPr="005354AD">
              <w:rPr>
                <w:rFonts w:ascii="GHEA Grapalat" w:hAnsi="GHEA Grapalat" w:cs="Sylfaen"/>
                <w:sz w:val="20"/>
                <w:szCs w:val="20"/>
                <w:lang w:val="hy-AM"/>
              </w:rPr>
              <w:t>ի  անվանումը</w:t>
            </w:r>
            <w:r w:rsidRPr="005354AD">
              <w:rPr>
                <w:rFonts w:ascii="GHEA Grapalat" w:hAnsi="GHEA Grapalat" w:cs="Sylfaen"/>
                <w:sz w:val="20"/>
                <w:szCs w:val="20"/>
              </w:rPr>
              <w:t>,</w:t>
            </w:r>
            <w:r w:rsidRPr="005354A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DC6B56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2A877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499B9F8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հանդիսացող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անձի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վճարումը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ստացողի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անվանումը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նաև</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այլ</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տվյալներ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ըստ</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24483F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նախապես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հրավերով</w:t>
            </w:r>
            <w:proofErr w:type="spellEnd"/>
          </w:p>
        </w:tc>
      </w:tr>
      <w:tr w:rsidR="00034160" w:rsidRPr="005354AD" w14:paraId="090CDF54" w14:textId="77777777">
        <w:tc>
          <w:tcPr>
            <w:tcW w:w="720" w:type="dxa"/>
            <w:tcBorders>
              <w:top w:val="single" w:sz="4" w:space="0" w:color="auto"/>
              <w:left w:val="single" w:sz="4" w:space="0" w:color="auto"/>
              <w:bottom w:val="single" w:sz="4" w:space="0" w:color="auto"/>
              <w:right w:val="single" w:sz="4" w:space="0" w:color="auto"/>
            </w:tcBorders>
          </w:tcPr>
          <w:p w14:paraId="14E50640"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12D84A4"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Հ</w:t>
            </w:r>
            <w:r w:rsidRPr="005354A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A4654A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2B6D8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1815B77A" w14:textId="77777777" w:rsidR="00034160" w:rsidRPr="005354AD" w:rsidRDefault="00FB0689">
            <w:pPr>
              <w:jc w:val="center"/>
              <w:rPr>
                <w:rFonts w:ascii="GHEA Grapalat" w:hAnsi="GHEA Grapalat"/>
                <w:sz w:val="20"/>
                <w:szCs w:val="20"/>
              </w:rPr>
            </w:pPr>
            <w:r w:rsidRPr="005354AD">
              <w:rPr>
                <w:rFonts w:ascii="GHEA Grapalat" w:hAnsi="GHEA Grapalat" w:cs="Sylfaen"/>
                <w:sz w:val="20"/>
                <w:szCs w:val="20"/>
              </w:rPr>
              <w:t xml:space="preserve"> (</w:t>
            </w:r>
            <w:r w:rsidRPr="005354AD">
              <w:rPr>
                <w:rFonts w:ascii="GHEA Grapalat" w:hAnsi="GHEA Grapalat" w:cs="Sylfaen"/>
                <w:sz w:val="20"/>
                <w:szCs w:val="20"/>
                <w:lang w:val="hy-AM"/>
              </w:rPr>
              <w:t>գնումների հետ կապված գործընթացում չի լրացվում</w:t>
            </w:r>
            <w:r w:rsidRPr="005354A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42C7839" w14:textId="77777777" w:rsidR="00034160" w:rsidRPr="005354AD" w:rsidRDefault="00FB0689">
            <w:pPr>
              <w:jc w:val="center"/>
              <w:rPr>
                <w:rFonts w:ascii="GHEA Grapalat" w:hAnsi="GHEA Grapalat"/>
                <w:sz w:val="20"/>
                <w:szCs w:val="20"/>
              </w:rPr>
            </w:pPr>
            <w:r w:rsidRPr="005354AD">
              <w:rPr>
                <w:rFonts w:ascii="GHEA Grapalat" w:hAnsi="GHEA Grapalat" w:cs="Sylfaen"/>
                <w:sz w:val="20"/>
                <w:szCs w:val="20"/>
                <w:lang w:val="ru-RU"/>
              </w:rPr>
              <w:t>(</w:t>
            </w:r>
            <w:r w:rsidRPr="005354AD">
              <w:rPr>
                <w:rFonts w:ascii="GHEA Grapalat" w:hAnsi="GHEA Grapalat" w:cs="Sylfaen"/>
                <w:sz w:val="20"/>
                <w:szCs w:val="20"/>
                <w:lang w:val="hy-AM"/>
              </w:rPr>
              <w:t>չի լրացվում</w:t>
            </w:r>
            <w:r w:rsidRPr="005354AD">
              <w:rPr>
                <w:rFonts w:ascii="GHEA Grapalat" w:hAnsi="GHEA Grapalat" w:cs="Sylfaen"/>
                <w:sz w:val="20"/>
                <w:szCs w:val="20"/>
                <w:lang w:val="ru-RU"/>
              </w:rPr>
              <w:t>)</w:t>
            </w:r>
          </w:p>
        </w:tc>
      </w:tr>
      <w:tr w:rsidR="00034160" w:rsidRPr="005354AD" w14:paraId="720EA8E1" w14:textId="77777777">
        <w:tc>
          <w:tcPr>
            <w:tcW w:w="720" w:type="dxa"/>
            <w:tcBorders>
              <w:top w:val="single" w:sz="4" w:space="0" w:color="auto"/>
              <w:left w:val="single" w:sz="4" w:space="0" w:color="auto"/>
              <w:bottom w:val="single" w:sz="4" w:space="0" w:color="auto"/>
              <w:right w:val="single" w:sz="4" w:space="0" w:color="auto"/>
            </w:tcBorders>
          </w:tcPr>
          <w:p w14:paraId="4DE04AF8"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0A8E17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9DD5B4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02B71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2F36A51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Հայաստանի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Հանրապետության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նորմատիվ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իրավական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ակտերով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սահմանված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դեպքերում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երբ</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շահառուն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հանդիսանում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հաշվառված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հարկատու</w:t>
            </w:r>
            <w:proofErr w:type="spellEnd"/>
            <w:r w:rsidRPr="005354A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E68B5A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նախապես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հրավերով</w:t>
            </w:r>
            <w:proofErr w:type="spellEnd"/>
          </w:p>
        </w:tc>
      </w:tr>
      <w:tr w:rsidR="00034160" w:rsidRPr="005354AD" w14:paraId="5F76A43A" w14:textId="77777777">
        <w:tc>
          <w:tcPr>
            <w:tcW w:w="720" w:type="dxa"/>
            <w:tcBorders>
              <w:top w:val="single" w:sz="4" w:space="0" w:color="auto"/>
              <w:left w:val="single" w:sz="4" w:space="0" w:color="auto"/>
              <w:bottom w:val="single" w:sz="4" w:space="0" w:color="auto"/>
              <w:right w:val="single" w:sz="4" w:space="0" w:color="auto"/>
            </w:tcBorders>
          </w:tcPr>
          <w:p w14:paraId="3771A352"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D9343B4"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անվանումը</w:t>
            </w:r>
            <w:proofErr w:type="spellEnd"/>
            <w:r w:rsidRPr="005354A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5990BB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63FFB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656EAB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նախապես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հրավերով</w:t>
            </w:r>
            <w:proofErr w:type="spellEnd"/>
          </w:p>
        </w:tc>
      </w:tr>
      <w:tr w:rsidR="00034160" w:rsidRPr="005354AD" w14:paraId="28F11C9D" w14:textId="77777777">
        <w:tc>
          <w:tcPr>
            <w:tcW w:w="720" w:type="dxa"/>
            <w:tcBorders>
              <w:top w:val="single" w:sz="4" w:space="0" w:color="auto"/>
              <w:left w:val="single" w:sz="4" w:space="0" w:color="auto"/>
              <w:bottom w:val="single" w:sz="4" w:space="0" w:color="auto"/>
              <w:right w:val="single" w:sz="4" w:space="0" w:color="auto"/>
            </w:tcBorders>
          </w:tcPr>
          <w:p w14:paraId="65871EAF"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B102B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հաշվի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0C1992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1CED8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76D1C3C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այն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բանկային</w:t>
            </w:r>
            <w:proofErr w:type="spellEnd"/>
            <w:r w:rsidRPr="005354AD">
              <w:rPr>
                <w:rFonts w:ascii="GHEA Grapalat" w:hAnsi="GHEA Grapalat"/>
                <w:sz w:val="20"/>
                <w:szCs w:val="20"/>
              </w:rPr>
              <w:t xml:space="preserve"> (</w:t>
            </w:r>
            <w:r w:rsidRPr="005354AD">
              <w:rPr>
                <w:rFonts w:ascii="GHEA Grapalat" w:hAnsi="GHEA Grapalat"/>
                <w:sz w:val="20"/>
                <w:szCs w:val="20"/>
                <w:lang w:val="hy-AM"/>
              </w:rPr>
              <w:t>գանձապետական</w:t>
            </w:r>
            <w:r w:rsidRPr="005354AD">
              <w:rPr>
                <w:rFonts w:ascii="GHEA Grapalat" w:hAnsi="GHEA Grapalat"/>
                <w:sz w:val="20"/>
                <w:szCs w:val="20"/>
              </w:rPr>
              <w:t xml:space="preserve">) </w:t>
            </w:r>
            <w:proofErr w:type="spellStart"/>
            <w:r w:rsidRPr="005354AD">
              <w:rPr>
                <w:rFonts w:ascii="GHEA Grapalat" w:hAnsi="GHEA Grapalat"/>
                <w:sz w:val="20"/>
                <w:szCs w:val="20"/>
              </w:rPr>
              <w:t>հաշվի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վրա</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պետք</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փոխանցվեն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գանձված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851E5F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նախապես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հրավերով</w:t>
            </w:r>
            <w:proofErr w:type="spellEnd"/>
          </w:p>
        </w:tc>
      </w:tr>
      <w:tr w:rsidR="00034160" w:rsidRPr="005354AD" w14:paraId="1C154624" w14:textId="77777777">
        <w:tc>
          <w:tcPr>
            <w:tcW w:w="720" w:type="dxa"/>
            <w:tcBorders>
              <w:top w:val="single" w:sz="4" w:space="0" w:color="auto"/>
              <w:left w:val="single" w:sz="4" w:space="0" w:color="auto"/>
              <w:bottom w:val="single" w:sz="4" w:space="0" w:color="auto"/>
              <w:right w:val="single" w:sz="4" w:space="0" w:color="auto"/>
            </w:tcBorders>
          </w:tcPr>
          <w:p w14:paraId="44E3769F"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54A8574"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գումարը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թվերով</w:t>
            </w:r>
            <w:proofErr w:type="spellEnd"/>
            <w:r w:rsidRPr="005354AD">
              <w:rPr>
                <w:rFonts w:ascii="GHEA Grapalat" w:hAnsi="GHEA Grapalat"/>
                <w:sz w:val="20"/>
                <w:szCs w:val="20"/>
              </w:rPr>
              <w:t xml:space="preserve"> և </w:t>
            </w:r>
            <w:proofErr w:type="spellStart"/>
            <w:r w:rsidRPr="005354AD">
              <w:rPr>
                <w:rFonts w:ascii="GHEA Grapalat" w:hAnsi="GHEA Grapalat"/>
                <w:sz w:val="20"/>
                <w:szCs w:val="20"/>
              </w:rPr>
              <w:t>բառերով</w:t>
            </w:r>
            <w:proofErr w:type="spellEnd"/>
            <w:r w:rsidRPr="005354A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EEAF3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4EFC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472E950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ենթակա</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1192109"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lang w:val="hy-AM"/>
              </w:rPr>
              <w:t xml:space="preserve"> </w:t>
            </w:r>
          </w:p>
        </w:tc>
      </w:tr>
      <w:tr w:rsidR="00034160" w:rsidRPr="00373FEE" w14:paraId="76273276" w14:textId="77777777">
        <w:tc>
          <w:tcPr>
            <w:tcW w:w="720" w:type="dxa"/>
            <w:tcBorders>
              <w:top w:val="single" w:sz="4" w:space="0" w:color="auto"/>
              <w:left w:val="single" w:sz="4" w:space="0" w:color="auto"/>
              <w:bottom w:val="single" w:sz="4" w:space="0" w:color="auto"/>
              <w:right w:val="single" w:sz="4" w:space="0" w:color="auto"/>
            </w:tcBorders>
          </w:tcPr>
          <w:p w14:paraId="77308DD2"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CBD9AB7" w14:textId="77777777" w:rsidR="00034160" w:rsidRPr="005354AD" w:rsidRDefault="00FB0689">
            <w:pPr>
              <w:jc w:val="center"/>
              <w:rPr>
                <w:rFonts w:ascii="GHEA Grapalat" w:hAnsi="GHEA Grapalat"/>
                <w:sz w:val="20"/>
                <w:szCs w:val="20"/>
                <w:lang w:val="hy-AM"/>
              </w:rPr>
            </w:pPr>
            <w:r w:rsidRPr="005354AD">
              <w:rPr>
                <w:rFonts w:ascii="GHEA Grapalat" w:hAnsi="GHEA Grapalat" w:cs="Sylfaen"/>
                <w:sz w:val="20"/>
                <w:szCs w:val="20"/>
                <w:lang w:val="hy-AM"/>
              </w:rPr>
              <w:t>Ակցեպտավորված գումարը՝  (թվերով</w:t>
            </w:r>
            <w:r w:rsidRPr="005354AD">
              <w:rPr>
                <w:rFonts w:ascii="GHEA Grapalat" w:hAnsi="GHEA Grapalat" w:cs="Arial"/>
                <w:sz w:val="20"/>
                <w:szCs w:val="20"/>
                <w:lang w:val="hy-AM"/>
              </w:rPr>
              <w:t xml:space="preserve"> </w:t>
            </w:r>
            <w:r w:rsidRPr="005354AD">
              <w:rPr>
                <w:rFonts w:ascii="GHEA Grapalat" w:hAnsi="GHEA Grapalat" w:cs="Sylfaen"/>
                <w:sz w:val="20"/>
                <w:szCs w:val="20"/>
                <w:lang w:val="hy-AM"/>
              </w:rPr>
              <w:t>և</w:t>
            </w:r>
            <w:r w:rsidRPr="005354AD">
              <w:rPr>
                <w:rFonts w:ascii="GHEA Grapalat" w:hAnsi="GHEA Grapalat" w:cs="Arial"/>
                <w:sz w:val="20"/>
                <w:szCs w:val="20"/>
                <w:lang w:val="hy-AM"/>
              </w:rPr>
              <w:t xml:space="preserve"> </w:t>
            </w:r>
            <w:r w:rsidRPr="005354A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30E527D6"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360FE9"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ոչ պարտադիր</w:t>
            </w:r>
          </w:p>
          <w:p w14:paraId="4F0D4F4F" w14:textId="77777777" w:rsidR="00034160" w:rsidRPr="005354AD" w:rsidRDefault="00FB0689">
            <w:pPr>
              <w:jc w:val="center"/>
              <w:rPr>
                <w:rFonts w:ascii="GHEA Grapalat" w:hAnsi="GHEA Grapalat"/>
                <w:sz w:val="20"/>
                <w:szCs w:val="20"/>
                <w:lang w:val="hy-AM"/>
              </w:rPr>
            </w:pPr>
            <w:r w:rsidRPr="005354A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CA87898" w14:textId="77777777" w:rsidR="00034160" w:rsidRPr="005354AD" w:rsidRDefault="00FB0689">
            <w:pPr>
              <w:jc w:val="center"/>
              <w:rPr>
                <w:rFonts w:ascii="GHEA Grapalat" w:hAnsi="GHEA Grapalat"/>
                <w:sz w:val="20"/>
                <w:szCs w:val="20"/>
                <w:lang w:val="hy-AM"/>
              </w:rPr>
            </w:pPr>
            <w:r w:rsidRPr="005354AD">
              <w:rPr>
                <w:rFonts w:ascii="GHEA Grapalat" w:hAnsi="GHEA Grapalat" w:cs="Sylfaen"/>
                <w:sz w:val="20"/>
                <w:szCs w:val="20"/>
                <w:lang w:val="hy-AM"/>
              </w:rPr>
              <w:t>(չի լրացվում եւ չի կիրառվում)</w:t>
            </w:r>
          </w:p>
        </w:tc>
      </w:tr>
      <w:tr w:rsidR="00034160" w:rsidRPr="005354AD" w14:paraId="6AEE6BDB" w14:textId="77777777">
        <w:tc>
          <w:tcPr>
            <w:tcW w:w="720" w:type="dxa"/>
            <w:tcBorders>
              <w:top w:val="single" w:sz="4" w:space="0" w:color="auto"/>
              <w:left w:val="single" w:sz="4" w:space="0" w:color="auto"/>
              <w:bottom w:val="single" w:sz="4" w:space="0" w:color="auto"/>
              <w:right w:val="single" w:sz="4" w:space="0" w:color="auto"/>
            </w:tcBorders>
          </w:tcPr>
          <w:p w14:paraId="58C7D180"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4BD066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արժույթը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բառերով</w:t>
            </w:r>
            <w:proofErr w:type="spellEnd"/>
            <w:r w:rsidRPr="005354AD">
              <w:rPr>
                <w:rFonts w:ascii="GHEA Grapalat" w:hAnsi="GHEA Grapalat"/>
                <w:sz w:val="20"/>
                <w:szCs w:val="20"/>
              </w:rPr>
              <w:t xml:space="preserve"> և </w:t>
            </w:r>
            <w:proofErr w:type="spellStart"/>
            <w:r w:rsidRPr="005354AD">
              <w:rPr>
                <w:rFonts w:ascii="GHEA Grapalat" w:hAnsi="GHEA Grapalat"/>
                <w:sz w:val="20"/>
                <w:szCs w:val="20"/>
              </w:rPr>
              <w:t>կոդով</w:t>
            </w:r>
            <w:proofErr w:type="spellEnd"/>
            <w:r w:rsidRPr="005354A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2AC3EC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F1B84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366C8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373FEE" w14:paraId="7EAA801E" w14:textId="77777777">
        <w:tc>
          <w:tcPr>
            <w:tcW w:w="720" w:type="dxa"/>
            <w:tcBorders>
              <w:top w:val="single" w:sz="4" w:space="0" w:color="auto"/>
              <w:left w:val="single" w:sz="4" w:space="0" w:color="auto"/>
              <w:bottom w:val="single" w:sz="4" w:space="0" w:color="auto"/>
              <w:right w:val="single" w:sz="4" w:space="0" w:color="auto"/>
            </w:tcBorders>
          </w:tcPr>
          <w:p w14:paraId="57AC9137"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24BD11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գործարքի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1A1E8C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AF5D3"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լրացվում է </w:t>
            </w:r>
            <w:r w:rsidRPr="005354AD">
              <w:rPr>
                <w:rFonts w:ascii="GHEA Grapalat" w:hAnsi="GHEA Grapalat"/>
                <w:sz w:val="20"/>
                <w:szCs w:val="20"/>
              </w:rPr>
              <w:t>«</w:t>
            </w:r>
            <w:r w:rsidRPr="005354AD">
              <w:rPr>
                <w:rFonts w:ascii="GHEA Grapalat" w:hAnsi="GHEA Grapalat"/>
                <w:sz w:val="20"/>
                <w:szCs w:val="20"/>
                <w:lang w:val="hy-AM"/>
              </w:rPr>
              <w:t>պայմանագրի կատարման ապահովման համար</w:t>
            </w:r>
            <w:r w:rsidRPr="005354AD">
              <w:rPr>
                <w:rFonts w:ascii="GHEA Grapalat" w:hAnsi="GHEA Grapalat"/>
                <w:sz w:val="20"/>
                <w:szCs w:val="20"/>
              </w:rPr>
              <w:t>»</w:t>
            </w:r>
            <w:r w:rsidRPr="005354A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16584F6"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նախապես լրացվում է շահառուի կողմից` հրավերով</w:t>
            </w:r>
          </w:p>
        </w:tc>
      </w:tr>
      <w:tr w:rsidR="00034160" w:rsidRPr="005354AD" w14:paraId="3717473F" w14:textId="77777777">
        <w:tc>
          <w:tcPr>
            <w:tcW w:w="720" w:type="dxa"/>
            <w:tcBorders>
              <w:top w:val="single" w:sz="4" w:space="0" w:color="auto"/>
              <w:left w:val="single" w:sz="4" w:space="0" w:color="auto"/>
              <w:bottom w:val="single" w:sz="4" w:space="0" w:color="auto"/>
              <w:right w:val="single" w:sz="4" w:space="0" w:color="auto"/>
            </w:tcBorders>
          </w:tcPr>
          <w:p w14:paraId="6E020C49"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F9E436E" w14:textId="77777777" w:rsidR="00034160" w:rsidRPr="005354AD" w:rsidRDefault="00FB0689">
            <w:pPr>
              <w:jc w:val="center"/>
              <w:rPr>
                <w:rFonts w:ascii="GHEA Grapalat" w:hAnsi="GHEA Grapalat"/>
                <w:sz w:val="20"/>
                <w:szCs w:val="20"/>
              </w:rPr>
            </w:pPr>
            <w:r w:rsidRPr="005354A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58DB6F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B1F48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1DFFD3F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պահանջագրով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գումարի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գանձման</w:t>
            </w:r>
            <w:proofErr w:type="spellEnd"/>
            <w:r w:rsidRPr="005354AD">
              <w:rPr>
                <w:rFonts w:ascii="GHEA Grapalat" w:hAnsi="GHEA Grapalat"/>
                <w:sz w:val="20"/>
                <w:szCs w:val="20"/>
              </w:rPr>
              <w:t xml:space="preserve"> և </w:t>
            </w: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հիմք</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հանդիսացող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փաստաթղթի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տվյալները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որոնց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հիման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վրա</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շահառուն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ներկայացնում</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բանկին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պահանջագրի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հիմք</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հանդիսացող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պայմանագրի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համարը</w:t>
            </w:r>
            <w:proofErr w:type="spellEnd"/>
            <w:r w:rsidRPr="005354AD">
              <w:rPr>
                <w:rFonts w:ascii="GHEA Grapalat" w:hAnsi="GHEA Grapalat"/>
                <w:sz w:val="20"/>
                <w:szCs w:val="20"/>
                <w:lang w:val="hy-AM"/>
              </w:rPr>
              <w:t>,</w:t>
            </w:r>
            <w:r w:rsidRPr="005354AD">
              <w:rPr>
                <w:rFonts w:ascii="GHEA Grapalat" w:hAnsi="GHEA Grapalat" w:cs="Arial"/>
                <w:sz w:val="20"/>
                <w:szCs w:val="20"/>
                <w:lang w:val="hy-AM"/>
              </w:rPr>
              <w:t xml:space="preserve"> </w:t>
            </w:r>
            <w:r w:rsidRPr="005354AD">
              <w:rPr>
                <w:rFonts w:ascii="GHEA Grapalat" w:hAnsi="GHEA Grapalat"/>
                <w:sz w:val="20"/>
                <w:szCs w:val="20"/>
              </w:rPr>
              <w:t xml:space="preserve"> </w:t>
            </w:r>
            <w:proofErr w:type="spellStart"/>
            <w:r w:rsidRPr="005354AD">
              <w:rPr>
                <w:rFonts w:ascii="GHEA Grapalat" w:hAnsi="GHEA Grapalat"/>
                <w:sz w:val="20"/>
                <w:szCs w:val="20"/>
              </w:rPr>
              <w:t>գնման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ընթացակարգի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ծածկագիրը</w:t>
            </w:r>
            <w:proofErr w:type="spellEnd"/>
            <w:r w:rsidRPr="005354A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A735F2D"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r w:rsidRPr="005354AD">
              <w:rPr>
                <w:rFonts w:ascii="GHEA Grapalat" w:hAnsi="GHEA Grapalat"/>
                <w:sz w:val="20"/>
                <w:szCs w:val="20"/>
                <w:lang w:val="hy-AM"/>
              </w:rPr>
              <w:t>շահառու</w:t>
            </w:r>
            <w:r w:rsidRPr="005354AD">
              <w:rPr>
                <w:rFonts w:ascii="GHEA Grapalat" w:hAnsi="GHEA Grapalat"/>
                <w:sz w:val="20"/>
                <w:szCs w:val="20"/>
              </w:rPr>
              <w:t xml:space="preserve">ի </w:t>
            </w:r>
            <w:proofErr w:type="spellStart"/>
            <w:r w:rsidRPr="005354AD">
              <w:rPr>
                <w:rFonts w:ascii="GHEA Grapalat" w:hAnsi="GHEA Grapalat"/>
                <w:sz w:val="20"/>
                <w:szCs w:val="20"/>
              </w:rPr>
              <w:t>կողմից</w:t>
            </w:r>
            <w:proofErr w:type="spellEnd"/>
          </w:p>
        </w:tc>
      </w:tr>
      <w:tr w:rsidR="00034160" w:rsidRPr="00373FEE" w14:paraId="16A2DBA9" w14:textId="77777777">
        <w:tc>
          <w:tcPr>
            <w:tcW w:w="720" w:type="dxa"/>
            <w:tcBorders>
              <w:top w:val="single" w:sz="4" w:space="0" w:color="auto"/>
              <w:left w:val="single" w:sz="4" w:space="0" w:color="auto"/>
              <w:bottom w:val="single" w:sz="4" w:space="0" w:color="auto"/>
              <w:right w:val="single" w:sz="4" w:space="0" w:color="auto"/>
            </w:tcBorders>
          </w:tcPr>
          <w:p w14:paraId="13150625"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8996D25" w14:textId="77777777" w:rsidR="00034160" w:rsidRPr="005354AD" w:rsidRDefault="00FB0689">
            <w:pPr>
              <w:jc w:val="center"/>
              <w:rPr>
                <w:rFonts w:ascii="GHEA Grapalat" w:hAnsi="GHEA Grapalat"/>
                <w:sz w:val="20"/>
                <w:szCs w:val="20"/>
              </w:rPr>
            </w:pPr>
            <w:r w:rsidRPr="005354A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0FCE4A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DCCE0F" w14:textId="77777777" w:rsidR="00034160" w:rsidRPr="005354AD" w:rsidRDefault="00FB0689">
            <w:pPr>
              <w:jc w:val="center"/>
              <w:rPr>
                <w:rFonts w:ascii="GHEA Grapalat" w:hAnsi="GHEA Grapalat" w:cs="Sylfaen"/>
                <w:sz w:val="20"/>
                <w:szCs w:val="20"/>
                <w:lang w:val="hy-AM"/>
              </w:rPr>
            </w:pPr>
            <w:proofErr w:type="spellStart"/>
            <w:r w:rsidRPr="005354AD">
              <w:rPr>
                <w:rFonts w:ascii="GHEA Grapalat" w:hAnsi="GHEA Grapalat"/>
                <w:sz w:val="20"/>
                <w:szCs w:val="20"/>
              </w:rPr>
              <w:t>պարտադիր</w:t>
            </w:r>
            <w:proofErr w:type="spellEnd"/>
            <w:r w:rsidRPr="005354AD">
              <w:rPr>
                <w:rFonts w:ascii="GHEA Grapalat" w:hAnsi="GHEA Grapalat" w:cs="Sylfaen"/>
                <w:sz w:val="20"/>
                <w:szCs w:val="20"/>
                <w:lang w:val="hy-AM"/>
              </w:rPr>
              <w:t xml:space="preserve"> </w:t>
            </w:r>
          </w:p>
          <w:p w14:paraId="51D9E4CC" w14:textId="77777777" w:rsidR="00034160" w:rsidRPr="005354AD" w:rsidRDefault="00FB0689">
            <w:pPr>
              <w:jc w:val="center"/>
              <w:rPr>
                <w:rFonts w:ascii="GHEA Grapalat" w:hAnsi="GHEA Grapalat" w:cs="Sylfaen"/>
                <w:sz w:val="20"/>
                <w:szCs w:val="20"/>
                <w:lang w:val="hy-AM"/>
              </w:rPr>
            </w:pPr>
            <w:r w:rsidRPr="005354AD">
              <w:rPr>
                <w:rFonts w:ascii="GHEA Grapalat" w:hAnsi="GHEA Grapalat" w:cs="Sylfaen"/>
                <w:sz w:val="20"/>
                <w:szCs w:val="20"/>
                <w:lang w:val="hy-AM"/>
              </w:rPr>
              <w:t xml:space="preserve">լրացվում է &lt;ակցեպտավորված վճարում&gt; բառերը, </w:t>
            </w:r>
          </w:p>
          <w:p w14:paraId="2F2B4DA9" w14:textId="77777777" w:rsidR="00034160" w:rsidRPr="005354AD" w:rsidRDefault="00FB0689">
            <w:pPr>
              <w:jc w:val="center"/>
              <w:rPr>
                <w:rFonts w:ascii="GHEA Grapalat" w:hAnsi="GHEA Grapalat"/>
                <w:sz w:val="20"/>
                <w:szCs w:val="20"/>
                <w:lang w:val="hy-AM"/>
              </w:rPr>
            </w:pPr>
            <w:r w:rsidRPr="005354A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B4F2749"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 xml:space="preserve">նախապես լրացվում է շահառուի կողմից </w:t>
            </w:r>
          </w:p>
        </w:tc>
      </w:tr>
      <w:tr w:rsidR="00034160" w:rsidRPr="005354AD" w14:paraId="481FBD5F" w14:textId="77777777">
        <w:tc>
          <w:tcPr>
            <w:tcW w:w="720" w:type="dxa"/>
            <w:tcBorders>
              <w:top w:val="single" w:sz="4" w:space="0" w:color="auto"/>
              <w:left w:val="single" w:sz="4" w:space="0" w:color="auto"/>
              <w:bottom w:val="single" w:sz="4" w:space="0" w:color="auto"/>
              <w:right w:val="single" w:sz="4" w:space="0" w:color="auto"/>
            </w:tcBorders>
          </w:tcPr>
          <w:p w14:paraId="00D1A875"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6383D9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առդիր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էջերի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6A070D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161EB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1FA6147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պահանջագրին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ներկայացված</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փաստաթղթերի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էջերի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քանակը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որոնք</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պետք</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տրամադրվեն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վճարողին</w:t>
            </w:r>
            <w:proofErr w:type="spellEnd"/>
            <w:r w:rsidRPr="005354AD">
              <w:rPr>
                <w:rFonts w:ascii="GHEA Grapalat" w:hAnsi="GHEA Grapalat"/>
                <w:sz w:val="20"/>
                <w:szCs w:val="20"/>
                <w:lang w:val="hy-AM"/>
              </w:rPr>
              <w:t xml:space="preserve"> </w:t>
            </w:r>
            <w:r w:rsidRPr="005354AD">
              <w:rPr>
                <w:rFonts w:ascii="GHEA Grapalat" w:hAnsi="GHEA Grapalat"/>
                <w:sz w:val="20"/>
                <w:szCs w:val="20"/>
              </w:rPr>
              <w:t>(</w:t>
            </w:r>
            <w:r w:rsidRPr="005354AD">
              <w:rPr>
                <w:rFonts w:ascii="GHEA Grapalat" w:hAnsi="GHEA Grapalat"/>
                <w:sz w:val="20"/>
                <w:szCs w:val="20"/>
                <w:lang w:val="hy-AM"/>
              </w:rPr>
              <w:t>վճարողի բանկին</w:t>
            </w:r>
            <w:r w:rsidRPr="005354AD">
              <w:rPr>
                <w:rFonts w:ascii="GHEA Grapalat" w:hAnsi="GHEA Grapalat"/>
                <w:sz w:val="20"/>
                <w:szCs w:val="20"/>
              </w:rPr>
              <w:t>)</w:t>
            </w:r>
          </w:p>
          <w:p w14:paraId="416B46CF"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Եթ ե լրացվել է &lt;</w:t>
            </w:r>
            <w:r w:rsidRPr="005354AD">
              <w:rPr>
                <w:rFonts w:ascii="GHEA Grapalat" w:hAnsi="GHEA Grapalat" w:cs="Sylfaen"/>
                <w:sz w:val="20"/>
                <w:szCs w:val="20"/>
                <w:lang w:val="hy-AM"/>
              </w:rPr>
              <w:t>Վճարման կատարման հիմքեր&gt; դաշտը ապա այս տվյալը պարտադիր լրացվում է</w:t>
            </w:r>
            <w:r w:rsidRPr="005354A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88548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lang w:val="hy-AM"/>
              </w:rPr>
              <w:t xml:space="preserve"> </w:t>
            </w:r>
            <w:proofErr w:type="spellStart"/>
            <w:r w:rsidRPr="005354AD">
              <w:rPr>
                <w:rFonts w:ascii="GHEA Grapalat" w:hAnsi="GHEA Grapalat"/>
                <w:sz w:val="20"/>
                <w:szCs w:val="20"/>
              </w:rPr>
              <w:t>կողմից</w:t>
            </w:r>
            <w:proofErr w:type="spellEnd"/>
          </w:p>
        </w:tc>
      </w:tr>
      <w:tr w:rsidR="00034160" w:rsidRPr="00373FEE" w14:paraId="569B9743" w14:textId="77777777">
        <w:tc>
          <w:tcPr>
            <w:tcW w:w="720" w:type="dxa"/>
            <w:tcBorders>
              <w:top w:val="single" w:sz="4" w:space="0" w:color="auto"/>
              <w:left w:val="single" w:sz="4" w:space="0" w:color="auto"/>
              <w:bottom w:val="single" w:sz="4" w:space="0" w:color="auto"/>
              <w:right w:val="single" w:sz="4" w:space="0" w:color="auto"/>
            </w:tcBorders>
          </w:tcPr>
          <w:p w14:paraId="04B0C8CC"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2</w:t>
            </w:r>
            <w:r w:rsidRPr="005354A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D13E11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EAE5AC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DCC1E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5D07BDAB"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այս</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դաշտը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լրացվում</w:t>
            </w:r>
            <w:proofErr w:type="spellEnd"/>
            <w:r w:rsidRPr="005354AD">
              <w:rPr>
                <w:rFonts w:ascii="GHEA Grapalat" w:hAnsi="GHEA Grapalat"/>
                <w:sz w:val="20"/>
                <w:szCs w:val="20"/>
                <w:lang w:val="hy-AM"/>
              </w:rPr>
              <w:t xml:space="preserve"> է վճարողի կողմից պահանջագրի ներկայացման դեպքում: Ընդ որում</w:t>
            </w:r>
            <w:r w:rsidRPr="005354AD">
              <w:rPr>
                <w:rFonts w:ascii="GHEA Grapalat" w:hAnsi="GHEA Grapalat"/>
                <w:sz w:val="20"/>
                <w:szCs w:val="20"/>
              </w:rPr>
              <w:t xml:space="preserve"> </w:t>
            </w:r>
            <w:proofErr w:type="spellStart"/>
            <w:r w:rsidRPr="005354AD">
              <w:rPr>
                <w:rFonts w:ascii="GHEA Grapalat" w:hAnsi="GHEA Grapalat"/>
                <w:sz w:val="20"/>
                <w:szCs w:val="20"/>
              </w:rPr>
              <w:t>եթե</w:t>
            </w:r>
            <w:proofErr w:type="spellEnd"/>
            <w:r w:rsidRPr="005354AD">
              <w:rPr>
                <w:rFonts w:ascii="GHEA Grapalat" w:hAnsi="GHEA Grapalat"/>
                <w:sz w:val="20"/>
                <w:szCs w:val="20"/>
              </w:rPr>
              <w:t xml:space="preserve"> </w:t>
            </w:r>
            <w:r w:rsidRPr="005354AD">
              <w:rPr>
                <w:rFonts w:ascii="GHEA Grapalat" w:hAnsi="GHEA Grapalat" w:cs="Sylfaen"/>
                <w:sz w:val="20"/>
                <w:szCs w:val="20"/>
                <w:lang w:val="hy-AM"/>
              </w:rPr>
              <w:t xml:space="preserve">Վճարման պայմաններ դաշտում </w:t>
            </w:r>
            <w:r w:rsidRPr="005354AD">
              <w:rPr>
                <w:rFonts w:ascii="GHEA Grapalat" w:hAnsi="GHEA Grapalat"/>
                <w:sz w:val="20"/>
                <w:szCs w:val="20"/>
                <w:lang w:val="hy-AM"/>
              </w:rPr>
              <w:t>նշված է &lt;ակցեպտավորված վճարում&gt; ապա</w:t>
            </w:r>
            <w:r w:rsidRPr="005354AD">
              <w:rPr>
                <w:rFonts w:ascii="GHEA Grapalat" w:hAnsi="GHEA Grapalat" w:cs="Sylfaen"/>
                <w:sz w:val="20"/>
                <w:szCs w:val="20"/>
                <w:lang w:val="hy-AM"/>
              </w:rPr>
              <w:t xml:space="preserve"> </w:t>
            </w:r>
            <w:proofErr w:type="spellStart"/>
            <w:r w:rsidRPr="005354AD">
              <w:rPr>
                <w:rFonts w:ascii="GHEA Grapalat" w:hAnsi="GHEA Grapalat"/>
                <w:sz w:val="20"/>
                <w:szCs w:val="20"/>
              </w:rPr>
              <w:t>վճարող</w:t>
            </w:r>
            <w:proofErr w:type="spellEnd"/>
            <w:r w:rsidRPr="005354AD">
              <w:rPr>
                <w:rFonts w:ascii="GHEA Grapalat" w:hAnsi="GHEA Grapalat"/>
                <w:sz w:val="20"/>
                <w:szCs w:val="20"/>
                <w:lang w:val="hy-AM"/>
              </w:rPr>
              <w:t xml:space="preserve">ը ստորագրելով՝ </w:t>
            </w:r>
            <w:r w:rsidRPr="005354AD">
              <w:rPr>
                <w:rFonts w:ascii="GHEA Grapalat" w:hAnsi="GHEA Grapalat" w:cs="Sylfaen"/>
                <w:sz w:val="20"/>
                <w:szCs w:val="20"/>
                <w:lang w:val="hy-AM"/>
              </w:rPr>
              <w:t xml:space="preserve">նախապես </w:t>
            </w:r>
            <w:r w:rsidRPr="005354AD">
              <w:rPr>
                <w:rFonts w:ascii="GHEA Grapalat" w:hAnsi="GHEA Grapalat"/>
                <w:sz w:val="20"/>
                <w:szCs w:val="20"/>
                <w:lang w:val="hy-AM"/>
              </w:rPr>
              <w:t xml:space="preserve">համաձայնվում  </w:t>
            </w:r>
            <w:r w:rsidRPr="005354AD">
              <w:rPr>
                <w:rFonts w:ascii="GHEA Grapalat" w:hAnsi="GHEA Grapalat" w:cs="Sylfaen"/>
                <w:sz w:val="20"/>
                <w:szCs w:val="20"/>
                <w:lang w:val="hy-AM"/>
              </w:rPr>
              <w:t xml:space="preserve">  </w:t>
            </w:r>
            <w:r w:rsidRPr="005354A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D04218A" w14:textId="77777777" w:rsidR="00034160" w:rsidRPr="005354AD" w:rsidRDefault="00034160">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2876B7E"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 xml:space="preserve">ստորագրվում է վճարողի կողմից կամ </w:t>
            </w:r>
          </w:p>
          <w:p w14:paraId="5033C219"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դրվում է վճարողի էլեկտրոնային ստորագրությունը</w:t>
            </w:r>
          </w:p>
          <w:p w14:paraId="6CAA26B3" w14:textId="77777777" w:rsidR="00034160" w:rsidRPr="005354AD" w:rsidRDefault="00034160">
            <w:pPr>
              <w:jc w:val="center"/>
              <w:rPr>
                <w:rFonts w:ascii="GHEA Grapalat" w:hAnsi="GHEA Grapalat"/>
                <w:sz w:val="20"/>
                <w:szCs w:val="20"/>
                <w:lang w:val="hy-AM"/>
              </w:rPr>
            </w:pPr>
          </w:p>
        </w:tc>
      </w:tr>
      <w:tr w:rsidR="00034160" w:rsidRPr="00373FEE" w14:paraId="5653E957" w14:textId="77777777">
        <w:tc>
          <w:tcPr>
            <w:tcW w:w="720" w:type="dxa"/>
            <w:tcBorders>
              <w:top w:val="single" w:sz="4" w:space="0" w:color="auto"/>
              <w:left w:val="single" w:sz="4" w:space="0" w:color="auto"/>
              <w:bottom w:val="single" w:sz="4" w:space="0" w:color="auto"/>
              <w:right w:val="single" w:sz="4" w:space="0" w:color="auto"/>
            </w:tcBorders>
            <w:vAlign w:val="center"/>
          </w:tcPr>
          <w:p w14:paraId="2A06D775" w14:textId="77777777" w:rsidR="00034160" w:rsidRPr="005354AD" w:rsidRDefault="00FB0689">
            <w:pPr>
              <w:rPr>
                <w:rFonts w:ascii="GHEA Grapalat" w:hAnsi="GHEA Grapalat"/>
                <w:sz w:val="20"/>
                <w:szCs w:val="20"/>
              </w:rPr>
            </w:pPr>
            <w:r w:rsidRPr="005354AD">
              <w:rPr>
                <w:rFonts w:ascii="GHEA Grapalat" w:hAnsi="GHEA Grapalat"/>
                <w:sz w:val="20"/>
                <w:szCs w:val="20"/>
                <w:lang w:val="hy-AM"/>
              </w:rPr>
              <w:t>2</w:t>
            </w:r>
            <w:r w:rsidRPr="005354A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3846F7B"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B5A29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2A693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p>
          <w:p w14:paraId="571278CE"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կնիքի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առկայության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AB16846"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 xml:space="preserve">կնքվում է վճարողի կողմից </w:t>
            </w:r>
          </w:p>
          <w:p w14:paraId="02FA45C9"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թղթային եղանակով ներկայացնելիս</w:t>
            </w:r>
          </w:p>
        </w:tc>
      </w:tr>
      <w:tr w:rsidR="00034160" w:rsidRPr="005354AD" w14:paraId="2730A2D8" w14:textId="77777777">
        <w:tc>
          <w:tcPr>
            <w:tcW w:w="720" w:type="dxa"/>
            <w:tcBorders>
              <w:top w:val="single" w:sz="4" w:space="0" w:color="auto"/>
              <w:left w:val="single" w:sz="4" w:space="0" w:color="auto"/>
              <w:bottom w:val="single" w:sz="4" w:space="0" w:color="auto"/>
              <w:right w:val="single" w:sz="4" w:space="0" w:color="auto"/>
            </w:tcBorders>
          </w:tcPr>
          <w:p w14:paraId="6C2B86B9"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22</w:t>
            </w:r>
            <w:r w:rsidRPr="005354A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CDC491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EBCD5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317D5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lang w:val="hy-AM"/>
              </w:rPr>
              <w:t>՝</w:t>
            </w:r>
            <w:r w:rsidRPr="005354AD">
              <w:rPr>
                <w:rFonts w:ascii="GHEA Grapalat" w:hAnsi="GHEA Grapalat"/>
                <w:sz w:val="20"/>
                <w:szCs w:val="20"/>
              </w:rPr>
              <w:t xml:space="preserve"> </w:t>
            </w:r>
          </w:p>
          <w:p w14:paraId="23A23A5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լրացվում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բանկ</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1A3E26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ստորագրվում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p>
        </w:tc>
      </w:tr>
      <w:tr w:rsidR="00034160" w:rsidRPr="005354AD" w14:paraId="44000161" w14:textId="77777777">
        <w:tc>
          <w:tcPr>
            <w:tcW w:w="720" w:type="dxa"/>
            <w:tcBorders>
              <w:top w:val="single" w:sz="4" w:space="0" w:color="auto"/>
              <w:left w:val="single" w:sz="4" w:space="0" w:color="auto"/>
              <w:bottom w:val="single" w:sz="4" w:space="0" w:color="auto"/>
              <w:right w:val="single" w:sz="4" w:space="0" w:color="auto"/>
            </w:tcBorders>
            <w:vAlign w:val="center"/>
          </w:tcPr>
          <w:p w14:paraId="0FE3F8C3" w14:textId="77777777" w:rsidR="00034160" w:rsidRPr="005354AD" w:rsidRDefault="00FB0689">
            <w:pPr>
              <w:rPr>
                <w:rFonts w:ascii="GHEA Grapalat" w:hAnsi="GHEA Grapalat"/>
                <w:sz w:val="20"/>
                <w:szCs w:val="20"/>
              </w:rPr>
            </w:pPr>
            <w:r w:rsidRPr="005354AD">
              <w:rPr>
                <w:rFonts w:ascii="GHEA Grapalat" w:hAnsi="GHEA Grapalat"/>
                <w:sz w:val="20"/>
                <w:szCs w:val="20"/>
                <w:lang w:val="hy-AM"/>
              </w:rPr>
              <w:t>22</w:t>
            </w:r>
            <w:r w:rsidRPr="005354A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CAFE7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191333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657A00"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p>
          <w:p w14:paraId="6206295E"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կնիքի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առկայության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16DD883" w14:textId="77777777" w:rsidR="00034160" w:rsidRPr="005354AD" w:rsidRDefault="00FB0689">
            <w:pPr>
              <w:jc w:val="center"/>
              <w:rPr>
                <w:rFonts w:ascii="GHEA Grapalat" w:hAnsi="GHEA Grapalat"/>
                <w:sz w:val="20"/>
                <w:szCs w:val="20"/>
                <w:lang w:val="hy-AM"/>
              </w:rPr>
            </w:pPr>
            <w:proofErr w:type="spellStart"/>
            <w:r w:rsidRPr="005354AD">
              <w:rPr>
                <w:rFonts w:ascii="GHEA Grapalat" w:hAnsi="GHEA Grapalat"/>
                <w:sz w:val="20"/>
                <w:szCs w:val="20"/>
              </w:rPr>
              <w:t>կնքվում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շահառուի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lang w:val="hy-AM"/>
              </w:rPr>
              <w:t xml:space="preserve"> </w:t>
            </w:r>
          </w:p>
          <w:p w14:paraId="0E17D982"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թղթային եղանակով բանկ ներկայացնելիս</w:t>
            </w:r>
          </w:p>
        </w:tc>
      </w:tr>
      <w:tr w:rsidR="00034160" w:rsidRPr="005354AD" w14:paraId="062F168F" w14:textId="77777777">
        <w:tc>
          <w:tcPr>
            <w:tcW w:w="720" w:type="dxa"/>
            <w:tcBorders>
              <w:top w:val="single" w:sz="4" w:space="0" w:color="auto"/>
              <w:left w:val="single" w:sz="4" w:space="0" w:color="auto"/>
              <w:bottom w:val="single" w:sz="4" w:space="0" w:color="auto"/>
              <w:right w:val="single" w:sz="4" w:space="0" w:color="auto"/>
            </w:tcBorders>
          </w:tcPr>
          <w:p w14:paraId="4F41C612" w14:textId="77777777" w:rsidR="00034160" w:rsidRPr="005354AD" w:rsidRDefault="00FB0689">
            <w:pPr>
              <w:jc w:val="cente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3</w:t>
            </w:r>
            <w:r w:rsidRPr="005354A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58869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աշխատակցի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43037D4"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DAAC37"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480D788C"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lang w:val="hy-AM"/>
              </w:rPr>
              <w:t>ը</w:t>
            </w:r>
            <w:r w:rsidRPr="005354AD">
              <w:rPr>
                <w:rFonts w:ascii="GHEA Grapalat" w:hAnsi="GHEA Grapalat"/>
                <w:sz w:val="20"/>
                <w:szCs w:val="20"/>
              </w:rPr>
              <w:t xml:space="preserve">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լի</w:t>
            </w:r>
            <w:proofErr w:type="spellStart"/>
            <w:r w:rsidRPr="005354AD">
              <w:rPr>
                <w:rFonts w:ascii="GHEA Grapalat" w:hAnsi="GHEA Grapalat"/>
                <w:sz w:val="20"/>
                <w:szCs w:val="20"/>
              </w:rPr>
              <w:t>նելու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D66009" w14:textId="77777777" w:rsidR="00034160" w:rsidRPr="005354AD" w:rsidRDefault="00034160">
            <w:pPr>
              <w:jc w:val="center"/>
              <w:rPr>
                <w:rFonts w:ascii="GHEA Grapalat" w:hAnsi="GHEA Grapalat"/>
                <w:sz w:val="20"/>
                <w:szCs w:val="20"/>
              </w:rPr>
            </w:pPr>
          </w:p>
        </w:tc>
      </w:tr>
      <w:tr w:rsidR="00034160" w:rsidRPr="005354AD" w14:paraId="6983752A" w14:textId="77777777">
        <w:tc>
          <w:tcPr>
            <w:tcW w:w="720" w:type="dxa"/>
            <w:tcBorders>
              <w:top w:val="single" w:sz="4" w:space="0" w:color="auto"/>
              <w:left w:val="single" w:sz="4" w:space="0" w:color="auto"/>
              <w:bottom w:val="single" w:sz="4" w:space="0" w:color="auto"/>
              <w:right w:val="single" w:sz="4" w:space="0" w:color="auto"/>
            </w:tcBorders>
            <w:vAlign w:val="center"/>
          </w:tcPr>
          <w:p w14:paraId="578124E5" w14:textId="77777777" w:rsidR="00034160" w:rsidRPr="005354AD" w:rsidRDefault="00FB0689">
            <w:pP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3</w:t>
            </w:r>
            <w:r w:rsidRPr="005354A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07140D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r w:rsidRPr="005354AD">
              <w:rPr>
                <w:rFonts w:ascii="GHEA Grapalat" w:hAnsi="GHEA Grapalat"/>
                <w:sz w:val="20"/>
                <w:szCs w:val="20"/>
                <w:lang w:val="hy-AM"/>
              </w:rPr>
              <w:t>դրոշմա</w:t>
            </w:r>
            <w:proofErr w:type="spellStart"/>
            <w:r w:rsidRPr="005354AD">
              <w:rPr>
                <w:rFonts w:ascii="GHEA Grapalat" w:hAnsi="GHEA Grapalat"/>
                <w:sz w:val="20"/>
                <w:szCs w:val="20"/>
              </w:rPr>
              <w:t>կնիքը</w:t>
            </w:r>
            <w:proofErr w:type="spellEnd"/>
            <w:r w:rsidRPr="005354A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D0E47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D9DF8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44613B9F"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lang w:val="hy-AM"/>
              </w:rPr>
              <w:t>ը</w:t>
            </w:r>
            <w:r w:rsidRPr="005354AD">
              <w:rPr>
                <w:rFonts w:ascii="GHEA Grapalat" w:hAnsi="GHEA Grapalat"/>
                <w:sz w:val="20"/>
                <w:szCs w:val="20"/>
              </w:rPr>
              <w:t xml:space="preserve">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լի</w:t>
            </w:r>
            <w:proofErr w:type="spellStart"/>
            <w:r w:rsidRPr="005354AD">
              <w:rPr>
                <w:rFonts w:ascii="GHEA Grapalat" w:hAnsi="GHEA Grapalat"/>
                <w:sz w:val="20"/>
                <w:szCs w:val="20"/>
              </w:rPr>
              <w:t>նելու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1392D15" w14:textId="77777777" w:rsidR="00034160" w:rsidRPr="005354AD" w:rsidRDefault="00034160">
            <w:pPr>
              <w:jc w:val="center"/>
              <w:rPr>
                <w:rFonts w:ascii="GHEA Grapalat" w:hAnsi="GHEA Grapalat"/>
                <w:sz w:val="20"/>
                <w:szCs w:val="20"/>
              </w:rPr>
            </w:pPr>
          </w:p>
        </w:tc>
      </w:tr>
      <w:tr w:rsidR="00034160" w:rsidRPr="005354AD" w14:paraId="3C09E70B" w14:textId="77777777">
        <w:tc>
          <w:tcPr>
            <w:tcW w:w="720" w:type="dxa"/>
            <w:tcBorders>
              <w:top w:val="single" w:sz="4" w:space="0" w:color="auto"/>
              <w:left w:val="single" w:sz="4" w:space="0" w:color="auto"/>
              <w:bottom w:val="single" w:sz="4" w:space="0" w:color="auto"/>
              <w:right w:val="single" w:sz="4" w:space="0" w:color="auto"/>
            </w:tcBorders>
          </w:tcPr>
          <w:p w14:paraId="7332B3BB"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rPr>
              <w:t>2</w:t>
            </w:r>
            <w:r w:rsidRPr="005354AD">
              <w:rPr>
                <w:rFonts w:ascii="GHEA Grapalat" w:hAnsi="GHEA Grapalat"/>
                <w:sz w:val="20"/>
                <w:szCs w:val="20"/>
                <w:lang w:val="hy-AM"/>
              </w:rPr>
              <w:t>3</w:t>
            </w:r>
            <w:r w:rsidRPr="005354AD">
              <w:rPr>
                <w:rFonts w:ascii="GHEA Grapalat" w:hAnsi="GHEA Grapalat"/>
                <w:sz w:val="20"/>
                <w:szCs w:val="20"/>
              </w:rPr>
              <w:t>.</w:t>
            </w:r>
            <w:r w:rsidRPr="005354A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B260737" w14:textId="77777777" w:rsidR="00034160" w:rsidRPr="005354AD" w:rsidRDefault="00FB0689">
            <w:pPr>
              <w:jc w:val="center"/>
              <w:rPr>
                <w:rFonts w:ascii="GHEA Grapalat" w:hAnsi="GHEA Grapalat"/>
                <w:sz w:val="20"/>
                <w:szCs w:val="20"/>
                <w:lang w:val="hy-AM"/>
              </w:rPr>
            </w:pPr>
            <w:r w:rsidRPr="005354A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CEFB39A"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CA0712"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p w14:paraId="6B7DF535"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վճարողին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կողմից</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նշվում</w:t>
            </w:r>
            <w:proofErr w:type="spellEnd"/>
            <w:r w:rsidRPr="005354AD">
              <w:rPr>
                <w:rFonts w:ascii="GHEA Grapalat" w:hAnsi="GHEA Grapalat"/>
                <w:sz w:val="20"/>
                <w:szCs w:val="20"/>
              </w:rPr>
              <w:t xml:space="preserve"> է </w:t>
            </w:r>
            <w:proofErr w:type="spellStart"/>
            <w:r w:rsidRPr="005354AD">
              <w:rPr>
                <w:rFonts w:ascii="GHEA Grapalat" w:hAnsi="GHEA Grapalat"/>
                <w:sz w:val="20"/>
                <w:szCs w:val="20"/>
              </w:rPr>
              <w:t>պահանջագրի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կատարման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ամսաթիվը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ժամը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A34F0E2" w14:textId="77777777" w:rsidR="00034160" w:rsidRPr="005354AD" w:rsidRDefault="00034160">
            <w:pPr>
              <w:jc w:val="center"/>
              <w:rPr>
                <w:rFonts w:ascii="GHEA Grapalat" w:hAnsi="GHEA Grapalat"/>
                <w:sz w:val="20"/>
                <w:szCs w:val="20"/>
              </w:rPr>
            </w:pPr>
          </w:p>
        </w:tc>
      </w:tr>
      <w:tr w:rsidR="00034160" w:rsidRPr="005354AD" w14:paraId="62177819" w14:textId="77777777">
        <w:tc>
          <w:tcPr>
            <w:tcW w:w="720" w:type="dxa"/>
            <w:tcBorders>
              <w:top w:val="single" w:sz="4" w:space="0" w:color="auto"/>
              <w:left w:val="single" w:sz="4" w:space="0" w:color="auto"/>
              <w:bottom w:val="single" w:sz="4" w:space="0" w:color="auto"/>
              <w:right w:val="single" w:sz="4" w:space="0" w:color="auto"/>
            </w:tcBorders>
          </w:tcPr>
          <w:p w14:paraId="62F15BC6" w14:textId="77777777" w:rsidR="00034160" w:rsidRPr="005354AD" w:rsidRDefault="00FB0689">
            <w:pPr>
              <w:jc w:val="cente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4</w:t>
            </w:r>
            <w:r w:rsidRPr="005354A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05A9F68"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աշխատակցի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A248E1"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D2890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ոչ</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պարտադիր</w:t>
            </w:r>
            <w:proofErr w:type="spellEnd"/>
          </w:p>
          <w:p w14:paraId="2ADF883E"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լրացվում է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շահառուին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lang w:val="hy-AM"/>
              </w:rPr>
              <w:t xml:space="preserve">ը </w:t>
            </w:r>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w:t>
            </w:r>
            <w:proofErr w:type="spellStart"/>
            <w:r w:rsidRPr="005354AD">
              <w:rPr>
                <w:rFonts w:ascii="GHEA Grapalat" w:hAnsi="GHEA Grapalat"/>
                <w:sz w:val="20"/>
                <w:szCs w:val="20"/>
              </w:rPr>
              <w:t>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hy-AM"/>
              </w:rPr>
              <w:t xml:space="preserve">, որտեղ   </w:t>
            </w:r>
            <w:proofErr w:type="spellStart"/>
            <w:r w:rsidRPr="005354AD">
              <w:rPr>
                <w:rFonts w:ascii="GHEA Grapalat" w:hAnsi="GHEA Grapalat"/>
                <w:sz w:val="20"/>
                <w:szCs w:val="20"/>
              </w:rPr>
              <w:t>աշխատակցի</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ստորագրությունը</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դրվում է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C7A7CED" w14:textId="77777777" w:rsidR="00034160" w:rsidRPr="005354AD" w:rsidRDefault="00034160">
            <w:pPr>
              <w:jc w:val="center"/>
              <w:rPr>
                <w:rFonts w:ascii="GHEA Grapalat" w:hAnsi="GHEA Grapalat"/>
                <w:sz w:val="20"/>
                <w:szCs w:val="20"/>
              </w:rPr>
            </w:pPr>
          </w:p>
        </w:tc>
      </w:tr>
      <w:tr w:rsidR="00034160" w:rsidRPr="005354AD" w14:paraId="721F988F" w14:textId="77777777">
        <w:tc>
          <w:tcPr>
            <w:tcW w:w="720" w:type="dxa"/>
            <w:tcBorders>
              <w:top w:val="single" w:sz="4" w:space="0" w:color="auto"/>
              <w:left w:val="single" w:sz="4" w:space="0" w:color="auto"/>
              <w:bottom w:val="single" w:sz="4" w:space="0" w:color="auto"/>
              <w:right w:val="single" w:sz="4" w:space="0" w:color="auto"/>
            </w:tcBorders>
          </w:tcPr>
          <w:p w14:paraId="3967356B" w14:textId="77777777" w:rsidR="00034160" w:rsidRPr="005354AD" w:rsidRDefault="00FB0689">
            <w:pPr>
              <w:jc w:val="cente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4</w:t>
            </w:r>
            <w:r w:rsidRPr="005354A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77917A6"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շահառռւին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մասնաճյուղի</w:t>
            </w:r>
            <w:proofErr w:type="spellEnd"/>
            <w:r w:rsidRPr="005354AD">
              <w:rPr>
                <w:rFonts w:ascii="GHEA Grapalat" w:hAnsi="GHEA Grapalat"/>
                <w:sz w:val="20"/>
                <w:szCs w:val="20"/>
              </w:rPr>
              <w:t xml:space="preserve">) </w:t>
            </w:r>
            <w:r w:rsidRPr="005354AD">
              <w:rPr>
                <w:rFonts w:ascii="GHEA Grapalat" w:hAnsi="GHEA Grapalat"/>
                <w:sz w:val="20"/>
                <w:szCs w:val="20"/>
                <w:lang w:val="hy-AM"/>
              </w:rPr>
              <w:t>դրոշմա</w:t>
            </w:r>
            <w:proofErr w:type="spellStart"/>
            <w:r w:rsidRPr="005354A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B8D039D"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D05C60"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ոչ </w:t>
            </w:r>
            <w:proofErr w:type="spellStart"/>
            <w:r w:rsidRPr="005354AD">
              <w:rPr>
                <w:rFonts w:ascii="GHEA Grapalat" w:hAnsi="GHEA Grapalat"/>
                <w:sz w:val="20"/>
                <w:szCs w:val="20"/>
              </w:rPr>
              <w:t>պարտադիր</w:t>
            </w:r>
            <w:proofErr w:type="spellEnd"/>
          </w:p>
          <w:p w14:paraId="4374AD82"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լրացվում է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վերջինիս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w:t>
            </w:r>
            <w:proofErr w:type="spellStart"/>
            <w:r w:rsidRPr="005354AD">
              <w:rPr>
                <w:rFonts w:ascii="GHEA Grapalat" w:hAnsi="GHEA Grapalat"/>
                <w:sz w:val="20"/>
                <w:szCs w:val="20"/>
              </w:rPr>
              <w:t>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hy-AM"/>
              </w:rPr>
              <w:t>, որտեղ   դրոշմակնիքը</w:t>
            </w:r>
            <w:r w:rsidRPr="005354AD">
              <w:rPr>
                <w:rFonts w:ascii="GHEA Grapalat" w:hAnsi="GHEA Grapalat"/>
                <w:sz w:val="20"/>
                <w:szCs w:val="20"/>
              </w:rPr>
              <w:t xml:space="preserve"> </w:t>
            </w:r>
            <w:r w:rsidRPr="005354AD">
              <w:rPr>
                <w:rFonts w:ascii="GHEA Grapalat" w:hAnsi="GHEA Grapalat"/>
                <w:sz w:val="20"/>
                <w:szCs w:val="20"/>
                <w:lang w:val="hy-AM"/>
              </w:rPr>
              <w:t xml:space="preserve">դրվում է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13DDF" w14:textId="77777777" w:rsidR="00034160" w:rsidRPr="005354AD" w:rsidRDefault="00034160">
            <w:pPr>
              <w:jc w:val="center"/>
              <w:rPr>
                <w:rFonts w:ascii="GHEA Grapalat" w:hAnsi="GHEA Grapalat"/>
                <w:sz w:val="20"/>
                <w:szCs w:val="20"/>
              </w:rPr>
            </w:pPr>
          </w:p>
        </w:tc>
      </w:tr>
      <w:tr w:rsidR="00034160" w:rsidRPr="005354AD" w14:paraId="24CC7F85" w14:textId="77777777">
        <w:tc>
          <w:tcPr>
            <w:tcW w:w="720" w:type="dxa"/>
            <w:tcBorders>
              <w:top w:val="single" w:sz="4" w:space="0" w:color="auto"/>
              <w:left w:val="single" w:sz="4" w:space="0" w:color="auto"/>
              <w:bottom w:val="single" w:sz="4" w:space="0" w:color="auto"/>
              <w:right w:val="single" w:sz="4" w:space="0" w:color="auto"/>
            </w:tcBorders>
          </w:tcPr>
          <w:p w14:paraId="412C8C3A" w14:textId="77777777" w:rsidR="00034160" w:rsidRPr="005354AD" w:rsidRDefault="00FB0689">
            <w:pPr>
              <w:jc w:val="center"/>
              <w:rPr>
                <w:rFonts w:ascii="GHEA Grapalat" w:hAnsi="GHEA Grapalat"/>
                <w:sz w:val="20"/>
                <w:szCs w:val="20"/>
              </w:rPr>
            </w:pPr>
            <w:r w:rsidRPr="005354AD">
              <w:rPr>
                <w:rFonts w:ascii="GHEA Grapalat" w:hAnsi="GHEA Grapalat"/>
                <w:sz w:val="20"/>
                <w:szCs w:val="20"/>
              </w:rPr>
              <w:t>2</w:t>
            </w:r>
            <w:r w:rsidRPr="005354AD">
              <w:rPr>
                <w:rFonts w:ascii="GHEA Grapalat" w:hAnsi="GHEA Grapalat"/>
                <w:sz w:val="20"/>
                <w:szCs w:val="20"/>
                <w:lang w:val="hy-AM"/>
              </w:rPr>
              <w:t>4</w:t>
            </w:r>
            <w:r w:rsidRPr="005354A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50C64A9"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շահառռւին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սպասարկող</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ֆինանսական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կազմակերպության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ամսաթիվը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ժամը</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77E8E33" w14:textId="77777777" w:rsidR="00034160" w:rsidRPr="005354AD" w:rsidRDefault="00FB0689">
            <w:pPr>
              <w:jc w:val="center"/>
              <w:rPr>
                <w:rFonts w:ascii="GHEA Grapalat" w:hAnsi="GHEA Grapalat"/>
                <w:sz w:val="20"/>
                <w:szCs w:val="20"/>
              </w:rPr>
            </w:pPr>
            <w:proofErr w:type="spellStart"/>
            <w:r w:rsidRPr="005354A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21F619"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ոչ </w:t>
            </w:r>
            <w:proofErr w:type="spellStart"/>
            <w:r w:rsidRPr="005354AD">
              <w:rPr>
                <w:rFonts w:ascii="GHEA Grapalat" w:hAnsi="GHEA Grapalat"/>
                <w:sz w:val="20"/>
                <w:szCs w:val="20"/>
              </w:rPr>
              <w:t>պարտադիր</w:t>
            </w:r>
            <w:proofErr w:type="spellEnd"/>
          </w:p>
          <w:p w14:paraId="5AEAE011" w14:textId="77777777" w:rsidR="00034160" w:rsidRPr="005354AD" w:rsidRDefault="00FB0689">
            <w:pPr>
              <w:jc w:val="center"/>
              <w:rPr>
                <w:rFonts w:ascii="GHEA Grapalat" w:hAnsi="GHEA Grapalat"/>
                <w:sz w:val="20"/>
                <w:szCs w:val="20"/>
              </w:rPr>
            </w:pPr>
            <w:r w:rsidRPr="005354AD">
              <w:rPr>
                <w:rFonts w:ascii="GHEA Grapalat" w:hAnsi="GHEA Grapalat"/>
                <w:sz w:val="20"/>
                <w:szCs w:val="20"/>
                <w:lang w:val="hy-AM"/>
              </w:rPr>
              <w:t xml:space="preserve">լրացվում է </w:t>
            </w:r>
            <w:proofErr w:type="spellStart"/>
            <w:r w:rsidRPr="005354AD">
              <w:rPr>
                <w:rFonts w:ascii="GHEA Grapalat" w:hAnsi="GHEA Grapalat"/>
                <w:sz w:val="20"/>
                <w:szCs w:val="20"/>
              </w:rPr>
              <w:t>վճարման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պահանջագիրը</w:t>
            </w:r>
            <w:proofErr w:type="spellEnd"/>
            <w:r w:rsidRPr="005354AD">
              <w:rPr>
                <w:rFonts w:ascii="GHEA Grapalat" w:hAnsi="GHEA Grapalat"/>
                <w:sz w:val="20"/>
                <w:szCs w:val="20"/>
              </w:rPr>
              <w:t xml:space="preserve"> </w:t>
            </w:r>
            <w:r w:rsidRPr="005354AD">
              <w:rPr>
                <w:rFonts w:ascii="GHEA Grapalat" w:hAnsi="GHEA Grapalat"/>
                <w:sz w:val="20"/>
                <w:szCs w:val="20"/>
                <w:lang w:val="hy-AM"/>
              </w:rPr>
              <w:t xml:space="preserve">վերջինիս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w:t>
            </w:r>
            <w:proofErr w:type="spellStart"/>
            <w:r w:rsidRPr="005354AD">
              <w:rPr>
                <w:rFonts w:ascii="GHEA Grapalat" w:hAnsi="GHEA Grapalat"/>
                <w:sz w:val="20"/>
                <w:szCs w:val="20"/>
              </w:rPr>
              <w:t>ելու</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դեպքում</w:t>
            </w:r>
            <w:proofErr w:type="spellEnd"/>
            <w:r w:rsidRPr="005354AD">
              <w:rPr>
                <w:rFonts w:ascii="GHEA Grapalat" w:hAnsi="GHEA Grapalat"/>
                <w:sz w:val="20"/>
                <w:szCs w:val="20"/>
                <w:lang w:val="hy-AM"/>
              </w:rPr>
              <w:t>,   որտեղ   սույն տվյալները</w:t>
            </w:r>
            <w:r w:rsidRPr="005354AD">
              <w:rPr>
                <w:rFonts w:ascii="GHEA Grapalat" w:hAnsi="GHEA Grapalat"/>
                <w:sz w:val="20"/>
                <w:szCs w:val="20"/>
              </w:rPr>
              <w:t xml:space="preserve"> </w:t>
            </w:r>
            <w:r w:rsidRPr="005354AD">
              <w:rPr>
                <w:rFonts w:ascii="GHEA Grapalat" w:hAnsi="GHEA Grapalat"/>
                <w:sz w:val="20"/>
                <w:szCs w:val="20"/>
                <w:lang w:val="hy-AM"/>
              </w:rPr>
              <w:t xml:space="preserve">դրվում են </w:t>
            </w:r>
            <w:proofErr w:type="spellStart"/>
            <w:r w:rsidRPr="005354AD">
              <w:rPr>
                <w:rFonts w:ascii="GHEA Grapalat" w:hAnsi="GHEA Grapalat"/>
                <w:sz w:val="20"/>
                <w:szCs w:val="20"/>
              </w:rPr>
              <w:t>թղթային</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եղանակով</w:t>
            </w:r>
            <w:proofErr w:type="spellEnd"/>
            <w:r w:rsidRPr="005354AD">
              <w:rPr>
                <w:rFonts w:ascii="GHEA Grapalat" w:hAnsi="GHEA Grapalat"/>
                <w:sz w:val="20"/>
                <w:szCs w:val="20"/>
              </w:rPr>
              <w:t xml:space="preserve"> </w:t>
            </w:r>
            <w:proofErr w:type="spellStart"/>
            <w:r w:rsidRPr="005354AD">
              <w:rPr>
                <w:rFonts w:ascii="GHEA Grapalat" w:hAnsi="GHEA Grapalat"/>
                <w:sz w:val="20"/>
                <w:szCs w:val="20"/>
              </w:rPr>
              <w:t>ներկայաց</w:t>
            </w:r>
            <w:proofErr w:type="spellEnd"/>
            <w:r w:rsidRPr="005354A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FA2D4D9" w14:textId="77777777" w:rsidR="00034160" w:rsidRPr="005354AD" w:rsidRDefault="00034160">
            <w:pPr>
              <w:jc w:val="center"/>
              <w:rPr>
                <w:rFonts w:ascii="GHEA Grapalat" w:hAnsi="GHEA Grapalat"/>
                <w:sz w:val="20"/>
                <w:szCs w:val="20"/>
              </w:rPr>
            </w:pPr>
          </w:p>
        </w:tc>
      </w:tr>
    </w:tbl>
    <w:p w14:paraId="5444E05D" w14:textId="77777777" w:rsidR="00034160" w:rsidRPr="005354AD" w:rsidRDefault="00034160">
      <w:pPr>
        <w:pStyle w:val="af8"/>
        <w:jc w:val="right"/>
        <w:rPr>
          <w:rFonts w:ascii="GHEA Grapalat" w:hAnsi="GHEA Grapalat" w:cs="Sylfaen"/>
          <w:i w:val="0"/>
          <w:lang w:val="en-US"/>
        </w:rPr>
      </w:pPr>
    </w:p>
    <w:p w14:paraId="716041D3" w14:textId="77777777" w:rsidR="00034160" w:rsidRPr="005354AD" w:rsidRDefault="00034160">
      <w:pPr>
        <w:pStyle w:val="af8"/>
        <w:jc w:val="right"/>
        <w:rPr>
          <w:rFonts w:ascii="GHEA Grapalat" w:hAnsi="GHEA Grapalat" w:cs="Sylfaen"/>
          <w:i w:val="0"/>
          <w:lang w:val="en-US"/>
        </w:rPr>
      </w:pPr>
    </w:p>
    <w:p w14:paraId="14CA2707" w14:textId="77777777" w:rsidR="00034160" w:rsidRPr="005354AD" w:rsidRDefault="00034160">
      <w:pPr>
        <w:pStyle w:val="af8"/>
        <w:jc w:val="right"/>
        <w:rPr>
          <w:rFonts w:ascii="GHEA Grapalat" w:hAnsi="GHEA Grapalat" w:cs="Sylfaen"/>
          <w:i w:val="0"/>
          <w:lang w:val="en-US"/>
        </w:rPr>
      </w:pPr>
    </w:p>
    <w:p w14:paraId="2A47F642" w14:textId="77777777" w:rsidR="00034160" w:rsidRPr="005354AD" w:rsidRDefault="00034160">
      <w:pPr>
        <w:pStyle w:val="af8"/>
        <w:jc w:val="right"/>
        <w:rPr>
          <w:rFonts w:ascii="GHEA Grapalat" w:hAnsi="GHEA Grapalat" w:cs="Sylfaen"/>
          <w:i w:val="0"/>
          <w:lang w:val="en-US"/>
        </w:rPr>
      </w:pPr>
    </w:p>
    <w:p w14:paraId="25BF1D17" w14:textId="77777777" w:rsidR="00034160" w:rsidRPr="005354AD" w:rsidRDefault="00FB0689">
      <w:pPr>
        <w:pStyle w:val="31"/>
        <w:spacing w:line="240" w:lineRule="auto"/>
        <w:jc w:val="right"/>
        <w:rPr>
          <w:rFonts w:ascii="GHEA Grapalat" w:hAnsi="GHEA Grapalat" w:cs="Sylfaen"/>
          <w:b/>
          <w:lang w:val="hy-AM"/>
        </w:rPr>
      </w:pPr>
      <w:r w:rsidRPr="005354AD">
        <w:rPr>
          <w:rFonts w:ascii="GHEA Grapalat" w:hAnsi="GHEA Grapalat"/>
          <w:b/>
          <w:lang w:val="hy-AM"/>
        </w:rPr>
        <w:br w:type="page"/>
      </w:r>
    </w:p>
    <w:p w14:paraId="2FCBD067" w14:textId="77777777" w:rsidR="00034160" w:rsidRPr="00DF60D6" w:rsidRDefault="00034160">
      <w:pPr>
        <w:ind w:left="-66"/>
        <w:jc w:val="center"/>
        <w:rPr>
          <w:rFonts w:ascii="GHEA Grapalat" w:hAnsi="GHEA Grapalat" w:cs="Sylfaen"/>
          <w:b/>
          <w:lang w:val="hy-AM"/>
        </w:rPr>
      </w:pPr>
    </w:p>
    <w:p w14:paraId="3906B91D" w14:textId="77777777" w:rsidR="00034160" w:rsidRPr="00DF60D6" w:rsidRDefault="00FB0689">
      <w:pPr>
        <w:pStyle w:val="31"/>
        <w:spacing w:line="240" w:lineRule="auto"/>
        <w:jc w:val="right"/>
        <w:rPr>
          <w:rFonts w:ascii="GHEA Grapalat" w:hAnsi="GHEA Grapalat" w:cs="Sylfaen"/>
          <w:b/>
          <w:lang w:val="hy-AM"/>
        </w:rPr>
      </w:pPr>
      <w:r w:rsidRPr="00DF60D6">
        <w:rPr>
          <w:rFonts w:ascii="GHEA Grapalat" w:hAnsi="GHEA Grapalat" w:cs="Sylfaen"/>
          <w:b/>
          <w:lang w:val="hy-AM"/>
        </w:rPr>
        <w:t>Հավելված 6</w:t>
      </w:r>
    </w:p>
    <w:p w14:paraId="51F86221" w14:textId="3EF56BAC" w:rsidR="00034160" w:rsidRPr="00DF60D6" w:rsidRDefault="00FB0689">
      <w:pPr>
        <w:pStyle w:val="31"/>
        <w:spacing w:line="240" w:lineRule="auto"/>
        <w:jc w:val="right"/>
        <w:rPr>
          <w:rFonts w:ascii="GHEA Grapalat" w:hAnsi="GHEA Grapalat" w:cs="Sylfaen"/>
          <w:b/>
          <w:lang w:val="hy-AM"/>
        </w:rPr>
      </w:pPr>
      <w:r w:rsidRPr="00DF60D6">
        <w:rPr>
          <w:rFonts w:ascii="GHEA Grapalat" w:hAnsi="GHEA Grapalat" w:cs="Sylfaen"/>
          <w:b/>
          <w:lang w:val="hy-AM"/>
        </w:rPr>
        <w:t>«</w:t>
      </w:r>
      <w:r w:rsidR="00C12ED2" w:rsidRPr="00DF60D6">
        <w:rPr>
          <w:rFonts w:ascii="GHEA Grapalat" w:hAnsi="GHEA Grapalat" w:cs="Sylfaen"/>
          <w:b/>
          <w:lang w:val="hy-AM"/>
        </w:rPr>
        <w:t>ՀՀԱՄՄՀ-ԱԼՄ-ԳՀԱՊՁԲ-22/03</w:t>
      </w:r>
      <w:r w:rsidRPr="00DF60D6">
        <w:rPr>
          <w:rFonts w:ascii="GHEA Grapalat" w:hAnsi="GHEA Grapalat" w:cs="Sylfaen"/>
          <w:b/>
          <w:lang w:val="hy-AM"/>
        </w:rPr>
        <w:t>» ծածկագրով</w:t>
      </w:r>
    </w:p>
    <w:p w14:paraId="40D9689A" w14:textId="77777777" w:rsidR="00034160" w:rsidRPr="00DF60D6" w:rsidRDefault="00FB0689">
      <w:pPr>
        <w:pStyle w:val="31"/>
        <w:spacing w:line="240" w:lineRule="auto"/>
        <w:jc w:val="right"/>
        <w:rPr>
          <w:rFonts w:ascii="GHEA Grapalat" w:hAnsi="GHEA Grapalat" w:cs="Sylfaen"/>
          <w:b/>
          <w:lang w:val="hy-AM"/>
        </w:rPr>
      </w:pPr>
      <w:r w:rsidRPr="00DF60D6">
        <w:rPr>
          <w:rFonts w:ascii="GHEA Grapalat" w:hAnsi="GHEA Grapalat" w:cs="Sylfaen"/>
          <w:b/>
          <w:lang w:val="hy-AM"/>
        </w:rPr>
        <w:t>գնանշման հարցման ընթացակարգի հրավերի</w:t>
      </w:r>
    </w:p>
    <w:p w14:paraId="6F8EA2E6" w14:textId="77777777" w:rsidR="00034160" w:rsidRPr="00DF60D6" w:rsidRDefault="00034160">
      <w:pPr>
        <w:jc w:val="right"/>
        <w:rPr>
          <w:rFonts w:ascii="GHEA Grapalat" w:hAnsi="GHEA Grapalat"/>
          <w:i/>
          <w:sz w:val="20"/>
          <w:lang w:val="hy-AM"/>
        </w:rPr>
      </w:pPr>
    </w:p>
    <w:p w14:paraId="4E0C5248" w14:textId="77777777" w:rsidR="00034160" w:rsidRPr="00DF60D6" w:rsidRDefault="00034160">
      <w:pPr>
        <w:tabs>
          <w:tab w:val="left" w:pos="2268"/>
        </w:tabs>
        <w:ind w:left="-284" w:firstLine="284"/>
        <w:jc w:val="right"/>
        <w:rPr>
          <w:rFonts w:ascii="GHEA Grapalat" w:hAnsi="GHEA Grapalat"/>
          <w:lang w:val="hy-AM"/>
        </w:rPr>
      </w:pPr>
    </w:p>
    <w:p w14:paraId="49BD7065" w14:textId="77777777" w:rsidR="00034160" w:rsidRPr="00DF60D6" w:rsidRDefault="00FB0689">
      <w:pPr>
        <w:ind w:left="-142" w:firstLine="142"/>
        <w:jc w:val="center"/>
        <w:rPr>
          <w:rFonts w:ascii="GHEA Grapalat" w:hAnsi="GHEA Grapalat"/>
          <w:b/>
          <w:sz w:val="22"/>
          <w:lang w:val="hy-AM"/>
        </w:rPr>
      </w:pPr>
      <w:r w:rsidRPr="00DF60D6">
        <w:rPr>
          <w:rFonts w:ascii="GHEA Grapalat" w:hAnsi="GHEA Grapalat" w:cs="Sylfaen"/>
          <w:b/>
          <w:sz w:val="22"/>
          <w:lang w:val="hy-AM"/>
        </w:rPr>
        <w:t>ՍՆՆԴԱՄԹԵՐՔԻ  ՄԱՏԱԿԱՐԱՐՄԱՆ</w:t>
      </w:r>
    </w:p>
    <w:p w14:paraId="038D9D2D" w14:textId="77777777" w:rsidR="00034160" w:rsidRPr="00DF60D6" w:rsidRDefault="00FB0689">
      <w:pPr>
        <w:ind w:left="-142" w:firstLine="142"/>
        <w:jc w:val="center"/>
        <w:rPr>
          <w:rFonts w:ascii="GHEA Grapalat" w:hAnsi="GHEA Grapalat" w:cs="Times Armenian"/>
          <w:b/>
          <w:lang w:val="hy-AM"/>
        </w:rPr>
      </w:pPr>
      <w:r w:rsidRPr="00DF60D6">
        <w:rPr>
          <w:rFonts w:ascii="GHEA Grapalat" w:hAnsi="GHEA Grapalat" w:cs="Sylfaen"/>
          <w:b/>
          <w:sz w:val="22"/>
          <w:lang w:val="hy-AM"/>
        </w:rPr>
        <w:t>ՊԱՅՄԱՆԱԳԻՐ</w:t>
      </w:r>
      <w:r w:rsidRPr="00DF60D6">
        <w:rPr>
          <w:rFonts w:ascii="GHEA Grapalat" w:hAnsi="GHEA Grapalat" w:cs="Times Armenian"/>
          <w:b/>
          <w:sz w:val="22"/>
          <w:lang w:val="hy-AM"/>
        </w:rPr>
        <w:t xml:space="preserve">   </w:t>
      </w:r>
    </w:p>
    <w:p w14:paraId="6AD36996" w14:textId="25C57985" w:rsidR="00034160" w:rsidRPr="00DF60D6" w:rsidRDefault="00FB0689">
      <w:pPr>
        <w:ind w:left="-142" w:firstLine="142"/>
        <w:jc w:val="center"/>
        <w:rPr>
          <w:rFonts w:ascii="GHEA Grapalat" w:hAnsi="GHEA Grapalat"/>
          <w:b/>
          <w:u w:val="single"/>
          <w:lang w:val="hy-AM"/>
        </w:rPr>
      </w:pPr>
      <w:r w:rsidRPr="00DF60D6">
        <w:rPr>
          <w:rFonts w:ascii="GHEA Grapalat" w:hAnsi="GHEA Grapalat"/>
          <w:b/>
          <w:lang w:val="hy-AM"/>
        </w:rPr>
        <w:t xml:space="preserve">N </w:t>
      </w:r>
      <w:r w:rsidRPr="00DF60D6">
        <w:rPr>
          <w:rFonts w:ascii="GHEA Grapalat" w:hAnsi="GHEA Grapalat" w:cs="Sylfaen"/>
          <w:b/>
          <w:lang w:val="hy-AM"/>
        </w:rPr>
        <w:t>«</w:t>
      </w:r>
      <w:r w:rsidR="00C628CE" w:rsidRPr="00DF60D6">
        <w:rPr>
          <w:rFonts w:ascii="GHEA Grapalat" w:hAnsi="GHEA Grapalat" w:cs="Sylfaen"/>
          <w:b/>
          <w:lang w:val="hy-AM"/>
        </w:rPr>
        <w:t>ՀՀԱՄՄՀ-ԱԼՄ-</w:t>
      </w:r>
      <w:r w:rsidRPr="00DF60D6">
        <w:rPr>
          <w:rFonts w:ascii="GHEA Grapalat" w:hAnsi="GHEA Grapalat" w:cs="Sylfaen"/>
          <w:b/>
          <w:lang w:val="hy-AM"/>
        </w:rPr>
        <w:t>ԳՀԱՊՁԲ-22/0</w:t>
      </w:r>
      <w:r w:rsidR="009B1DBB" w:rsidRPr="00DF60D6">
        <w:rPr>
          <w:rFonts w:ascii="GHEA Grapalat" w:hAnsi="GHEA Grapalat" w:cs="Sylfaen"/>
          <w:b/>
          <w:lang w:val="hy-AM"/>
        </w:rPr>
        <w:t>3</w:t>
      </w:r>
      <w:r w:rsidRPr="00DF60D6">
        <w:rPr>
          <w:rFonts w:ascii="GHEA Grapalat" w:hAnsi="GHEA Grapalat" w:cs="Sylfaen"/>
          <w:b/>
          <w:lang w:val="hy-AM"/>
        </w:rPr>
        <w:t>»</w:t>
      </w:r>
    </w:p>
    <w:p w14:paraId="4B86A012" w14:textId="77777777" w:rsidR="00034160" w:rsidRPr="00DF60D6" w:rsidRDefault="00034160">
      <w:pPr>
        <w:jc w:val="center"/>
        <w:rPr>
          <w:rFonts w:ascii="GHEA Grapalat" w:hAnsi="GHEA Grapalat" w:cs="Sylfaen"/>
          <w:sz w:val="20"/>
          <w:lang w:val="hy-AM"/>
        </w:rPr>
      </w:pPr>
    </w:p>
    <w:p w14:paraId="06B7A0B1" w14:textId="77777777" w:rsidR="00034160" w:rsidRPr="00DF60D6" w:rsidRDefault="00FB0689">
      <w:pPr>
        <w:tabs>
          <w:tab w:val="left" w:pos="720"/>
          <w:tab w:val="left" w:pos="1440"/>
          <w:tab w:val="left" w:pos="8865"/>
        </w:tabs>
        <w:jc w:val="both"/>
        <w:rPr>
          <w:rFonts w:ascii="GHEA Grapalat" w:hAnsi="GHEA Grapalat" w:cs="Sylfaen"/>
          <w:sz w:val="20"/>
          <w:lang w:val="hy-AM"/>
        </w:rPr>
      </w:pPr>
      <w:r w:rsidRPr="00DF60D6">
        <w:rPr>
          <w:rFonts w:ascii="GHEA Grapalat" w:hAnsi="GHEA Grapalat" w:cs="Sylfaen"/>
          <w:sz w:val="20"/>
          <w:lang w:val="hy-AM"/>
        </w:rPr>
        <w:tab/>
        <w:t xml:space="preserve">         ք. </w:t>
      </w:r>
      <w:r w:rsidRPr="00DF60D6">
        <w:rPr>
          <w:rFonts w:ascii="GHEA Grapalat" w:hAnsi="GHEA Grapalat" w:cs="Sylfaen"/>
          <w:sz w:val="20"/>
          <w:u w:val="single"/>
          <w:lang w:val="hy-AM"/>
        </w:rPr>
        <w:t xml:space="preserve">           </w:t>
      </w:r>
      <w:r w:rsidRPr="00DF60D6">
        <w:rPr>
          <w:rFonts w:ascii="GHEA Grapalat" w:hAnsi="GHEA Grapalat" w:cs="Sylfaen"/>
          <w:sz w:val="20"/>
          <w:lang w:val="hy-AM"/>
        </w:rPr>
        <w:t xml:space="preserve">                                                                                          </w:t>
      </w:r>
      <w:r w:rsidRPr="00DF60D6">
        <w:rPr>
          <w:rFonts w:ascii="GHEA Grapalat" w:hAnsi="GHEA Grapalat"/>
          <w:lang w:val="hy-AM"/>
        </w:rPr>
        <w:t>«</w:t>
      </w:r>
      <w:r w:rsidRPr="00DF60D6">
        <w:rPr>
          <w:rFonts w:ascii="GHEA Grapalat" w:hAnsi="GHEA Grapalat"/>
          <w:u w:val="single"/>
          <w:lang w:val="hy-AM"/>
        </w:rPr>
        <w:t xml:space="preserve">     </w:t>
      </w:r>
      <w:r w:rsidRPr="00DF60D6">
        <w:rPr>
          <w:rFonts w:ascii="GHEA Grapalat" w:hAnsi="GHEA Grapalat"/>
          <w:lang w:val="hy-AM"/>
        </w:rPr>
        <w:t xml:space="preserve">» </w:t>
      </w:r>
      <w:r w:rsidRPr="00DF60D6">
        <w:rPr>
          <w:rFonts w:ascii="GHEA Grapalat" w:hAnsi="GHEA Grapalat"/>
          <w:u w:val="single"/>
          <w:lang w:val="hy-AM"/>
        </w:rPr>
        <w:t xml:space="preserve">          </w:t>
      </w:r>
      <w:r w:rsidRPr="00DF60D6">
        <w:rPr>
          <w:rFonts w:ascii="GHEA Grapalat" w:hAnsi="GHEA Grapalat"/>
          <w:lang w:val="hy-AM"/>
        </w:rPr>
        <w:t xml:space="preserve"> </w:t>
      </w:r>
      <w:r w:rsidRPr="00DF60D6">
        <w:rPr>
          <w:rFonts w:ascii="GHEA Grapalat" w:hAnsi="GHEA Grapalat" w:cs="Sylfaen"/>
          <w:sz w:val="20"/>
          <w:lang w:val="hy-AM"/>
        </w:rPr>
        <w:t>20   թ.</w:t>
      </w:r>
    </w:p>
    <w:p w14:paraId="4D9C6B16" w14:textId="77777777" w:rsidR="00034160" w:rsidRPr="00DF60D6" w:rsidRDefault="00034160">
      <w:pPr>
        <w:tabs>
          <w:tab w:val="left" w:pos="720"/>
          <w:tab w:val="left" w:pos="1440"/>
          <w:tab w:val="left" w:pos="8865"/>
        </w:tabs>
        <w:jc w:val="both"/>
        <w:rPr>
          <w:rFonts w:ascii="GHEA Grapalat" w:hAnsi="GHEA Grapalat" w:cs="Sylfaen"/>
          <w:sz w:val="20"/>
          <w:lang w:val="hy-AM"/>
        </w:rPr>
      </w:pPr>
    </w:p>
    <w:p w14:paraId="04C4FB18" w14:textId="5947CFD9" w:rsidR="00034160" w:rsidRPr="005354AD" w:rsidRDefault="00FB0689">
      <w:pPr>
        <w:ind w:firstLine="720"/>
        <w:jc w:val="both"/>
        <w:rPr>
          <w:rFonts w:ascii="GHEA Grapalat" w:hAnsi="GHEA Grapalat"/>
          <w:sz w:val="20"/>
          <w:lang w:val="hy-AM"/>
        </w:rPr>
      </w:pPr>
      <w:r w:rsidRPr="00DF60D6">
        <w:rPr>
          <w:rFonts w:ascii="GHEA Grapalat" w:hAnsi="GHEA Grapalat"/>
          <w:lang w:val="hy-AM"/>
        </w:rPr>
        <w:t>«</w:t>
      </w:r>
      <w:r w:rsidR="00C628CE" w:rsidRPr="00DF60D6">
        <w:rPr>
          <w:rFonts w:ascii="GHEA Grapalat" w:hAnsi="GHEA Grapalat"/>
          <w:lang w:val="hy-AM"/>
        </w:rPr>
        <w:t xml:space="preserve">Ալաշկերտի </w:t>
      </w:r>
      <w:r w:rsidRPr="00DF60D6">
        <w:rPr>
          <w:rFonts w:ascii="GHEA Grapalat" w:hAnsi="GHEA Grapalat"/>
          <w:lang w:val="hy-AM"/>
        </w:rPr>
        <w:t>մանկապարտեզ» ՀՈԱԿ</w:t>
      </w:r>
      <w:r w:rsidR="0095250F" w:rsidRPr="00DF60D6">
        <w:rPr>
          <w:rFonts w:ascii="GHEA Grapalat" w:hAnsi="GHEA Grapalat"/>
          <w:lang w:val="hy-AM"/>
        </w:rPr>
        <w:t>-</w:t>
      </w:r>
      <w:r w:rsidRPr="00DF60D6">
        <w:rPr>
          <w:rFonts w:ascii="GHEA Grapalat" w:hAnsi="GHEA Grapalat"/>
          <w:lang w:val="hy-AM"/>
        </w:rPr>
        <w:t>ը</w:t>
      </w:r>
      <w:r w:rsidRPr="00DF60D6">
        <w:rPr>
          <w:rFonts w:ascii="GHEA Grapalat" w:hAnsi="GHEA Grapalat"/>
          <w:sz w:val="20"/>
          <w:lang w:val="hy-AM"/>
        </w:rPr>
        <w:t>, ի դեմս տնօրեն</w:t>
      </w:r>
      <w:r w:rsidR="0095250F" w:rsidRPr="00DF60D6">
        <w:rPr>
          <w:rFonts w:ascii="GHEA Grapalat" w:hAnsi="GHEA Grapalat"/>
          <w:sz w:val="20"/>
          <w:lang w:val="hy-AM"/>
        </w:rPr>
        <w:t xml:space="preserve"> Կարինե Հովհաննիսյան</w:t>
      </w:r>
      <w:r w:rsidRPr="00DF60D6">
        <w:rPr>
          <w:rFonts w:ascii="GHEA Grapalat" w:hAnsi="GHEA Grapalat"/>
          <w:sz w:val="20"/>
          <w:lang w:val="hy-AM"/>
        </w:rPr>
        <w:t xml:space="preserve">ի  , որը գործում է </w:t>
      </w:r>
      <w:r w:rsidR="0095250F" w:rsidRPr="00DF60D6">
        <w:rPr>
          <w:rFonts w:ascii="GHEA Grapalat" w:hAnsi="GHEA Grapalat"/>
          <w:lang w:val="hy-AM"/>
        </w:rPr>
        <w:t>«Ալաշկերտի մանկապարտեզ» ՀՈԱԿ</w:t>
      </w:r>
      <w:r w:rsidR="0095250F" w:rsidRPr="00DF60D6">
        <w:rPr>
          <w:rFonts w:ascii="GHEA Grapalat" w:hAnsi="GHEA Grapalat"/>
          <w:sz w:val="20"/>
          <w:lang w:val="hy-AM"/>
        </w:rPr>
        <w:t xml:space="preserve"> </w:t>
      </w:r>
      <w:r w:rsidRPr="00DF60D6">
        <w:rPr>
          <w:rFonts w:ascii="GHEA Grapalat" w:hAnsi="GHEA Grapalat"/>
          <w:sz w:val="20"/>
          <w:lang w:val="hy-AM"/>
        </w:rPr>
        <w:t xml:space="preserve">-ի կանոնադրության հիման վրա, այսուհետ </w:t>
      </w:r>
      <w:r w:rsidRPr="00DF60D6">
        <w:rPr>
          <w:rFonts w:ascii="GHEA Grapalat" w:hAnsi="GHEA Grapalat"/>
          <w:lang w:val="hy-AM"/>
        </w:rPr>
        <w:t>«</w:t>
      </w:r>
      <w:r w:rsidRPr="00DF60D6">
        <w:rPr>
          <w:rFonts w:ascii="GHEA Grapalat" w:hAnsi="GHEA Grapalat"/>
          <w:sz w:val="20"/>
          <w:lang w:val="hy-AM"/>
        </w:rPr>
        <w:t>Գնորդ</w:t>
      </w:r>
      <w:r w:rsidRPr="00DF60D6">
        <w:rPr>
          <w:rFonts w:ascii="GHEA Grapalat" w:hAnsi="GHEA Grapalat"/>
          <w:lang w:val="hy-AM"/>
        </w:rPr>
        <w:t>»</w:t>
      </w:r>
      <w:r w:rsidRPr="00DF60D6">
        <w:rPr>
          <w:rFonts w:ascii="GHEA Grapalat" w:hAnsi="GHEA Grapalat"/>
          <w:sz w:val="20"/>
          <w:lang w:val="hy-AM"/>
        </w:rPr>
        <w:t>,</w:t>
      </w:r>
      <w:r w:rsidRPr="005354AD">
        <w:rPr>
          <w:rFonts w:ascii="GHEA Grapalat" w:hAnsi="GHEA Grapalat"/>
          <w:sz w:val="20"/>
          <w:lang w:val="hy-AM"/>
        </w:rPr>
        <w:t xml:space="preserve"> մի կողմից,  և __________________-ը, ի դեմս տնօրեն _____________________-ի, որը գործում է </w:t>
      </w:r>
      <w:r w:rsidRPr="005354AD">
        <w:rPr>
          <w:rFonts w:ascii="GHEA Grapalat" w:hAnsi="GHEA Grapalat"/>
          <w:sz w:val="20"/>
          <w:u w:val="single"/>
          <w:lang w:val="hy-AM"/>
        </w:rPr>
        <w:t xml:space="preserve">                       </w:t>
      </w:r>
      <w:r w:rsidRPr="005354AD">
        <w:rPr>
          <w:rFonts w:ascii="GHEA Grapalat" w:hAnsi="GHEA Grapalat"/>
          <w:sz w:val="20"/>
          <w:lang w:val="hy-AM"/>
        </w:rPr>
        <w:t xml:space="preserve">-ի կանոնադրության հիման վրա, այսուհետ </w:t>
      </w:r>
      <w:r w:rsidRPr="005354AD">
        <w:rPr>
          <w:rFonts w:ascii="GHEA Grapalat" w:hAnsi="GHEA Grapalat"/>
          <w:lang w:val="hy-AM"/>
        </w:rPr>
        <w:t>«</w:t>
      </w:r>
      <w:r w:rsidRPr="005354AD">
        <w:rPr>
          <w:rFonts w:ascii="GHEA Grapalat" w:hAnsi="GHEA Grapalat"/>
          <w:sz w:val="20"/>
          <w:lang w:val="hy-AM"/>
        </w:rPr>
        <w:t>Վաճառող</w:t>
      </w:r>
      <w:r w:rsidRPr="005354AD">
        <w:rPr>
          <w:rFonts w:ascii="GHEA Grapalat" w:hAnsi="GHEA Grapalat"/>
          <w:lang w:val="hy-AM"/>
        </w:rPr>
        <w:t>»</w:t>
      </w:r>
      <w:r w:rsidRPr="005354AD">
        <w:rPr>
          <w:rFonts w:ascii="GHEA Grapalat" w:hAnsi="GHEA Grapalat"/>
          <w:sz w:val="20"/>
          <w:lang w:val="hy-AM"/>
        </w:rPr>
        <w:t xml:space="preserve"> մյուս կողմից, կնքեցին սույն պայմանագիրը հետևյալի մասին։</w:t>
      </w:r>
    </w:p>
    <w:p w14:paraId="13E181DE" w14:textId="77777777" w:rsidR="00034160" w:rsidRPr="005354AD" w:rsidRDefault="00034160">
      <w:pPr>
        <w:ind w:firstLine="709"/>
        <w:jc w:val="both"/>
        <w:rPr>
          <w:rFonts w:ascii="GHEA Grapalat" w:hAnsi="GHEA Grapalat"/>
          <w:b/>
          <w:sz w:val="20"/>
          <w:lang w:val="hy-AM"/>
        </w:rPr>
      </w:pPr>
    </w:p>
    <w:p w14:paraId="4D3FD353" w14:textId="77777777" w:rsidR="00034160" w:rsidRPr="005354AD" w:rsidRDefault="00FB0689">
      <w:pPr>
        <w:ind w:firstLine="709"/>
        <w:jc w:val="center"/>
        <w:rPr>
          <w:rFonts w:ascii="GHEA Grapalat" w:hAnsi="GHEA Grapalat" w:cs="Times Armenian"/>
          <w:b/>
          <w:sz w:val="20"/>
          <w:lang w:val="hy-AM"/>
        </w:rPr>
      </w:pPr>
      <w:r w:rsidRPr="005354AD">
        <w:rPr>
          <w:rFonts w:ascii="GHEA Grapalat" w:hAnsi="GHEA Grapalat"/>
          <w:b/>
          <w:sz w:val="20"/>
          <w:lang w:val="hy-AM"/>
        </w:rPr>
        <w:t xml:space="preserve">1. </w:t>
      </w:r>
      <w:r w:rsidRPr="005354AD">
        <w:rPr>
          <w:rFonts w:ascii="GHEA Grapalat" w:hAnsi="GHEA Grapalat" w:cs="Sylfaen"/>
          <w:b/>
          <w:sz w:val="20"/>
          <w:lang w:val="hy-AM"/>
        </w:rPr>
        <w:t>ՊԱՅՄԱՆԱԳՐԻ</w:t>
      </w:r>
      <w:r w:rsidRPr="005354AD">
        <w:rPr>
          <w:rFonts w:ascii="GHEA Grapalat" w:hAnsi="GHEA Grapalat" w:cs="Times Armenian"/>
          <w:b/>
          <w:sz w:val="20"/>
          <w:lang w:val="hy-AM"/>
        </w:rPr>
        <w:t xml:space="preserve"> </w:t>
      </w:r>
      <w:r w:rsidRPr="005354AD">
        <w:rPr>
          <w:rFonts w:ascii="GHEA Grapalat" w:hAnsi="GHEA Grapalat" w:cs="Sylfaen"/>
          <w:b/>
          <w:sz w:val="20"/>
          <w:lang w:val="hy-AM"/>
        </w:rPr>
        <w:t>ԱՌԱՐԿԱՆ</w:t>
      </w:r>
    </w:p>
    <w:p w14:paraId="249B0167" w14:textId="77777777" w:rsidR="00034160" w:rsidRPr="005354AD" w:rsidRDefault="00034160">
      <w:pPr>
        <w:ind w:firstLine="709"/>
        <w:jc w:val="center"/>
        <w:rPr>
          <w:rFonts w:ascii="GHEA Grapalat" w:hAnsi="GHEA Grapalat" w:cs="Times Armenian"/>
          <w:b/>
          <w:sz w:val="20"/>
          <w:lang w:val="hy-AM"/>
        </w:rPr>
      </w:pPr>
    </w:p>
    <w:p w14:paraId="6991959F" w14:textId="058EAD41" w:rsidR="00034160" w:rsidRPr="005354AD" w:rsidRDefault="00FB0689">
      <w:pPr>
        <w:ind w:firstLine="709"/>
        <w:jc w:val="both"/>
        <w:rPr>
          <w:rFonts w:ascii="GHEA Grapalat" w:hAnsi="GHEA Grapalat" w:cs="Times Armenian"/>
          <w:sz w:val="20"/>
          <w:lang w:val="hy-AM"/>
        </w:rPr>
      </w:pPr>
      <w:r w:rsidRPr="005354AD">
        <w:rPr>
          <w:rFonts w:ascii="GHEA Grapalat" w:hAnsi="GHEA Grapalat"/>
          <w:sz w:val="20"/>
          <w:lang w:val="hy-AM"/>
        </w:rPr>
        <w:t xml:space="preserve">1.1. </w:t>
      </w:r>
      <w:r w:rsidRPr="005354AD">
        <w:rPr>
          <w:rFonts w:ascii="GHEA Grapalat" w:hAnsi="GHEA Grapalat" w:cs="Sylfaen"/>
          <w:sz w:val="20"/>
          <w:lang w:val="hy-AM"/>
        </w:rPr>
        <w:t>Վաճառողը</w:t>
      </w:r>
      <w:r w:rsidRPr="005354AD">
        <w:rPr>
          <w:rFonts w:ascii="GHEA Grapalat" w:hAnsi="GHEA Grapalat" w:cs="Times Armenian"/>
          <w:sz w:val="20"/>
          <w:lang w:val="hy-AM"/>
        </w:rPr>
        <w:t xml:space="preserve"> </w:t>
      </w:r>
      <w:r w:rsidRPr="005354AD">
        <w:rPr>
          <w:rFonts w:ascii="GHEA Grapalat" w:hAnsi="GHEA Grapalat" w:cs="Sylfaen"/>
          <w:sz w:val="20"/>
          <w:lang w:val="hy-AM"/>
        </w:rPr>
        <w:t>պարտավորվում</w:t>
      </w:r>
      <w:r w:rsidRPr="005354AD">
        <w:rPr>
          <w:rFonts w:ascii="GHEA Grapalat" w:hAnsi="GHEA Grapalat" w:cs="Times Armenian"/>
          <w:sz w:val="20"/>
          <w:lang w:val="hy-AM"/>
        </w:rPr>
        <w:t xml:space="preserve"> </w:t>
      </w:r>
      <w:r w:rsidRPr="005354AD">
        <w:rPr>
          <w:rFonts w:ascii="GHEA Grapalat" w:hAnsi="GHEA Grapalat" w:cs="Sylfaen"/>
          <w:sz w:val="20"/>
          <w:lang w:val="hy-AM"/>
        </w:rPr>
        <w:t>է</w:t>
      </w:r>
      <w:r w:rsidRPr="005354AD">
        <w:rPr>
          <w:rFonts w:ascii="GHEA Grapalat" w:hAnsi="GHEA Grapalat" w:cs="Times Armenian"/>
          <w:sz w:val="20"/>
          <w:lang w:val="hy-AM"/>
        </w:rPr>
        <w:t xml:space="preserve"> </w:t>
      </w:r>
      <w:r w:rsidRPr="005354AD">
        <w:rPr>
          <w:rFonts w:ascii="GHEA Grapalat" w:hAnsi="GHEA Grapalat" w:cs="Sylfaen"/>
          <w:sz w:val="20"/>
          <w:lang w:val="hy-AM"/>
        </w:rPr>
        <w:t>սույն</w:t>
      </w:r>
      <w:r w:rsidRPr="005354AD">
        <w:rPr>
          <w:rFonts w:ascii="GHEA Grapalat" w:hAnsi="GHEA Grapalat" w:cs="Times Armenian"/>
          <w:sz w:val="20"/>
          <w:lang w:val="hy-AM"/>
        </w:rPr>
        <w:t xml:space="preserve"> </w:t>
      </w:r>
      <w:r w:rsidRPr="005354AD">
        <w:rPr>
          <w:rFonts w:ascii="GHEA Grapalat" w:hAnsi="GHEA Grapalat" w:cs="Sylfaen"/>
          <w:sz w:val="20"/>
          <w:lang w:val="hy-AM"/>
        </w:rPr>
        <w:t>պայմանա</w:t>
      </w:r>
      <w:r w:rsidRPr="005354AD">
        <w:rPr>
          <w:rFonts w:ascii="GHEA Grapalat" w:hAnsi="GHEA Grapalat" w:cs="Times Armenian"/>
          <w:sz w:val="20"/>
          <w:lang w:val="hy-AM"/>
        </w:rPr>
        <w:t>գ</w:t>
      </w:r>
      <w:r w:rsidRPr="005354AD">
        <w:rPr>
          <w:rFonts w:ascii="GHEA Grapalat" w:hAnsi="GHEA Grapalat" w:cs="Sylfaen"/>
          <w:sz w:val="20"/>
          <w:lang w:val="hy-AM"/>
        </w:rPr>
        <w:t>րով (այսուհետ</w:t>
      </w:r>
      <w:r w:rsidRPr="005354AD">
        <w:rPr>
          <w:rFonts w:ascii="GHEA Grapalat" w:hAnsi="GHEA Grapalat" w:cs="Times Armenian"/>
          <w:sz w:val="20"/>
          <w:lang w:val="hy-AM"/>
        </w:rPr>
        <w:t xml:space="preserve">` </w:t>
      </w:r>
      <w:r w:rsidRPr="005354AD">
        <w:rPr>
          <w:rFonts w:ascii="GHEA Grapalat" w:hAnsi="GHEA Grapalat" w:cs="Sylfaen"/>
          <w:sz w:val="20"/>
          <w:lang w:val="hy-AM"/>
        </w:rPr>
        <w:t>պայմանա</w:t>
      </w:r>
      <w:r w:rsidRPr="005354AD">
        <w:rPr>
          <w:rFonts w:ascii="GHEA Grapalat" w:hAnsi="GHEA Grapalat" w:cs="Times Armenian"/>
          <w:sz w:val="20"/>
          <w:lang w:val="hy-AM"/>
        </w:rPr>
        <w:t>գ</w:t>
      </w:r>
      <w:r w:rsidRPr="005354AD">
        <w:rPr>
          <w:rFonts w:ascii="GHEA Grapalat" w:hAnsi="GHEA Grapalat" w:cs="Sylfaen"/>
          <w:sz w:val="20"/>
          <w:lang w:val="hy-AM"/>
        </w:rPr>
        <w:t>իր) սահմանված</w:t>
      </w:r>
      <w:r w:rsidRPr="005354AD">
        <w:rPr>
          <w:rFonts w:ascii="GHEA Grapalat" w:hAnsi="GHEA Grapalat" w:cs="Times Armenian"/>
          <w:sz w:val="20"/>
          <w:lang w:val="hy-AM"/>
        </w:rPr>
        <w:t xml:space="preserve"> </w:t>
      </w:r>
      <w:r w:rsidRPr="005354AD">
        <w:rPr>
          <w:rFonts w:ascii="GHEA Grapalat" w:hAnsi="GHEA Grapalat" w:cs="Sylfaen"/>
          <w:sz w:val="20"/>
          <w:lang w:val="hy-AM"/>
        </w:rPr>
        <w:t>կար</w:t>
      </w:r>
      <w:r w:rsidRPr="005354AD">
        <w:rPr>
          <w:rFonts w:ascii="GHEA Grapalat" w:hAnsi="GHEA Grapalat" w:cs="Times Armenian"/>
          <w:sz w:val="20"/>
          <w:lang w:val="hy-AM"/>
        </w:rPr>
        <w:t>գ</w:t>
      </w:r>
      <w:r w:rsidRPr="005354AD">
        <w:rPr>
          <w:rFonts w:ascii="GHEA Grapalat" w:hAnsi="GHEA Grapalat" w:cs="Sylfaen"/>
          <w:sz w:val="20"/>
          <w:lang w:val="hy-AM"/>
        </w:rPr>
        <w:t>ով</w:t>
      </w:r>
      <w:r w:rsidRPr="005354AD">
        <w:rPr>
          <w:rFonts w:ascii="GHEA Grapalat" w:hAnsi="GHEA Grapalat" w:cs="Times Armenian"/>
          <w:sz w:val="20"/>
          <w:lang w:val="hy-AM"/>
        </w:rPr>
        <w:t xml:space="preserve">, </w:t>
      </w:r>
      <w:r w:rsidRPr="005354AD">
        <w:rPr>
          <w:rFonts w:ascii="GHEA Grapalat" w:hAnsi="GHEA Grapalat" w:cs="Sylfaen"/>
          <w:sz w:val="20"/>
          <w:lang w:val="hy-AM"/>
        </w:rPr>
        <w:t>ծավալներով,</w:t>
      </w:r>
      <w:r w:rsidRPr="005354AD">
        <w:rPr>
          <w:rFonts w:ascii="GHEA Grapalat" w:hAnsi="GHEA Grapalat" w:cs="Times Armenian"/>
          <w:sz w:val="20"/>
          <w:lang w:val="hy-AM"/>
        </w:rPr>
        <w:t xml:space="preserve"> ժամկետներում և հասցեով </w:t>
      </w:r>
      <w:r w:rsidRPr="005354AD">
        <w:rPr>
          <w:rFonts w:ascii="GHEA Grapalat" w:hAnsi="GHEA Grapalat" w:cs="Sylfaen"/>
          <w:sz w:val="20"/>
          <w:lang w:val="hy-AM"/>
        </w:rPr>
        <w:t>Գնորդին</w:t>
      </w:r>
      <w:r w:rsidRPr="005354AD">
        <w:rPr>
          <w:rFonts w:ascii="GHEA Grapalat" w:hAnsi="GHEA Grapalat" w:cs="Times Armenian"/>
          <w:sz w:val="20"/>
          <w:lang w:val="hy-AM"/>
        </w:rPr>
        <w:t xml:space="preserve"> </w:t>
      </w:r>
      <w:r w:rsidRPr="005354AD">
        <w:rPr>
          <w:rFonts w:ascii="GHEA Grapalat" w:hAnsi="GHEA Grapalat" w:cs="Sylfaen"/>
          <w:sz w:val="20"/>
          <w:lang w:val="hy-AM"/>
        </w:rPr>
        <w:t>մատակարարել</w:t>
      </w:r>
      <w:r w:rsidRPr="005354AD">
        <w:rPr>
          <w:rFonts w:ascii="GHEA Grapalat" w:hAnsi="GHEA Grapalat" w:cs="Times Armenian"/>
          <w:sz w:val="20"/>
          <w:lang w:val="hy-AM"/>
        </w:rPr>
        <w:t xml:space="preserve"> պ</w:t>
      </w:r>
      <w:r w:rsidRPr="005354AD">
        <w:rPr>
          <w:rFonts w:ascii="GHEA Grapalat" w:hAnsi="GHEA Grapalat" w:cs="Sylfaen"/>
          <w:sz w:val="20"/>
          <w:lang w:val="hy-AM"/>
        </w:rPr>
        <w:t>այմանա</w:t>
      </w:r>
      <w:r w:rsidRPr="005354AD">
        <w:rPr>
          <w:rFonts w:ascii="GHEA Grapalat" w:hAnsi="GHEA Grapalat"/>
          <w:sz w:val="20"/>
          <w:lang w:val="hy-AM"/>
        </w:rPr>
        <w:t>գ</w:t>
      </w:r>
      <w:r w:rsidRPr="005354AD">
        <w:rPr>
          <w:rFonts w:ascii="GHEA Grapalat" w:hAnsi="GHEA Grapalat" w:cs="Sylfaen"/>
          <w:sz w:val="20"/>
          <w:lang w:val="hy-AM"/>
        </w:rPr>
        <w:t>րի</w:t>
      </w:r>
      <w:r w:rsidRPr="005354AD">
        <w:rPr>
          <w:rFonts w:ascii="GHEA Grapalat" w:hAnsi="GHEA Grapalat" w:cs="Times Armenian"/>
          <w:sz w:val="20"/>
          <w:lang w:val="hy-AM"/>
        </w:rPr>
        <w:t xml:space="preserve"> N 1 </w:t>
      </w:r>
      <w:r w:rsidRPr="005354AD">
        <w:rPr>
          <w:rFonts w:ascii="GHEA Grapalat" w:hAnsi="GHEA Grapalat" w:cs="Sylfaen"/>
          <w:sz w:val="20"/>
          <w:lang w:val="hy-AM"/>
        </w:rPr>
        <w:t>հավելվածով`</w:t>
      </w:r>
      <w:r w:rsidRPr="005354AD">
        <w:rPr>
          <w:rFonts w:ascii="GHEA Grapalat" w:hAnsi="GHEA Grapalat" w:cs="Times Armenian"/>
          <w:sz w:val="20"/>
          <w:lang w:val="hy-AM"/>
        </w:rPr>
        <w:t xml:space="preserve"> </w:t>
      </w:r>
      <w:r w:rsidRPr="005354AD">
        <w:rPr>
          <w:rFonts w:ascii="GHEA Grapalat" w:hAnsi="GHEA Grapalat" w:cs="Sylfaen"/>
          <w:sz w:val="20"/>
          <w:lang w:val="hy-AM"/>
        </w:rPr>
        <w:t>Տեխնիկական</w:t>
      </w:r>
      <w:r w:rsidRPr="005354AD">
        <w:rPr>
          <w:rFonts w:ascii="GHEA Grapalat" w:hAnsi="GHEA Grapalat" w:cs="Times Armenian"/>
          <w:sz w:val="20"/>
          <w:lang w:val="hy-AM"/>
        </w:rPr>
        <w:t xml:space="preserve"> </w:t>
      </w:r>
      <w:r w:rsidRPr="005354AD">
        <w:rPr>
          <w:rFonts w:ascii="GHEA Grapalat" w:hAnsi="GHEA Grapalat" w:cs="Sylfaen"/>
          <w:sz w:val="20"/>
          <w:lang w:val="hy-AM"/>
        </w:rPr>
        <w:t>բնութա</w:t>
      </w:r>
      <w:r w:rsidRPr="005354AD">
        <w:rPr>
          <w:rFonts w:ascii="GHEA Grapalat" w:hAnsi="GHEA Grapalat" w:cs="Times Armenian"/>
          <w:sz w:val="20"/>
          <w:lang w:val="hy-AM"/>
        </w:rPr>
        <w:t>գի</w:t>
      </w:r>
      <w:r w:rsidRPr="005354AD">
        <w:rPr>
          <w:rFonts w:ascii="GHEA Grapalat" w:hAnsi="GHEA Grapalat" w:cs="Sylfaen"/>
          <w:sz w:val="20"/>
          <w:lang w:val="hy-AM"/>
        </w:rPr>
        <w:t>ր-գնման-ժամանակացուցով նախատեսված</w:t>
      </w:r>
      <w:r w:rsidRPr="005354AD">
        <w:rPr>
          <w:rFonts w:ascii="GHEA Grapalat" w:hAnsi="GHEA Grapalat" w:cs="Times Armenian"/>
          <w:sz w:val="20"/>
          <w:lang w:val="hy-AM"/>
        </w:rPr>
        <w:t xml:space="preserve"> ապրանքը (այսուհետ` ապրանք), </w:t>
      </w:r>
      <w:r w:rsidRPr="005354AD">
        <w:rPr>
          <w:rFonts w:ascii="GHEA Grapalat" w:hAnsi="GHEA Grapalat" w:cs="Sylfaen"/>
          <w:sz w:val="20"/>
          <w:lang w:val="hy-AM"/>
        </w:rPr>
        <w:t>իսկ</w:t>
      </w:r>
      <w:r w:rsidRPr="005354AD">
        <w:rPr>
          <w:rFonts w:ascii="GHEA Grapalat" w:hAnsi="GHEA Grapalat" w:cs="Times Armenian"/>
          <w:sz w:val="20"/>
          <w:lang w:val="hy-AM"/>
        </w:rPr>
        <w:t xml:space="preserve"> </w:t>
      </w:r>
      <w:r w:rsidRPr="005354AD">
        <w:rPr>
          <w:rFonts w:ascii="GHEA Grapalat" w:hAnsi="GHEA Grapalat" w:cs="Sylfaen"/>
          <w:sz w:val="20"/>
          <w:lang w:val="hy-AM"/>
        </w:rPr>
        <w:t>Գնորդը</w:t>
      </w:r>
      <w:r w:rsidRPr="005354AD">
        <w:rPr>
          <w:rFonts w:ascii="GHEA Grapalat" w:hAnsi="GHEA Grapalat" w:cs="Times Armenian"/>
          <w:sz w:val="20"/>
          <w:lang w:val="hy-AM"/>
        </w:rPr>
        <w:t xml:space="preserve"> </w:t>
      </w:r>
      <w:r w:rsidRPr="005354AD">
        <w:rPr>
          <w:rFonts w:ascii="GHEA Grapalat" w:hAnsi="GHEA Grapalat" w:cs="Sylfaen"/>
          <w:sz w:val="20"/>
          <w:lang w:val="hy-AM"/>
        </w:rPr>
        <w:t>պարտավորվում</w:t>
      </w:r>
      <w:r w:rsidRPr="005354AD">
        <w:rPr>
          <w:rFonts w:ascii="GHEA Grapalat" w:hAnsi="GHEA Grapalat" w:cs="Times Armenian"/>
          <w:sz w:val="20"/>
          <w:lang w:val="hy-AM"/>
        </w:rPr>
        <w:t xml:space="preserve"> </w:t>
      </w:r>
      <w:r w:rsidRPr="005354AD">
        <w:rPr>
          <w:rFonts w:ascii="GHEA Grapalat" w:hAnsi="GHEA Grapalat" w:cs="Sylfaen"/>
          <w:sz w:val="20"/>
          <w:lang w:val="hy-AM"/>
        </w:rPr>
        <w:t>է</w:t>
      </w:r>
      <w:r w:rsidRPr="005354AD">
        <w:rPr>
          <w:rFonts w:ascii="GHEA Grapalat" w:hAnsi="GHEA Grapalat" w:cs="Times Armenian"/>
          <w:sz w:val="20"/>
          <w:lang w:val="hy-AM"/>
        </w:rPr>
        <w:t xml:space="preserve"> </w:t>
      </w:r>
      <w:r w:rsidRPr="005354AD">
        <w:rPr>
          <w:rFonts w:ascii="GHEA Grapalat" w:hAnsi="GHEA Grapalat" w:cs="Sylfaen"/>
          <w:sz w:val="20"/>
          <w:lang w:val="hy-AM"/>
        </w:rPr>
        <w:t>ընդունել</w:t>
      </w:r>
      <w:r w:rsidRPr="005354AD">
        <w:rPr>
          <w:rFonts w:ascii="GHEA Grapalat" w:hAnsi="GHEA Grapalat" w:cs="Times Armenian"/>
          <w:sz w:val="20"/>
          <w:lang w:val="hy-AM"/>
        </w:rPr>
        <w:t xml:space="preserve"> ա</w:t>
      </w:r>
      <w:r w:rsidRPr="005354AD">
        <w:rPr>
          <w:rFonts w:ascii="GHEA Grapalat" w:hAnsi="GHEA Grapalat" w:cs="Sylfaen"/>
          <w:sz w:val="20"/>
          <w:lang w:val="hy-AM"/>
        </w:rPr>
        <w:t>պրանքը</w:t>
      </w:r>
      <w:r w:rsidRPr="005354AD">
        <w:rPr>
          <w:rFonts w:ascii="GHEA Grapalat" w:hAnsi="GHEA Grapalat" w:cs="Times Armenian"/>
          <w:sz w:val="20"/>
          <w:lang w:val="hy-AM"/>
        </w:rPr>
        <w:t xml:space="preserve"> </w:t>
      </w:r>
      <w:r w:rsidRPr="005354AD">
        <w:rPr>
          <w:rFonts w:ascii="GHEA Grapalat" w:hAnsi="GHEA Grapalat" w:cs="Sylfaen"/>
          <w:sz w:val="20"/>
          <w:lang w:val="hy-AM"/>
        </w:rPr>
        <w:t>և</w:t>
      </w:r>
      <w:r w:rsidRPr="005354AD">
        <w:rPr>
          <w:rFonts w:ascii="GHEA Grapalat" w:hAnsi="GHEA Grapalat" w:cs="Times Armenian"/>
          <w:sz w:val="20"/>
          <w:lang w:val="hy-AM"/>
        </w:rPr>
        <w:t xml:space="preserve"> </w:t>
      </w:r>
      <w:r w:rsidRPr="005354AD">
        <w:rPr>
          <w:rFonts w:ascii="GHEA Grapalat" w:hAnsi="GHEA Grapalat" w:cs="Sylfaen"/>
          <w:sz w:val="20"/>
          <w:lang w:val="hy-AM"/>
        </w:rPr>
        <w:t>վճարել</w:t>
      </w:r>
      <w:r w:rsidRPr="005354AD">
        <w:rPr>
          <w:rFonts w:ascii="GHEA Grapalat" w:hAnsi="GHEA Grapalat" w:cs="Times Armenian"/>
          <w:sz w:val="20"/>
          <w:lang w:val="hy-AM"/>
        </w:rPr>
        <w:t xml:space="preserve"> </w:t>
      </w:r>
      <w:r w:rsidRPr="005354AD">
        <w:rPr>
          <w:rFonts w:ascii="GHEA Grapalat" w:hAnsi="GHEA Grapalat" w:cs="Sylfaen"/>
          <w:sz w:val="20"/>
          <w:lang w:val="hy-AM"/>
        </w:rPr>
        <w:t>դրա</w:t>
      </w:r>
      <w:r w:rsidRPr="005354AD">
        <w:rPr>
          <w:rFonts w:ascii="GHEA Grapalat" w:hAnsi="GHEA Grapalat" w:cs="Times Armenian"/>
          <w:sz w:val="20"/>
          <w:lang w:val="hy-AM"/>
        </w:rPr>
        <w:t xml:space="preserve"> </w:t>
      </w:r>
      <w:r w:rsidRPr="005354AD">
        <w:rPr>
          <w:rFonts w:ascii="GHEA Grapalat" w:hAnsi="GHEA Grapalat" w:cs="Sylfaen"/>
          <w:sz w:val="20"/>
          <w:lang w:val="hy-AM"/>
        </w:rPr>
        <w:t>համար</w:t>
      </w:r>
      <w:r w:rsidRPr="005354AD">
        <w:rPr>
          <w:rFonts w:ascii="GHEA Grapalat" w:hAnsi="GHEA Grapalat" w:cs="Times Armenian"/>
          <w:sz w:val="20"/>
          <w:lang w:val="hy-AM"/>
        </w:rPr>
        <w:t xml:space="preserve">։ </w:t>
      </w:r>
      <w:r w:rsidR="001F43A6" w:rsidRPr="005354AD">
        <w:rPr>
          <w:rFonts w:ascii="GHEA Grapalat" w:hAnsi="GHEA Grapalat"/>
          <w:sz w:val="20"/>
          <w:szCs w:val="20"/>
          <w:shd w:val="clear" w:color="auto" w:fill="FFFFFF"/>
          <w:lang w:val="hy-AM"/>
        </w:rPr>
        <w:t>Վճարումը կատարվելու է փաստացի մատակարարված ապրանքի դիմաց՝ Հանձնման-ընդունման արձանագրության հիման վրա պայմանագրի վճարման</w:t>
      </w:r>
      <w:r w:rsidR="001F43A6" w:rsidRPr="005354AD">
        <w:rPr>
          <w:rFonts w:ascii="Calibri" w:hAnsi="Calibri" w:cs="Calibri"/>
          <w:sz w:val="20"/>
          <w:szCs w:val="20"/>
          <w:shd w:val="clear" w:color="auto" w:fill="FFFFFF"/>
          <w:lang w:val="hy-AM"/>
        </w:rPr>
        <w:t> </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ժամանակացույցով</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հավելված</w:t>
      </w:r>
      <w:r w:rsidR="001F43A6" w:rsidRPr="005354AD">
        <w:rPr>
          <w:rFonts w:ascii="GHEA Grapalat" w:hAnsi="GHEA Grapalat"/>
          <w:sz w:val="20"/>
          <w:szCs w:val="20"/>
          <w:shd w:val="clear" w:color="auto" w:fill="FFFFFF"/>
          <w:lang w:val="hy-AM"/>
        </w:rPr>
        <w:t xml:space="preserve"> N 2) </w:t>
      </w:r>
      <w:r w:rsidR="001F43A6" w:rsidRPr="005354AD">
        <w:rPr>
          <w:rFonts w:ascii="GHEA Grapalat" w:hAnsi="GHEA Grapalat" w:cs="GHEA Grapalat"/>
          <w:sz w:val="20"/>
          <w:szCs w:val="20"/>
          <w:shd w:val="clear" w:color="auto" w:fill="FFFFFF"/>
          <w:lang w:val="hy-AM"/>
        </w:rPr>
        <w:t>նախատեսված</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ամիսներին</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Մինչև</w:t>
      </w:r>
      <w:r w:rsidR="001F43A6" w:rsidRPr="005354AD">
        <w:rPr>
          <w:rFonts w:ascii="Calibri" w:hAnsi="Calibri" w:cs="Calibri"/>
          <w:sz w:val="20"/>
          <w:szCs w:val="20"/>
          <w:shd w:val="clear" w:color="auto" w:fill="FFFFFF"/>
          <w:lang w:val="hy-AM"/>
        </w:rPr>
        <w:t> </w:t>
      </w:r>
      <w:r w:rsidR="000450D3" w:rsidRPr="000450D3">
        <w:rPr>
          <w:rFonts w:ascii="Calibri" w:hAnsi="Calibri" w:cs="Calibri"/>
          <w:sz w:val="20"/>
          <w:szCs w:val="20"/>
          <w:shd w:val="clear" w:color="auto" w:fill="FFFFFF"/>
          <w:lang w:val="hy-AM"/>
        </w:rPr>
        <w:t xml:space="preserve"> </w:t>
      </w:r>
      <w:r w:rsidR="00EA4714">
        <w:rPr>
          <w:rFonts w:ascii="GHEA Grapalat" w:hAnsi="GHEA Grapalat"/>
          <w:sz w:val="20"/>
          <w:szCs w:val="20"/>
          <w:shd w:val="clear" w:color="auto" w:fill="FFFF00"/>
          <w:lang w:val="hy-AM"/>
        </w:rPr>
        <w:t>25</w:t>
      </w:r>
      <w:r w:rsidR="001F43A6" w:rsidRPr="005354AD">
        <w:rPr>
          <w:rFonts w:ascii="GHEA Grapalat" w:hAnsi="GHEA Grapalat"/>
          <w:sz w:val="20"/>
          <w:szCs w:val="20"/>
          <w:shd w:val="clear" w:color="auto" w:fill="FFFF00"/>
          <w:lang w:val="hy-AM"/>
        </w:rPr>
        <w:t>.12.2022</w:t>
      </w:r>
      <w:r w:rsidR="001F43A6" w:rsidRPr="005354AD">
        <w:rPr>
          <w:rFonts w:ascii="Calibri" w:hAnsi="Calibri" w:cs="Calibri"/>
          <w:sz w:val="20"/>
          <w:szCs w:val="20"/>
          <w:shd w:val="clear" w:color="auto" w:fill="FFFFFF"/>
          <w:lang w:val="hy-AM"/>
        </w:rPr>
        <w:t> </w:t>
      </w:r>
      <w:r w:rsidR="001F43A6" w:rsidRPr="005354AD">
        <w:rPr>
          <w:rFonts w:ascii="GHEA Grapalat" w:hAnsi="GHEA Grapalat" w:cs="GHEA Grapalat"/>
          <w:sz w:val="20"/>
          <w:szCs w:val="20"/>
          <w:shd w:val="clear" w:color="auto" w:fill="FFFFFF"/>
          <w:lang w:val="hy-AM"/>
        </w:rPr>
        <w:t>թվականը</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պահանջ</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չներկայացվելու</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դեպքում</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չկատարված</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գումարի</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չափով</w:t>
      </w:r>
      <w:r w:rsidR="001F43A6" w:rsidRPr="005354AD">
        <w:rPr>
          <w:rFonts w:ascii="GHEA Grapalat" w:hAnsi="GHEA Grapalat"/>
          <w:sz w:val="20"/>
          <w:szCs w:val="20"/>
          <w:shd w:val="clear" w:color="auto" w:fill="FFFFFF"/>
          <w:lang w:val="hy-AM"/>
        </w:rPr>
        <w:t xml:space="preserve"> </w:t>
      </w:r>
      <w:r w:rsidR="001F43A6" w:rsidRPr="005354AD">
        <w:rPr>
          <w:rFonts w:ascii="GHEA Grapalat" w:hAnsi="GHEA Grapalat" w:cs="GHEA Grapalat"/>
          <w:sz w:val="20"/>
          <w:szCs w:val="20"/>
          <w:shd w:val="clear" w:color="auto" w:fill="FFFFFF"/>
          <w:lang w:val="hy-AM"/>
        </w:rPr>
        <w:t>պա</w:t>
      </w:r>
      <w:r w:rsidR="001F43A6" w:rsidRPr="005354AD">
        <w:rPr>
          <w:rFonts w:ascii="GHEA Grapalat" w:hAnsi="GHEA Grapalat"/>
          <w:sz w:val="20"/>
          <w:szCs w:val="20"/>
          <w:shd w:val="clear" w:color="auto" w:fill="FFFFFF"/>
          <w:lang w:val="hy-AM"/>
        </w:rPr>
        <w:t>յմանագիրը լուծվում է, առանց որևէ իրավական պարտավորության:</w:t>
      </w:r>
    </w:p>
    <w:p w14:paraId="1125E05D" w14:textId="77777777" w:rsidR="00034160" w:rsidRPr="005354AD" w:rsidRDefault="00034160">
      <w:pPr>
        <w:ind w:firstLine="709"/>
        <w:jc w:val="both"/>
        <w:rPr>
          <w:rFonts w:ascii="GHEA Grapalat" w:hAnsi="GHEA Grapalat" w:cs="Times Armenian"/>
          <w:sz w:val="20"/>
          <w:lang w:val="hy-AM"/>
        </w:rPr>
      </w:pPr>
    </w:p>
    <w:p w14:paraId="751CFCF7" w14:textId="77777777" w:rsidR="00034160" w:rsidRPr="005354AD" w:rsidRDefault="00FB0689">
      <w:pPr>
        <w:ind w:firstLine="709"/>
        <w:jc w:val="both"/>
        <w:rPr>
          <w:rFonts w:ascii="GHEA Grapalat" w:hAnsi="GHEA Grapalat"/>
          <w:b/>
          <w:sz w:val="20"/>
          <w:lang w:val="hy-AM"/>
        </w:rPr>
      </w:pPr>
      <w:r w:rsidRPr="005354AD">
        <w:rPr>
          <w:rFonts w:ascii="GHEA Grapalat" w:hAnsi="GHEA Grapalat"/>
          <w:sz w:val="20"/>
          <w:lang w:val="hy-AM"/>
        </w:rPr>
        <w:tab/>
      </w:r>
      <w:r w:rsidRPr="005354AD">
        <w:rPr>
          <w:rFonts w:ascii="GHEA Grapalat" w:hAnsi="GHEA Grapalat"/>
          <w:b/>
          <w:sz w:val="20"/>
          <w:lang w:val="hy-AM"/>
        </w:rPr>
        <w:t>2. ԿՈՂՄԵՐԻ ԻՐԱՎՈՒՆՔՆԵՐԸ ԵՎ ՊԱՐՏԱԿԱՆՈՒԹՅՈՒՆՆԵՐԸ</w:t>
      </w:r>
    </w:p>
    <w:p w14:paraId="74217DDF" w14:textId="77777777" w:rsidR="00034160" w:rsidRPr="005354AD" w:rsidRDefault="00034160">
      <w:pPr>
        <w:ind w:firstLine="709"/>
        <w:jc w:val="both"/>
        <w:rPr>
          <w:rFonts w:ascii="GHEA Grapalat" w:hAnsi="GHEA Grapalat"/>
          <w:sz w:val="20"/>
          <w:lang w:val="hy-AM"/>
        </w:rPr>
      </w:pPr>
    </w:p>
    <w:p w14:paraId="43E6D4D0" w14:textId="77777777" w:rsidR="00034160" w:rsidRPr="005354AD" w:rsidRDefault="00FB0689">
      <w:pPr>
        <w:ind w:firstLine="709"/>
        <w:jc w:val="both"/>
        <w:rPr>
          <w:rFonts w:ascii="GHEA Grapalat" w:hAnsi="GHEA Grapalat"/>
          <w:b/>
          <w:sz w:val="20"/>
          <w:lang w:val="hy-AM"/>
        </w:rPr>
      </w:pPr>
      <w:r w:rsidRPr="005354AD">
        <w:rPr>
          <w:rFonts w:ascii="GHEA Grapalat" w:hAnsi="GHEA Grapalat"/>
          <w:b/>
          <w:sz w:val="20"/>
          <w:lang w:val="hy-AM"/>
        </w:rPr>
        <w:t>2.1 Գնորդն իրավունք ունի`</w:t>
      </w:r>
    </w:p>
    <w:p w14:paraId="097F12B2"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354AD">
        <w:rPr>
          <w:rFonts w:ascii="GHEA Grapalat" w:hAnsi="GHEA Grapalat"/>
          <w:sz w:val="20"/>
          <w:u w:val="single"/>
          <w:lang w:val="hy-AM"/>
        </w:rPr>
        <w:t>3</w:t>
      </w:r>
      <w:r w:rsidRPr="005354AD">
        <w:rPr>
          <w:rFonts w:ascii="GHEA Grapalat" w:hAnsi="GHEA Grapalat"/>
          <w:sz w:val="20"/>
          <w:lang w:val="hy-AM"/>
        </w:rPr>
        <w:t xml:space="preserve"> օրից ավելի:</w:t>
      </w:r>
    </w:p>
    <w:p w14:paraId="6AFCF60D"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05784431"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ա) պահանջել հատուցելու ապրանքի անպատշաճ որակի լինելու պատճառով իր կատարած ծախսերը.</w:t>
      </w:r>
    </w:p>
    <w:p w14:paraId="71DCBBD4"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C1E9E6A"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գ) հրաժարվել պայմանագիրը կատարելուց և պահանջել վերադարձնելու ապրանքի համար վճարված գումարը:</w:t>
      </w:r>
    </w:p>
    <w:p w14:paraId="7DB01FA5"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2.1.3 Եթե հանձնվել է պայմանագրով որոշվածից պակաս քանակի ապրանք, ապա` </w:t>
      </w:r>
    </w:p>
    <w:p w14:paraId="68BB06A8"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ա)  պահանջել լրացնելու ապրանքի պակաս հանձնված քանակը,</w:t>
      </w:r>
    </w:p>
    <w:p w14:paraId="69FB55D6"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6A18E7C7"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2.1.4 Եթե հանձնվել է տեսակի պայմանի խախտմամբ ապրանք,  իր ընտրությամբ`</w:t>
      </w:r>
    </w:p>
    <w:p w14:paraId="5880B2DB"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C5A552C"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0825C1E"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414AA49"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BD80396" w14:textId="397E0147" w:rsidR="00034160" w:rsidRPr="005354AD" w:rsidRDefault="00FB0689" w:rsidP="009A5987">
      <w:pPr>
        <w:jc w:val="both"/>
        <w:rPr>
          <w:rFonts w:ascii="GHEA Grapalat" w:hAnsi="GHEA Grapalat"/>
          <w:sz w:val="20"/>
          <w:lang w:val="hy-AM"/>
        </w:rPr>
      </w:pPr>
      <w:r w:rsidRPr="005354AD">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90E68A2" w14:textId="77777777" w:rsidR="00034160" w:rsidRPr="005354AD" w:rsidRDefault="00FB0689">
      <w:pPr>
        <w:tabs>
          <w:tab w:val="left" w:pos="720"/>
        </w:tabs>
        <w:ind w:firstLine="709"/>
        <w:jc w:val="both"/>
        <w:rPr>
          <w:rFonts w:ascii="GHEA Grapalat" w:hAnsi="GHEA Grapalat"/>
          <w:sz w:val="20"/>
          <w:lang w:val="hy-AM"/>
        </w:rPr>
      </w:pPr>
      <w:r w:rsidRPr="005354AD">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78D0F234" w14:textId="77777777" w:rsidR="00034160" w:rsidRPr="005354AD" w:rsidRDefault="00FB0689">
      <w:pPr>
        <w:tabs>
          <w:tab w:val="left" w:pos="720"/>
        </w:tabs>
        <w:ind w:firstLine="709"/>
        <w:jc w:val="both"/>
        <w:rPr>
          <w:rFonts w:ascii="GHEA Grapalat" w:hAnsi="GHEA Grapalat"/>
          <w:sz w:val="20"/>
          <w:lang w:val="hy-AM"/>
        </w:rPr>
      </w:pPr>
      <w:r w:rsidRPr="005354AD">
        <w:rPr>
          <w:rFonts w:ascii="GHEA Grapalat" w:hAnsi="GHEA Grapalat"/>
          <w:sz w:val="20"/>
          <w:lang w:val="hy-AM"/>
        </w:rPr>
        <w:tab/>
        <w:t>2.1.7.1 Վաճառողի կողմից պայմանագիրը խախտելն էական է համարվում, եթե`</w:t>
      </w:r>
    </w:p>
    <w:p w14:paraId="02E8AF8D" w14:textId="77777777" w:rsidR="00034160" w:rsidRPr="005354AD" w:rsidRDefault="00FB0689">
      <w:pPr>
        <w:tabs>
          <w:tab w:val="left" w:pos="720"/>
        </w:tabs>
        <w:ind w:firstLine="709"/>
        <w:jc w:val="both"/>
        <w:rPr>
          <w:rFonts w:ascii="GHEA Grapalat" w:hAnsi="GHEA Grapalat"/>
          <w:sz w:val="20"/>
          <w:lang w:val="hy-AM"/>
        </w:rPr>
      </w:pPr>
      <w:r w:rsidRPr="005354AD">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3A37509" w14:textId="77777777" w:rsidR="00034160" w:rsidRPr="005354AD" w:rsidRDefault="00FB0689">
      <w:pPr>
        <w:tabs>
          <w:tab w:val="left" w:pos="720"/>
        </w:tabs>
        <w:ind w:firstLine="709"/>
        <w:jc w:val="both"/>
        <w:rPr>
          <w:rFonts w:ascii="GHEA Grapalat" w:hAnsi="GHEA Grapalat"/>
          <w:sz w:val="20"/>
          <w:lang w:val="hy-AM"/>
        </w:rPr>
      </w:pPr>
      <w:r w:rsidRPr="005354AD">
        <w:rPr>
          <w:rFonts w:ascii="GHEA Grapalat" w:hAnsi="GHEA Grapalat"/>
          <w:sz w:val="20"/>
          <w:lang w:val="hy-AM"/>
        </w:rPr>
        <w:tab/>
        <w:t xml:space="preserve">բ) ապրանքի մատակարարման ժամկետները խախտվել են </w:t>
      </w:r>
      <w:r w:rsidRPr="005354AD">
        <w:rPr>
          <w:rFonts w:ascii="GHEA Grapalat" w:hAnsi="GHEA Grapalat"/>
          <w:sz w:val="20"/>
          <w:u w:val="single"/>
          <w:lang w:val="hy-AM"/>
        </w:rPr>
        <w:t>3</w:t>
      </w:r>
      <w:r w:rsidRPr="005354AD">
        <w:rPr>
          <w:rFonts w:ascii="GHEA Grapalat" w:hAnsi="GHEA Grapalat"/>
          <w:sz w:val="20"/>
          <w:lang w:val="hy-AM"/>
        </w:rPr>
        <w:t xml:space="preserve"> օրից ավելի,</w:t>
      </w:r>
    </w:p>
    <w:p w14:paraId="20CDB8AF" w14:textId="77777777" w:rsidR="00034160" w:rsidRPr="005354AD" w:rsidRDefault="00FB0689">
      <w:pPr>
        <w:tabs>
          <w:tab w:val="left" w:pos="720"/>
        </w:tabs>
        <w:ind w:firstLine="709"/>
        <w:jc w:val="both"/>
        <w:rPr>
          <w:rFonts w:ascii="GHEA Grapalat" w:hAnsi="GHEA Grapalat"/>
          <w:sz w:val="20"/>
          <w:lang w:val="hy-AM"/>
        </w:rPr>
      </w:pPr>
      <w:r w:rsidRPr="005354AD">
        <w:rPr>
          <w:rFonts w:ascii="GHEA Grapalat" w:hAnsi="GHEA Grapalat"/>
          <w:sz w:val="20"/>
          <w:lang w:val="hy-AM"/>
        </w:rPr>
        <w:t>2.1.8 Զննել ապրանքը և հայտնաբերված թերությունների մասին անհապաղ տեղեկացնել Վաճառողին։</w:t>
      </w:r>
    </w:p>
    <w:p w14:paraId="0F32D6F6" w14:textId="77777777" w:rsidR="00034160" w:rsidRPr="005354AD" w:rsidRDefault="00034160">
      <w:pPr>
        <w:tabs>
          <w:tab w:val="left" w:pos="720"/>
        </w:tabs>
        <w:ind w:firstLine="709"/>
        <w:jc w:val="both"/>
        <w:rPr>
          <w:rFonts w:ascii="GHEA Grapalat" w:hAnsi="GHEA Grapalat"/>
          <w:sz w:val="12"/>
          <w:szCs w:val="12"/>
          <w:lang w:val="hy-AM"/>
        </w:rPr>
      </w:pPr>
    </w:p>
    <w:p w14:paraId="2C6D567D" w14:textId="77777777" w:rsidR="00034160" w:rsidRPr="005354AD" w:rsidRDefault="00FB0689">
      <w:pPr>
        <w:ind w:firstLine="709"/>
        <w:jc w:val="both"/>
        <w:rPr>
          <w:rFonts w:ascii="GHEA Grapalat" w:hAnsi="GHEA Grapalat"/>
          <w:b/>
          <w:sz w:val="20"/>
          <w:lang w:val="hy-AM"/>
        </w:rPr>
      </w:pPr>
      <w:r w:rsidRPr="005354AD">
        <w:rPr>
          <w:rFonts w:ascii="GHEA Grapalat" w:hAnsi="GHEA Grapalat"/>
          <w:b/>
          <w:sz w:val="20"/>
          <w:lang w:val="hy-AM"/>
        </w:rPr>
        <w:t>2.2 Գնորդը պարտավոր է`</w:t>
      </w:r>
    </w:p>
    <w:p w14:paraId="799BB8F2"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6131D50"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06587A94"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0B63448E"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A49A551"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76581B4B" w14:textId="77777777" w:rsidR="00034160" w:rsidRPr="005354AD" w:rsidRDefault="00034160">
      <w:pPr>
        <w:ind w:firstLine="709"/>
        <w:jc w:val="both"/>
        <w:rPr>
          <w:rFonts w:ascii="GHEA Grapalat" w:hAnsi="GHEA Grapalat"/>
          <w:sz w:val="20"/>
          <w:lang w:val="hy-AM"/>
        </w:rPr>
      </w:pPr>
    </w:p>
    <w:p w14:paraId="2D1C0AA7" w14:textId="77777777" w:rsidR="00034160" w:rsidRPr="005354AD" w:rsidRDefault="00FB0689">
      <w:pPr>
        <w:ind w:firstLine="709"/>
        <w:jc w:val="both"/>
        <w:rPr>
          <w:rFonts w:ascii="GHEA Grapalat" w:hAnsi="GHEA Grapalat"/>
          <w:b/>
          <w:sz w:val="20"/>
          <w:lang w:val="hy-AM"/>
        </w:rPr>
      </w:pPr>
      <w:r w:rsidRPr="005354AD">
        <w:rPr>
          <w:rFonts w:ascii="GHEA Grapalat" w:hAnsi="GHEA Grapalat"/>
          <w:b/>
          <w:sz w:val="20"/>
          <w:lang w:val="hy-AM"/>
        </w:rPr>
        <w:t>2.3 Վաճառողն իրավունք ունի`</w:t>
      </w:r>
    </w:p>
    <w:p w14:paraId="27D16CA1"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2.3.1 Գնորդից պահանջել ընդունելու պայմանագրով նախատեսված </w:t>
      </w:r>
      <w:r w:rsidRPr="005354AD">
        <w:rPr>
          <w:rFonts w:ascii="GHEA Grapalat" w:hAnsi="GHEA Grapalat" w:cs="Sylfaen"/>
          <w:sz w:val="20"/>
          <w:lang w:val="hy-AM"/>
        </w:rPr>
        <w:t>կար</w:t>
      </w:r>
      <w:r w:rsidRPr="005354AD">
        <w:rPr>
          <w:rFonts w:ascii="GHEA Grapalat" w:hAnsi="GHEA Grapalat" w:cs="Times Armenian"/>
          <w:sz w:val="20"/>
          <w:lang w:val="hy-AM"/>
        </w:rPr>
        <w:t>գ</w:t>
      </w:r>
      <w:r w:rsidRPr="005354AD">
        <w:rPr>
          <w:rFonts w:ascii="GHEA Grapalat" w:hAnsi="GHEA Grapalat" w:cs="Sylfaen"/>
          <w:sz w:val="20"/>
          <w:lang w:val="hy-AM"/>
        </w:rPr>
        <w:t>ով</w:t>
      </w:r>
      <w:r w:rsidRPr="005354AD">
        <w:rPr>
          <w:rFonts w:ascii="GHEA Grapalat" w:hAnsi="GHEA Grapalat" w:cs="Times Armenian"/>
          <w:sz w:val="20"/>
          <w:lang w:val="hy-AM"/>
        </w:rPr>
        <w:t xml:space="preserve">, </w:t>
      </w:r>
      <w:r w:rsidRPr="005354AD">
        <w:rPr>
          <w:rFonts w:ascii="GHEA Grapalat" w:hAnsi="GHEA Grapalat" w:cs="Sylfaen"/>
          <w:sz w:val="20"/>
          <w:lang w:val="hy-AM"/>
        </w:rPr>
        <w:t>ծավալներով,</w:t>
      </w:r>
      <w:r w:rsidRPr="005354AD">
        <w:rPr>
          <w:rFonts w:ascii="GHEA Grapalat" w:hAnsi="GHEA Grapalat" w:cs="Times Armenian"/>
          <w:sz w:val="20"/>
          <w:lang w:val="hy-AM"/>
        </w:rPr>
        <w:t xml:space="preserve"> ժամկետներում և հասցեով</w:t>
      </w:r>
      <w:r w:rsidRPr="005354AD">
        <w:rPr>
          <w:rFonts w:ascii="GHEA Grapalat" w:hAnsi="GHEA Grapalat"/>
          <w:sz w:val="20"/>
          <w:lang w:val="hy-AM"/>
        </w:rPr>
        <w:t xml:space="preserve"> մատակարարված ապրանքը: </w:t>
      </w:r>
    </w:p>
    <w:p w14:paraId="28412CAA"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2.3.2 Գնորդից պահանջել վճարելու պայմանագրով նախատեսված </w:t>
      </w:r>
      <w:r w:rsidRPr="005354AD">
        <w:rPr>
          <w:rFonts w:ascii="GHEA Grapalat" w:hAnsi="GHEA Grapalat" w:cs="Sylfaen"/>
          <w:sz w:val="20"/>
          <w:lang w:val="hy-AM"/>
        </w:rPr>
        <w:t>կար</w:t>
      </w:r>
      <w:r w:rsidRPr="005354AD">
        <w:rPr>
          <w:rFonts w:ascii="GHEA Grapalat" w:hAnsi="GHEA Grapalat" w:cs="Times Armenian"/>
          <w:sz w:val="20"/>
          <w:lang w:val="hy-AM"/>
        </w:rPr>
        <w:t>գ</w:t>
      </w:r>
      <w:r w:rsidRPr="005354AD">
        <w:rPr>
          <w:rFonts w:ascii="GHEA Grapalat" w:hAnsi="GHEA Grapalat" w:cs="Sylfaen"/>
          <w:sz w:val="20"/>
          <w:lang w:val="hy-AM"/>
        </w:rPr>
        <w:t>ով</w:t>
      </w:r>
      <w:r w:rsidRPr="005354AD">
        <w:rPr>
          <w:rFonts w:ascii="GHEA Grapalat" w:hAnsi="GHEA Grapalat" w:cs="Times Armenian"/>
          <w:sz w:val="20"/>
          <w:lang w:val="hy-AM"/>
        </w:rPr>
        <w:t xml:space="preserve">, </w:t>
      </w:r>
      <w:r w:rsidRPr="005354AD">
        <w:rPr>
          <w:rFonts w:ascii="GHEA Grapalat" w:hAnsi="GHEA Grapalat" w:cs="Sylfaen"/>
          <w:sz w:val="20"/>
          <w:lang w:val="hy-AM"/>
        </w:rPr>
        <w:t>ծավալներով,</w:t>
      </w:r>
      <w:r w:rsidRPr="005354AD">
        <w:rPr>
          <w:rFonts w:ascii="GHEA Grapalat" w:hAnsi="GHEA Grapalat" w:cs="Times Armenian"/>
          <w:sz w:val="20"/>
          <w:lang w:val="hy-AM"/>
        </w:rPr>
        <w:t xml:space="preserve"> ժամկետներում և հասցեով</w:t>
      </w:r>
      <w:r w:rsidRPr="005354AD">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675B36DE"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2.3.3 Միակողմանի լուծել պայմանագիրը (լրիվ կամ մասնակի), եթե Գնորդն էականորեն խախտել է պայմանագիրը:</w:t>
      </w:r>
    </w:p>
    <w:p w14:paraId="3154DCEF"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1FAC8116"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2.3.4 Գնորդի համաձայնությամբ վաղաժամկետ մատակարարել ապրանքը։ </w:t>
      </w:r>
    </w:p>
    <w:p w14:paraId="37E0EEAD" w14:textId="77777777" w:rsidR="00034160" w:rsidRPr="005354AD" w:rsidRDefault="00034160">
      <w:pPr>
        <w:ind w:firstLine="709"/>
        <w:jc w:val="both"/>
        <w:rPr>
          <w:rFonts w:ascii="GHEA Grapalat" w:hAnsi="GHEA Grapalat"/>
          <w:sz w:val="20"/>
          <w:lang w:val="hy-AM"/>
        </w:rPr>
      </w:pPr>
    </w:p>
    <w:p w14:paraId="4B3139D7" w14:textId="77777777" w:rsidR="00034160" w:rsidRPr="005354AD" w:rsidRDefault="00FB0689">
      <w:pPr>
        <w:ind w:firstLine="709"/>
        <w:jc w:val="both"/>
        <w:rPr>
          <w:rFonts w:ascii="GHEA Grapalat" w:hAnsi="GHEA Grapalat"/>
          <w:b/>
          <w:sz w:val="20"/>
          <w:lang w:val="hy-AM"/>
        </w:rPr>
      </w:pPr>
      <w:r w:rsidRPr="005354AD">
        <w:rPr>
          <w:rFonts w:ascii="GHEA Grapalat" w:hAnsi="GHEA Grapalat"/>
          <w:b/>
          <w:sz w:val="20"/>
          <w:lang w:val="hy-AM"/>
        </w:rPr>
        <w:t>2.4 Վաճառողը պարտավոր է`</w:t>
      </w:r>
    </w:p>
    <w:p w14:paraId="3A84C286"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2.4.1 Գնորդին հանձնել ապրանքը` պայմանագրով նախատեսված կարգով, </w:t>
      </w:r>
      <w:r w:rsidRPr="005354AD">
        <w:rPr>
          <w:rFonts w:ascii="GHEA Grapalat" w:hAnsi="GHEA Grapalat" w:cs="Sylfaen"/>
          <w:sz w:val="20"/>
          <w:lang w:val="hy-AM"/>
        </w:rPr>
        <w:t>ծավալներով,</w:t>
      </w:r>
      <w:r w:rsidRPr="005354AD">
        <w:rPr>
          <w:rFonts w:ascii="GHEA Grapalat" w:hAnsi="GHEA Grapalat" w:cs="Times Armenian"/>
          <w:sz w:val="20"/>
          <w:lang w:val="hy-AM"/>
        </w:rPr>
        <w:t xml:space="preserve"> ժամկետներում և հասցեով:</w:t>
      </w:r>
    </w:p>
    <w:p w14:paraId="12276B38"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0D490356"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2.4.3 Գնորդին հանձնել երրորդ անձանց իրավունքներից ազատ ապրանք:</w:t>
      </w:r>
    </w:p>
    <w:p w14:paraId="4511B25D"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2F4757F"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74C6F91"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1A60CCC5"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0E9C52CC"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2.4.9 Գնորդին հանձնել ապրանքի պատկանելիքները և համապատասխան փաստաթղթերը։</w:t>
      </w:r>
    </w:p>
    <w:p w14:paraId="1E211C8D"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775108CA"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7ACB16BB" w14:textId="77777777" w:rsidR="00034160" w:rsidRPr="005354AD" w:rsidRDefault="00034160">
      <w:pPr>
        <w:ind w:firstLine="709"/>
        <w:jc w:val="both"/>
        <w:rPr>
          <w:rFonts w:ascii="GHEA Grapalat" w:hAnsi="GHEA Grapalat"/>
          <w:lang w:val="hy-AM"/>
        </w:rPr>
      </w:pPr>
    </w:p>
    <w:p w14:paraId="5C33ECC2" w14:textId="77777777" w:rsidR="00034160" w:rsidRPr="005354AD" w:rsidRDefault="00FB0689">
      <w:pPr>
        <w:ind w:firstLine="709"/>
        <w:jc w:val="center"/>
        <w:rPr>
          <w:rFonts w:ascii="GHEA Grapalat" w:hAnsi="GHEA Grapalat"/>
          <w:b/>
          <w:sz w:val="20"/>
          <w:lang w:val="hy-AM"/>
        </w:rPr>
      </w:pPr>
      <w:r w:rsidRPr="005354AD">
        <w:rPr>
          <w:rFonts w:ascii="GHEA Grapalat" w:hAnsi="GHEA Grapalat"/>
          <w:b/>
          <w:sz w:val="20"/>
          <w:lang w:val="hy-AM"/>
        </w:rPr>
        <w:t>3. ՊԱՅՄԱՆԱԳՐԻ ԳԻՆԸ ԵՎ ՎՃԱՐՄԱՆ ԿԱՐԳԸ</w:t>
      </w:r>
    </w:p>
    <w:p w14:paraId="4F0EACD0" w14:textId="0EF19231"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3.1  Պայմանագրի գինը կազմում է</w:t>
      </w:r>
      <w:r w:rsidR="00A074C1">
        <w:rPr>
          <w:rFonts w:ascii="GHEA Grapalat" w:hAnsi="GHEA Grapalat"/>
          <w:sz w:val="20"/>
          <w:lang w:val="hy-AM"/>
        </w:rPr>
        <w:t xml:space="preserve"> 1․</w:t>
      </w:r>
      <w:r w:rsidR="00034EC5">
        <w:rPr>
          <w:rFonts w:ascii="GHEA Grapalat" w:hAnsi="GHEA Grapalat"/>
          <w:sz w:val="20"/>
          <w:lang w:val="hy-AM"/>
        </w:rPr>
        <w:t>891970</w:t>
      </w:r>
      <w:r w:rsidR="00A074C1">
        <w:rPr>
          <w:rFonts w:ascii="GHEA Grapalat" w:hAnsi="GHEA Grapalat"/>
          <w:sz w:val="20"/>
          <w:lang w:val="hy-AM"/>
        </w:rPr>
        <w:t xml:space="preserve"> </w:t>
      </w:r>
      <w:r w:rsidRPr="005354AD">
        <w:rPr>
          <w:rFonts w:ascii="GHEA Grapalat" w:hAnsi="GHEA Grapalat"/>
          <w:sz w:val="20"/>
          <w:lang w:val="hy-AM"/>
        </w:rPr>
        <w:t>ՀՀ դրամ, ներառյալ ԱԱՀ-ն:</w:t>
      </w:r>
      <w:r w:rsidRPr="005354AD">
        <w:rPr>
          <w:rFonts w:ascii="GHEA Grapalat" w:hAnsi="GHEA Grapalat"/>
          <w:sz w:val="20"/>
          <w:vertAlign w:val="superscript"/>
          <w:lang w:val="hy-AM"/>
        </w:rPr>
        <w:t>17</w:t>
      </w:r>
      <w:r w:rsidRPr="005354AD">
        <w:rPr>
          <w:rFonts w:ascii="GHEA Grapalat" w:hAnsi="GHEA Grapalat"/>
          <w:color w:val="FFFFFF"/>
          <w:sz w:val="20"/>
          <w:vertAlign w:val="superscript"/>
          <w:lang w:val="hy-AM"/>
        </w:rPr>
        <w:t>29</w:t>
      </w:r>
      <w:r w:rsidRPr="005354AD">
        <w:rPr>
          <w:rStyle w:val="a4"/>
          <w:rFonts w:ascii="GHEA Grapalat" w:hAnsi="GHEA Grapalat"/>
          <w:color w:val="FFFFFF"/>
          <w:sz w:val="20"/>
          <w:lang w:val="hy-AM"/>
        </w:rPr>
        <w:footnoteReference w:id="5"/>
      </w:r>
      <w:r w:rsidRPr="005354AD">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01087558" w14:textId="77777777" w:rsidR="00034160" w:rsidRPr="005354AD" w:rsidRDefault="00FB0689">
      <w:pPr>
        <w:ind w:firstLine="720"/>
        <w:jc w:val="both"/>
        <w:rPr>
          <w:rFonts w:ascii="GHEA Grapalat" w:hAnsi="GHEA Grapalat" w:cs="Sylfaen"/>
          <w:sz w:val="20"/>
          <w:lang w:val="hy-AM"/>
        </w:rPr>
      </w:pPr>
      <w:r w:rsidRPr="005354AD">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3C8A52E9"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w:t>
      </w:r>
      <w:r w:rsidRPr="00A074C1">
        <w:rPr>
          <w:rFonts w:ascii="GHEA Grapalat" w:hAnsi="GHEA Grapalat"/>
          <w:b/>
          <w:color w:val="FF0000"/>
          <w:sz w:val="20"/>
          <w:lang w:val="hy-AM"/>
        </w:rPr>
        <w:t>դեկտեմբերի 25-ը:</w:t>
      </w:r>
      <w:r w:rsidRPr="00A074C1">
        <w:rPr>
          <w:rFonts w:ascii="GHEA Grapalat" w:hAnsi="GHEA Grapalat"/>
          <w:color w:val="FF0000"/>
          <w:sz w:val="20"/>
          <w:lang w:val="hy-AM"/>
        </w:rPr>
        <w:t xml:space="preserve"> </w:t>
      </w:r>
    </w:p>
    <w:p w14:paraId="219B995A"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6956D56E" w14:textId="77777777" w:rsidR="00034160" w:rsidRPr="005354AD" w:rsidRDefault="00034160">
      <w:pPr>
        <w:ind w:firstLine="709"/>
        <w:jc w:val="center"/>
        <w:rPr>
          <w:rFonts w:ascii="GHEA Grapalat" w:hAnsi="GHEA Grapalat"/>
          <w:b/>
          <w:sz w:val="20"/>
          <w:lang w:val="hy-AM"/>
        </w:rPr>
      </w:pPr>
    </w:p>
    <w:p w14:paraId="4346BE98" w14:textId="77777777" w:rsidR="00034160" w:rsidRPr="005354AD" w:rsidRDefault="00FB0689">
      <w:pPr>
        <w:ind w:firstLine="709"/>
        <w:jc w:val="center"/>
        <w:rPr>
          <w:rFonts w:ascii="GHEA Grapalat" w:hAnsi="GHEA Grapalat"/>
          <w:b/>
          <w:sz w:val="20"/>
          <w:lang w:val="hy-AM"/>
        </w:rPr>
      </w:pPr>
      <w:r w:rsidRPr="005354AD">
        <w:rPr>
          <w:rFonts w:ascii="GHEA Grapalat" w:hAnsi="GHEA Grapalat"/>
          <w:b/>
          <w:sz w:val="20"/>
          <w:lang w:val="hy-AM"/>
        </w:rPr>
        <w:t>4. ԱՊՐԱՆՔԻ ՈՐԱԿԸ ԵՎ ԵՐԱՇԽԻՔԸ</w:t>
      </w:r>
    </w:p>
    <w:p w14:paraId="0C0A9AB3"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14:paraId="0DDD7177" w14:textId="77777777" w:rsidR="00034160" w:rsidRPr="005354AD" w:rsidRDefault="00034160">
      <w:pPr>
        <w:ind w:firstLine="709"/>
        <w:jc w:val="center"/>
        <w:rPr>
          <w:rFonts w:ascii="GHEA Grapalat" w:hAnsi="GHEA Grapalat"/>
          <w:b/>
          <w:sz w:val="20"/>
          <w:lang w:val="hy-AM"/>
        </w:rPr>
      </w:pPr>
    </w:p>
    <w:p w14:paraId="03568AB2" w14:textId="77777777" w:rsidR="00034160" w:rsidRPr="005354AD" w:rsidRDefault="00FB0689">
      <w:pPr>
        <w:ind w:firstLine="709"/>
        <w:jc w:val="center"/>
        <w:rPr>
          <w:rFonts w:ascii="GHEA Grapalat" w:hAnsi="GHEA Grapalat"/>
          <w:b/>
          <w:sz w:val="20"/>
          <w:lang w:val="hy-AM"/>
        </w:rPr>
      </w:pPr>
      <w:r w:rsidRPr="005354AD">
        <w:rPr>
          <w:rFonts w:ascii="GHEA Grapalat" w:hAnsi="GHEA Grapalat"/>
          <w:b/>
          <w:sz w:val="20"/>
          <w:lang w:val="hy-AM"/>
        </w:rPr>
        <w:t>5. ԱՊՐԱՆՔԻ ՀԱՆՁՆՈՒՄԸ ԵՎ ԸՆԴՈՒՆՈՒՄԸ</w:t>
      </w:r>
    </w:p>
    <w:p w14:paraId="2A138570" w14:textId="77777777" w:rsidR="00034160" w:rsidRPr="005354AD" w:rsidRDefault="00FB0689">
      <w:pPr>
        <w:ind w:firstLine="720"/>
        <w:jc w:val="both"/>
        <w:rPr>
          <w:rFonts w:ascii="GHEA Grapalat" w:hAnsi="GHEA Grapalat" w:cs="Sylfaen"/>
          <w:sz w:val="20"/>
          <w:lang w:val="hy-AM"/>
        </w:rPr>
      </w:pPr>
      <w:r w:rsidRPr="005354AD">
        <w:rPr>
          <w:rFonts w:ascii="GHEA Grapalat" w:hAnsi="GHEA Grapalat"/>
          <w:sz w:val="20"/>
          <w:lang w:val="hy-AM"/>
        </w:rPr>
        <w:t xml:space="preserve">5.1 Մատակարարված ապրանքն </w:t>
      </w:r>
      <w:r w:rsidRPr="005354AD">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49F2EB0F" w14:textId="77777777" w:rsidR="00034160" w:rsidRPr="005354AD" w:rsidRDefault="00FB0689">
      <w:pPr>
        <w:ind w:firstLine="720"/>
        <w:jc w:val="both"/>
        <w:rPr>
          <w:rFonts w:ascii="GHEA Grapalat" w:hAnsi="GHEA Grapalat" w:cs="Sylfaen"/>
          <w:sz w:val="20"/>
          <w:szCs w:val="20"/>
          <w:lang w:val="hy-AM"/>
        </w:rPr>
      </w:pPr>
      <w:r w:rsidRPr="005354AD">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5354AD">
        <w:rPr>
          <w:rFonts w:ascii="GHEA Grapalat" w:hAnsi="GHEA Grapalat" w:cs="Sylfaen"/>
          <w:sz w:val="20"/>
          <w:szCs w:val="20"/>
          <w:u w:val="single"/>
          <w:lang w:val="hy-AM"/>
        </w:rPr>
        <w:t>2</w:t>
      </w:r>
      <w:r w:rsidRPr="005354AD">
        <w:rPr>
          <w:rFonts w:ascii="GHEA Grapalat" w:hAnsi="GHEA Grapalat" w:cs="Sylfaen"/>
          <w:sz w:val="20"/>
          <w:szCs w:val="20"/>
          <w:lang w:val="hy-AM"/>
        </w:rPr>
        <w:t xml:space="preserve"> օրինակ (հավելված N 3): </w:t>
      </w:r>
    </w:p>
    <w:p w14:paraId="07308255" w14:textId="77777777" w:rsidR="00034160" w:rsidRPr="005354AD" w:rsidRDefault="00FB0689">
      <w:pPr>
        <w:ind w:firstLine="720"/>
        <w:jc w:val="both"/>
        <w:rPr>
          <w:rFonts w:ascii="GHEA Grapalat" w:hAnsi="GHEA Grapalat" w:cs="Sylfaen"/>
          <w:sz w:val="20"/>
          <w:lang w:val="hy-AM"/>
        </w:rPr>
      </w:pPr>
      <w:r w:rsidRPr="005354AD">
        <w:rPr>
          <w:rFonts w:ascii="GHEA Grapalat" w:hAnsi="GHEA Grapalat" w:cs="Sylfaen"/>
          <w:sz w:val="20"/>
          <w:lang w:val="hy-AM"/>
        </w:rPr>
        <w:t xml:space="preserve">5.2 Հանձնման-ընդունման արձանագրությունը ստորագրվում է, եթե </w:t>
      </w:r>
      <w:r w:rsidRPr="005354AD">
        <w:rPr>
          <w:rFonts w:ascii="GHEA Grapalat" w:hAnsi="GHEA Grapalat"/>
          <w:sz w:val="20"/>
          <w:lang w:val="pt-BR"/>
        </w:rPr>
        <w:t xml:space="preserve">մատակարարված ապրանքը </w:t>
      </w:r>
      <w:r w:rsidRPr="005354AD">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6B04AF39" w14:textId="77777777" w:rsidR="00034160" w:rsidRPr="005354AD" w:rsidRDefault="00FB0689">
      <w:pPr>
        <w:ind w:firstLine="720"/>
        <w:jc w:val="both"/>
        <w:rPr>
          <w:rFonts w:ascii="GHEA Grapalat" w:hAnsi="GHEA Grapalat" w:cs="Sylfaen"/>
          <w:sz w:val="20"/>
          <w:lang w:val="hy-AM"/>
        </w:rPr>
      </w:pPr>
      <w:r w:rsidRPr="005354A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DC30E53" w14:textId="77777777" w:rsidR="00034160" w:rsidRPr="005354AD" w:rsidRDefault="00FB0689">
      <w:pPr>
        <w:ind w:firstLine="720"/>
        <w:jc w:val="both"/>
        <w:rPr>
          <w:rFonts w:ascii="GHEA Grapalat" w:hAnsi="GHEA Grapalat" w:cs="Sylfaen"/>
          <w:sz w:val="20"/>
          <w:lang w:val="hy-AM"/>
        </w:rPr>
      </w:pPr>
      <w:r w:rsidRPr="005354AD">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2F09604B"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5.3 Գնորդը հանձնման-ընդունման արձանագրությունը ստանալու </w:t>
      </w:r>
      <w:r w:rsidRPr="005354AD">
        <w:rPr>
          <w:rFonts w:ascii="GHEA Grapalat" w:hAnsi="GHEA Grapalat" w:cs="Sylfaen"/>
          <w:sz w:val="20"/>
          <w:szCs w:val="20"/>
          <w:lang w:val="hy-AM"/>
        </w:rPr>
        <w:t xml:space="preserve">օրվան հաջորդող աշխատանքային օրվանից հաշված </w:t>
      </w:r>
      <w:r w:rsidRPr="005354AD">
        <w:rPr>
          <w:rFonts w:ascii="GHEA Grapalat" w:hAnsi="GHEA Grapalat" w:cs="Sylfaen"/>
          <w:sz w:val="20"/>
          <w:szCs w:val="20"/>
          <w:u w:val="single"/>
          <w:lang w:val="hy-AM"/>
        </w:rPr>
        <w:t>5</w:t>
      </w:r>
      <w:r w:rsidRPr="005354AD">
        <w:rPr>
          <w:rFonts w:ascii="GHEA Grapalat" w:hAnsi="GHEA Grapalat" w:cs="Sylfaen"/>
          <w:sz w:val="20"/>
          <w:szCs w:val="20"/>
          <w:lang w:val="hy-AM"/>
        </w:rPr>
        <w:t xml:space="preserve"> աշխատանքային օրվա ընթացքում </w:t>
      </w:r>
      <w:r w:rsidRPr="005354AD">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5BFE46E" w14:textId="77777777" w:rsidR="00034160" w:rsidRPr="005354AD" w:rsidRDefault="00FB0689">
      <w:pPr>
        <w:ind w:firstLine="720"/>
        <w:jc w:val="both"/>
        <w:rPr>
          <w:rFonts w:ascii="GHEA Grapalat" w:hAnsi="GHEA Grapalat" w:cs="Sylfaen"/>
          <w:sz w:val="20"/>
          <w:lang w:val="hy-AM"/>
        </w:rPr>
      </w:pPr>
      <w:r w:rsidRPr="005354AD">
        <w:rPr>
          <w:rFonts w:ascii="GHEA Grapalat" w:hAnsi="GHEA Grapalat"/>
          <w:sz w:val="20"/>
          <w:lang w:val="hy-AM"/>
        </w:rPr>
        <w:t xml:space="preserve">5.4 </w:t>
      </w:r>
      <w:r w:rsidRPr="005354AD">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5354AD">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354AD">
        <w:rPr>
          <w:rFonts w:ascii="GHEA Grapalat" w:hAnsi="GHEA Grapalat" w:cs="Sylfaen"/>
          <w:sz w:val="20"/>
          <w:lang w:val="hy-AM"/>
        </w:rPr>
        <w:softHyphen/>
        <w:t xml:space="preserve">գրությունը: </w:t>
      </w:r>
    </w:p>
    <w:p w14:paraId="7DAB18DD" w14:textId="77777777" w:rsidR="00034160" w:rsidRPr="005354AD" w:rsidRDefault="00034160">
      <w:pPr>
        <w:ind w:firstLine="720"/>
        <w:jc w:val="both"/>
        <w:rPr>
          <w:rFonts w:ascii="GHEA Grapalat" w:hAnsi="GHEA Grapalat" w:cs="Sylfaen"/>
          <w:sz w:val="20"/>
          <w:lang w:val="hy-AM"/>
        </w:rPr>
      </w:pPr>
    </w:p>
    <w:p w14:paraId="27E5CC60" w14:textId="77777777" w:rsidR="00034160" w:rsidRPr="005354AD" w:rsidRDefault="00034160">
      <w:pPr>
        <w:ind w:firstLine="709"/>
        <w:jc w:val="center"/>
        <w:rPr>
          <w:rFonts w:ascii="GHEA Grapalat" w:hAnsi="GHEA Grapalat"/>
          <w:b/>
          <w:sz w:val="20"/>
          <w:lang w:val="hy-AM"/>
        </w:rPr>
      </w:pPr>
    </w:p>
    <w:p w14:paraId="35DE3C8B" w14:textId="77777777" w:rsidR="00034160" w:rsidRPr="005354AD" w:rsidRDefault="00FB0689">
      <w:pPr>
        <w:ind w:firstLine="709"/>
        <w:jc w:val="center"/>
        <w:rPr>
          <w:rFonts w:ascii="GHEA Grapalat" w:hAnsi="GHEA Grapalat"/>
          <w:b/>
          <w:sz w:val="20"/>
          <w:lang w:val="hy-AM"/>
        </w:rPr>
      </w:pPr>
      <w:r w:rsidRPr="005354AD">
        <w:rPr>
          <w:rFonts w:ascii="GHEA Grapalat" w:hAnsi="GHEA Grapalat"/>
          <w:b/>
          <w:sz w:val="20"/>
          <w:lang w:val="hy-AM"/>
        </w:rPr>
        <w:t>6. ԿՈՂՄԵՐԻ ՊԱՏԱՍԽԱՆԱՏՎՈՒԹՅՈՒՆԸ</w:t>
      </w:r>
    </w:p>
    <w:p w14:paraId="29C566C8"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1504C8AC" w14:textId="3FF187C1"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w:t>
      </w:r>
      <w:r w:rsidR="00483417">
        <w:rPr>
          <w:rFonts w:ascii="GHEA Grapalat" w:hAnsi="GHEA Grapalat"/>
          <w:sz w:val="20"/>
          <w:lang w:val="hy-AM"/>
        </w:rPr>
        <w:t>յն չմատակարարված ապրանքի գնի 0,</w:t>
      </w:r>
      <w:r w:rsidRPr="005354AD">
        <w:rPr>
          <w:rFonts w:ascii="GHEA Grapalat" w:hAnsi="GHEA Grapalat"/>
          <w:sz w:val="20"/>
          <w:lang w:val="hy-AM"/>
        </w:rPr>
        <w:t xml:space="preserve">5 </w:t>
      </w:r>
      <w:r w:rsidRPr="005354AD">
        <w:rPr>
          <w:rFonts w:ascii="GHEA Grapalat" w:hAnsi="GHEA Grapalat" w:cs="Sylfaen"/>
          <w:sz w:val="20"/>
          <w:lang w:val="hy-AM"/>
        </w:rPr>
        <w:t xml:space="preserve">(զրո ամբողջ հինգ </w:t>
      </w:r>
      <w:r w:rsidR="00483417">
        <w:rPr>
          <w:rFonts w:ascii="GHEA Grapalat" w:hAnsi="GHEA Grapalat" w:cs="Sylfaen"/>
          <w:sz w:val="20"/>
          <w:lang w:val="hy-AM"/>
        </w:rPr>
        <w:t>տասն</w:t>
      </w:r>
      <w:r w:rsidRPr="005354AD">
        <w:rPr>
          <w:rFonts w:ascii="GHEA Grapalat" w:hAnsi="GHEA Grapalat" w:cs="Sylfaen"/>
          <w:sz w:val="20"/>
          <w:lang w:val="hy-AM"/>
        </w:rPr>
        <w:t>որդական) տոկոսի</w:t>
      </w:r>
      <w:r w:rsidRPr="005354AD">
        <w:rPr>
          <w:rFonts w:ascii="GHEA Grapalat" w:hAnsi="GHEA Grapalat"/>
          <w:sz w:val="20"/>
          <w:lang w:val="hy-AM"/>
        </w:rPr>
        <w:t xml:space="preserve">  չափով։</w:t>
      </w:r>
    </w:p>
    <w:p w14:paraId="739322EE"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5354AD">
        <w:rPr>
          <w:rFonts w:ascii="GHEA Grapalat" w:hAnsi="GHEA Grapalat" w:cs="Sylfaen"/>
          <w:sz w:val="20"/>
          <w:lang w:val="hy-AM"/>
        </w:rPr>
        <w:t>(զրո ամբողջ հինգ տասնորդական) տոկոսի</w:t>
      </w:r>
      <w:r w:rsidRPr="005354AD">
        <w:rPr>
          <w:rFonts w:ascii="GHEA Grapalat" w:hAnsi="GHEA Grapalat"/>
          <w:sz w:val="20"/>
          <w:lang w:val="hy-AM"/>
        </w:rPr>
        <w:t xml:space="preserve">  չափով: 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EB00A5B"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728A35AC"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5354AD">
        <w:rPr>
          <w:rFonts w:ascii="GHEA Grapalat" w:hAnsi="GHEA Grapalat" w:cs="Sylfaen"/>
          <w:sz w:val="20"/>
          <w:lang w:val="hy-AM"/>
        </w:rPr>
        <w:t>(զրո ամբողջ հինգ հարյուրերրորդական) տոկոսի</w:t>
      </w:r>
      <w:r w:rsidRPr="005354AD">
        <w:rPr>
          <w:rFonts w:ascii="GHEA Grapalat" w:hAnsi="GHEA Grapalat"/>
          <w:sz w:val="20"/>
          <w:lang w:val="hy-AM"/>
        </w:rPr>
        <w:t xml:space="preserve">  չափով։</w:t>
      </w:r>
    </w:p>
    <w:p w14:paraId="3B3A07FD"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3C513C2B"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37E0D7F" w14:textId="77777777" w:rsidR="00034160" w:rsidRPr="005354AD" w:rsidRDefault="00034160">
      <w:pPr>
        <w:ind w:firstLine="709"/>
        <w:jc w:val="center"/>
        <w:rPr>
          <w:rFonts w:ascii="GHEA Grapalat" w:hAnsi="GHEA Grapalat"/>
          <w:b/>
          <w:sz w:val="20"/>
          <w:lang w:val="hy-AM"/>
        </w:rPr>
      </w:pPr>
    </w:p>
    <w:p w14:paraId="65D88CBD" w14:textId="77777777" w:rsidR="00034160" w:rsidRPr="005354AD" w:rsidRDefault="00FB0689">
      <w:pPr>
        <w:ind w:firstLine="709"/>
        <w:jc w:val="center"/>
        <w:rPr>
          <w:rFonts w:ascii="GHEA Grapalat" w:hAnsi="GHEA Grapalat"/>
          <w:b/>
          <w:sz w:val="20"/>
          <w:lang w:val="hy-AM"/>
        </w:rPr>
      </w:pPr>
      <w:r w:rsidRPr="005354AD">
        <w:rPr>
          <w:rFonts w:ascii="GHEA Grapalat" w:hAnsi="GHEA Grapalat"/>
          <w:b/>
          <w:sz w:val="20"/>
          <w:lang w:val="hy-AM"/>
        </w:rPr>
        <w:t>7. ԱՆՀԱՂԹԱՀԱՐԵԼԻ ՈՒԺԻ ԱԶԴԵՑՈՒԹՅՈՒՆԸ (ՖՈՐՍ-ՄԱԺՈՐ)</w:t>
      </w:r>
    </w:p>
    <w:p w14:paraId="3F9C1310" w14:textId="77777777" w:rsidR="00034160" w:rsidRPr="005354AD" w:rsidRDefault="00034160">
      <w:pPr>
        <w:ind w:firstLine="709"/>
        <w:jc w:val="center"/>
        <w:rPr>
          <w:rFonts w:ascii="GHEA Grapalat" w:hAnsi="GHEA Grapalat"/>
          <w:b/>
          <w:sz w:val="20"/>
          <w:lang w:val="hy-AM"/>
        </w:rPr>
      </w:pPr>
    </w:p>
    <w:p w14:paraId="619435EF"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0DE60BF6" w14:textId="77777777" w:rsidR="00034160" w:rsidRPr="005354AD" w:rsidRDefault="00034160">
      <w:pPr>
        <w:ind w:firstLine="709"/>
        <w:jc w:val="center"/>
        <w:rPr>
          <w:rFonts w:ascii="GHEA Grapalat" w:hAnsi="GHEA Grapalat"/>
          <w:b/>
          <w:sz w:val="20"/>
          <w:lang w:val="hy-AM"/>
        </w:rPr>
      </w:pPr>
    </w:p>
    <w:p w14:paraId="4D6592B1" w14:textId="77777777" w:rsidR="00034160" w:rsidRPr="005354AD" w:rsidRDefault="00FB0689">
      <w:pPr>
        <w:ind w:firstLine="709"/>
        <w:jc w:val="center"/>
        <w:rPr>
          <w:rFonts w:ascii="GHEA Grapalat" w:hAnsi="GHEA Grapalat"/>
          <w:b/>
          <w:sz w:val="20"/>
          <w:lang w:val="hy-AM"/>
        </w:rPr>
      </w:pPr>
      <w:r w:rsidRPr="005354AD">
        <w:rPr>
          <w:rFonts w:ascii="GHEA Grapalat" w:hAnsi="GHEA Grapalat"/>
          <w:b/>
          <w:sz w:val="20"/>
          <w:lang w:val="hy-AM"/>
        </w:rPr>
        <w:t>8. ԱՅԼ ՊԱՅՄԱՆՆԵՐ</w:t>
      </w:r>
    </w:p>
    <w:p w14:paraId="4CB95E3A" w14:textId="77777777" w:rsidR="00034160" w:rsidRPr="005354AD" w:rsidRDefault="00034160">
      <w:pPr>
        <w:ind w:firstLine="709"/>
        <w:jc w:val="center"/>
        <w:rPr>
          <w:rFonts w:ascii="GHEA Grapalat" w:hAnsi="GHEA Grapalat"/>
          <w:b/>
          <w:sz w:val="20"/>
          <w:lang w:val="hy-AM"/>
        </w:rPr>
      </w:pPr>
    </w:p>
    <w:p w14:paraId="7E60AD4F" w14:textId="77777777" w:rsidR="00034160" w:rsidRPr="005354AD" w:rsidRDefault="00FB0689">
      <w:pPr>
        <w:tabs>
          <w:tab w:val="left" w:pos="1276"/>
        </w:tabs>
        <w:ind w:firstLine="720"/>
        <w:jc w:val="both"/>
        <w:rPr>
          <w:rFonts w:ascii="GHEA Grapalat" w:hAnsi="GHEA Grapalat" w:cs="Times Armenian"/>
          <w:sz w:val="20"/>
          <w:lang w:val="hy-AM"/>
        </w:rPr>
      </w:pPr>
      <w:r w:rsidRPr="005354AD">
        <w:rPr>
          <w:rFonts w:ascii="GHEA Grapalat" w:hAnsi="GHEA Grapalat"/>
          <w:sz w:val="20"/>
          <w:lang w:val="hy-AM"/>
        </w:rPr>
        <w:t xml:space="preserve">8.1 </w:t>
      </w:r>
      <w:r w:rsidRPr="005354AD">
        <w:rPr>
          <w:rFonts w:ascii="GHEA Grapalat" w:hAnsi="GHEA Grapalat" w:cs="Sylfaen"/>
          <w:sz w:val="20"/>
          <w:lang w:val="hy-AM"/>
        </w:rPr>
        <w:t>Պայմանագիրն</w:t>
      </w:r>
      <w:r w:rsidRPr="005354AD">
        <w:rPr>
          <w:rFonts w:ascii="GHEA Grapalat" w:hAnsi="GHEA Grapalat" w:cs="Times Armenian"/>
          <w:sz w:val="20"/>
          <w:lang w:val="hy-AM"/>
        </w:rPr>
        <w:t xml:space="preserve"> </w:t>
      </w:r>
      <w:r w:rsidRPr="005354AD">
        <w:rPr>
          <w:rFonts w:ascii="GHEA Grapalat" w:hAnsi="GHEA Grapalat" w:cs="Sylfaen"/>
          <w:sz w:val="20"/>
          <w:lang w:val="hy-AM"/>
        </w:rPr>
        <w:t>ուժի</w:t>
      </w:r>
      <w:r w:rsidRPr="005354AD">
        <w:rPr>
          <w:rFonts w:ascii="GHEA Grapalat" w:hAnsi="GHEA Grapalat" w:cs="Times Armenian"/>
          <w:sz w:val="20"/>
          <w:lang w:val="hy-AM"/>
        </w:rPr>
        <w:t xml:space="preserve"> </w:t>
      </w:r>
      <w:r w:rsidRPr="005354AD">
        <w:rPr>
          <w:rFonts w:ascii="GHEA Grapalat" w:hAnsi="GHEA Grapalat" w:cs="Sylfaen"/>
          <w:sz w:val="20"/>
          <w:lang w:val="hy-AM"/>
        </w:rPr>
        <w:t>մեջ</w:t>
      </w:r>
      <w:r w:rsidRPr="005354AD">
        <w:rPr>
          <w:rFonts w:ascii="GHEA Grapalat" w:hAnsi="GHEA Grapalat" w:cs="Times Armenian"/>
          <w:sz w:val="20"/>
          <w:lang w:val="hy-AM"/>
        </w:rPr>
        <w:t xml:space="preserve"> </w:t>
      </w:r>
      <w:r w:rsidRPr="005354AD">
        <w:rPr>
          <w:rFonts w:ascii="GHEA Grapalat" w:hAnsi="GHEA Grapalat" w:cs="Sylfaen"/>
          <w:sz w:val="20"/>
          <w:lang w:val="hy-AM"/>
        </w:rPr>
        <w:t>է</w:t>
      </w:r>
      <w:r w:rsidRPr="005354AD">
        <w:rPr>
          <w:rFonts w:ascii="GHEA Grapalat" w:hAnsi="GHEA Grapalat" w:cs="Times Armenian"/>
          <w:sz w:val="20"/>
          <w:lang w:val="hy-AM"/>
        </w:rPr>
        <w:t xml:space="preserve"> </w:t>
      </w:r>
      <w:r w:rsidRPr="005354AD">
        <w:rPr>
          <w:rFonts w:ascii="GHEA Grapalat" w:hAnsi="GHEA Grapalat" w:cs="Sylfaen"/>
          <w:sz w:val="20"/>
          <w:lang w:val="hy-AM"/>
        </w:rPr>
        <w:t>մտնում</w:t>
      </w:r>
      <w:r w:rsidRPr="005354AD">
        <w:rPr>
          <w:rFonts w:ascii="GHEA Grapalat" w:hAnsi="GHEA Grapalat" w:cs="Times Armenian"/>
          <w:sz w:val="20"/>
          <w:lang w:val="hy-AM"/>
        </w:rPr>
        <w:t xml:space="preserve"> </w:t>
      </w:r>
      <w:r w:rsidRPr="005354AD">
        <w:rPr>
          <w:rFonts w:ascii="GHEA Grapalat" w:hAnsi="GHEA Grapalat" w:cs="Sylfaen"/>
          <w:sz w:val="20"/>
          <w:lang w:val="hy-AM"/>
        </w:rPr>
        <w:t>Կողմերի</w:t>
      </w:r>
      <w:r w:rsidRPr="005354AD">
        <w:rPr>
          <w:rFonts w:ascii="GHEA Grapalat" w:hAnsi="GHEA Grapalat" w:cs="Times Armenian"/>
          <w:sz w:val="20"/>
          <w:lang w:val="hy-AM"/>
        </w:rPr>
        <w:t xml:space="preserve"> </w:t>
      </w:r>
      <w:r w:rsidRPr="005354AD">
        <w:rPr>
          <w:rFonts w:ascii="GHEA Grapalat" w:hAnsi="GHEA Grapalat" w:cs="Sylfaen"/>
          <w:sz w:val="20"/>
          <w:lang w:val="hy-AM"/>
        </w:rPr>
        <w:t>ստորագրման</w:t>
      </w:r>
      <w:r w:rsidRPr="005354AD">
        <w:rPr>
          <w:rFonts w:ascii="GHEA Grapalat" w:hAnsi="GHEA Grapalat" w:cs="Times Armenian"/>
          <w:sz w:val="20"/>
          <w:lang w:val="hy-AM"/>
        </w:rPr>
        <w:t xml:space="preserve"> </w:t>
      </w:r>
      <w:r w:rsidRPr="005354AD">
        <w:rPr>
          <w:rFonts w:ascii="GHEA Grapalat" w:hAnsi="GHEA Grapalat" w:cs="Sylfaen"/>
          <w:sz w:val="20"/>
          <w:lang w:val="hy-AM"/>
        </w:rPr>
        <w:t>պահից և գործում է մինչև</w:t>
      </w:r>
      <w:r w:rsidRPr="005354AD">
        <w:rPr>
          <w:rFonts w:ascii="GHEA Grapalat" w:hAnsi="GHEA Grapalat" w:cs="Times Armenian"/>
          <w:sz w:val="20"/>
          <w:lang w:val="hy-AM"/>
        </w:rPr>
        <w:t xml:space="preserve"> </w:t>
      </w:r>
      <w:r w:rsidRPr="005354AD">
        <w:rPr>
          <w:rFonts w:ascii="GHEA Grapalat" w:hAnsi="GHEA Grapalat" w:cs="Sylfaen"/>
          <w:sz w:val="20"/>
          <w:lang w:val="hy-AM"/>
        </w:rPr>
        <w:t>կողմերի` պայմանագրով</w:t>
      </w:r>
      <w:r w:rsidRPr="005354AD">
        <w:rPr>
          <w:rFonts w:ascii="GHEA Grapalat" w:hAnsi="GHEA Grapalat" w:cs="Times Armenian"/>
          <w:sz w:val="20"/>
          <w:lang w:val="hy-AM"/>
        </w:rPr>
        <w:t xml:space="preserve"> </w:t>
      </w:r>
      <w:r w:rsidRPr="005354AD">
        <w:rPr>
          <w:rFonts w:ascii="GHEA Grapalat" w:hAnsi="GHEA Grapalat" w:cs="Sylfaen"/>
          <w:sz w:val="20"/>
          <w:lang w:val="hy-AM"/>
        </w:rPr>
        <w:t>ստանձնած</w:t>
      </w:r>
      <w:r w:rsidRPr="005354AD">
        <w:rPr>
          <w:rFonts w:ascii="GHEA Grapalat" w:hAnsi="GHEA Grapalat" w:cs="Times Armenian"/>
          <w:sz w:val="20"/>
          <w:lang w:val="hy-AM"/>
        </w:rPr>
        <w:t xml:space="preserve"> </w:t>
      </w:r>
      <w:r w:rsidRPr="005354AD">
        <w:rPr>
          <w:rFonts w:ascii="GHEA Grapalat" w:hAnsi="GHEA Grapalat" w:cs="Sylfaen"/>
          <w:sz w:val="20"/>
          <w:lang w:val="hy-AM"/>
        </w:rPr>
        <w:t>պարտավորությունների</w:t>
      </w:r>
      <w:r w:rsidRPr="005354AD">
        <w:rPr>
          <w:rFonts w:ascii="GHEA Grapalat" w:hAnsi="GHEA Grapalat" w:cs="Times Armenian"/>
          <w:sz w:val="20"/>
          <w:lang w:val="hy-AM"/>
        </w:rPr>
        <w:t xml:space="preserve"> </w:t>
      </w:r>
      <w:r w:rsidRPr="005354AD">
        <w:rPr>
          <w:rFonts w:ascii="GHEA Grapalat" w:hAnsi="GHEA Grapalat" w:cs="Sylfaen"/>
          <w:sz w:val="20"/>
          <w:lang w:val="hy-AM"/>
        </w:rPr>
        <w:t>ողջ</w:t>
      </w:r>
      <w:r w:rsidRPr="005354AD">
        <w:rPr>
          <w:rFonts w:ascii="GHEA Grapalat" w:hAnsi="GHEA Grapalat" w:cs="Times Armenian"/>
          <w:sz w:val="20"/>
          <w:lang w:val="hy-AM"/>
        </w:rPr>
        <w:t xml:space="preserve"> </w:t>
      </w:r>
      <w:r w:rsidRPr="005354AD">
        <w:rPr>
          <w:rFonts w:ascii="GHEA Grapalat" w:hAnsi="GHEA Grapalat" w:cs="Sylfaen"/>
          <w:sz w:val="20"/>
          <w:lang w:val="hy-AM"/>
        </w:rPr>
        <w:t>ծավալով</w:t>
      </w:r>
      <w:r w:rsidRPr="005354AD">
        <w:rPr>
          <w:rFonts w:ascii="GHEA Grapalat" w:hAnsi="GHEA Grapalat" w:cs="Times Armenian"/>
          <w:sz w:val="20"/>
          <w:lang w:val="hy-AM"/>
        </w:rPr>
        <w:t xml:space="preserve"> </w:t>
      </w:r>
      <w:r w:rsidRPr="005354AD">
        <w:rPr>
          <w:rFonts w:ascii="GHEA Grapalat" w:hAnsi="GHEA Grapalat" w:cs="Sylfaen"/>
          <w:sz w:val="20"/>
          <w:lang w:val="hy-AM"/>
        </w:rPr>
        <w:t>կատարումը</w:t>
      </w:r>
      <w:r w:rsidRPr="005354AD">
        <w:rPr>
          <w:rFonts w:ascii="GHEA Grapalat" w:hAnsi="GHEA Grapalat" w:cs="Times Armenian"/>
          <w:sz w:val="20"/>
          <w:lang w:val="hy-AM"/>
        </w:rPr>
        <w:t xml:space="preserve">։ </w:t>
      </w:r>
    </w:p>
    <w:p w14:paraId="5DE5B286" w14:textId="77777777" w:rsidR="00034160" w:rsidRPr="005354AD" w:rsidRDefault="00FB0689">
      <w:pPr>
        <w:tabs>
          <w:tab w:val="left" w:pos="1276"/>
        </w:tabs>
        <w:ind w:firstLine="720"/>
        <w:jc w:val="both"/>
        <w:rPr>
          <w:rFonts w:ascii="GHEA Grapalat" w:hAnsi="GHEA Grapalat" w:cs="Sylfaen"/>
          <w:sz w:val="20"/>
          <w:lang w:val="hy-AM"/>
        </w:rPr>
      </w:pPr>
      <w:r w:rsidRPr="005354AD">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4FFE9E36" w14:textId="77777777" w:rsidR="00034160" w:rsidRPr="005354AD" w:rsidRDefault="00FB0689">
      <w:pPr>
        <w:shd w:val="clear" w:color="auto" w:fill="FFFFFF"/>
        <w:ind w:firstLine="375"/>
        <w:jc w:val="both"/>
        <w:rPr>
          <w:rFonts w:ascii="GHEA Grapalat" w:hAnsi="GHEA Grapalat"/>
          <w:color w:val="000000"/>
          <w:lang w:val="hy-AM"/>
        </w:rPr>
      </w:pPr>
      <w:r w:rsidRPr="005354AD">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5354AD">
        <w:rPr>
          <w:rFonts w:ascii="GHEA Grapalat" w:hAnsi="GHEA Grapalat"/>
          <w:color w:val="000000"/>
          <w:lang w:val="hy-AM"/>
        </w:rPr>
        <w:t xml:space="preserve"> </w:t>
      </w:r>
    </w:p>
    <w:p w14:paraId="76086E28" w14:textId="77777777" w:rsidR="00034160" w:rsidRPr="005354AD" w:rsidRDefault="00FB0689">
      <w:pPr>
        <w:tabs>
          <w:tab w:val="left" w:pos="1276"/>
        </w:tabs>
        <w:ind w:firstLine="720"/>
        <w:jc w:val="both"/>
        <w:rPr>
          <w:rFonts w:ascii="GHEA Grapalat" w:hAnsi="GHEA Grapalat" w:cs="Sylfaen"/>
          <w:sz w:val="20"/>
          <w:lang w:val="hy-AM"/>
        </w:rPr>
      </w:pPr>
      <w:r w:rsidRPr="005354AD">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3C76EDFE" w14:textId="77777777" w:rsidR="00034160" w:rsidRPr="005354AD" w:rsidRDefault="00FB0689">
      <w:pPr>
        <w:tabs>
          <w:tab w:val="left" w:pos="1276"/>
        </w:tabs>
        <w:ind w:firstLine="720"/>
        <w:jc w:val="both"/>
        <w:rPr>
          <w:rFonts w:ascii="GHEA Grapalat" w:hAnsi="GHEA Grapalat" w:cs="Sylfaen"/>
          <w:sz w:val="20"/>
          <w:lang w:val="hy-AM"/>
        </w:rPr>
      </w:pPr>
      <w:r w:rsidRPr="005354AD">
        <w:rPr>
          <w:rFonts w:ascii="GHEA Grapalat" w:hAnsi="GHEA Grapalat" w:cs="Sylfaen"/>
          <w:sz w:val="20"/>
          <w:lang w:val="hy-AM"/>
        </w:rPr>
        <w:t>8.5</w:t>
      </w:r>
      <w:r w:rsidRPr="005354AD">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3994EDAF" w14:textId="77777777" w:rsidR="00034160" w:rsidRPr="005354AD" w:rsidRDefault="00FB0689">
      <w:pPr>
        <w:tabs>
          <w:tab w:val="left" w:pos="1276"/>
        </w:tabs>
        <w:ind w:firstLine="720"/>
        <w:jc w:val="both"/>
        <w:rPr>
          <w:rFonts w:ascii="GHEA Grapalat" w:hAnsi="GHEA Grapalat" w:cs="Sylfaen"/>
          <w:sz w:val="20"/>
          <w:lang w:val="hy-AM"/>
        </w:rPr>
      </w:pPr>
      <w:r w:rsidRPr="005354AD">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216F2632" w14:textId="77777777" w:rsidR="00034160" w:rsidRPr="005354AD" w:rsidRDefault="00FB0689">
      <w:pPr>
        <w:tabs>
          <w:tab w:val="left" w:pos="1276"/>
        </w:tabs>
        <w:ind w:firstLine="720"/>
        <w:jc w:val="both"/>
        <w:rPr>
          <w:rFonts w:ascii="GHEA Grapalat" w:hAnsi="GHEA Grapalat" w:cs="Times Armenian"/>
          <w:sz w:val="20"/>
          <w:lang w:val="hy-AM"/>
        </w:rPr>
      </w:pPr>
      <w:r w:rsidRPr="005354A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191AEA" w14:textId="77777777" w:rsidR="00034160" w:rsidRPr="005354AD" w:rsidRDefault="00FB0689">
      <w:pPr>
        <w:tabs>
          <w:tab w:val="left" w:pos="1276"/>
        </w:tabs>
        <w:ind w:firstLine="720"/>
        <w:jc w:val="both"/>
        <w:rPr>
          <w:rFonts w:ascii="GHEA Grapalat" w:hAnsi="GHEA Grapalat"/>
          <w:sz w:val="20"/>
          <w:lang w:val="hy-AM"/>
        </w:rPr>
      </w:pPr>
      <w:r w:rsidRPr="005354AD">
        <w:rPr>
          <w:rFonts w:ascii="GHEA Grapalat" w:hAnsi="GHEA Grapalat"/>
          <w:sz w:val="20"/>
          <w:lang w:val="pt-BR"/>
        </w:rPr>
        <w:t>8.6 Եթե պայմանագիրն  իրականացվ</w:t>
      </w:r>
      <w:r w:rsidRPr="005354AD">
        <w:rPr>
          <w:rFonts w:ascii="GHEA Grapalat" w:hAnsi="GHEA Grapalat"/>
          <w:sz w:val="20"/>
          <w:lang w:val="hy-AM"/>
        </w:rPr>
        <w:t>ում է</w:t>
      </w:r>
      <w:r w:rsidRPr="005354AD">
        <w:rPr>
          <w:rFonts w:ascii="GHEA Grapalat" w:hAnsi="GHEA Grapalat"/>
          <w:sz w:val="20"/>
          <w:lang w:val="pt-BR"/>
        </w:rPr>
        <w:t xml:space="preserve"> գործակալության պայմանագիր կնքելու միջոցով.</w:t>
      </w:r>
    </w:p>
    <w:p w14:paraId="1E2A592E" w14:textId="77777777" w:rsidR="00034160" w:rsidRPr="005354AD" w:rsidRDefault="00FB0689">
      <w:pPr>
        <w:tabs>
          <w:tab w:val="left" w:pos="1276"/>
        </w:tabs>
        <w:ind w:firstLine="720"/>
        <w:jc w:val="both"/>
        <w:rPr>
          <w:rFonts w:ascii="GHEA Grapalat" w:hAnsi="GHEA Grapalat"/>
          <w:sz w:val="20"/>
          <w:lang w:val="pt-BR"/>
        </w:rPr>
      </w:pPr>
      <w:r w:rsidRPr="005354AD">
        <w:rPr>
          <w:rFonts w:ascii="GHEA Grapalat" w:hAnsi="GHEA Grapalat"/>
          <w:sz w:val="20"/>
          <w:lang w:val="hy-AM"/>
        </w:rPr>
        <w:t>1)</w:t>
      </w:r>
      <w:r w:rsidRPr="005354AD">
        <w:rPr>
          <w:rFonts w:ascii="GHEA Grapalat" w:hAnsi="GHEA Grapalat"/>
          <w:sz w:val="20"/>
          <w:lang w:val="pt-BR"/>
        </w:rPr>
        <w:t xml:space="preserve"> Վաճառ</w:t>
      </w:r>
      <w:r w:rsidRPr="005354AD">
        <w:rPr>
          <w:rFonts w:ascii="GHEA Grapalat" w:hAnsi="GHEA Grapalat"/>
          <w:sz w:val="20"/>
          <w:lang w:val="hy-AM"/>
        </w:rPr>
        <w:t>ողը</w:t>
      </w:r>
      <w:r w:rsidRPr="005354A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9ABE8D7" w14:textId="77777777" w:rsidR="00034160" w:rsidRPr="005354AD" w:rsidRDefault="00FB0689">
      <w:pPr>
        <w:tabs>
          <w:tab w:val="left" w:pos="1276"/>
        </w:tabs>
        <w:ind w:firstLine="720"/>
        <w:jc w:val="both"/>
        <w:rPr>
          <w:rFonts w:ascii="GHEA Grapalat" w:hAnsi="GHEA Grapalat"/>
          <w:sz w:val="20"/>
          <w:lang w:val="pt-BR"/>
        </w:rPr>
      </w:pPr>
      <w:r w:rsidRPr="005354AD">
        <w:rPr>
          <w:rFonts w:ascii="GHEA Grapalat" w:hAnsi="GHEA Grapalat"/>
          <w:sz w:val="20"/>
          <w:lang w:val="pt-BR"/>
        </w:rPr>
        <w:t>2) պայմանագրի կատարման ընթացքում գործակալի փոփոխման դեպքում Վաճառ</w:t>
      </w:r>
      <w:r w:rsidRPr="005354AD">
        <w:rPr>
          <w:rFonts w:ascii="GHEA Grapalat" w:hAnsi="GHEA Grapalat"/>
          <w:sz w:val="20"/>
          <w:lang w:val="hy-AM"/>
        </w:rPr>
        <w:t>ող</w:t>
      </w:r>
      <w:r w:rsidRPr="005354AD">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5354AD">
        <w:rPr>
          <w:rFonts w:ascii="GHEA Grapalat" w:hAnsi="GHEA Grapalat"/>
          <w:sz w:val="20"/>
          <w:vertAlign w:val="superscript"/>
          <w:lang w:val="pt-BR"/>
        </w:rPr>
        <w:t>22</w:t>
      </w:r>
      <w:r w:rsidRPr="005354AD">
        <w:rPr>
          <w:rStyle w:val="a4"/>
          <w:rFonts w:ascii="GHEA Grapalat" w:hAnsi="GHEA Grapalat"/>
          <w:color w:val="FFFFFF"/>
          <w:sz w:val="20"/>
          <w:lang w:val="pt-BR"/>
        </w:rPr>
        <w:footnoteReference w:id="6"/>
      </w:r>
    </w:p>
    <w:p w14:paraId="3310639D" w14:textId="77777777" w:rsidR="00034160" w:rsidRPr="005354AD" w:rsidRDefault="00FB0689">
      <w:pPr>
        <w:tabs>
          <w:tab w:val="left" w:pos="1276"/>
        </w:tabs>
        <w:ind w:firstLine="720"/>
        <w:jc w:val="both"/>
        <w:rPr>
          <w:rFonts w:ascii="GHEA Grapalat" w:hAnsi="GHEA Grapalat"/>
          <w:sz w:val="20"/>
          <w:lang w:val="pt-BR"/>
        </w:rPr>
      </w:pPr>
      <w:r w:rsidRPr="005354AD">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5354AD">
        <w:rPr>
          <w:rFonts w:ascii="GHEA Grapalat" w:hAnsi="GHEA Grapalat"/>
          <w:sz w:val="20"/>
          <w:vertAlign w:val="superscript"/>
          <w:lang w:val="pt-BR"/>
        </w:rPr>
        <w:t>23</w:t>
      </w:r>
      <w:r w:rsidRPr="005354AD">
        <w:rPr>
          <w:rStyle w:val="a4"/>
          <w:rFonts w:ascii="GHEA Grapalat" w:hAnsi="GHEA Grapalat"/>
          <w:color w:val="FFFFFF"/>
          <w:sz w:val="20"/>
          <w:lang w:val="pt-BR"/>
        </w:rPr>
        <w:footnoteReference w:id="7"/>
      </w:r>
    </w:p>
    <w:p w14:paraId="16CA39E8" w14:textId="77777777" w:rsidR="00034160" w:rsidRPr="005354AD" w:rsidRDefault="00FB0689">
      <w:pPr>
        <w:tabs>
          <w:tab w:val="left" w:pos="1276"/>
        </w:tabs>
        <w:ind w:firstLine="720"/>
        <w:jc w:val="both"/>
        <w:rPr>
          <w:rFonts w:ascii="GHEA Grapalat" w:hAnsi="GHEA Grapalat"/>
          <w:sz w:val="20"/>
          <w:lang w:val="pt-BR"/>
        </w:rPr>
      </w:pPr>
      <w:r w:rsidRPr="005354AD">
        <w:rPr>
          <w:rFonts w:ascii="GHEA Grapalat" w:hAnsi="GHEA Grapalat" w:cs="Times Armenian"/>
          <w:sz w:val="20"/>
          <w:lang w:val="pt-BR"/>
        </w:rPr>
        <w:t>8</w:t>
      </w:r>
      <w:r w:rsidRPr="005354AD">
        <w:rPr>
          <w:rFonts w:ascii="GHEA Grapalat" w:hAnsi="GHEA Grapalat" w:cs="Times Armenian"/>
          <w:sz w:val="20"/>
          <w:lang w:val="hy-AM"/>
        </w:rPr>
        <w:t>.</w:t>
      </w:r>
      <w:r w:rsidRPr="005354AD">
        <w:rPr>
          <w:rFonts w:ascii="GHEA Grapalat" w:hAnsi="GHEA Grapalat" w:cs="Times Armenian"/>
          <w:sz w:val="20"/>
          <w:lang w:val="pt-BR"/>
        </w:rPr>
        <w:t>8</w:t>
      </w:r>
      <w:r w:rsidRPr="005354AD">
        <w:rPr>
          <w:rFonts w:ascii="GHEA Grapalat" w:hAnsi="GHEA Grapalat" w:cs="Times Armenian"/>
          <w:sz w:val="20"/>
          <w:lang w:val="hy-AM"/>
        </w:rPr>
        <w:t xml:space="preserve"> Ա</w:t>
      </w:r>
      <w:proofErr w:type="spellStart"/>
      <w:r w:rsidRPr="005354AD">
        <w:rPr>
          <w:rFonts w:ascii="GHEA Grapalat" w:hAnsi="GHEA Grapalat" w:cs="Times Armenian"/>
          <w:sz w:val="20"/>
        </w:rPr>
        <w:t>պր</w:t>
      </w:r>
      <w:proofErr w:type="spellEnd"/>
      <w:r w:rsidRPr="005354AD">
        <w:rPr>
          <w:rFonts w:ascii="GHEA Grapalat" w:hAnsi="GHEA Grapalat" w:cs="Times Armenian"/>
          <w:sz w:val="20"/>
          <w:lang w:val="hy-AM"/>
        </w:rPr>
        <w:t xml:space="preserve">անքի </w:t>
      </w:r>
      <w:proofErr w:type="spellStart"/>
      <w:r w:rsidRPr="005354AD">
        <w:rPr>
          <w:rFonts w:ascii="GHEA Grapalat" w:hAnsi="GHEA Grapalat" w:cs="Times Armenian"/>
          <w:sz w:val="20"/>
        </w:rPr>
        <w:t>մատա</w:t>
      </w:r>
      <w:proofErr w:type="spellEnd"/>
      <w:r w:rsidRPr="005354AD">
        <w:rPr>
          <w:rFonts w:ascii="GHEA Grapalat" w:hAnsi="GHEA Grapalat" w:cs="Sylfaen"/>
          <w:sz w:val="20"/>
          <w:lang w:val="hy-AM"/>
        </w:rPr>
        <w:t>կա</w:t>
      </w:r>
      <w:r w:rsidRPr="005354AD">
        <w:rPr>
          <w:rFonts w:ascii="GHEA Grapalat" w:hAnsi="GHEA Grapalat" w:cs="Sylfaen"/>
          <w:sz w:val="20"/>
        </w:rPr>
        <w:t>ր</w:t>
      </w:r>
      <w:r w:rsidRPr="005354AD">
        <w:rPr>
          <w:rFonts w:ascii="GHEA Grapalat" w:hAnsi="GHEA Grapalat" w:cs="Sylfaen"/>
          <w:sz w:val="20"/>
          <w:lang w:val="hy-AM"/>
        </w:rPr>
        <w:t>արման</w:t>
      </w:r>
      <w:r w:rsidRPr="005354AD">
        <w:rPr>
          <w:rFonts w:ascii="GHEA Grapalat" w:hAnsi="GHEA Grapalat" w:cs="Times Armenian"/>
          <w:sz w:val="20"/>
          <w:lang w:val="hy-AM"/>
        </w:rPr>
        <w:t xml:space="preserve"> </w:t>
      </w:r>
      <w:r w:rsidRPr="005354AD">
        <w:rPr>
          <w:rFonts w:ascii="GHEA Grapalat" w:hAnsi="GHEA Grapalat" w:cs="Sylfaen"/>
          <w:sz w:val="20"/>
          <w:lang w:val="hy-AM"/>
        </w:rPr>
        <w:t>ժամկետը</w:t>
      </w:r>
      <w:r w:rsidRPr="005354AD">
        <w:rPr>
          <w:rFonts w:ascii="GHEA Grapalat" w:hAnsi="GHEA Grapalat" w:cs="Times Armenian"/>
          <w:sz w:val="20"/>
          <w:lang w:val="hy-AM"/>
        </w:rPr>
        <w:t xml:space="preserve"> </w:t>
      </w:r>
      <w:r w:rsidRPr="005354AD">
        <w:rPr>
          <w:rFonts w:ascii="GHEA Grapalat" w:hAnsi="GHEA Grapalat" w:cs="Sylfaen"/>
          <w:sz w:val="20"/>
          <w:lang w:val="hy-AM"/>
        </w:rPr>
        <w:t>կարող</w:t>
      </w:r>
      <w:r w:rsidRPr="005354AD">
        <w:rPr>
          <w:rFonts w:ascii="GHEA Grapalat" w:hAnsi="GHEA Grapalat" w:cs="Times Armenian"/>
          <w:sz w:val="20"/>
          <w:lang w:val="hy-AM"/>
        </w:rPr>
        <w:t xml:space="preserve"> </w:t>
      </w:r>
      <w:r w:rsidRPr="005354AD">
        <w:rPr>
          <w:rFonts w:ascii="GHEA Grapalat" w:hAnsi="GHEA Grapalat" w:cs="Sylfaen"/>
          <w:sz w:val="20"/>
          <w:lang w:val="hy-AM"/>
        </w:rPr>
        <w:t>է</w:t>
      </w:r>
      <w:r w:rsidRPr="005354AD">
        <w:rPr>
          <w:rFonts w:ascii="GHEA Grapalat" w:hAnsi="GHEA Grapalat" w:cs="Times Armenian"/>
          <w:sz w:val="20"/>
          <w:lang w:val="hy-AM"/>
        </w:rPr>
        <w:t xml:space="preserve"> </w:t>
      </w:r>
      <w:r w:rsidRPr="005354AD">
        <w:rPr>
          <w:rFonts w:ascii="GHEA Grapalat" w:hAnsi="GHEA Grapalat" w:cs="Sylfaen"/>
          <w:sz w:val="20"/>
          <w:lang w:val="hy-AM"/>
        </w:rPr>
        <w:t>երկարաձգվել</w:t>
      </w:r>
      <w:r w:rsidRPr="005354AD">
        <w:rPr>
          <w:rFonts w:ascii="GHEA Grapalat" w:hAnsi="GHEA Grapalat" w:cs="Times Armenian"/>
          <w:sz w:val="20"/>
          <w:lang w:val="hy-AM"/>
        </w:rPr>
        <w:t xml:space="preserve"> </w:t>
      </w:r>
      <w:r w:rsidRPr="005354AD">
        <w:rPr>
          <w:rFonts w:ascii="GHEA Grapalat" w:hAnsi="GHEA Grapalat" w:cs="Sylfaen"/>
          <w:sz w:val="20"/>
          <w:lang w:val="hy-AM"/>
        </w:rPr>
        <w:t>մինչև</w:t>
      </w:r>
      <w:r w:rsidRPr="005354AD">
        <w:rPr>
          <w:rFonts w:ascii="GHEA Grapalat" w:hAnsi="GHEA Grapalat" w:cs="Times Armenian"/>
          <w:sz w:val="20"/>
          <w:lang w:val="hy-AM"/>
        </w:rPr>
        <w:t xml:space="preserve"> </w:t>
      </w:r>
      <w:r w:rsidRPr="005354AD">
        <w:rPr>
          <w:rFonts w:ascii="GHEA Grapalat" w:hAnsi="GHEA Grapalat" w:cs="Times Armenian"/>
          <w:sz w:val="20"/>
        </w:rPr>
        <w:t>պ</w:t>
      </w:r>
      <w:r w:rsidRPr="005354AD">
        <w:rPr>
          <w:rFonts w:ascii="GHEA Grapalat" w:hAnsi="GHEA Grapalat" w:cs="Times Armenian"/>
          <w:sz w:val="20"/>
          <w:lang w:val="hy-AM"/>
        </w:rPr>
        <w:t xml:space="preserve">այմանագրով </w:t>
      </w:r>
      <w:r w:rsidRPr="005354AD">
        <w:rPr>
          <w:rFonts w:ascii="GHEA Grapalat" w:hAnsi="GHEA Grapalat" w:cs="Sylfaen"/>
          <w:sz w:val="20"/>
          <w:lang w:val="hy-AM"/>
        </w:rPr>
        <w:t>այդ</w:t>
      </w:r>
      <w:r w:rsidRPr="005354AD">
        <w:rPr>
          <w:rFonts w:ascii="GHEA Grapalat" w:hAnsi="GHEA Grapalat" w:cs="Times Armenian"/>
          <w:sz w:val="20"/>
          <w:lang w:val="hy-AM"/>
        </w:rPr>
        <w:t xml:space="preserve"> </w:t>
      </w:r>
      <w:r w:rsidRPr="005354AD">
        <w:rPr>
          <w:rFonts w:ascii="GHEA Grapalat" w:hAnsi="GHEA Grapalat" w:cs="Sylfaen"/>
          <w:sz w:val="20"/>
          <w:lang w:val="hy-AM"/>
        </w:rPr>
        <w:t>ժամկետը</w:t>
      </w:r>
      <w:r w:rsidRPr="005354AD">
        <w:rPr>
          <w:rFonts w:ascii="GHEA Grapalat" w:hAnsi="GHEA Grapalat" w:cs="Times Armenian"/>
          <w:sz w:val="20"/>
          <w:lang w:val="hy-AM"/>
        </w:rPr>
        <w:t xml:space="preserve"> </w:t>
      </w:r>
      <w:r w:rsidRPr="005354AD">
        <w:rPr>
          <w:rFonts w:ascii="GHEA Grapalat" w:hAnsi="GHEA Grapalat" w:cs="Sylfaen"/>
          <w:sz w:val="20"/>
          <w:lang w:val="hy-AM"/>
        </w:rPr>
        <w:t>լրանալը</w:t>
      </w:r>
      <w:r w:rsidRPr="005354AD">
        <w:rPr>
          <w:rFonts w:ascii="GHEA Grapalat" w:hAnsi="GHEA Grapalat" w:cs="Sylfaen"/>
          <w:sz w:val="20"/>
          <w:lang w:val="pt-BR"/>
        </w:rPr>
        <w:t>`</w:t>
      </w:r>
      <w:r w:rsidRPr="005354AD">
        <w:rPr>
          <w:rFonts w:ascii="GHEA Grapalat" w:hAnsi="GHEA Grapalat" w:cs="Times Armenian"/>
          <w:sz w:val="20"/>
          <w:lang w:val="hy-AM"/>
        </w:rPr>
        <w:t xml:space="preserve"> </w:t>
      </w:r>
      <w:proofErr w:type="spellStart"/>
      <w:r w:rsidRPr="005354AD">
        <w:rPr>
          <w:rFonts w:ascii="GHEA Grapalat" w:hAnsi="GHEA Grapalat" w:cs="Times Armenian"/>
          <w:sz w:val="20"/>
        </w:rPr>
        <w:t>Վաճառողի</w:t>
      </w:r>
      <w:proofErr w:type="spellEnd"/>
      <w:r w:rsidRPr="005354AD">
        <w:rPr>
          <w:rFonts w:ascii="GHEA Grapalat" w:hAnsi="GHEA Grapalat" w:cs="Times Armenian"/>
          <w:sz w:val="20"/>
          <w:lang w:val="pt-BR"/>
        </w:rPr>
        <w:t xml:space="preserve"> </w:t>
      </w:r>
      <w:r w:rsidRPr="005354AD">
        <w:rPr>
          <w:rFonts w:ascii="GHEA Grapalat" w:hAnsi="GHEA Grapalat" w:cs="Sylfaen"/>
          <w:sz w:val="20"/>
          <w:lang w:val="hy-AM"/>
        </w:rPr>
        <w:t>առաջարկության</w:t>
      </w:r>
      <w:r w:rsidRPr="005354AD">
        <w:rPr>
          <w:rFonts w:ascii="GHEA Grapalat" w:hAnsi="GHEA Grapalat" w:cs="Times Armenian"/>
          <w:sz w:val="20"/>
          <w:lang w:val="hy-AM"/>
        </w:rPr>
        <w:t xml:space="preserve"> </w:t>
      </w:r>
      <w:r w:rsidRPr="005354AD">
        <w:rPr>
          <w:rFonts w:ascii="GHEA Grapalat" w:hAnsi="GHEA Grapalat" w:cs="Sylfaen"/>
          <w:sz w:val="20"/>
          <w:lang w:val="hy-AM"/>
        </w:rPr>
        <w:t>առկայության</w:t>
      </w:r>
      <w:r w:rsidRPr="005354AD">
        <w:rPr>
          <w:rFonts w:ascii="GHEA Grapalat" w:hAnsi="GHEA Grapalat" w:cs="Times Armenian"/>
          <w:sz w:val="20"/>
          <w:lang w:val="hy-AM"/>
        </w:rPr>
        <w:t xml:space="preserve"> </w:t>
      </w:r>
      <w:r w:rsidRPr="005354AD">
        <w:rPr>
          <w:rFonts w:ascii="GHEA Grapalat" w:hAnsi="GHEA Grapalat" w:cs="Sylfaen"/>
          <w:sz w:val="20"/>
          <w:lang w:val="hy-AM"/>
        </w:rPr>
        <w:t>դեպքում</w:t>
      </w:r>
      <w:r w:rsidRPr="005354AD">
        <w:rPr>
          <w:rFonts w:ascii="GHEA Grapalat" w:hAnsi="GHEA Grapalat" w:cs="Times Armenian"/>
          <w:sz w:val="20"/>
          <w:lang w:val="pt-BR"/>
        </w:rPr>
        <w:t>,</w:t>
      </w:r>
      <w:r w:rsidRPr="005354AD">
        <w:rPr>
          <w:rFonts w:ascii="GHEA Grapalat" w:hAnsi="GHEA Grapalat" w:cs="Times Armenian"/>
          <w:sz w:val="20"/>
          <w:lang w:val="hy-AM"/>
        </w:rPr>
        <w:t xml:space="preserve"> </w:t>
      </w:r>
      <w:r w:rsidRPr="005354AD">
        <w:rPr>
          <w:rFonts w:ascii="GHEA Grapalat" w:hAnsi="GHEA Grapalat" w:cs="Sylfaen"/>
          <w:sz w:val="20"/>
          <w:lang w:val="hy-AM"/>
        </w:rPr>
        <w:t>պայմանով</w:t>
      </w:r>
      <w:r w:rsidRPr="005354AD">
        <w:rPr>
          <w:rFonts w:ascii="GHEA Grapalat" w:hAnsi="GHEA Grapalat" w:cs="Times Armenian"/>
          <w:sz w:val="20"/>
          <w:lang w:val="hy-AM"/>
        </w:rPr>
        <w:t xml:space="preserve">, </w:t>
      </w:r>
      <w:r w:rsidRPr="005354AD">
        <w:rPr>
          <w:rFonts w:ascii="GHEA Grapalat" w:hAnsi="GHEA Grapalat" w:cs="Sylfaen"/>
          <w:sz w:val="20"/>
          <w:lang w:val="hy-AM"/>
        </w:rPr>
        <w:t>որ</w:t>
      </w:r>
      <w:r w:rsidRPr="005354AD">
        <w:rPr>
          <w:rFonts w:ascii="GHEA Grapalat" w:hAnsi="GHEA Grapalat"/>
          <w:sz w:val="20"/>
          <w:lang w:val="hy-AM"/>
        </w:rPr>
        <w:t xml:space="preserve"> </w:t>
      </w:r>
      <w:proofErr w:type="spellStart"/>
      <w:r w:rsidRPr="005354AD">
        <w:rPr>
          <w:rFonts w:ascii="GHEA Grapalat" w:hAnsi="GHEA Grapalat"/>
          <w:sz w:val="20"/>
        </w:rPr>
        <w:t>Գնորդ</w:t>
      </w:r>
      <w:proofErr w:type="spellEnd"/>
      <w:r w:rsidRPr="005354AD">
        <w:rPr>
          <w:rFonts w:ascii="GHEA Grapalat" w:hAnsi="GHEA Grapalat"/>
          <w:sz w:val="20"/>
          <w:lang w:val="hy-AM"/>
        </w:rPr>
        <w:t>ի</w:t>
      </w:r>
      <w:r w:rsidRPr="005354AD">
        <w:rPr>
          <w:rFonts w:ascii="GHEA Grapalat" w:hAnsi="GHEA Grapalat" w:cs="Times Armenian"/>
          <w:sz w:val="20"/>
          <w:lang w:val="hy-AM"/>
        </w:rPr>
        <w:t xml:space="preserve"> </w:t>
      </w:r>
      <w:r w:rsidRPr="005354AD">
        <w:rPr>
          <w:rFonts w:ascii="GHEA Grapalat" w:hAnsi="GHEA Grapalat" w:cs="Sylfaen"/>
          <w:sz w:val="20"/>
          <w:lang w:val="hy-AM"/>
        </w:rPr>
        <w:t>մոտ</w:t>
      </w:r>
      <w:r w:rsidRPr="005354AD">
        <w:rPr>
          <w:rFonts w:ascii="GHEA Grapalat" w:hAnsi="GHEA Grapalat" w:cs="Times Armenian"/>
          <w:sz w:val="20"/>
          <w:lang w:val="hy-AM"/>
        </w:rPr>
        <w:t xml:space="preserve"> </w:t>
      </w:r>
      <w:r w:rsidRPr="005354AD">
        <w:rPr>
          <w:rFonts w:ascii="GHEA Grapalat" w:hAnsi="GHEA Grapalat" w:cs="Sylfaen"/>
          <w:sz w:val="20"/>
          <w:lang w:val="hy-AM"/>
        </w:rPr>
        <w:t>չի</w:t>
      </w:r>
      <w:r w:rsidRPr="005354AD">
        <w:rPr>
          <w:rFonts w:ascii="GHEA Grapalat" w:hAnsi="GHEA Grapalat" w:cs="Times Armenian"/>
          <w:sz w:val="20"/>
          <w:lang w:val="hy-AM"/>
        </w:rPr>
        <w:t xml:space="preserve"> </w:t>
      </w:r>
      <w:r w:rsidRPr="005354AD">
        <w:rPr>
          <w:rFonts w:ascii="GHEA Grapalat" w:hAnsi="GHEA Grapalat" w:cs="Sylfaen"/>
          <w:sz w:val="20"/>
          <w:lang w:val="hy-AM"/>
        </w:rPr>
        <w:t>վերացել</w:t>
      </w:r>
      <w:r w:rsidRPr="005354AD">
        <w:rPr>
          <w:rFonts w:ascii="GHEA Grapalat" w:hAnsi="GHEA Grapalat" w:cs="Times Armenian"/>
          <w:sz w:val="20"/>
          <w:lang w:val="hy-AM"/>
        </w:rPr>
        <w:t xml:space="preserve"> </w:t>
      </w:r>
      <w:proofErr w:type="spellStart"/>
      <w:r w:rsidRPr="005354AD">
        <w:rPr>
          <w:rFonts w:ascii="GHEA Grapalat" w:hAnsi="GHEA Grapalat" w:cs="Times Armenian"/>
          <w:sz w:val="20"/>
        </w:rPr>
        <w:t>ապրանքի</w:t>
      </w:r>
      <w:proofErr w:type="spellEnd"/>
      <w:r w:rsidRPr="005354AD">
        <w:rPr>
          <w:rFonts w:ascii="GHEA Grapalat" w:hAnsi="GHEA Grapalat" w:cs="Times Armenian"/>
          <w:sz w:val="20"/>
          <w:lang w:val="pt-BR"/>
        </w:rPr>
        <w:t xml:space="preserve"> </w:t>
      </w:r>
      <w:r w:rsidRPr="005354AD">
        <w:rPr>
          <w:rFonts w:ascii="GHEA Grapalat" w:hAnsi="GHEA Grapalat" w:cs="Sylfaen"/>
          <w:sz w:val="20"/>
          <w:lang w:val="hy-AM"/>
        </w:rPr>
        <w:t>օգտագործման</w:t>
      </w:r>
      <w:r w:rsidRPr="005354AD">
        <w:rPr>
          <w:rFonts w:ascii="GHEA Grapalat" w:hAnsi="GHEA Grapalat" w:cs="Times Armenian"/>
          <w:sz w:val="20"/>
          <w:lang w:val="hy-AM"/>
        </w:rPr>
        <w:t xml:space="preserve"> </w:t>
      </w:r>
      <w:r w:rsidRPr="005354AD">
        <w:rPr>
          <w:rFonts w:ascii="GHEA Grapalat" w:hAnsi="GHEA Grapalat" w:cs="Sylfaen"/>
          <w:sz w:val="20"/>
          <w:lang w:val="hy-AM"/>
        </w:rPr>
        <w:t>պահանջը</w:t>
      </w:r>
      <w:r w:rsidRPr="005354AD">
        <w:rPr>
          <w:rFonts w:ascii="GHEA Grapalat" w:hAnsi="GHEA Grapalat" w:cs="Sylfaen"/>
          <w:sz w:val="20"/>
          <w:lang w:val="pt-BR"/>
        </w:rPr>
        <w:t xml:space="preserve">, </w:t>
      </w:r>
      <w:proofErr w:type="spellStart"/>
      <w:r w:rsidRPr="005354AD">
        <w:rPr>
          <w:rFonts w:ascii="GHEA Grapalat" w:hAnsi="GHEA Grapalat" w:cs="Sylfaen"/>
          <w:sz w:val="20"/>
        </w:rPr>
        <w:t>իսկ</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Վաճառողի</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առաջարկությունը</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ներկայացվել</w:t>
      </w:r>
      <w:proofErr w:type="spellEnd"/>
      <w:r w:rsidRPr="005354AD">
        <w:rPr>
          <w:rFonts w:ascii="GHEA Grapalat" w:hAnsi="GHEA Grapalat" w:cs="Sylfaen"/>
          <w:sz w:val="20"/>
          <w:lang w:val="pt-BR"/>
        </w:rPr>
        <w:t xml:space="preserve"> </w:t>
      </w:r>
      <w:r w:rsidRPr="005354AD">
        <w:rPr>
          <w:rFonts w:ascii="GHEA Grapalat" w:hAnsi="GHEA Grapalat" w:cs="Sylfaen"/>
          <w:sz w:val="20"/>
        </w:rPr>
        <w:t>է</w:t>
      </w:r>
      <w:r w:rsidRPr="005354AD">
        <w:rPr>
          <w:rFonts w:ascii="GHEA Grapalat" w:hAnsi="GHEA Grapalat" w:cs="Sylfaen"/>
          <w:sz w:val="20"/>
          <w:lang w:val="pt-BR"/>
        </w:rPr>
        <w:t xml:space="preserve"> </w:t>
      </w:r>
      <w:proofErr w:type="spellStart"/>
      <w:r w:rsidRPr="005354AD">
        <w:rPr>
          <w:rFonts w:ascii="GHEA Grapalat" w:hAnsi="GHEA Grapalat" w:cs="Sylfaen"/>
          <w:sz w:val="20"/>
        </w:rPr>
        <w:t>ոչ</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ուշ</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քան</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պայմանագրով</w:t>
      </w:r>
      <w:proofErr w:type="spellEnd"/>
      <w:r w:rsidRPr="005354AD">
        <w:rPr>
          <w:rFonts w:ascii="GHEA Grapalat" w:hAnsi="GHEA Grapalat" w:cs="Sylfaen"/>
          <w:sz w:val="20"/>
          <w:lang w:val="pt-BR"/>
        </w:rPr>
        <w:t xml:space="preserve"> </w:t>
      </w:r>
      <w:r w:rsidRPr="005354AD">
        <w:rPr>
          <w:rFonts w:ascii="GHEA Grapalat" w:hAnsi="GHEA Grapalat" w:cs="Sylfaen"/>
          <w:sz w:val="20"/>
        </w:rPr>
        <w:t>ի</w:t>
      </w:r>
      <w:r w:rsidRPr="005354AD">
        <w:rPr>
          <w:rFonts w:ascii="GHEA Grapalat" w:hAnsi="GHEA Grapalat" w:cs="Sylfaen"/>
          <w:sz w:val="20"/>
          <w:lang w:val="pt-BR"/>
        </w:rPr>
        <w:t xml:space="preserve"> </w:t>
      </w:r>
      <w:proofErr w:type="spellStart"/>
      <w:r w:rsidRPr="005354AD">
        <w:rPr>
          <w:rFonts w:ascii="GHEA Grapalat" w:hAnsi="GHEA Grapalat" w:cs="Sylfaen"/>
          <w:sz w:val="20"/>
        </w:rPr>
        <w:t>սկզբանե</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մատակարարման</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համար</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սահմանված</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ժամկետը</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լրանալուց</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առնվազն</w:t>
      </w:r>
      <w:proofErr w:type="spellEnd"/>
      <w:r w:rsidRPr="005354AD">
        <w:rPr>
          <w:rFonts w:ascii="GHEA Grapalat" w:hAnsi="GHEA Grapalat" w:cs="Sylfaen"/>
          <w:sz w:val="20"/>
          <w:lang w:val="pt-BR"/>
        </w:rPr>
        <w:t xml:space="preserve"> 5 </w:t>
      </w:r>
      <w:proofErr w:type="spellStart"/>
      <w:r w:rsidRPr="005354AD">
        <w:rPr>
          <w:rFonts w:ascii="GHEA Grapalat" w:hAnsi="GHEA Grapalat" w:cs="Sylfaen"/>
          <w:sz w:val="20"/>
        </w:rPr>
        <w:t>օրացուցային</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օր</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առաջ</w:t>
      </w:r>
      <w:proofErr w:type="spellEnd"/>
      <w:r w:rsidRPr="005354AD">
        <w:rPr>
          <w:rFonts w:ascii="GHEA Grapalat" w:hAnsi="GHEA Grapalat" w:cs="Sylfaen"/>
          <w:sz w:val="20"/>
          <w:lang w:val="pt-BR"/>
        </w:rPr>
        <w:t>: Ընդ որում սույն կետով սահմանված դեպքում ապրա</w:t>
      </w:r>
      <w:r w:rsidRPr="005354AD">
        <w:rPr>
          <w:rFonts w:ascii="GHEA Grapalat" w:hAnsi="GHEA Grapalat" w:cs="Times Armenian"/>
          <w:sz w:val="20"/>
          <w:lang w:val="hy-AM"/>
        </w:rPr>
        <w:t xml:space="preserve">նքի </w:t>
      </w:r>
      <w:proofErr w:type="spellStart"/>
      <w:r w:rsidRPr="005354AD">
        <w:rPr>
          <w:rFonts w:ascii="GHEA Grapalat" w:hAnsi="GHEA Grapalat" w:cs="Times Armenian"/>
          <w:sz w:val="20"/>
        </w:rPr>
        <w:t>մատակարա</w:t>
      </w:r>
      <w:proofErr w:type="spellEnd"/>
      <w:r w:rsidRPr="005354AD">
        <w:rPr>
          <w:rFonts w:ascii="GHEA Grapalat" w:hAnsi="GHEA Grapalat" w:cs="Sylfaen"/>
          <w:sz w:val="20"/>
          <w:lang w:val="hy-AM"/>
        </w:rPr>
        <w:t>րման</w:t>
      </w:r>
      <w:r w:rsidRPr="005354AD">
        <w:rPr>
          <w:rFonts w:ascii="GHEA Grapalat" w:hAnsi="GHEA Grapalat" w:cs="Times Armenian"/>
          <w:sz w:val="20"/>
          <w:lang w:val="hy-AM"/>
        </w:rPr>
        <w:t xml:space="preserve"> </w:t>
      </w:r>
      <w:r w:rsidRPr="005354AD">
        <w:rPr>
          <w:rFonts w:ascii="GHEA Grapalat" w:hAnsi="GHEA Grapalat" w:cs="Sylfaen"/>
          <w:sz w:val="20"/>
          <w:lang w:val="hy-AM"/>
        </w:rPr>
        <w:t>ժամկետը</w:t>
      </w:r>
      <w:r w:rsidRPr="005354AD">
        <w:rPr>
          <w:rFonts w:ascii="GHEA Grapalat" w:hAnsi="GHEA Grapalat" w:cs="Times Armenian"/>
          <w:sz w:val="20"/>
          <w:lang w:val="hy-AM"/>
        </w:rPr>
        <w:t xml:space="preserve"> </w:t>
      </w:r>
      <w:r w:rsidRPr="005354AD">
        <w:rPr>
          <w:rFonts w:ascii="GHEA Grapalat" w:hAnsi="GHEA Grapalat" w:cs="Sylfaen"/>
          <w:sz w:val="20"/>
          <w:lang w:val="hy-AM"/>
        </w:rPr>
        <w:t>կարող</w:t>
      </w:r>
      <w:r w:rsidRPr="005354AD">
        <w:rPr>
          <w:rFonts w:ascii="GHEA Grapalat" w:hAnsi="GHEA Grapalat" w:cs="Times Armenian"/>
          <w:sz w:val="20"/>
          <w:lang w:val="hy-AM"/>
        </w:rPr>
        <w:t xml:space="preserve"> </w:t>
      </w:r>
      <w:r w:rsidRPr="005354AD">
        <w:rPr>
          <w:rFonts w:ascii="GHEA Grapalat" w:hAnsi="GHEA Grapalat" w:cs="Sylfaen"/>
          <w:sz w:val="20"/>
          <w:lang w:val="hy-AM"/>
        </w:rPr>
        <w:t>է</w:t>
      </w:r>
      <w:r w:rsidRPr="005354AD">
        <w:rPr>
          <w:rFonts w:ascii="GHEA Grapalat" w:hAnsi="GHEA Grapalat" w:cs="Times Armenian"/>
          <w:sz w:val="20"/>
          <w:lang w:val="hy-AM"/>
        </w:rPr>
        <w:t xml:space="preserve"> </w:t>
      </w:r>
      <w:r w:rsidRPr="005354AD">
        <w:rPr>
          <w:rFonts w:ascii="GHEA Grapalat" w:hAnsi="GHEA Grapalat" w:cs="Sylfaen"/>
          <w:sz w:val="20"/>
          <w:lang w:val="hy-AM"/>
        </w:rPr>
        <w:t>երկարաձգվել</w:t>
      </w:r>
      <w:r w:rsidRPr="005354AD">
        <w:rPr>
          <w:rFonts w:ascii="GHEA Grapalat" w:hAnsi="GHEA Grapalat" w:cs="Times Armenian"/>
          <w:sz w:val="20"/>
          <w:lang w:val="hy-AM"/>
        </w:rPr>
        <w:t xml:space="preserve"> </w:t>
      </w:r>
      <w:proofErr w:type="spellStart"/>
      <w:r w:rsidRPr="005354AD">
        <w:rPr>
          <w:rFonts w:ascii="GHEA Grapalat" w:hAnsi="GHEA Grapalat" w:cs="Times Armenian"/>
          <w:sz w:val="20"/>
        </w:rPr>
        <w:t>մեկ</w:t>
      </w:r>
      <w:proofErr w:type="spellEnd"/>
      <w:r w:rsidRPr="005354AD">
        <w:rPr>
          <w:rFonts w:ascii="GHEA Grapalat" w:hAnsi="GHEA Grapalat" w:cs="Times Armenian"/>
          <w:sz w:val="20"/>
          <w:lang w:val="pt-BR"/>
        </w:rPr>
        <w:t xml:space="preserve"> </w:t>
      </w:r>
      <w:proofErr w:type="spellStart"/>
      <w:r w:rsidRPr="005354AD">
        <w:rPr>
          <w:rFonts w:ascii="GHEA Grapalat" w:hAnsi="GHEA Grapalat" w:cs="Times Armenian"/>
          <w:sz w:val="20"/>
        </w:rPr>
        <w:t>անգամ</w:t>
      </w:r>
      <w:proofErr w:type="spellEnd"/>
      <w:r w:rsidRPr="005354AD">
        <w:rPr>
          <w:rFonts w:ascii="GHEA Grapalat" w:hAnsi="GHEA Grapalat" w:cs="Times Armenian"/>
          <w:sz w:val="20"/>
          <w:lang w:val="pt-BR"/>
        </w:rPr>
        <w:t xml:space="preserve"> </w:t>
      </w:r>
      <w:r w:rsidRPr="005354AD">
        <w:rPr>
          <w:rFonts w:ascii="GHEA Grapalat" w:hAnsi="GHEA Grapalat" w:cs="Sylfaen"/>
          <w:sz w:val="20"/>
          <w:lang w:val="hy-AM"/>
        </w:rPr>
        <w:t>մինչև</w:t>
      </w:r>
      <w:r w:rsidRPr="005354AD">
        <w:rPr>
          <w:rFonts w:ascii="GHEA Grapalat" w:hAnsi="GHEA Grapalat" w:cs="Sylfaen"/>
          <w:sz w:val="20"/>
          <w:lang w:val="pt-BR"/>
        </w:rPr>
        <w:t xml:space="preserve"> 30 </w:t>
      </w:r>
      <w:proofErr w:type="spellStart"/>
      <w:r w:rsidRPr="005354AD">
        <w:rPr>
          <w:rFonts w:ascii="GHEA Grapalat" w:hAnsi="GHEA Grapalat" w:cs="Sylfaen"/>
          <w:sz w:val="20"/>
        </w:rPr>
        <w:t>օրացուցային</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օրով</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բայց</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ոչ</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ավել</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քան</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պայմանագրով</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սահմանված</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ժամկետն</w:t>
      </w:r>
      <w:proofErr w:type="spellEnd"/>
      <w:r w:rsidRPr="005354AD">
        <w:rPr>
          <w:rFonts w:ascii="GHEA Grapalat" w:hAnsi="GHEA Grapalat" w:cs="Sylfaen"/>
          <w:sz w:val="20"/>
          <w:lang w:val="pt-BR"/>
        </w:rPr>
        <w:t xml:space="preserve"> </w:t>
      </w:r>
      <w:r w:rsidRPr="005354AD">
        <w:rPr>
          <w:rFonts w:ascii="GHEA Grapalat" w:hAnsi="GHEA Grapalat" w:cs="Sylfaen"/>
          <w:sz w:val="20"/>
        </w:rPr>
        <w:t>է</w:t>
      </w:r>
      <w:r w:rsidRPr="005354AD">
        <w:rPr>
          <w:rFonts w:ascii="GHEA Grapalat" w:hAnsi="GHEA Grapalat" w:cs="Sylfaen"/>
          <w:sz w:val="20"/>
          <w:lang w:val="pt-BR"/>
        </w:rPr>
        <w:t>:</w:t>
      </w:r>
    </w:p>
    <w:p w14:paraId="671C31C6" w14:textId="77777777" w:rsidR="00034160" w:rsidRPr="005354AD" w:rsidRDefault="00FB0689">
      <w:pPr>
        <w:tabs>
          <w:tab w:val="left" w:pos="720"/>
        </w:tabs>
        <w:jc w:val="both"/>
        <w:rPr>
          <w:rFonts w:ascii="GHEA Grapalat" w:hAnsi="GHEA Grapalat"/>
          <w:sz w:val="20"/>
          <w:lang w:val="hy-AM"/>
        </w:rPr>
      </w:pPr>
      <w:r w:rsidRPr="005354AD">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FAE777C" w14:textId="77777777" w:rsidR="00034160" w:rsidRPr="005354AD" w:rsidRDefault="00FB0689">
      <w:pPr>
        <w:tabs>
          <w:tab w:val="left" w:pos="0"/>
          <w:tab w:val="left" w:pos="720"/>
          <w:tab w:val="left" w:pos="900"/>
        </w:tabs>
        <w:jc w:val="both"/>
        <w:rPr>
          <w:rFonts w:ascii="GHEA Grapalat" w:hAnsi="GHEA Grapalat"/>
          <w:sz w:val="20"/>
          <w:lang w:val="hy-AM"/>
        </w:rPr>
      </w:pPr>
      <w:r w:rsidRPr="005354A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32AA1DF" w14:textId="77777777" w:rsidR="00034160" w:rsidRPr="005354AD" w:rsidRDefault="00FB0689">
      <w:pPr>
        <w:ind w:firstLine="567"/>
        <w:jc w:val="both"/>
        <w:rPr>
          <w:rFonts w:ascii="GHEA Grapalat" w:hAnsi="GHEA Grapalat"/>
          <w:sz w:val="20"/>
          <w:szCs w:val="20"/>
          <w:lang w:val="hy-AM" w:eastAsia="ru-RU"/>
        </w:rPr>
      </w:pPr>
      <w:r w:rsidRPr="005354AD">
        <w:rPr>
          <w:rFonts w:ascii="GHEA Grapalat" w:hAnsi="GHEA Grapalat"/>
          <w:sz w:val="20"/>
          <w:lang w:val="hy-AM"/>
        </w:rPr>
        <w:tab/>
        <w:t>8.10 Պ</w:t>
      </w:r>
      <w:r w:rsidRPr="005354AD">
        <w:rPr>
          <w:rFonts w:ascii="GHEA Grapalat" w:hAnsi="GHEA Grapalat"/>
          <w:spacing w:val="-4"/>
          <w:sz w:val="20"/>
          <w:szCs w:val="20"/>
          <w:lang w:val="hy-AM" w:eastAsia="ru-RU"/>
        </w:rPr>
        <w:t xml:space="preserve">այմանագիրը չի </w:t>
      </w:r>
      <w:r w:rsidRPr="005354AD">
        <w:rPr>
          <w:rFonts w:ascii="GHEA Grapalat" w:hAnsi="GHEA Grapalat"/>
          <w:sz w:val="20"/>
          <w:szCs w:val="20"/>
          <w:lang w:val="hy-AM" w:eastAsia="ru-RU"/>
        </w:rPr>
        <w:t>կարող փոփոխվել կողմերի պարտա</w:t>
      </w:r>
      <w:r w:rsidRPr="005354AD">
        <w:rPr>
          <w:rFonts w:ascii="GHEA Grapalat" w:hAnsi="GHEA Grapalat"/>
          <w:sz w:val="20"/>
          <w:szCs w:val="20"/>
          <w:lang w:val="hy-AM" w:eastAsia="ru-RU"/>
        </w:rPr>
        <w:softHyphen/>
        <w:t>վորու</w:t>
      </w:r>
      <w:r w:rsidRPr="005354AD">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3590A8FA" w14:textId="77777777" w:rsidR="00034160" w:rsidRPr="005354AD" w:rsidRDefault="00FB0689">
      <w:pPr>
        <w:ind w:firstLine="567"/>
        <w:jc w:val="both"/>
        <w:rPr>
          <w:rFonts w:ascii="GHEA Grapalat" w:hAnsi="GHEA Grapalat"/>
          <w:sz w:val="20"/>
          <w:szCs w:val="20"/>
          <w:lang w:val="hy-AM" w:eastAsia="ru-RU"/>
        </w:rPr>
      </w:pPr>
      <w:r w:rsidRPr="005354AD">
        <w:rPr>
          <w:rFonts w:ascii="GHEA Grapalat" w:hAnsi="GHEA Grapalat"/>
          <w:sz w:val="20"/>
          <w:szCs w:val="20"/>
          <w:lang w:val="hy-AM" w:eastAsia="ru-RU"/>
        </w:rPr>
        <w:tab/>
        <w:t>8.11 Վաճառողի  կողմից ստանձնած պարտավորությունները չկատա</w:t>
      </w:r>
      <w:r w:rsidRPr="005354A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5354A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3"/>
      <w:r w:rsidRPr="005354AD">
        <w:rPr>
          <w:rFonts w:ascii="GHEA Grapalat" w:hAnsi="GHEA Grapalat"/>
          <w:sz w:val="20"/>
          <w:szCs w:val="20"/>
          <w:lang w:val="hy-AM" w:eastAsia="ru-RU"/>
        </w:rPr>
        <w:t xml:space="preserve">   </w:t>
      </w:r>
    </w:p>
    <w:p w14:paraId="09AF44CF" w14:textId="77777777" w:rsidR="00034160" w:rsidRPr="005354AD" w:rsidRDefault="00FB0689">
      <w:pPr>
        <w:ind w:firstLine="567"/>
        <w:jc w:val="both"/>
        <w:rPr>
          <w:rFonts w:ascii="GHEA Grapalat" w:hAnsi="GHEA Grapalat"/>
          <w:sz w:val="20"/>
          <w:szCs w:val="20"/>
          <w:lang w:val="hy-AM" w:eastAsia="ru-RU"/>
        </w:rPr>
      </w:pPr>
      <w:r w:rsidRPr="005354AD">
        <w:rPr>
          <w:rFonts w:ascii="GHEA Grapalat" w:hAnsi="GHEA Grapalat"/>
          <w:sz w:val="20"/>
          <w:szCs w:val="20"/>
          <w:lang w:val="hy-AM" w:eastAsia="ru-RU"/>
        </w:rPr>
        <w:t>8.12</w:t>
      </w:r>
      <w:r w:rsidRPr="005354AD">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3EF5F57" w14:textId="77777777" w:rsidR="00034160" w:rsidRPr="005354AD" w:rsidRDefault="00FB0689">
      <w:pPr>
        <w:ind w:firstLine="567"/>
        <w:jc w:val="both"/>
        <w:rPr>
          <w:rFonts w:ascii="GHEA Grapalat" w:hAnsi="GHEA Grapalat"/>
          <w:sz w:val="20"/>
          <w:szCs w:val="20"/>
          <w:lang w:val="hy-AM" w:eastAsia="ru-RU"/>
        </w:rPr>
      </w:pPr>
      <w:r w:rsidRPr="005354AD">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3129518A" w14:textId="77777777" w:rsidR="00034160" w:rsidRPr="005354AD" w:rsidRDefault="00FB0689">
      <w:pPr>
        <w:ind w:firstLine="567"/>
        <w:jc w:val="both"/>
        <w:rPr>
          <w:rFonts w:ascii="GHEA Grapalat" w:hAnsi="GHEA Grapalat"/>
          <w:sz w:val="20"/>
          <w:szCs w:val="20"/>
          <w:lang w:val="hy-AM" w:eastAsia="ru-RU"/>
        </w:rPr>
      </w:pPr>
      <w:r w:rsidRPr="005354AD">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929F92C" w14:textId="77777777" w:rsidR="00034160" w:rsidRPr="005354AD" w:rsidRDefault="00FB0689">
      <w:pPr>
        <w:ind w:firstLine="567"/>
        <w:jc w:val="both"/>
        <w:rPr>
          <w:rFonts w:ascii="GHEA Grapalat" w:hAnsi="GHEA Grapalat"/>
          <w:sz w:val="20"/>
          <w:szCs w:val="20"/>
          <w:lang w:val="hy-AM" w:eastAsia="ru-RU"/>
        </w:rPr>
      </w:pPr>
      <w:r w:rsidRPr="005354AD">
        <w:rPr>
          <w:rFonts w:ascii="GHEA Grapalat" w:hAnsi="GHEA Grapalat"/>
          <w:sz w:val="20"/>
          <w:szCs w:val="20"/>
          <w:lang w:val="hy-AM" w:eastAsia="ru-RU"/>
        </w:rPr>
        <w:tab/>
      </w:r>
    </w:p>
    <w:p w14:paraId="7A48BEE2" w14:textId="77777777" w:rsidR="00034160" w:rsidRPr="005354AD" w:rsidRDefault="00034160">
      <w:pPr>
        <w:tabs>
          <w:tab w:val="left" w:pos="1276"/>
        </w:tabs>
        <w:ind w:firstLine="720"/>
        <w:jc w:val="both"/>
        <w:rPr>
          <w:rFonts w:ascii="GHEA Grapalat" w:hAnsi="GHEA Grapalat" w:cs="Sylfaen"/>
          <w:sz w:val="20"/>
          <w:u w:val="single"/>
          <w:lang w:val="hy-AM"/>
        </w:rPr>
      </w:pPr>
    </w:p>
    <w:p w14:paraId="53CFE341" w14:textId="77777777" w:rsidR="00034160" w:rsidRPr="005354AD" w:rsidRDefault="00FB0689">
      <w:pPr>
        <w:ind w:firstLine="709"/>
        <w:jc w:val="both"/>
        <w:rPr>
          <w:rFonts w:ascii="GHEA Grapalat" w:hAnsi="GHEA Grapalat"/>
          <w:b/>
          <w:sz w:val="20"/>
          <w:lang w:val="hy-AM"/>
        </w:rPr>
      </w:pPr>
      <w:r w:rsidRPr="005354AD">
        <w:rPr>
          <w:rFonts w:ascii="GHEA Grapalat" w:hAnsi="GHEA Grapalat"/>
          <w:b/>
          <w:sz w:val="20"/>
          <w:lang w:val="hy-AM"/>
        </w:rPr>
        <w:t>9. Կողմերի հասցեները, բանկային վավերապայմանները և ստորագրությունները</w:t>
      </w:r>
    </w:p>
    <w:p w14:paraId="694E17E4" w14:textId="77777777" w:rsidR="00034160" w:rsidRPr="005354AD" w:rsidRDefault="00FB0689">
      <w:pPr>
        <w:ind w:firstLine="709"/>
        <w:jc w:val="both"/>
        <w:rPr>
          <w:rFonts w:ascii="GHEA Grapalat" w:hAnsi="GHEA Grapalat"/>
          <w:sz w:val="20"/>
          <w:lang w:val="hy-AM"/>
        </w:rPr>
      </w:pPr>
      <w:r w:rsidRPr="005354AD">
        <w:rPr>
          <w:rFonts w:ascii="GHEA Grapalat" w:hAnsi="GHEA Grapalat"/>
          <w:sz w:val="20"/>
          <w:lang w:val="hy-AM"/>
        </w:rPr>
        <w:t xml:space="preserve"> </w:t>
      </w:r>
    </w:p>
    <w:p w14:paraId="73F77984" w14:textId="77777777" w:rsidR="00034160" w:rsidRPr="005354AD" w:rsidRDefault="00034160">
      <w:pPr>
        <w:ind w:firstLine="709"/>
        <w:jc w:val="both"/>
        <w:rPr>
          <w:rFonts w:ascii="GHEA Grapalat" w:hAnsi="GHEA Grapalat"/>
          <w:sz w:val="20"/>
          <w:lang w:val="hy-AM"/>
        </w:rPr>
      </w:pPr>
    </w:p>
    <w:p w14:paraId="77FDA82C" w14:textId="77777777" w:rsidR="00034160" w:rsidRPr="005354AD" w:rsidRDefault="00034160">
      <w:pPr>
        <w:ind w:firstLine="709"/>
        <w:jc w:val="both"/>
        <w:rPr>
          <w:rFonts w:ascii="GHEA Grapalat" w:hAnsi="GHEA Grapalat"/>
          <w:sz w:val="20"/>
          <w:lang w:val="hy-AM"/>
        </w:rPr>
      </w:pPr>
    </w:p>
    <w:tbl>
      <w:tblPr>
        <w:tblW w:w="9639" w:type="dxa"/>
        <w:tblInd w:w="409" w:type="dxa"/>
        <w:tblLayout w:type="fixed"/>
        <w:tblLook w:val="04A0" w:firstRow="1" w:lastRow="0" w:firstColumn="1" w:lastColumn="0" w:noHBand="0" w:noVBand="1"/>
      </w:tblPr>
      <w:tblGrid>
        <w:gridCol w:w="4536"/>
        <w:gridCol w:w="760"/>
        <w:gridCol w:w="4343"/>
      </w:tblGrid>
      <w:tr w:rsidR="00034160" w:rsidRPr="005354AD" w14:paraId="798ED15F" w14:textId="77777777">
        <w:tc>
          <w:tcPr>
            <w:tcW w:w="4536" w:type="dxa"/>
          </w:tcPr>
          <w:p w14:paraId="59299D7D" w14:textId="77777777" w:rsidR="00034160" w:rsidRPr="005354AD" w:rsidRDefault="00FB0689">
            <w:pPr>
              <w:jc w:val="center"/>
              <w:rPr>
                <w:rFonts w:ascii="GHEA Grapalat" w:hAnsi="GHEA Grapalat" w:cs="Sylfaen"/>
                <w:b/>
                <w:bCs/>
                <w:lang w:val="nb-NO"/>
              </w:rPr>
            </w:pPr>
            <w:r w:rsidRPr="005354AD">
              <w:rPr>
                <w:rFonts w:ascii="GHEA Grapalat" w:hAnsi="GHEA Grapalat" w:cs="Sylfaen"/>
                <w:b/>
                <w:bCs/>
                <w:lang w:val="nb-NO"/>
              </w:rPr>
              <w:t>ԳՆՈՐԴ</w:t>
            </w:r>
          </w:p>
          <w:p w14:paraId="2C8BA7D7" w14:textId="77777777" w:rsidR="00034160" w:rsidRPr="005354AD" w:rsidRDefault="00FB0689">
            <w:pPr>
              <w:jc w:val="center"/>
              <w:rPr>
                <w:rFonts w:ascii="GHEA Grapalat" w:hAnsi="GHEA Grapalat"/>
                <w:sz w:val="22"/>
                <w:szCs w:val="22"/>
                <w:u w:val="single"/>
              </w:rPr>
            </w:pPr>
            <w:r w:rsidRPr="005354AD">
              <w:rPr>
                <w:rFonts w:ascii="GHEA Grapalat" w:hAnsi="GHEA Grapalat"/>
                <w:sz w:val="22"/>
                <w:szCs w:val="22"/>
                <w:u w:val="single"/>
              </w:rPr>
              <w:t xml:space="preserve"> </w:t>
            </w:r>
          </w:p>
          <w:p w14:paraId="04B2BE5F" w14:textId="77777777" w:rsidR="00034160" w:rsidRPr="005354AD" w:rsidRDefault="00034160">
            <w:pPr>
              <w:rPr>
                <w:rFonts w:ascii="GHEA Grapalat" w:hAnsi="GHEA Grapalat"/>
                <w:lang w:val="hy-AM"/>
              </w:rPr>
            </w:pPr>
          </w:p>
          <w:p w14:paraId="583DFF21" w14:textId="77777777" w:rsidR="00034160" w:rsidRPr="005354AD" w:rsidRDefault="00FB0689">
            <w:pPr>
              <w:jc w:val="center"/>
              <w:rPr>
                <w:rFonts w:ascii="GHEA Grapalat" w:hAnsi="GHEA Grapalat"/>
                <w:lang w:val="hy-AM"/>
              </w:rPr>
            </w:pPr>
            <w:r w:rsidRPr="005354AD">
              <w:rPr>
                <w:rFonts w:ascii="GHEA Grapalat" w:hAnsi="GHEA Grapalat"/>
                <w:lang w:val="hy-AM"/>
              </w:rPr>
              <w:t>---------------------------------</w:t>
            </w:r>
          </w:p>
          <w:p w14:paraId="5D716CCE" w14:textId="77777777" w:rsidR="00034160" w:rsidRPr="005354AD" w:rsidRDefault="00FB0689">
            <w:pPr>
              <w:jc w:val="center"/>
              <w:rPr>
                <w:rFonts w:ascii="GHEA Grapalat" w:hAnsi="GHEA Grapalat"/>
                <w:sz w:val="18"/>
                <w:szCs w:val="18"/>
              </w:rPr>
            </w:pPr>
            <w:r w:rsidRPr="005354AD">
              <w:rPr>
                <w:rFonts w:ascii="GHEA Grapalat" w:hAnsi="GHEA Grapalat"/>
                <w:sz w:val="18"/>
                <w:szCs w:val="18"/>
              </w:rPr>
              <w:t>/</w:t>
            </w:r>
            <w:r w:rsidRPr="005354AD">
              <w:rPr>
                <w:rFonts w:ascii="GHEA Grapalat" w:hAnsi="GHEA Grapalat" w:cs="Sylfaen"/>
                <w:sz w:val="18"/>
                <w:szCs w:val="18"/>
                <w:lang w:val="hy-AM"/>
              </w:rPr>
              <w:t>ստորագրություն</w:t>
            </w:r>
            <w:r w:rsidRPr="005354AD">
              <w:rPr>
                <w:rFonts w:ascii="GHEA Grapalat" w:hAnsi="GHEA Grapalat"/>
                <w:sz w:val="18"/>
                <w:szCs w:val="18"/>
              </w:rPr>
              <w:t>/</w:t>
            </w:r>
          </w:p>
          <w:p w14:paraId="6367F02D" w14:textId="77777777" w:rsidR="00034160" w:rsidRPr="005354AD" w:rsidRDefault="00FB0689">
            <w:pPr>
              <w:jc w:val="center"/>
              <w:rPr>
                <w:rFonts w:ascii="GHEA Grapalat" w:hAnsi="GHEA Grapalat"/>
                <w:sz w:val="18"/>
                <w:szCs w:val="18"/>
                <w:lang w:val="hy-AM"/>
              </w:rPr>
            </w:pPr>
            <w:r w:rsidRPr="005354AD">
              <w:rPr>
                <w:rFonts w:ascii="GHEA Grapalat" w:hAnsi="GHEA Grapalat" w:cs="Sylfaen"/>
                <w:sz w:val="18"/>
                <w:szCs w:val="18"/>
                <w:lang w:val="hy-AM"/>
              </w:rPr>
              <w:t>Կ</w:t>
            </w:r>
            <w:r w:rsidRPr="005354AD">
              <w:rPr>
                <w:rFonts w:ascii="GHEA Grapalat" w:hAnsi="GHEA Grapalat"/>
                <w:sz w:val="18"/>
                <w:szCs w:val="18"/>
                <w:lang w:val="hy-AM"/>
              </w:rPr>
              <w:t>.</w:t>
            </w:r>
            <w:r w:rsidRPr="005354AD">
              <w:rPr>
                <w:rFonts w:ascii="GHEA Grapalat" w:hAnsi="GHEA Grapalat" w:cs="Sylfaen"/>
                <w:sz w:val="18"/>
                <w:szCs w:val="18"/>
                <w:lang w:val="hy-AM"/>
              </w:rPr>
              <w:t>Տ</w:t>
            </w:r>
          </w:p>
        </w:tc>
        <w:tc>
          <w:tcPr>
            <w:tcW w:w="760" w:type="dxa"/>
          </w:tcPr>
          <w:p w14:paraId="2575EA48" w14:textId="77777777" w:rsidR="00034160" w:rsidRPr="005354AD" w:rsidRDefault="00034160">
            <w:pPr>
              <w:jc w:val="center"/>
              <w:rPr>
                <w:rFonts w:ascii="GHEA Grapalat" w:hAnsi="GHEA Grapalat"/>
                <w:lang w:val="hy-AM"/>
              </w:rPr>
            </w:pPr>
          </w:p>
        </w:tc>
        <w:tc>
          <w:tcPr>
            <w:tcW w:w="4343" w:type="dxa"/>
          </w:tcPr>
          <w:p w14:paraId="37A99044" w14:textId="77777777" w:rsidR="00034160" w:rsidRPr="005354AD" w:rsidRDefault="00FB0689">
            <w:pPr>
              <w:jc w:val="center"/>
              <w:rPr>
                <w:rFonts w:ascii="GHEA Grapalat" w:hAnsi="GHEA Grapalat" w:cs="Sylfaen"/>
                <w:b/>
                <w:bCs/>
                <w:lang w:val="hy-AM"/>
              </w:rPr>
            </w:pPr>
            <w:r w:rsidRPr="005354AD">
              <w:rPr>
                <w:rFonts w:ascii="GHEA Grapalat" w:hAnsi="GHEA Grapalat" w:cs="Sylfaen"/>
                <w:b/>
                <w:bCs/>
                <w:lang w:val="hy-AM"/>
              </w:rPr>
              <w:t>ՎԱՃԱՌՈՂ</w:t>
            </w:r>
          </w:p>
          <w:p w14:paraId="7F105ECF" w14:textId="77777777" w:rsidR="00034160" w:rsidRPr="005354AD" w:rsidRDefault="00034160">
            <w:pPr>
              <w:jc w:val="center"/>
              <w:rPr>
                <w:rFonts w:ascii="GHEA Grapalat" w:hAnsi="GHEA Grapalat"/>
                <w:lang w:val="hy-AM"/>
              </w:rPr>
            </w:pPr>
          </w:p>
          <w:p w14:paraId="321230CC" w14:textId="77777777" w:rsidR="00034160" w:rsidRPr="005354AD" w:rsidRDefault="00034160">
            <w:pPr>
              <w:jc w:val="center"/>
              <w:rPr>
                <w:rFonts w:ascii="GHEA Grapalat" w:hAnsi="GHEA Grapalat"/>
                <w:lang w:val="hy-AM"/>
              </w:rPr>
            </w:pPr>
          </w:p>
          <w:p w14:paraId="7EE6D6DA" w14:textId="77777777" w:rsidR="00034160" w:rsidRPr="005354AD" w:rsidRDefault="00FB0689">
            <w:pPr>
              <w:jc w:val="center"/>
              <w:rPr>
                <w:rFonts w:ascii="GHEA Grapalat" w:hAnsi="GHEA Grapalat"/>
                <w:lang w:val="hy-AM"/>
              </w:rPr>
            </w:pPr>
            <w:r w:rsidRPr="005354AD">
              <w:rPr>
                <w:rFonts w:ascii="GHEA Grapalat" w:hAnsi="GHEA Grapalat"/>
                <w:lang w:val="hy-AM"/>
              </w:rPr>
              <w:t>---------------------------------</w:t>
            </w:r>
          </w:p>
          <w:p w14:paraId="78CD53BD" w14:textId="77777777" w:rsidR="00034160" w:rsidRPr="005354AD" w:rsidRDefault="00FB0689">
            <w:pPr>
              <w:jc w:val="center"/>
              <w:rPr>
                <w:rFonts w:ascii="GHEA Grapalat" w:hAnsi="GHEA Grapalat"/>
                <w:sz w:val="18"/>
                <w:szCs w:val="18"/>
              </w:rPr>
            </w:pPr>
            <w:r w:rsidRPr="005354AD">
              <w:rPr>
                <w:rFonts w:ascii="GHEA Grapalat" w:hAnsi="GHEA Grapalat"/>
                <w:sz w:val="18"/>
                <w:szCs w:val="18"/>
              </w:rPr>
              <w:t>/</w:t>
            </w:r>
            <w:r w:rsidRPr="005354AD">
              <w:rPr>
                <w:rFonts w:ascii="GHEA Grapalat" w:hAnsi="GHEA Grapalat" w:cs="Sylfaen"/>
                <w:sz w:val="18"/>
                <w:szCs w:val="18"/>
                <w:lang w:val="hy-AM"/>
              </w:rPr>
              <w:t>ստորագրություն</w:t>
            </w:r>
            <w:r w:rsidRPr="005354AD">
              <w:rPr>
                <w:rFonts w:ascii="GHEA Grapalat" w:hAnsi="GHEA Grapalat"/>
                <w:sz w:val="18"/>
                <w:szCs w:val="18"/>
              </w:rPr>
              <w:t>/</w:t>
            </w:r>
          </w:p>
          <w:p w14:paraId="78128540" w14:textId="77777777" w:rsidR="00034160" w:rsidRPr="005354AD" w:rsidRDefault="00FB0689">
            <w:pPr>
              <w:jc w:val="center"/>
              <w:rPr>
                <w:rFonts w:ascii="GHEA Grapalat" w:hAnsi="GHEA Grapalat"/>
                <w:sz w:val="22"/>
                <w:szCs w:val="22"/>
                <w:lang w:val="hy-AM"/>
              </w:rPr>
            </w:pPr>
            <w:r w:rsidRPr="005354AD">
              <w:rPr>
                <w:rFonts w:ascii="GHEA Grapalat" w:hAnsi="GHEA Grapalat" w:cs="Sylfaen"/>
                <w:sz w:val="18"/>
                <w:szCs w:val="18"/>
                <w:lang w:val="hy-AM"/>
              </w:rPr>
              <w:t>Կ</w:t>
            </w:r>
            <w:r w:rsidRPr="005354AD">
              <w:rPr>
                <w:rFonts w:ascii="GHEA Grapalat" w:hAnsi="GHEA Grapalat"/>
                <w:sz w:val="18"/>
                <w:szCs w:val="18"/>
                <w:lang w:val="hy-AM"/>
              </w:rPr>
              <w:t>.</w:t>
            </w:r>
            <w:r w:rsidRPr="005354AD">
              <w:rPr>
                <w:rFonts w:ascii="GHEA Grapalat" w:hAnsi="GHEA Grapalat" w:cs="Sylfaen"/>
                <w:sz w:val="18"/>
                <w:szCs w:val="18"/>
                <w:lang w:val="hy-AM"/>
              </w:rPr>
              <w:t>Տ</w:t>
            </w:r>
          </w:p>
        </w:tc>
      </w:tr>
    </w:tbl>
    <w:p w14:paraId="770323B7" w14:textId="77777777" w:rsidR="00034160" w:rsidRPr="005354AD" w:rsidRDefault="00034160">
      <w:pPr>
        <w:rPr>
          <w:rFonts w:ascii="GHEA Grapalat" w:hAnsi="GHEA Grapalat"/>
          <w:sz w:val="20"/>
          <w:lang w:val="hy-AM"/>
        </w:rPr>
      </w:pPr>
    </w:p>
    <w:p w14:paraId="4E7E2D93" w14:textId="77777777" w:rsidR="00034160" w:rsidRPr="005354AD" w:rsidRDefault="00FB0689">
      <w:pPr>
        <w:ind w:firstLine="720"/>
        <w:jc w:val="both"/>
        <w:rPr>
          <w:rFonts w:ascii="GHEA Grapalat" w:hAnsi="GHEA Grapalat"/>
          <w:sz w:val="20"/>
          <w:lang w:val="hy-AM"/>
        </w:rPr>
      </w:pPr>
      <w:r w:rsidRPr="005354AD">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59A73140" w14:textId="77777777" w:rsidR="00034160" w:rsidRPr="005354AD" w:rsidRDefault="00034160">
      <w:pPr>
        <w:tabs>
          <w:tab w:val="left" w:pos="1276"/>
        </w:tabs>
        <w:ind w:firstLine="720"/>
        <w:jc w:val="both"/>
        <w:rPr>
          <w:rFonts w:ascii="GHEA Grapalat" w:hAnsi="GHEA Grapalat" w:cs="Sylfaen"/>
          <w:sz w:val="20"/>
          <w:u w:val="single"/>
          <w:lang w:val="hy-AM"/>
        </w:rPr>
      </w:pPr>
    </w:p>
    <w:p w14:paraId="7E193DB6" w14:textId="77777777" w:rsidR="00034160" w:rsidRPr="005354AD" w:rsidRDefault="00034160">
      <w:pPr>
        <w:rPr>
          <w:rFonts w:ascii="GHEA Grapalat" w:hAnsi="GHEA Grapalat"/>
          <w:sz w:val="20"/>
          <w:lang w:val="hy-AM"/>
        </w:rPr>
      </w:pPr>
    </w:p>
    <w:p w14:paraId="29616AAD" w14:textId="77777777" w:rsidR="00034160" w:rsidRPr="005354AD" w:rsidRDefault="00034160">
      <w:pPr>
        <w:rPr>
          <w:rFonts w:ascii="GHEA Grapalat" w:hAnsi="GHEA Grapalat"/>
          <w:sz w:val="20"/>
          <w:lang w:val="hy-AM"/>
        </w:rPr>
      </w:pPr>
    </w:p>
    <w:p w14:paraId="1946368F" w14:textId="77777777" w:rsidR="00034160" w:rsidRPr="005354AD" w:rsidRDefault="00034160">
      <w:pPr>
        <w:rPr>
          <w:rFonts w:ascii="GHEA Grapalat" w:hAnsi="GHEA Grapalat"/>
          <w:sz w:val="20"/>
          <w:lang w:val="hy-AM"/>
        </w:rPr>
      </w:pPr>
    </w:p>
    <w:p w14:paraId="35A7B8E8" w14:textId="77777777" w:rsidR="00034160" w:rsidRPr="005354AD" w:rsidRDefault="00034160">
      <w:pPr>
        <w:rPr>
          <w:rFonts w:ascii="GHEA Grapalat" w:hAnsi="GHEA Grapalat"/>
          <w:sz w:val="20"/>
          <w:lang w:val="hy-AM"/>
        </w:rPr>
      </w:pPr>
    </w:p>
    <w:p w14:paraId="7E6D7584" w14:textId="77777777" w:rsidR="00034160" w:rsidRPr="005354AD" w:rsidRDefault="00034160">
      <w:pPr>
        <w:jc w:val="right"/>
        <w:rPr>
          <w:rFonts w:ascii="GHEA Grapalat" w:hAnsi="GHEA Grapalat"/>
          <w:sz w:val="20"/>
          <w:lang w:val="hy-AM"/>
        </w:rPr>
        <w:sectPr w:rsidR="00034160" w:rsidRPr="005354AD">
          <w:pgSz w:w="11906" w:h="16838"/>
          <w:pgMar w:top="720" w:right="662" w:bottom="426" w:left="1138" w:header="562" w:footer="562" w:gutter="0"/>
          <w:cols w:space="720"/>
        </w:sectPr>
      </w:pPr>
    </w:p>
    <w:p w14:paraId="484255F8" w14:textId="77777777" w:rsidR="00034160" w:rsidRPr="000450D3" w:rsidRDefault="00FB0689">
      <w:pPr>
        <w:jc w:val="right"/>
        <w:rPr>
          <w:rFonts w:ascii="GHEA Grapalat" w:hAnsi="GHEA Grapalat"/>
          <w:i/>
          <w:sz w:val="18"/>
          <w:lang w:val="hy-AM"/>
        </w:rPr>
      </w:pPr>
      <w:r w:rsidRPr="000450D3">
        <w:rPr>
          <w:rFonts w:ascii="GHEA Grapalat" w:hAnsi="GHEA Grapalat"/>
          <w:i/>
          <w:sz w:val="18"/>
          <w:lang w:val="hy-AM"/>
        </w:rPr>
        <w:t>Հավելված N 1</w:t>
      </w:r>
    </w:p>
    <w:p w14:paraId="33E8DF3D" w14:textId="77777777" w:rsidR="00034160" w:rsidRPr="000450D3" w:rsidRDefault="00FB0689">
      <w:pPr>
        <w:jc w:val="right"/>
        <w:rPr>
          <w:rFonts w:ascii="GHEA Grapalat" w:hAnsi="GHEA Grapalat"/>
          <w:i/>
          <w:sz w:val="18"/>
          <w:lang w:val="hy-AM"/>
        </w:rPr>
      </w:pPr>
      <w:r w:rsidRPr="000450D3">
        <w:rPr>
          <w:rFonts w:ascii="GHEA Grapalat" w:hAnsi="GHEA Grapalat"/>
          <w:i/>
          <w:sz w:val="18"/>
          <w:lang w:val="hy-AM"/>
        </w:rPr>
        <w:t xml:space="preserve">«         »              20  թ. կնքված </w:t>
      </w:r>
    </w:p>
    <w:p w14:paraId="07C90054" w14:textId="0B0459D1" w:rsidR="00034160" w:rsidRPr="000450D3" w:rsidRDefault="00FB0689">
      <w:pPr>
        <w:jc w:val="right"/>
        <w:rPr>
          <w:rFonts w:ascii="GHEA Grapalat" w:hAnsi="GHEA Grapalat"/>
          <w:i/>
          <w:sz w:val="18"/>
          <w:lang w:val="hy-AM"/>
        </w:rPr>
      </w:pPr>
      <w:r w:rsidRPr="000450D3">
        <w:rPr>
          <w:rFonts w:ascii="GHEA Grapalat" w:hAnsi="GHEA Grapalat"/>
          <w:i/>
          <w:sz w:val="18"/>
          <w:lang w:val="hy-AM"/>
        </w:rPr>
        <w:t xml:space="preserve">                     </w:t>
      </w:r>
      <w:r w:rsidRPr="000450D3">
        <w:rPr>
          <w:rFonts w:ascii="GHEA Grapalat" w:hAnsi="GHEA Grapalat" w:cs="Sylfaen"/>
          <w:b/>
          <w:sz w:val="20"/>
          <w:lang w:val="hy-AM"/>
        </w:rPr>
        <w:t>«</w:t>
      </w:r>
      <w:r w:rsidR="00C12ED2" w:rsidRPr="000450D3">
        <w:rPr>
          <w:rFonts w:ascii="GHEA Grapalat" w:hAnsi="GHEA Grapalat" w:cs="Sylfaen"/>
          <w:b/>
          <w:sz w:val="20"/>
          <w:lang w:val="hy-AM"/>
        </w:rPr>
        <w:t>ՀՀԱՄՄՀ-ԱԼՄ-ԳՀԱՊՁԲ-22/03</w:t>
      </w:r>
      <w:r w:rsidRPr="000450D3">
        <w:rPr>
          <w:rFonts w:ascii="GHEA Grapalat" w:hAnsi="GHEA Grapalat" w:cs="Sylfaen"/>
          <w:b/>
          <w:sz w:val="20"/>
          <w:lang w:val="hy-AM"/>
        </w:rPr>
        <w:t>»</w:t>
      </w:r>
      <w:r w:rsidRPr="000450D3">
        <w:rPr>
          <w:rFonts w:ascii="GHEA Grapalat" w:hAnsi="GHEA Grapalat"/>
          <w:i/>
          <w:sz w:val="14"/>
          <w:lang w:val="hy-AM"/>
        </w:rPr>
        <w:t xml:space="preserve"> </w:t>
      </w:r>
      <w:r w:rsidRPr="000450D3">
        <w:rPr>
          <w:rFonts w:ascii="GHEA Grapalat" w:hAnsi="GHEA Grapalat"/>
          <w:i/>
          <w:sz w:val="18"/>
          <w:lang w:val="hy-AM"/>
        </w:rPr>
        <w:t>ծածկագրով պայմանագրի</w:t>
      </w:r>
    </w:p>
    <w:p w14:paraId="451E4FD6" w14:textId="77777777" w:rsidR="00034160" w:rsidRPr="005354AD" w:rsidRDefault="00034160">
      <w:pPr>
        <w:jc w:val="center"/>
        <w:rPr>
          <w:rFonts w:ascii="GHEA Grapalat" w:hAnsi="GHEA Grapalat"/>
          <w:sz w:val="18"/>
          <w:lang w:val="hy-AM"/>
        </w:rPr>
      </w:pPr>
    </w:p>
    <w:p w14:paraId="36E99CDC" w14:textId="77777777" w:rsidR="00034160" w:rsidRPr="005354AD" w:rsidRDefault="00034160">
      <w:pPr>
        <w:jc w:val="center"/>
        <w:rPr>
          <w:rFonts w:ascii="GHEA Grapalat" w:hAnsi="GHEA Grapalat"/>
          <w:sz w:val="20"/>
          <w:lang w:val="hy-AM"/>
        </w:rPr>
      </w:pPr>
    </w:p>
    <w:p w14:paraId="3B336EC7" w14:textId="77777777" w:rsidR="00034160" w:rsidRPr="005354AD" w:rsidRDefault="00FB0689">
      <w:pPr>
        <w:jc w:val="center"/>
        <w:rPr>
          <w:rFonts w:ascii="GHEA Grapalat" w:hAnsi="GHEA Grapalat"/>
          <w:sz w:val="20"/>
          <w:lang w:val="hy-AM"/>
        </w:rPr>
      </w:pPr>
      <w:r w:rsidRPr="005354AD">
        <w:rPr>
          <w:rFonts w:ascii="GHEA Grapalat" w:hAnsi="GHEA Grapalat"/>
          <w:sz w:val="20"/>
          <w:lang w:val="hy-AM"/>
        </w:rPr>
        <w:t>ՏԵԽՆԻԿԱԿԱՆ ԲՆՈՒԹԱԳԻՐ - ԳՆՄԱՆ ԺԱՄԱՆԱԿԱՑՈՒՅՑ*</w:t>
      </w:r>
    </w:p>
    <w:p w14:paraId="3F2D8D61" w14:textId="77777777" w:rsidR="00034160" w:rsidRPr="005354AD" w:rsidRDefault="00FB0689" w:rsidP="00145670">
      <w:pPr>
        <w:jc w:val="right"/>
        <w:rPr>
          <w:rFonts w:ascii="GHEA Grapalat" w:hAnsi="GHEA Grapalat"/>
          <w:sz w:val="20"/>
          <w:lang w:val="hy-AM"/>
        </w:rPr>
      </w:pP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hy-AM"/>
        </w:rPr>
        <w:tab/>
      </w:r>
      <w:r w:rsidRPr="005354AD">
        <w:rPr>
          <w:rFonts w:ascii="GHEA Grapalat" w:hAnsi="GHEA Grapalat"/>
          <w:sz w:val="20"/>
          <w:lang w:val="hy-AM"/>
        </w:rPr>
        <w:tab/>
        <w:t xml:space="preserve">                                                                ՀՀ դրամ</w:t>
      </w:r>
    </w:p>
    <w:tbl>
      <w:tblPr>
        <w:tblW w:w="156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517"/>
        <w:gridCol w:w="1173"/>
        <w:gridCol w:w="2605"/>
        <w:gridCol w:w="966"/>
        <w:gridCol w:w="924"/>
        <w:gridCol w:w="1127"/>
        <w:gridCol w:w="898"/>
        <w:gridCol w:w="851"/>
        <w:gridCol w:w="1134"/>
        <w:gridCol w:w="1480"/>
      </w:tblGrid>
      <w:tr w:rsidR="00034160" w:rsidRPr="001779C6" w14:paraId="70895FDA" w14:textId="77777777" w:rsidTr="00C7401E">
        <w:tc>
          <w:tcPr>
            <w:tcW w:w="15656" w:type="dxa"/>
            <w:gridSpan w:val="12"/>
          </w:tcPr>
          <w:p w14:paraId="519587D9"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Ապրանքի</w:t>
            </w:r>
            <w:proofErr w:type="spellEnd"/>
          </w:p>
        </w:tc>
      </w:tr>
      <w:tr w:rsidR="00BC3F2B" w:rsidRPr="001779C6" w14:paraId="0647647F" w14:textId="77777777" w:rsidTr="00C7401E">
        <w:trPr>
          <w:trHeight w:val="219"/>
        </w:trPr>
        <w:tc>
          <w:tcPr>
            <w:tcW w:w="1451" w:type="dxa"/>
            <w:vMerge w:val="restart"/>
            <w:vAlign w:val="center"/>
          </w:tcPr>
          <w:p w14:paraId="612F2E19"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հրավերով</w:t>
            </w:r>
            <w:proofErr w:type="spellEnd"/>
            <w:r w:rsidRPr="001779C6">
              <w:rPr>
                <w:rFonts w:ascii="GHEA Grapalat" w:hAnsi="GHEA Grapalat"/>
                <w:sz w:val="18"/>
              </w:rPr>
              <w:t xml:space="preserve"> </w:t>
            </w:r>
            <w:proofErr w:type="spellStart"/>
            <w:r w:rsidRPr="001779C6">
              <w:rPr>
                <w:rFonts w:ascii="GHEA Grapalat" w:hAnsi="GHEA Grapalat"/>
                <w:sz w:val="18"/>
              </w:rPr>
              <w:t>նախատեսված</w:t>
            </w:r>
            <w:proofErr w:type="spellEnd"/>
            <w:r w:rsidRPr="001779C6">
              <w:rPr>
                <w:rFonts w:ascii="GHEA Grapalat" w:hAnsi="GHEA Grapalat"/>
                <w:sz w:val="18"/>
              </w:rPr>
              <w:t xml:space="preserve"> </w:t>
            </w:r>
            <w:proofErr w:type="spellStart"/>
            <w:r w:rsidRPr="001779C6">
              <w:rPr>
                <w:rFonts w:ascii="GHEA Grapalat" w:hAnsi="GHEA Grapalat"/>
                <w:sz w:val="18"/>
              </w:rPr>
              <w:t>չափաբաժնի</w:t>
            </w:r>
            <w:proofErr w:type="spellEnd"/>
            <w:r w:rsidRPr="001779C6">
              <w:rPr>
                <w:rFonts w:ascii="GHEA Grapalat" w:hAnsi="GHEA Grapalat"/>
                <w:sz w:val="18"/>
              </w:rPr>
              <w:t xml:space="preserve"> </w:t>
            </w:r>
            <w:proofErr w:type="spellStart"/>
            <w:r w:rsidRPr="001779C6">
              <w:rPr>
                <w:rFonts w:ascii="GHEA Grapalat" w:hAnsi="GHEA Grapalat"/>
                <w:sz w:val="18"/>
              </w:rPr>
              <w:t>համարը</w:t>
            </w:r>
            <w:proofErr w:type="spellEnd"/>
          </w:p>
        </w:tc>
        <w:tc>
          <w:tcPr>
            <w:tcW w:w="1530" w:type="dxa"/>
            <w:vMerge w:val="restart"/>
            <w:vAlign w:val="center"/>
          </w:tcPr>
          <w:p w14:paraId="6A085151"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գնումների</w:t>
            </w:r>
            <w:proofErr w:type="spellEnd"/>
            <w:r w:rsidRPr="001779C6">
              <w:rPr>
                <w:rFonts w:ascii="GHEA Grapalat" w:hAnsi="GHEA Grapalat"/>
                <w:sz w:val="18"/>
              </w:rPr>
              <w:t xml:space="preserve"> </w:t>
            </w:r>
            <w:proofErr w:type="spellStart"/>
            <w:r w:rsidRPr="001779C6">
              <w:rPr>
                <w:rFonts w:ascii="GHEA Grapalat" w:hAnsi="GHEA Grapalat"/>
                <w:sz w:val="18"/>
              </w:rPr>
              <w:t>պլանով</w:t>
            </w:r>
            <w:proofErr w:type="spellEnd"/>
            <w:r w:rsidRPr="001779C6">
              <w:rPr>
                <w:rFonts w:ascii="GHEA Grapalat" w:hAnsi="GHEA Grapalat"/>
                <w:sz w:val="18"/>
              </w:rPr>
              <w:t xml:space="preserve"> </w:t>
            </w:r>
            <w:proofErr w:type="spellStart"/>
            <w:r w:rsidRPr="001779C6">
              <w:rPr>
                <w:rFonts w:ascii="GHEA Grapalat" w:hAnsi="GHEA Grapalat"/>
                <w:sz w:val="18"/>
              </w:rPr>
              <w:t>նախատեսված</w:t>
            </w:r>
            <w:proofErr w:type="spellEnd"/>
            <w:r w:rsidRPr="001779C6">
              <w:rPr>
                <w:rFonts w:ascii="GHEA Grapalat" w:hAnsi="GHEA Grapalat"/>
                <w:sz w:val="18"/>
              </w:rPr>
              <w:t xml:space="preserve"> </w:t>
            </w:r>
            <w:proofErr w:type="spellStart"/>
            <w:r w:rsidRPr="001779C6">
              <w:rPr>
                <w:rFonts w:ascii="GHEA Grapalat" w:hAnsi="GHEA Grapalat"/>
                <w:sz w:val="18"/>
              </w:rPr>
              <w:t>միջանցիկ</w:t>
            </w:r>
            <w:proofErr w:type="spellEnd"/>
            <w:r w:rsidRPr="001779C6">
              <w:rPr>
                <w:rFonts w:ascii="GHEA Grapalat" w:hAnsi="GHEA Grapalat"/>
                <w:sz w:val="18"/>
              </w:rPr>
              <w:t xml:space="preserve"> </w:t>
            </w:r>
            <w:proofErr w:type="spellStart"/>
            <w:r w:rsidRPr="001779C6">
              <w:rPr>
                <w:rFonts w:ascii="GHEA Grapalat" w:hAnsi="GHEA Grapalat"/>
                <w:sz w:val="18"/>
              </w:rPr>
              <w:t>ծածկագիրը</w:t>
            </w:r>
            <w:proofErr w:type="spellEnd"/>
            <w:r w:rsidRPr="001779C6">
              <w:rPr>
                <w:rFonts w:ascii="GHEA Grapalat" w:hAnsi="GHEA Grapalat"/>
                <w:sz w:val="18"/>
              </w:rPr>
              <w:t xml:space="preserve">` </w:t>
            </w:r>
            <w:proofErr w:type="spellStart"/>
            <w:r w:rsidRPr="001779C6">
              <w:rPr>
                <w:rFonts w:ascii="GHEA Grapalat" w:hAnsi="GHEA Grapalat"/>
                <w:sz w:val="18"/>
              </w:rPr>
              <w:t>ըստ</w:t>
            </w:r>
            <w:proofErr w:type="spellEnd"/>
            <w:r w:rsidRPr="001779C6">
              <w:rPr>
                <w:rFonts w:ascii="GHEA Grapalat" w:hAnsi="GHEA Grapalat"/>
                <w:sz w:val="18"/>
              </w:rPr>
              <w:t xml:space="preserve"> ԳՄԱ </w:t>
            </w:r>
            <w:proofErr w:type="spellStart"/>
            <w:r w:rsidRPr="001779C6">
              <w:rPr>
                <w:rFonts w:ascii="GHEA Grapalat" w:hAnsi="GHEA Grapalat"/>
                <w:sz w:val="18"/>
              </w:rPr>
              <w:t>դասակարգման</w:t>
            </w:r>
            <w:proofErr w:type="spellEnd"/>
            <w:r w:rsidRPr="001779C6">
              <w:rPr>
                <w:rFonts w:ascii="GHEA Grapalat" w:hAnsi="GHEA Grapalat"/>
                <w:sz w:val="18"/>
              </w:rPr>
              <w:t xml:space="preserve"> (CPV)</w:t>
            </w:r>
          </w:p>
        </w:tc>
        <w:tc>
          <w:tcPr>
            <w:tcW w:w="1517" w:type="dxa"/>
            <w:vMerge w:val="restart"/>
            <w:vAlign w:val="center"/>
          </w:tcPr>
          <w:p w14:paraId="5C248144"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անվանումը</w:t>
            </w:r>
            <w:proofErr w:type="spellEnd"/>
            <w:r w:rsidRPr="001779C6">
              <w:rPr>
                <w:rFonts w:ascii="GHEA Grapalat" w:hAnsi="GHEA Grapalat"/>
                <w:sz w:val="18"/>
              </w:rPr>
              <w:t xml:space="preserve"> </w:t>
            </w:r>
          </w:p>
        </w:tc>
        <w:tc>
          <w:tcPr>
            <w:tcW w:w="1173" w:type="dxa"/>
            <w:vMerge w:val="restart"/>
            <w:vAlign w:val="center"/>
          </w:tcPr>
          <w:p w14:paraId="7F7FFCAB"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ապրանքային</w:t>
            </w:r>
            <w:proofErr w:type="spellEnd"/>
            <w:r w:rsidRPr="001779C6">
              <w:rPr>
                <w:rFonts w:ascii="GHEA Grapalat" w:hAnsi="GHEA Grapalat"/>
                <w:sz w:val="18"/>
              </w:rPr>
              <w:t xml:space="preserve"> </w:t>
            </w:r>
            <w:proofErr w:type="spellStart"/>
            <w:r w:rsidRPr="001779C6">
              <w:rPr>
                <w:rFonts w:ascii="GHEA Grapalat" w:hAnsi="GHEA Grapalat"/>
                <w:sz w:val="18"/>
              </w:rPr>
              <w:t>նշանը</w:t>
            </w:r>
            <w:proofErr w:type="spellEnd"/>
            <w:r w:rsidRPr="001779C6">
              <w:rPr>
                <w:rFonts w:ascii="GHEA Grapalat" w:hAnsi="GHEA Grapalat"/>
                <w:sz w:val="18"/>
              </w:rPr>
              <w:t xml:space="preserve">, </w:t>
            </w:r>
            <w:proofErr w:type="spellStart"/>
            <w:r w:rsidRPr="001779C6">
              <w:rPr>
                <w:rFonts w:ascii="GHEA Grapalat" w:hAnsi="GHEA Grapalat"/>
                <w:sz w:val="18"/>
              </w:rPr>
              <w:t>մակիշը</w:t>
            </w:r>
            <w:proofErr w:type="spellEnd"/>
            <w:r w:rsidRPr="001779C6">
              <w:rPr>
                <w:rFonts w:ascii="GHEA Grapalat" w:hAnsi="GHEA Grapalat"/>
                <w:sz w:val="18"/>
              </w:rPr>
              <w:t xml:space="preserve"> և </w:t>
            </w:r>
            <w:proofErr w:type="spellStart"/>
            <w:r w:rsidRPr="001779C6">
              <w:rPr>
                <w:rFonts w:ascii="GHEA Grapalat" w:hAnsi="GHEA Grapalat"/>
                <w:sz w:val="18"/>
              </w:rPr>
              <w:t>արտադրողի</w:t>
            </w:r>
            <w:proofErr w:type="spellEnd"/>
            <w:r w:rsidRPr="001779C6">
              <w:rPr>
                <w:rFonts w:ascii="GHEA Grapalat" w:hAnsi="GHEA Grapalat"/>
                <w:sz w:val="18"/>
              </w:rPr>
              <w:t xml:space="preserve"> </w:t>
            </w:r>
            <w:proofErr w:type="spellStart"/>
            <w:r w:rsidRPr="001779C6">
              <w:rPr>
                <w:rFonts w:ascii="GHEA Grapalat" w:hAnsi="GHEA Grapalat"/>
                <w:sz w:val="18"/>
              </w:rPr>
              <w:t>անվանումը</w:t>
            </w:r>
            <w:proofErr w:type="spellEnd"/>
            <w:r w:rsidRPr="001779C6">
              <w:rPr>
                <w:rFonts w:ascii="GHEA Grapalat" w:hAnsi="GHEA Grapalat"/>
                <w:sz w:val="18"/>
              </w:rPr>
              <w:t xml:space="preserve"> **</w:t>
            </w:r>
          </w:p>
        </w:tc>
        <w:tc>
          <w:tcPr>
            <w:tcW w:w="2605" w:type="dxa"/>
            <w:vMerge w:val="restart"/>
            <w:vAlign w:val="center"/>
          </w:tcPr>
          <w:p w14:paraId="6C0D2CB2"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տեխնիկական</w:t>
            </w:r>
            <w:proofErr w:type="spellEnd"/>
            <w:r w:rsidRPr="001779C6">
              <w:rPr>
                <w:rFonts w:ascii="GHEA Grapalat" w:hAnsi="GHEA Grapalat"/>
                <w:sz w:val="18"/>
              </w:rPr>
              <w:t xml:space="preserve"> </w:t>
            </w:r>
            <w:proofErr w:type="spellStart"/>
            <w:r w:rsidRPr="001779C6">
              <w:rPr>
                <w:rFonts w:ascii="GHEA Grapalat" w:hAnsi="GHEA Grapalat"/>
                <w:sz w:val="18"/>
              </w:rPr>
              <w:t>բնութագիրը</w:t>
            </w:r>
            <w:proofErr w:type="spellEnd"/>
          </w:p>
        </w:tc>
        <w:tc>
          <w:tcPr>
            <w:tcW w:w="966" w:type="dxa"/>
            <w:vMerge w:val="restart"/>
            <w:vAlign w:val="center"/>
          </w:tcPr>
          <w:p w14:paraId="50789D2D"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չափման</w:t>
            </w:r>
            <w:proofErr w:type="spellEnd"/>
            <w:r w:rsidRPr="001779C6">
              <w:rPr>
                <w:rFonts w:ascii="GHEA Grapalat" w:hAnsi="GHEA Grapalat"/>
                <w:sz w:val="18"/>
              </w:rPr>
              <w:t xml:space="preserve"> </w:t>
            </w:r>
            <w:proofErr w:type="spellStart"/>
            <w:r w:rsidRPr="001779C6">
              <w:rPr>
                <w:rFonts w:ascii="GHEA Grapalat" w:hAnsi="GHEA Grapalat"/>
                <w:sz w:val="18"/>
              </w:rPr>
              <w:t>միավորը</w:t>
            </w:r>
            <w:proofErr w:type="spellEnd"/>
          </w:p>
        </w:tc>
        <w:tc>
          <w:tcPr>
            <w:tcW w:w="924" w:type="dxa"/>
            <w:vMerge w:val="restart"/>
            <w:vAlign w:val="center"/>
          </w:tcPr>
          <w:p w14:paraId="3E32B292"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միավոր</w:t>
            </w:r>
            <w:proofErr w:type="spellEnd"/>
            <w:r w:rsidRPr="001779C6">
              <w:rPr>
                <w:rFonts w:ascii="GHEA Grapalat" w:hAnsi="GHEA Grapalat"/>
                <w:sz w:val="18"/>
              </w:rPr>
              <w:t xml:space="preserve"> </w:t>
            </w:r>
            <w:proofErr w:type="spellStart"/>
            <w:r w:rsidRPr="001779C6">
              <w:rPr>
                <w:rFonts w:ascii="GHEA Grapalat" w:hAnsi="GHEA Grapalat"/>
                <w:sz w:val="18"/>
              </w:rPr>
              <w:t>գինը</w:t>
            </w:r>
            <w:proofErr w:type="spellEnd"/>
            <w:r w:rsidRPr="001779C6">
              <w:rPr>
                <w:rFonts w:ascii="GHEA Grapalat" w:hAnsi="GHEA Grapalat"/>
                <w:sz w:val="18"/>
              </w:rPr>
              <w:t xml:space="preserve">/ՀՀ </w:t>
            </w:r>
            <w:proofErr w:type="spellStart"/>
            <w:r w:rsidRPr="001779C6">
              <w:rPr>
                <w:rFonts w:ascii="GHEA Grapalat" w:hAnsi="GHEA Grapalat"/>
                <w:sz w:val="18"/>
              </w:rPr>
              <w:t>դրամ</w:t>
            </w:r>
            <w:proofErr w:type="spellEnd"/>
          </w:p>
        </w:tc>
        <w:tc>
          <w:tcPr>
            <w:tcW w:w="1127" w:type="dxa"/>
            <w:vMerge w:val="restart"/>
            <w:vAlign w:val="center"/>
          </w:tcPr>
          <w:p w14:paraId="39F9621B"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ընդհանուր</w:t>
            </w:r>
            <w:proofErr w:type="spellEnd"/>
            <w:r w:rsidRPr="001779C6">
              <w:rPr>
                <w:rFonts w:ascii="GHEA Grapalat" w:hAnsi="GHEA Grapalat"/>
                <w:sz w:val="18"/>
              </w:rPr>
              <w:t xml:space="preserve"> </w:t>
            </w:r>
            <w:proofErr w:type="spellStart"/>
            <w:r w:rsidRPr="001779C6">
              <w:rPr>
                <w:rFonts w:ascii="GHEA Grapalat" w:hAnsi="GHEA Grapalat"/>
                <w:sz w:val="18"/>
              </w:rPr>
              <w:t>գինը</w:t>
            </w:r>
            <w:proofErr w:type="spellEnd"/>
            <w:r w:rsidRPr="001779C6">
              <w:rPr>
                <w:rFonts w:ascii="GHEA Grapalat" w:hAnsi="GHEA Grapalat"/>
                <w:sz w:val="18"/>
              </w:rPr>
              <w:t xml:space="preserve">/ՀՀ </w:t>
            </w:r>
            <w:proofErr w:type="spellStart"/>
            <w:r w:rsidRPr="001779C6">
              <w:rPr>
                <w:rFonts w:ascii="GHEA Grapalat" w:hAnsi="GHEA Grapalat"/>
                <w:sz w:val="18"/>
              </w:rPr>
              <w:t>դրամ</w:t>
            </w:r>
            <w:proofErr w:type="spellEnd"/>
          </w:p>
        </w:tc>
        <w:tc>
          <w:tcPr>
            <w:tcW w:w="898" w:type="dxa"/>
            <w:vMerge w:val="restart"/>
            <w:vAlign w:val="center"/>
          </w:tcPr>
          <w:p w14:paraId="2F358232"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ընդհանուր</w:t>
            </w:r>
            <w:proofErr w:type="spellEnd"/>
            <w:r w:rsidRPr="001779C6">
              <w:rPr>
                <w:rFonts w:ascii="GHEA Grapalat" w:hAnsi="GHEA Grapalat"/>
                <w:sz w:val="18"/>
              </w:rPr>
              <w:t xml:space="preserve"> </w:t>
            </w:r>
            <w:proofErr w:type="spellStart"/>
            <w:r w:rsidRPr="001779C6">
              <w:rPr>
                <w:rFonts w:ascii="GHEA Grapalat" w:hAnsi="GHEA Grapalat"/>
                <w:sz w:val="18"/>
              </w:rPr>
              <w:t>քանակը</w:t>
            </w:r>
            <w:proofErr w:type="spellEnd"/>
          </w:p>
        </w:tc>
        <w:tc>
          <w:tcPr>
            <w:tcW w:w="3465" w:type="dxa"/>
            <w:gridSpan w:val="3"/>
            <w:vAlign w:val="center"/>
          </w:tcPr>
          <w:p w14:paraId="32D09095"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մատակարարման</w:t>
            </w:r>
            <w:proofErr w:type="spellEnd"/>
          </w:p>
        </w:tc>
      </w:tr>
      <w:tr w:rsidR="00BC3F2B" w:rsidRPr="001779C6" w14:paraId="382C05EC" w14:textId="77777777" w:rsidTr="00C7401E">
        <w:trPr>
          <w:trHeight w:val="445"/>
        </w:trPr>
        <w:tc>
          <w:tcPr>
            <w:tcW w:w="1451" w:type="dxa"/>
            <w:vMerge/>
            <w:vAlign w:val="center"/>
          </w:tcPr>
          <w:p w14:paraId="7BE710BC" w14:textId="77777777" w:rsidR="00034160" w:rsidRPr="001779C6" w:rsidRDefault="00034160">
            <w:pPr>
              <w:jc w:val="center"/>
              <w:rPr>
                <w:rFonts w:ascii="GHEA Grapalat" w:hAnsi="GHEA Grapalat"/>
                <w:sz w:val="18"/>
              </w:rPr>
            </w:pPr>
          </w:p>
        </w:tc>
        <w:tc>
          <w:tcPr>
            <w:tcW w:w="1530" w:type="dxa"/>
            <w:vMerge/>
            <w:vAlign w:val="center"/>
          </w:tcPr>
          <w:p w14:paraId="6A79E9C4" w14:textId="77777777" w:rsidR="00034160" w:rsidRPr="001779C6" w:rsidRDefault="00034160">
            <w:pPr>
              <w:jc w:val="center"/>
              <w:rPr>
                <w:rFonts w:ascii="GHEA Grapalat" w:hAnsi="GHEA Grapalat"/>
                <w:sz w:val="18"/>
              </w:rPr>
            </w:pPr>
          </w:p>
        </w:tc>
        <w:tc>
          <w:tcPr>
            <w:tcW w:w="1517" w:type="dxa"/>
            <w:vMerge/>
            <w:vAlign w:val="center"/>
          </w:tcPr>
          <w:p w14:paraId="6209EC94" w14:textId="77777777" w:rsidR="00034160" w:rsidRPr="001779C6" w:rsidRDefault="00034160">
            <w:pPr>
              <w:jc w:val="center"/>
              <w:rPr>
                <w:rFonts w:ascii="GHEA Grapalat" w:hAnsi="GHEA Grapalat"/>
                <w:sz w:val="18"/>
              </w:rPr>
            </w:pPr>
          </w:p>
        </w:tc>
        <w:tc>
          <w:tcPr>
            <w:tcW w:w="1173" w:type="dxa"/>
            <w:vMerge/>
            <w:vAlign w:val="center"/>
          </w:tcPr>
          <w:p w14:paraId="31C5C494" w14:textId="77777777" w:rsidR="00034160" w:rsidRPr="001779C6" w:rsidRDefault="00034160">
            <w:pPr>
              <w:jc w:val="center"/>
              <w:rPr>
                <w:rFonts w:ascii="GHEA Grapalat" w:hAnsi="GHEA Grapalat"/>
                <w:sz w:val="18"/>
              </w:rPr>
            </w:pPr>
          </w:p>
        </w:tc>
        <w:tc>
          <w:tcPr>
            <w:tcW w:w="2605" w:type="dxa"/>
            <w:vMerge/>
            <w:vAlign w:val="center"/>
          </w:tcPr>
          <w:p w14:paraId="0B13414E" w14:textId="77777777" w:rsidR="00034160" w:rsidRPr="001779C6" w:rsidRDefault="00034160">
            <w:pPr>
              <w:jc w:val="center"/>
              <w:rPr>
                <w:rFonts w:ascii="GHEA Grapalat" w:hAnsi="GHEA Grapalat"/>
                <w:sz w:val="18"/>
              </w:rPr>
            </w:pPr>
          </w:p>
        </w:tc>
        <w:tc>
          <w:tcPr>
            <w:tcW w:w="966" w:type="dxa"/>
            <w:vMerge/>
            <w:vAlign w:val="center"/>
          </w:tcPr>
          <w:p w14:paraId="7CBCF126" w14:textId="77777777" w:rsidR="00034160" w:rsidRPr="001779C6" w:rsidRDefault="00034160">
            <w:pPr>
              <w:jc w:val="center"/>
              <w:rPr>
                <w:rFonts w:ascii="GHEA Grapalat" w:hAnsi="GHEA Grapalat"/>
                <w:sz w:val="18"/>
              </w:rPr>
            </w:pPr>
          </w:p>
        </w:tc>
        <w:tc>
          <w:tcPr>
            <w:tcW w:w="924" w:type="dxa"/>
            <w:vMerge/>
            <w:vAlign w:val="center"/>
          </w:tcPr>
          <w:p w14:paraId="777C3843" w14:textId="77777777" w:rsidR="00034160" w:rsidRPr="001779C6" w:rsidRDefault="00034160">
            <w:pPr>
              <w:jc w:val="center"/>
              <w:rPr>
                <w:rFonts w:ascii="GHEA Grapalat" w:hAnsi="GHEA Grapalat"/>
                <w:sz w:val="18"/>
              </w:rPr>
            </w:pPr>
          </w:p>
        </w:tc>
        <w:tc>
          <w:tcPr>
            <w:tcW w:w="1127" w:type="dxa"/>
            <w:vMerge/>
            <w:vAlign w:val="center"/>
          </w:tcPr>
          <w:p w14:paraId="73874D1C" w14:textId="77777777" w:rsidR="00034160" w:rsidRPr="001779C6" w:rsidRDefault="00034160">
            <w:pPr>
              <w:jc w:val="center"/>
              <w:rPr>
                <w:rFonts w:ascii="GHEA Grapalat" w:hAnsi="GHEA Grapalat"/>
                <w:sz w:val="18"/>
              </w:rPr>
            </w:pPr>
          </w:p>
        </w:tc>
        <w:tc>
          <w:tcPr>
            <w:tcW w:w="898" w:type="dxa"/>
            <w:vMerge/>
            <w:vAlign w:val="center"/>
          </w:tcPr>
          <w:p w14:paraId="28A6253B" w14:textId="77777777" w:rsidR="00034160" w:rsidRPr="001779C6" w:rsidRDefault="00034160">
            <w:pPr>
              <w:jc w:val="center"/>
              <w:rPr>
                <w:rFonts w:ascii="GHEA Grapalat" w:hAnsi="GHEA Grapalat"/>
                <w:sz w:val="18"/>
              </w:rPr>
            </w:pPr>
          </w:p>
        </w:tc>
        <w:tc>
          <w:tcPr>
            <w:tcW w:w="851" w:type="dxa"/>
            <w:vAlign w:val="center"/>
          </w:tcPr>
          <w:p w14:paraId="08EF1E3B"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Հասցեն</w:t>
            </w:r>
            <w:proofErr w:type="spellEnd"/>
          </w:p>
        </w:tc>
        <w:tc>
          <w:tcPr>
            <w:tcW w:w="1134" w:type="dxa"/>
            <w:vAlign w:val="center"/>
          </w:tcPr>
          <w:p w14:paraId="58677015"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ենթակա</w:t>
            </w:r>
            <w:proofErr w:type="spellEnd"/>
            <w:r w:rsidRPr="001779C6">
              <w:rPr>
                <w:rFonts w:ascii="GHEA Grapalat" w:hAnsi="GHEA Grapalat"/>
                <w:sz w:val="18"/>
              </w:rPr>
              <w:t xml:space="preserve"> </w:t>
            </w:r>
            <w:proofErr w:type="spellStart"/>
            <w:r w:rsidRPr="001779C6">
              <w:rPr>
                <w:rFonts w:ascii="GHEA Grapalat" w:hAnsi="GHEA Grapalat"/>
                <w:sz w:val="18"/>
              </w:rPr>
              <w:t>քանակը</w:t>
            </w:r>
            <w:proofErr w:type="spellEnd"/>
          </w:p>
        </w:tc>
        <w:tc>
          <w:tcPr>
            <w:tcW w:w="1480" w:type="dxa"/>
            <w:vAlign w:val="center"/>
          </w:tcPr>
          <w:p w14:paraId="1343CDBE" w14:textId="77777777" w:rsidR="00034160" w:rsidRPr="001779C6" w:rsidRDefault="00FB0689">
            <w:pPr>
              <w:jc w:val="center"/>
              <w:rPr>
                <w:rFonts w:ascii="GHEA Grapalat" w:hAnsi="GHEA Grapalat"/>
                <w:sz w:val="18"/>
              </w:rPr>
            </w:pPr>
            <w:proofErr w:type="spellStart"/>
            <w:r w:rsidRPr="001779C6">
              <w:rPr>
                <w:rFonts w:ascii="GHEA Grapalat" w:hAnsi="GHEA Grapalat"/>
                <w:sz w:val="18"/>
              </w:rPr>
              <w:t>Ժամկետը</w:t>
            </w:r>
            <w:proofErr w:type="spellEnd"/>
            <w:r w:rsidRPr="001779C6">
              <w:rPr>
                <w:rFonts w:ascii="GHEA Grapalat" w:hAnsi="GHEA Grapalat"/>
                <w:sz w:val="18"/>
              </w:rPr>
              <w:t>***</w:t>
            </w:r>
          </w:p>
          <w:p w14:paraId="2B38AC05" w14:textId="77777777" w:rsidR="00034160" w:rsidRPr="001779C6" w:rsidRDefault="00034160">
            <w:pPr>
              <w:jc w:val="center"/>
              <w:rPr>
                <w:rFonts w:ascii="GHEA Grapalat" w:hAnsi="GHEA Grapalat"/>
                <w:sz w:val="18"/>
              </w:rPr>
            </w:pPr>
          </w:p>
        </w:tc>
      </w:tr>
      <w:tr w:rsidR="00347D65" w:rsidRPr="001779C6" w14:paraId="055A8B30" w14:textId="77777777" w:rsidTr="00C7401E">
        <w:trPr>
          <w:trHeight w:val="4309"/>
        </w:trPr>
        <w:tc>
          <w:tcPr>
            <w:tcW w:w="1451" w:type="dxa"/>
          </w:tcPr>
          <w:p w14:paraId="0BEBFADD" w14:textId="77777777" w:rsidR="00347D65" w:rsidRPr="001779C6" w:rsidRDefault="00347D65" w:rsidP="00347D65">
            <w:pPr>
              <w:jc w:val="center"/>
              <w:rPr>
                <w:rFonts w:ascii="GHEA Grapalat" w:hAnsi="GHEA Grapalat"/>
                <w:sz w:val="20"/>
                <w:lang w:val="hy-AM"/>
              </w:rPr>
            </w:pPr>
            <w:r w:rsidRPr="001779C6">
              <w:rPr>
                <w:rFonts w:ascii="GHEA Grapalat" w:hAnsi="GHEA Grapalat"/>
                <w:sz w:val="20"/>
                <w:lang w:val="hy-AM"/>
              </w:rPr>
              <w:t>1</w:t>
            </w:r>
          </w:p>
        </w:tc>
        <w:tc>
          <w:tcPr>
            <w:tcW w:w="1530" w:type="dxa"/>
          </w:tcPr>
          <w:p w14:paraId="64D31D4C" w14:textId="374E5E2E" w:rsidR="00347D65" w:rsidRPr="001779C6" w:rsidRDefault="00347D65" w:rsidP="00AE4109">
            <w:pPr>
              <w:jc w:val="center"/>
              <w:rPr>
                <w:rFonts w:ascii="GHEA Grapalat" w:hAnsi="GHEA Grapalat"/>
                <w:sz w:val="20"/>
              </w:rPr>
            </w:pPr>
            <w:r w:rsidRPr="001779C6">
              <w:rPr>
                <w:rFonts w:ascii="GHEA Grapalat" w:hAnsi="GHEA Grapalat" w:cs="Calibri"/>
                <w:sz w:val="20"/>
                <w:szCs w:val="20"/>
              </w:rPr>
              <w:t>03142510/2</w:t>
            </w:r>
          </w:p>
        </w:tc>
        <w:tc>
          <w:tcPr>
            <w:tcW w:w="1517" w:type="dxa"/>
          </w:tcPr>
          <w:p w14:paraId="1217E985" w14:textId="480F9C32"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20"/>
                <w:szCs w:val="20"/>
              </w:rPr>
              <w:t>Հավկիթ</w:t>
            </w:r>
            <w:proofErr w:type="spellEnd"/>
          </w:p>
        </w:tc>
        <w:tc>
          <w:tcPr>
            <w:tcW w:w="1173" w:type="dxa"/>
          </w:tcPr>
          <w:p w14:paraId="3A663EED" w14:textId="77777777" w:rsidR="00347D65" w:rsidRPr="001779C6" w:rsidRDefault="00347D65" w:rsidP="00347D65">
            <w:pPr>
              <w:jc w:val="center"/>
              <w:rPr>
                <w:rFonts w:ascii="GHEA Grapalat" w:hAnsi="GHEA Grapalat"/>
                <w:sz w:val="20"/>
              </w:rPr>
            </w:pPr>
          </w:p>
        </w:tc>
        <w:tc>
          <w:tcPr>
            <w:tcW w:w="2605" w:type="dxa"/>
          </w:tcPr>
          <w:p w14:paraId="7F88D8FE" w14:textId="17B6A60F"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16"/>
                <w:szCs w:val="16"/>
              </w:rPr>
              <w:t>Ձու</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սեղանի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կամ</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դիետիկ</w:t>
            </w:r>
            <w:proofErr w:type="spellEnd"/>
            <w:r w:rsidRPr="001779C6">
              <w:rPr>
                <w:rFonts w:ascii="GHEA Grapalat" w:hAnsi="GHEA Grapalat" w:cs="Arial"/>
                <w:color w:val="000000"/>
                <w:sz w:val="16"/>
                <w:szCs w:val="16"/>
              </w:rPr>
              <w:t>, 1-</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կարգի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տեսակավորված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ըստ</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մեկ</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ձվի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զանգվածի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դիետիկ</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ձվի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պահման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ժամկետը</w:t>
            </w:r>
            <w:proofErr w:type="spellEnd"/>
            <w:r w:rsidRPr="001779C6">
              <w:rPr>
                <w:rFonts w:ascii="GHEA Grapalat" w:hAnsi="GHEA Grapalat" w:cs="Sylfaen"/>
                <w:color w:val="000000"/>
                <w:sz w:val="16"/>
                <w:szCs w:val="16"/>
              </w:rPr>
              <w:t>՝</w:t>
            </w:r>
            <w:r w:rsidRPr="001779C6">
              <w:rPr>
                <w:rFonts w:ascii="GHEA Grapalat" w:hAnsi="GHEA Grapalat" w:cs="Arial"/>
                <w:color w:val="000000"/>
                <w:sz w:val="16"/>
                <w:szCs w:val="16"/>
              </w:rPr>
              <w:t xml:space="preserve"> 7 </w:t>
            </w:r>
            <w:proofErr w:type="spellStart"/>
            <w:r w:rsidRPr="001779C6">
              <w:rPr>
                <w:rFonts w:ascii="GHEA Grapalat" w:hAnsi="GHEA Grapalat" w:cs="Sylfaen"/>
                <w:color w:val="000000"/>
                <w:sz w:val="16"/>
                <w:szCs w:val="16"/>
              </w:rPr>
              <w:t>օր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սեղանի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ձվինը</w:t>
            </w:r>
            <w:proofErr w:type="spellEnd"/>
            <w:r w:rsidRPr="001779C6">
              <w:rPr>
                <w:rFonts w:ascii="GHEA Grapalat" w:hAnsi="GHEA Grapalat" w:cs="Arial"/>
                <w:color w:val="000000"/>
                <w:sz w:val="16"/>
                <w:szCs w:val="16"/>
              </w:rPr>
              <w:t xml:space="preserve">` 25 </w:t>
            </w:r>
            <w:proofErr w:type="spellStart"/>
            <w:r w:rsidRPr="001779C6">
              <w:rPr>
                <w:rFonts w:ascii="GHEA Grapalat" w:hAnsi="GHEA Grapalat" w:cs="Sylfaen"/>
                <w:color w:val="000000"/>
                <w:sz w:val="16"/>
                <w:szCs w:val="16"/>
              </w:rPr>
              <w:t>օր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սառնարանային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պայմաններում</w:t>
            </w:r>
            <w:proofErr w:type="spellEnd"/>
            <w:r w:rsidRPr="001779C6">
              <w:rPr>
                <w:rFonts w:ascii="GHEA Grapalat" w:hAnsi="GHEA Grapalat" w:cs="Arial"/>
                <w:color w:val="000000"/>
                <w:sz w:val="16"/>
                <w:szCs w:val="16"/>
              </w:rPr>
              <w:t xml:space="preserve">` 120 </w:t>
            </w:r>
            <w:proofErr w:type="spellStart"/>
            <w:r w:rsidRPr="001779C6">
              <w:rPr>
                <w:rFonts w:ascii="GHEA Grapalat" w:hAnsi="GHEA Grapalat" w:cs="Sylfaen"/>
                <w:color w:val="000000"/>
                <w:sz w:val="16"/>
                <w:szCs w:val="16"/>
              </w:rPr>
              <w:t>օր</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ՀՍՏ</w:t>
            </w:r>
            <w:r w:rsidRPr="001779C6">
              <w:rPr>
                <w:rFonts w:ascii="GHEA Grapalat" w:hAnsi="GHEA Grapalat" w:cs="Arial"/>
                <w:color w:val="000000"/>
                <w:sz w:val="16"/>
                <w:szCs w:val="16"/>
              </w:rPr>
              <w:t xml:space="preserve"> 182-2012</w:t>
            </w:r>
            <w:r w:rsidRPr="001779C6">
              <w:rPr>
                <w:rFonts w:ascii="GHEA Grapalat" w:hAnsi="GHEA Grapalat" w:cs="Tahoma"/>
                <w:color w:val="000000"/>
                <w:sz w:val="16"/>
                <w:szCs w:val="16"/>
              </w:rPr>
              <w:t>։</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Անվտանգությունը</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մակնշումը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ըստ</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կառավարության</w:t>
            </w:r>
            <w:proofErr w:type="spellEnd"/>
            <w:r w:rsidRPr="001779C6">
              <w:rPr>
                <w:rFonts w:ascii="GHEA Grapalat" w:hAnsi="GHEA Grapalat" w:cs="Arial"/>
                <w:color w:val="000000"/>
                <w:sz w:val="16"/>
                <w:szCs w:val="16"/>
              </w:rPr>
              <w:t xml:space="preserve"> 2011 </w:t>
            </w:r>
            <w:proofErr w:type="spellStart"/>
            <w:r w:rsidRPr="001779C6">
              <w:rPr>
                <w:rFonts w:ascii="GHEA Grapalat" w:hAnsi="GHEA Grapalat" w:cs="Sylfaen"/>
                <w:color w:val="000000"/>
                <w:sz w:val="16"/>
                <w:szCs w:val="16"/>
              </w:rPr>
              <w:t>թվականի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սեպտեմբերի</w:t>
            </w:r>
            <w:proofErr w:type="spellEnd"/>
            <w:r w:rsidRPr="001779C6">
              <w:rPr>
                <w:rFonts w:ascii="GHEA Grapalat" w:hAnsi="GHEA Grapalat" w:cs="Arial"/>
                <w:color w:val="000000"/>
                <w:sz w:val="16"/>
                <w:szCs w:val="16"/>
              </w:rPr>
              <w:t xml:space="preserve"> 29-</w:t>
            </w:r>
            <w:r w:rsidRPr="001779C6">
              <w:rPr>
                <w:rFonts w:ascii="GHEA Grapalat" w:hAnsi="GHEA Grapalat" w:cs="Sylfaen"/>
                <w:color w:val="000000"/>
                <w:sz w:val="16"/>
                <w:szCs w:val="16"/>
              </w:rPr>
              <w:t>ի</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Ձվի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ձվամթերքի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տեխնիկական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կանոնակարգը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հաստատելու</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մասին</w:t>
            </w:r>
            <w:proofErr w:type="spellEnd"/>
            <w:r w:rsidRPr="001779C6">
              <w:rPr>
                <w:rFonts w:ascii="GHEA Grapalat" w:hAnsi="GHEA Grapalat" w:cs="Arial"/>
                <w:color w:val="000000"/>
                <w:sz w:val="16"/>
                <w:szCs w:val="16"/>
              </w:rPr>
              <w:t>» N 1438-</w:t>
            </w:r>
            <w:r w:rsidRPr="001779C6">
              <w:rPr>
                <w:rFonts w:ascii="GHEA Grapalat" w:hAnsi="GHEA Grapalat" w:cs="Sylfaen"/>
                <w:color w:val="000000"/>
                <w:sz w:val="16"/>
                <w:szCs w:val="16"/>
              </w:rPr>
              <w:t>Ն</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որոշմանը</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Սննդամթերքի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օրենքի</w:t>
            </w:r>
            <w:proofErr w:type="spellEnd"/>
            <w:r w:rsidRPr="001779C6">
              <w:rPr>
                <w:rFonts w:ascii="GHEA Grapalat" w:hAnsi="GHEA Grapalat" w:cs="Arial"/>
                <w:color w:val="000000"/>
                <w:sz w:val="16"/>
                <w:szCs w:val="16"/>
              </w:rPr>
              <w:t xml:space="preserve"> 8-</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հոդվածի</w:t>
            </w:r>
            <w:proofErr w:type="spellEnd"/>
            <w:r w:rsidRPr="001779C6">
              <w:rPr>
                <w:rFonts w:ascii="GHEA Grapalat" w:hAnsi="GHEA Grapalat" w:cs="Sylfaen"/>
                <w:color w:val="000000"/>
                <w:sz w:val="16"/>
                <w:szCs w:val="16"/>
              </w:rPr>
              <w:t>։</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Պիտանելիության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մնացորդային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ժամկետը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ոչ</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պակաս</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քան</w:t>
            </w:r>
            <w:proofErr w:type="spellEnd"/>
            <w:r w:rsidRPr="001779C6">
              <w:rPr>
                <w:rFonts w:ascii="GHEA Grapalat" w:hAnsi="GHEA Grapalat" w:cs="Arial"/>
                <w:color w:val="000000"/>
                <w:sz w:val="16"/>
                <w:szCs w:val="16"/>
              </w:rPr>
              <w:t xml:space="preserve"> 90 %</w:t>
            </w:r>
          </w:p>
        </w:tc>
        <w:tc>
          <w:tcPr>
            <w:tcW w:w="966" w:type="dxa"/>
          </w:tcPr>
          <w:p w14:paraId="3FF992BE"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Հատ</w:t>
            </w:r>
            <w:proofErr w:type="spellEnd"/>
          </w:p>
        </w:tc>
        <w:tc>
          <w:tcPr>
            <w:tcW w:w="924" w:type="dxa"/>
          </w:tcPr>
          <w:p w14:paraId="647F5046" w14:textId="77777777" w:rsidR="00347D65" w:rsidRPr="001779C6" w:rsidRDefault="00347D65" w:rsidP="00347D65">
            <w:pPr>
              <w:jc w:val="center"/>
              <w:rPr>
                <w:rFonts w:ascii="GHEA Grapalat" w:hAnsi="GHEA Grapalat"/>
                <w:sz w:val="20"/>
              </w:rPr>
            </w:pPr>
          </w:p>
        </w:tc>
        <w:tc>
          <w:tcPr>
            <w:tcW w:w="1127" w:type="dxa"/>
          </w:tcPr>
          <w:p w14:paraId="033771B0" w14:textId="77777777" w:rsidR="00347D65" w:rsidRPr="001779C6" w:rsidRDefault="00347D65" w:rsidP="00347D65">
            <w:pPr>
              <w:jc w:val="center"/>
              <w:rPr>
                <w:rFonts w:ascii="GHEA Grapalat" w:hAnsi="GHEA Grapalat"/>
                <w:sz w:val="20"/>
              </w:rPr>
            </w:pPr>
          </w:p>
        </w:tc>
        <w:tc>
          <w:tcPr>
            <w:tcW w:w="898" w:type="dxa"/>
          </w:tcPr>
          <w:p w14:paraId="011121C4" w14:textId="1A834910" w:rsidR="00347D65" w:rsidRPr="00DB2185" w:rsidRDefault="00A83EFC" w:rsidP="00347D65">
            <w:pPr>
              <w:jc w:val="center"/>
              <w:rPr>
                <w:rFonts w:ascii="GHEA Grapalat" w:hAnsi="GHEA Grapalat"/>
                <w:sz w:val="20"/>
                <w:lang w:val="ru-RU"/>
              </w:rPr>
            </w:pPr>
            <w:r w:rsidRPr="001779C6">
              <w:rPr>
                <w:rFonts w:ascii="GHEA Grapalat" w:hAnsi="GHEA Grapalat" w:cs="Sylfaen"/>
                <w:color w:val="000000"/>
                <w:sz w:val="22"/>
                <w:szCs w:val="22"/>
                <w:lang w:val="hy-AM"/>
              </w:rPr>
              <w:t>1200</w:t>
            </w:r>
          </w:p>
        </w:tc>
        <w:tc>
          <w:tcPr>
            <w:tcW w:w="851" w:type="dxa"/>
            <w:textDirection w:val="btLr"/>
          </w:tcPr>
          <w:p w14:paraId="533ECB21" w14:textId="7E1B87F8" w:rsidR="00347D65" w:rsidRPr="001779C6" w:rsidRDefault="00347D65" w:rsidP="00347D65">
            <w:pPr>
              <w:jc w:val="center"/>
              <w:rPr>
                <w:rFonts w:ascii="GHEA Grapalat" w:hAnsi="GHEA Grapalat"/>
                <w:sz w:val="20"/>
                <w:lang w:val="hy-AM"/>
              </w:rPr>
            </w:pPr>
            <w:r w:rsidRPr="001779C6">
              <w:rPr>
                <w:rFonts w:ascii="GHEA Grapalat" w:hAnsi="GHEA Grapalat" w:cs="Sylfaen"/>
                <w:lang w:val="hy-AM"/>
              </w:rPr>
              <w:t>Արմավիրի</w:t>
            </w:r>
            <w:r w:rsidRPr="001779C6">
              <w:rPr>
                <w:rFonts w:ascii="GHEA Grapalat" w:hAnsi="GHEA Grapalat"/>
                <w:lang w:val="hy-AM"/>
              </w:rPr>
              <w:t xml:space="preserve"> </w:t>
            </w:r>
            <w:r w:rsidRPr="001779C6">
              <w:rPr>
                <w:rFonts w:ascii="GHEA Grapalat" w:hAnsi="GHEA Grapalat" w:cs="Sylfaen"/>
                <w:lang w:val="hy-AM"/>
              </w:rPr>
              <w:t>մարզ</w:t>
            </w:r>
            <w:r w:rsidRPr="001779C6">
              <w:rPr>
                <w:rFonts w:ascii="GHEA Grapalat" w:hAnsi="GHEA Grapalat"/>
                <w:lang w:val="hy-AM"/>
              </w:rPr>
              <w:t xml:space="preserve">, Մեծամոր համայնք, </w:t>
            </w:r>
            <w:r w:rsidRPr="001779C6">
              <w:rPr>
                <w:rFonts w:ascii="GHEA Grapalat" w:hAnsi="GHEA Grapalat" w:cs="Sylfaen"/>
                <w:lang w:val="hy-AM"/>
              </w:rPr>
              <w:t>գ</w:t>
            </w:r>
            <w:r w:rsidRPr="001779C6">
              <w:rPr>
                <w:rFonts w:ascii="GHEA Grapalat" w:hAnsi="GHEA Grapalat"/>
                <w:lang w:val="hy-AM"/>
              </w:rPr>
              <w:t xml:space="preserve">. </w:t>
            </w:r>
            <w:r w:rsidRPr="001779C6">
              <w:rPr>
                <w:rFonts w:ascii="GHEA Grapalat" w:hAnsi="GHEA Grapalat" w:cs="Sylfaen"/>
                <w:i/>
                <w:lang w:val="hy-AM"/>
              </w:rPr>
              <w:t>Ալաշկերտ</w:t>
            </w:r>
            <w:r w:rsidRPr="001779C6">
              <w:rPr>
                <w:rFonts w:ascii="GHEA Grapalat" w:hAnsi="GHEA Grapalat"/>
                <w:lang w:val="hy-AM"/>
              </w:rPr>
              <w:t xml:space="preserve">, </w:t>
            </w:r>
            <w:r w:rsidRPr="001779C6">
              <w:rPr>
                <w:rFonts w:ascii="GHEA Grapalat" w:hAnsi="GHEA Grapalat"/>
                <w:i/>
                <w:lang w:val="hy-AM"/>
              </w:rPr>
              <w:t>3/1</w:t>
            </w:r>
            <w:r w:rsidRPr="001779C6">
              <w:rPr>
                <w:rFonts w:ascii="GHEA Grapalat" w:hAnsi="GHEA Grapalat"/>
                <w:lang w:val="hy-AM"/>
              </w:rPr>
              <w:t xml:space="preserve">-րդ </w:t>
            </w:r>
            <w:r w:rsidRPr="001779C6">
              <w:rPr>
                <w:rFonts w:ascii="GHEA Grapalat" w:hAnsi="GHEA Grapalat" w:cs="Sylfaen"/>
                <w:lang w:val="hy-AM"/>
              </w:rPr>
              <w:t>փողոց</w:t>
            </w:r>
            <w:r w:rsidRPr="001779C6">
              <w:rPr>
                <w:rFonts w:ascii="GHEA Grapalat" w:hAnsi="GHEA Grapalat"/>
                <w:lang w:val="hy-AM"/>
              </w:rPr>
              <w:t xml:space="preserve">, </w:t>
            </w:r>
            <w:r w:rsidRPr="001779C6">
              <w:rPr>
                <w:rFonts w:ascii="GHEA Grapalat" w:hAnsi="GHEA Grapalat"/>
                <w:i/>
                <w:lang w:val="hy-AM"/>
              </w:rPr>
              <w:t>2</w:t>
            </w:r>
            <w:r w:rsidRPr="001779C6">
              <w:rPr>
                <w:rFonts w:ascii="GHEA Grapalat" w:hAnsi="GHEA Grapalat"/>
                <w:lang w:val="hy-AM"/>
              </w:rPr>
              <w:t xml:space="preserve"> </w:t>
            </w:r>
            <w:r w:rsidRPr="001779C6">
              <w:rPr>
                <w:rFonts w:ascii="GHEA Grapalat" w:hAnsi="GHEA Grapalat" w:cs="Sylfaen"/>
                <w:lang w:val="hy-AM"/>
              </w:rPr>
              <w:t>շենք</w:t>
            </w:r>
          </w:p>
        </w:tc>
        <w:tc>
          <w:tcPr>
            <w:tcW w:w="1134" w:type="dxa"/>
          </w:tcPr>
          <w:p w14:paraId="2B039021" w14:textId="1250B003" w:rsidR="00347D65" w:rsidRPr="001779C6" w:rsidRDefault="00A83EFC" w:rsidP="00347D65">
            <w:pPr>
              <w:jc w:val="center"/>
              <w:rPr>
                <w:rFonts w:ascii="GHEA Grapalat" w:hAnsi="GHEA Grapalat"/>
                <w:sz w:val="20"/>
                <w:lang w:val="hy-AM"/>
              </w:rPr>
            </w:pPr>
            <w:r w:rsidRPr="001779C6">
              <w:rPr>
                <w:rFonts w:ascii="GHEA Grapalat" w:hAnsi="GHEA Grapalat" w:cs="Sylfaen"/>
                <w:color w:val="000000"/>
                <w:sz w:val="22"/>
                <w:szCs w:val="22"/>
                <w:lang w:val="hy-AM"/>
              </w:rPr>
              <w:t>1200</w:t>
            </w:r>
          </w:p>
        </w:tc>
        <w:tc>
          <w:tcPr>
            <w:tcW w:w="1480" w:type="dxa"/>
          </w:tcPr>
          <w:p w14:paraId="42BD178E" w14:textId="4AB827F0" w:rsidR="00347D65" w:rsidRPr="001779C6" w:rsidRDefault="00347D65" w:rsidP="00347D65">
            <w:pPr>
              <w:jc w:val="center"/>
              <w:rPr>
                <w:rFonts w:ascii="GHEA Grapalat" w:hAnsi="GHEA Grapalat" w:cs="Sylfaen"/>
                <w:sz w:val="16"/>
                <w:szCs w:val="16"/>
                <w:lang w:val="hy-AM"/>
              </w:rPr>
            </w:pPr>
            <w:r w:rsidRPr="001779C6">
              <w:rPr>
                <w:rFonts w:ascii="GHEA Grapalat" w:hAnsi="GHEA Grapalat" w:cs="Sylfaen"/>
                <w:sz w:val="16"/>
                <w:szCs w:val="16"/>
                <w:lang w:val="hy-AM"/>
              </w:rPr>
              <w:t>Պայմանագրի ուժի մեջ</w:t>
            </w:r>
            <w:r w:rsidRPr="001779C6">
              <w:rPr>
                <w:rFonts w:ascii="GHEA Grapalat" w:hAnsi="GHEA Grapalat" w:cs="Sylfaen"/>
                <w:sz w:val="16"/>
                <w:szCs w:val="16"/>
                <w:lang w:val="af-ZA"/>
              </w:rPr>
              <w:t xml:space="preserve"> </w:t>
            </w:r>
            <w:r w:rsidRPr="001779C6">
              <w:rPr>
                <w:rFonts w:ascii="GHEA Grapalat" w:hAnsi="GHEA Grapalat" w:cs="Sylfaen"/>
                <w:sz w:val="16"/>
                <w:szCs w:val="16"/>
                <w:lang w:val="hy-AM"/>
              </w:rPr>
              <w:t>մտնելուց հետո գնման պահանջ առաջանալու</w:t>
            </w:r>
            <w:r w:rsidRPr="001779C6">
              <w:rPr>
                <w:rFonts w:ascii="GHEA Grapalat" w:hAnsi="GHEA Grapalat" w:cs="Sylfaen"/>
                <w:sz w:val="16"/>
                <w:szCs w:val="16"/>
                <w:lang w:val="af-ZA"/>
              </w:rPr>
              <w:t xml:space="preserve"> </w:t>
            </w:r>
            <w:r w:rsidRPr="001779C6">
              <w:rPr>
                <w:rFonts w:ascii="GHEA Grapalat" w:hAnsi="GHEA Grapalat" w:cs="Sylfaen"/>
                <w:sz w:val="16"/>
                <w:szCs w:val="16"/>
                <w:lang w:val="hy-AM"/>
              </w:rPr>
              <w:t xml:space="preserve"> օրվան</w:t>
            </w:r>
            <w:r w:rsidRPr="001779C6">
              <w:rPr>
                <w:rFonts w:ascii="GHEA Grapalat" w:hAnsi="GHEA Grapalat" w:cs="Sylfaen"/>
                <w:sz w:val="16"/>
                <w:szCs w:val="16"/>
                <w:lang w:val="af-ZA"/>
              </w:rPr>
              <w:t xml:space="preserve"> </w:t>
            </w:r>
            <w:r w:rsidRPr="001779C6">
              <w:rPr>
                <w:rFonts w:ascii="GHEA Grapalat" w:hAnsi="GHEA Grapalat" w:cs="Sylfaen"/>
                <w:sz w:val="16"/>
                <w:szCs w:val="16"/>
                <w:lang w:val="hy-AM"/>
              </w:rPr>
              <w:t>հաջորդող</w:t>
            </w:r>
            <w:r w:rsidRPr="001779C6">
              <w:rPr>
                <w:rFonts w:ascii="GHEA Grapalat" w:hAnsi="GHEA Grapalat" w:cs="Sylfaen"/>
                <w:sz w:val="16"/>
                <w:szCs w:val="16"/>
                <w:lang w:val="af-ZA"/>
              </w:rPr>
              <w:t xml:space="preserve"> </w:t>
            </w:r>
            <w:r w:rsidRPr="001779C6">
              <w:rPr>
                <w:rFonts w:ascii="GHEA Grapalat" w:hAnsi="GHEA Grapalat" w:cs="Sylfaen"/>
                <w:sz w:val="16"/>
                <w:szCs w:val="16"/>
                <w:lang w:val="hy-AM"/>
              </w:rPr>
              <w:t>օրվանից</w:t>
            </w:r>
            <w:r w:rsidRPr="001779C6">
              <w:rPr>
                <w:rFonts w:ascii="GHEA Grapalat" w:hAnsi="GHEA Grapalat" w:cs="Sylfaen"/>
                <w:sz w:val="16"/>
                <w:szCs w:val="16"/>
                <w:lang w:val="af-ZA"/>
              </w:rPr>
              <w:t xml:space="preserve">  </w:t>
            </w:r>
            <w:r w:rsidRPr="001779C6">
              <w:rPr>
                <w:rFonts w:ascii="GHEA Grapalat" w:hAnsi="GHEA Grapalat" w:cs="Sylfaen"/>
                <w:sz w:val="16"/>
                <w:szCs w:val="16"/>
                <w:lang w:val="hy-AM"/>
              </w:rPr>
              <w:t>մինչև 30.12..2022թ.</w:t>
            </w:r>
          </w:p>
          <w:p w14:paraId="6B3D8D0F" w14:textId="77777777" w:rsidR="00347D65" w:rsidRPr="001779C6" w:rsidRDefault="00347D65" w:rsidP="00347D65">
            <w:pPr>
              <w:jc w:val="center"/>
              <w:rPr>
                <w:rFonts w:ascii="GHEA Grapalat" w:hAnsi="GHEA Grapalat"/>
                <w:bCs/>
                <w:iCs/>
                <w:sz w:val="16"/>
                <w:szCs w:val="14"/>
                <w:lang w:val="hy-AM"/>
              </w:rPr>
            </w:pPr>
            <w:r w:rsidRPr="001779C6">
              <w:rPr>
                <w:rFonts w:ascii="GHEA Grapalat" w:hAnsi="GHEA Grapalat"/>
                <w:bCs/>
                <w:iCs/>
                <w:sz w:val="16"/>
                <w:szCs w:val="14"/>
                <w:lang w:val="hy-AM"/>
              </w:rPr>
              <w:t>պահպանելով ՀՀ կառավարության 04.05.2017թ. N526-Ն որոշման 21-րդ կետի 1-ին ենթակետի ը) պարբերության պահանջները</w:t>
            </w:r>
          </w:p>
          <w:p w14:paraId="3359568F" w14:textId="77777777" w:rsidR="00347D65" w:rsidRPr="001779C6" w:rsidRDefault="00347D65" w:rsidP="00347D65">
            <w:pPr>
              <w:jc w:val="center"/>
              <w:rPr>
                <w:rFonts w:ascii="GHEA Grapalat" w:hAnsi="GHEA Grapalat"/>
                <w:sz w:val="20"/>
              </w:rPr>
            </w:pPr>
            <w:r w:rsidRPr="001779C6">
              <w:rPr>
                <w:rFonts w:ascii="GHEA Grapalat" w:hAnsi="GHEA Grapalat" w:cs="Sylfaen"/>
                <w:sz w:val="16"/>
                <w:szCs w:val="16"/>
                <w:lang w:val="af-ZA"/>
              </w:rPr>
              <w:t>ամենօրյա մատակարարում</w:t>
            </w:r>
          </w:p>
        </w:tc>
      </w:tr>
      <w:tr w:rsidR="00347D65" w:rsidRPr="001779C6" w14:paraId="5B45A5F3" w14:textId="77777777" w:rsidTr="00C7401E">
        <w:trPr>
          <w:trHeight w:val="637"/>
        </w:trPr>
        <w:tc>
          <w:tcPr>
            <w:tcW w:w="1451" w:type="dxa"/>
          </w:tcPr>
          <w:p w14:paraId="43683E75" w14:textId="674D76E5"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2</w:t>
            </w:r>
          </w:p>
        </w:tc>
        <w:tc>
          <w:tcPr>
            <w:tcW w:w="1530" w:type="dxa"/>
          </w:tcPr>
          <w:p w14:paraId="1DBE3917" w14:textId="547FE646" w:rsidR="00347D65" w:rsidRPr="001779C6" w:rsidRDefault="00347D65" w:rsidP="00AE4109">
            <w:pPr>
              <w:jc w:val="center"/>
              <w:rPr>
                <w:rFonts w:ascii="GHEA Grapalat" w:hAnsi="GHEA Grapalat"/>
                <w:sz w:val="20"/>
              </w:rPr>
            </w:pPr>
            <w:r w:rsidRPr="001779C6">
              <w:rPr>
                <w:rFonts w:ascii="GHEA Grapalat" w:hAnsi="GHEA Grapalat" w:cs="Calibri"/>
                <w:sz w:val="20"/>
                <w:szCs w:val="20"/>
              </w:rPr>
              <w:t>15111120/2</w:t>
            </w:r>
          </w:p>
        </w:tc>
        <w:tc>
          <w:tcPr>
            <w:tcW w:w="1517" w:type="dxa"/>
          </w:tcPr>
          <w:p w14:paraId="25A0E3F9" w14:textId="0D969A00"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20"/>
                <w:szCs w:val="20"/>
              </w:rPr>
              <w:t>Տավարի</w:t>
            </w:r>
            <w:proofErr w:type="spellEnd"/>
            <w:r w:rsidRPr="001779C6">
              <w:rPr>
                <w:rFonts w:ascii="GHEA Grapalat" w:hAnsi="GHEA Grapalat" w:cs="Arial"/>
                <w:color w:val="000000"/>
                <w:sz w:val="20"/>
                <w:szCs w:val="20"/>
              </w:rPr>
              <w:t xml:space="preserve"> </w:t>
            </w:r>
            <w:proofErr w:type="spellStart"/>
            <w:r w:rsidRPr="001779C6">
              <w:rPr>
                <w:rFonts w:ascii="GHEA Grapalat" w:hAnsi="GHEA Grapalat" w:cs="Sylfaen"/>
                <w:color w:val="000000"/>
                <w:sz w:val="20"/>
                <w:szCs w:val="20"/>
              </w:rPr>
              <w:t>միս</w:t>
            </w:r>
            <w:proofErr w:type="spellEnd"/>
            <w:r w:rsidRPr="001779C6">
              <w:rPr>
                <w:rFonts w:ascii="GHEA Grapalat" w:hAnsi="GHEA Grapalat" w:cs="Arial"/>
                <w:color w:val="000000"/>
                <w:sz w:val="20"/>
                <w:szCs w:val="20"/>
              </w:rPr>
              <w:t xml:space="preserve"> </w:t>
            </w:r>
            <w:proofErr w:type="spellStart"/>
            <w:r w:rsidRPr="001779C6">
              <w:rPr>
                <w:rFonts w:ascii="GHEA Grapalat" w:hAnsi="GHEA Grapalat" w:cs="Sylfaen"/>
                <w:color w:val="000000"/>
                <w:sz w:val="20"/>
                <w:szCs w:val="20"/>
              </w:rPr>
              <w:t>փափուկ</w:t>
            </w:r>
            <w:proofErr w:type="spellEnd"/>
          </w:p>
        </w:tc>
        <w:tc>
          <w:tcPr>
            <w:tcW w:w="1173" w:type="dxa"/>
          </w:tcPr>
          <w:p w14:paraId="28569F46" w14:textId="77777777" w:rsidR="00347D65" w:rsidRPr="001779C6" w:rsidRDefault="00347D65" w:rsidP="00347D65">
            <w:pPr>
              <w:jc w:val="center"/>
              <w:rPr>
                <w:rFonts w:ascii="GHEA Grapalat" w:hAnsi="GHEA Grapalat"/>
                <w:sz w:val="20"/>
              </w:rPr>
            </w:pPr>
          </w:p>
        </w:tc>
        <w:tc>
          <w:tcPr>
            <w:tcW w:w="2605" w:type="dxa"/>
          </w:tcPr>
          <w:p w14:paraId="1E2915C7" w14:textId="34EE60AF" w:rsidR="00347D65" w:rsidRPr="001779C6" w:rsidRDefault="00347D65" w:rsidP="00A83EFC">
            <w:pPr>
              <w:jc w:val="center"/>
              <w:rPr>
                <w:rFonts w:ascii="GHEA Grapalat" w:hAnsi="GHEA Grapalat"/>
                <w:sz w:val="20"/>
              </w:rPr>
            </w:pPr>
            <w:proofErr w:type="spellStart"/>
            <w:r w:rsidRPr="001779C6">
              <w:rPr>
                <w:rFonts w:ascii="GHEA Grapalat" w:hAnsi="GHEA Grapalat" w:cs="Sylfaen"/>
                <w:color w:val="000000"/>
                <w:sz w:val="16"/>
                <w:szCs w:val="16"/>
              </w:rPr>
              <w:t>Միս</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տավարի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պաղեցրած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փափուկ</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միս</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առանց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ոսկորի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զարգացած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մկաններով</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պահված</w:t>
            </w:r>
            <w:proofErr w:type="spellEnd"/>
            <w:r w:rsidRPr="001779C6">
              <w:rPr>
                <w:rFonts w:ascii="GHEA Grapalat" w:hAnsi="GHEA Grapalat" w:cs="Arial"/>
                <w:color w:val="000000"/>
                <w:sz w:val="16"/>
                <w:szCs w:val="16"/>
              </w:rPr>
              <w:t xml:space="preserve"> 0 </w:t>
            </w:r>
            <w:proofErr w:type="spellStart"/>
            <w:r w:rsidRPr="001779C6">
              <w:rPr>
                <w:rFonts w:ascii="GHEA Grapalat" w:hAnsi="GHEA Grapalat" w:cs="Sylfaen"/>
                <w:color w:val="000000"/>
                <w:sz w:val="16"/>
                <w:szCs w:val="16"/>
              </w:rPr>
              <w:t>օ</w:t>
            </w:r>
            <w:r w:rsidRPr="001779C6">
              <w:rPr>
                <w:rFonts w:ascii="GHEA Grapalat" w:hAnsi="GHEA Grapalat" w:cs="Arial"/>
                <w:color w:val="000000"/>
                <w:sz w:val="16"/>
                <w:szCs w:val="16"/>
              </w:rPr>
              <w:t>C</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ից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մինչև</w:t>
            </w:r>
            <w:proofErr w:type="spellEnd"/>
            <w:r w:rsidRPr="001779C6">
              <w:rPr>
                <w:rFonts w:ascii="GHEA Grapalat" w:hAnsi="GHEA Grapalat" w:cs="Arial"/>
                <w:color w:val="000000"/>
                <w:sz w:val="16"/>
                <w:szCs w:val="16"/>
              </w:rPr>
              <w:t xml:space="preserve"> 4</w:t>
            </w:r>
            <w:r w:rsidRPr="001779C6">
              <w:rPr>
                <w:rFonts w:ascii="GHEA Grapalat" w:hAnsi="GHEA Grapalat" w:cs="Sylfaen"/>
                <w:color w:val="000000"/>
                <w:sz w:val="16"/>
                <w:szCs w:val="16"/>
              </w:rPr>
              <w:t>օ</w:t>
            </w:r>
            <w:r w:rsidRPr="001779C6">
              <w:rPr>
                <w:rFonts w:ascii="GHEA Grapalat" w:hAnsi="GHEA Grapalat" w:cs="Arial"/>
                <w:color w:val="000000"/>
                <w:sz w:val="16"/>
                <w:szCs w:val="16"/>
              </w:rPr>
              <w:t xml:space="preserve">C </w:t>
            </w:r>
            <w:proofErr w:type="spellStart"/>
            <w:r w:rsidRPr="001779C6">
              <w:rPr>
                <w:rFonts w:ascii="GHEA Grapalat" w:hAnsi="GHEA Grapalat" w:cs="Sylfaen"/>
                <w:color w:val="000000"/>
                <w:sz w:val="16"/>
                <w:szCs w:val="16"/>
              </w:rPr>
              <w:t>ջերմաստիճանի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պայմաններում</w:t>
            </w:r>
            <w:proofErr w:type="spellEnd"/>
            <w:r w:rsidRPr="001779C6">
              <w:rPr>
                <w:rFonts w:ascii="GHEA Grapalat" w:hAnsi="GHEA Grapalat" w:cs="Arial"/>
                <w:color w:val="000000"/>
                <w:sz w:val="16"/>
                <w:szCs w:val="16"/>
              </w:rPr>
              <w:t xml:space="preserve">, I </w:t>
            </w:r>
            <w:proofErr w:type="spellStart"/>
            <w:r w:rsidRPr="001779C6">
              <w:rPr>
                <w:rFonts w:ascii="GHEA Grapalat" w:hAnsi="GHEA Grapalat" w:cs="Sylfaen"/>
                <w:color w:val="000000"/>
                <w:sz w:val="16"/>
                <w:szCs w:val="16"/>
              </w:rPr>
              <w:t>պարարտության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պաղեցրած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մսի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մակերեսը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չպետք</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է</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լինի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խոնավ</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ոսկորի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մսի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հարաբերակցությունը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համապատասխանաբար</w:t>
            </w:r>
            <w:proofErr w:type="spellEnd"/>
            <w:r w:rsidRPr="001779C6">
              <w:rPr>
                <w:rFonts w:ascii="GHEA Grapalat" w:hAnsi="GHEA Grapalat" w:cs="Arial"/>
                <w:color w:val="000000"/>
                <w:sz w:val="16"/>
                <w:szCs w:val="16"/>
              </w:rPr>
              <w:t xml:space="preserve"> 0 %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100 %: </w:t>
            </w:r>
            <w:proofErr w:type="spellStart"/>
            <w:r w:rsidRPr="001779C6">
              <w:rPr>
                <w:rFonts w:ascii="GHEA Grapalat" w:hAnsi="GHEA Grapalat" w:cs="Sylfaen"/>
                <w:color w:val="000000"/>
                <w:sz w:val="16"/>
                <w:szCs w:val="16"/>
              </w:rPr>
              <w:t>Անվտանգությունը</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մակնշումը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ըստ</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կառա</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վարության</w:t>
            </w:r>
            <w:proofErr w:type="spellEnd"/>
            <w:r w:rsidRPr="001779C6">
              <w:rPr>
                <w:rFonts w:ascii="GHEA Grapalat" w:hAnsi="GHEA Grapalat" w:cs="Arial"/>
                <w:color w:val="000000"/>
                <w:sz w:val="16"/>
                <w:szCs w:val="16"/>
              </w:rPr>
              <w:t xml:space="preserve"> 2006</w:t>
            </w:r>
            <w:r w:rsidRPr="001779C6">
              <w:rPr>
                <w:rFonts w:ascii="GHEA Grapalat" w:hAnsi="GHEA Grapalat" w:cs="Sylfaen"/>
                <w:color w:val="000000"/>
                <w:sz w:val="16"/>
                <w:szCs w:val="16"/>
              </w:rPr>
              <w:t>թ</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հոկտեմբերի</w:t>
            </w:r>
            <w:proofErr w:type="spellEnd"/>
            <w:r w:rsidRPr="001779C6">
              <w:rPr>
                <w:rFonts w:ascii="GHEA Grapalat" w:hAnsi="GHEA Grapalat" w:cs="Arial"/>
                <w:color w:val="000000"/>
                <w:sz w:val="16"/>
                <w:szCs w:val="16"/>
              </w:rPr>
              <w:t xml:space="preserve"> 19-</w:t>
            </w:r>
            <w:r w:rsidRPr="001779C6">
              <w:rPr>
                <w:rFonts w:ascii="GHEA Grapalat" w:hAnsi="GHEA Grapalat" w:cs="Sylfaen"/>
                <w:color w:val="000000"/>
                <w:sz w:val="16"/>
                <w:szCs w:val="16"/>
              </w:rPr>
              <w:t>ի</w:t>
            </w:r>
            <w:r w:rsidRPr="001779C6">
              <w:rPr>
                <w:rFonts w:ascii="GHEA Grapalat" w:hAnsi="GHEA Grapalat" w:cs="Arial"/>
                <w:color w:val="000000"/>
                <w:sz w:val="16"/>
                <w:szCs w:val="16"/>
              </w:rPr>
              <w:t xml:space="preserve"> N 1560-</w:t>
            </w:r>
            <w:r w:rsidRPr="001779C6">
              <w:rPr>
                <w:rFonts w:ascii="GHEA Grapalat" w:hAnsi="GHEA Grapalat" w:cs="Sylfaen"/>
                <w:color w:val="000000"/>
                <w:sz w:val="16"/>
                <w:szCs w:val="16"/>
              </w:rPr>
              <w:t>Ն</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որոշմամբ</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հաստատված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Մսի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մսամթերքի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տեխնիկական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կանոնակարգի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Սննդամթերքի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օրենքի</w:t>
            </w:r>
            <w:proofErr w:type="spellEnd"/>
            <w:r w:rsidRPr="001779C6">
              <w:rPr>
                <w:rFonts w:ascii="GHEA Grapalat" w:hAnsi="GHEA Grapalat" w:cs="Arial"/>
                <w:color w:val="000000"/>
                <w:sz w:val="16"/>
                <w:szCs w:val="16"/>
              </w:rPr>
              <w:t xml:space="preserve"> 8-</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հոդվածի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ՀՍՏ</w:t>
            </w:r>
            <w:r w:rsidRPr="001779C6">
              <w:rPr>
                <w:rFonts w:ascii="GHEA Grapalat" w:hAnsi="GHEA Grapalat" w:cs="Arial"/>
                <w:color w:val="000000"/>
                <w:sz w:val="16"/>
                <w:szCs w:val="16"/>
              </w:rPr>
              <w:t xml:space="preserve"> 342-2011:</w:t>
            </w:r>
          </w:p>
        </w:tc>
        <w:tc>
          <w:tcPr>
            <w:tcW w:w="966" w:type="dxa"/>
          </w:tcPr>
          <w:p w14:paraId="29352280"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76794C9B" w14:textId="77777777" w:rsidR="00347D65" w:rsidRPr="001779C6" w:rsidRDefault="00347D65" w:rsidP="00347D65">
            <w:pPr>
              <w:jc w:val="center"/>
              <w:rPr>
                <w:rFonts w:ascii="GHEA Grapalat" w:hAnsi="GHEA Grapalat"/>
                <w:sz w:val="20"/>
              </w:rPr>
            </w:pPr>
          </w:p>
        </w:tc>
        <w:tc>
          <w:tcPr>
            <w:tcW w:w="1127" w:type="dxa"/>
          </w:tcPr>
          <w:p w14:paraId="267CDAC9" w14:textId="77777777" w:rsidR="00347D65" w:rsidRPr="001779C6" w:rsidRDefault="00347D65" w:rsidP="00347D65">
            <w:pPr>
              <w:jc w:val="center"/>
              <w:rPr>
                <w:rFonts w:ascii="GHEA Grapalat" w:hAnsi="GHEA Grapalat"/>
                <w:sz w:val="20"/>
              </w:rPr>
            </w:pPr>
          </w:p>
        </w:tc>
        <w:tc>
          <w:tcPr>
            <w:tcW w:w="898" w:type="dxa"/>
          </w:tcPr>
          <w:p w14:paraId="1EE209E4" w14:textId="35AC2DED" w:rsidR="00347D65" w:rsidRPr="00DB2185" w:rsidRDefault="00A83EFC" w:rsidP="00347D65">
            <w:pPr>
              <w:jc w:val="center"/>
              <w:rPr>
                <w:rFonts w:ascii="GHEA Grapalat" w:hAnsi="GHEA Grapalat"/>
                <w:sz w:val="20"/>
                <w:lang w:val="ru-RU"/>
              </w:rPr>
            </w:pPr>
            <w:r w:rsidRPr="001779C6">
              <w:rPr>
                <w:rFonts w:ascii="GHEA Grapalat" w:hAnsi="GHEA Grapalat" w:cs="Sylfaen"/>
                <w:color w:val="000000"/>
                <w:sz w:val="22"/>
                <w:szCs w:val="22"/>
                <w:lang w:val="hy-AM"/>
              </w:rPr>
              <w:t>140</w:t>
            </w:r>
          </w:p>
        </w:tc>
        <w:tc>
          <w:tcPr>
            <w:tcW w:w="851" w:type="dxa"/>
            <w:textDirection w:val="btLr"/>
          </w:tcPr>
          <w:p w14:paraId="60A2447F" w14:textId="77777777" w:rsidR="00347D65" w:rsidRPr="001779C6" w:rsidRDefault="00347D65" w:rsidP="00347D65">
            <w:pPr>
              <w:jc w:val="center"/>
              <w:rPr>
                <w:rFonts w:ascii="GHEA Grapalat" w:hAnsi="GHEA Grapalat"/>
                <w:sz w:val="20"/>
              </w:rPr>
            </w:pPr>
          </w:p>
        </w:tc>
        <w:tc>
          <w:tcPr>
            <w:tcW w:w="1134" w:type="dxa"/>
          </w:tcPr>
          <w:p w14:paraId="4C2A9FB7" w14:textId="5FDDCBFC" w:rsidR="00347D65" w:rsidRPr="001779C6" w:rsidRDefault="00A83EFC" w:rsidP="00347D65">
            <w:pPr>
              <w:jc w:val="center"/>
              <w:rPr>
                <w:rFonts w:ascii="GHEA Grapalat" w:hAnsi="GHEA Grapalat"/>
                <w:sz w:val="20"/>
              </w:rPr>
            </w:pPr>
            <w:r w:rsidRPr="001779C6">
              <w:rPr>
                <w:rFonts w:ascii="GHEA Grapalat" w:hAnsi="GHEA Grapalat" w:cs="Sylfaen"/>
                <w:color w:val="000000"/>
                <w:sz w:val="22"/>
                <w:szCs w:val="22"/>
                <w:lang w:val="hy-AM"/>
              </w:rPr>
              <w:t>140</w:t>
            </w:r>
          </w:p>
        </w:tc>
        <w:tc>
          <w:tcPr>
            <w:tcW w:w="1480" w:type="dxa"/>
          </w:tcPr>
          <w:p w14:paraId="1A3E18AF" w14:textId="77777777" w:rsidR="00347D65" w:rsidRPr="001779C6" w:rsidRDefault="00347D65" w:rsidP="00347D65">
            <w:pPr>
              <w:jc w:val="center"/>
              <w:rPr>
                <w:rFonts w:ascii="GHEA Grapalat" w:hAnsi="GHEA Grapalat"/>
                <w:sz w:val="20"/>
              </w:rPr>
            </w:pPr>
          </w:p>
        </w:tc>
      </w:tr>
      <w:tr w:rsidR="00347D65" w:rsidRPr="001779C6" w14:paraId="09D82E3A" w14:textId="77777777" w:rsidTr="00C7401E">
        <w:trPr>
          <w:trHeight w:val="637"/>
        </w:trPr>
        <w:tc>
          <w:tcPr>
            <w:tcW w:w="1451" w:type="dxa"/>
          </w:tcPr>
          <w:p w14:paraId="19FC33D8" w14:textId="554AFDFF"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3</w:t>
            </w:r>
          </w:p>
        </w:tc>
        <w:tc>
          <w:tcPr>
            <w:tcW w:w="1530" w:type="dxa"/>
          </w:tcPr>
          <w:p w14:paraId="54C65F49" w14:textId="49B1E3EB" w:rsidR="00347D65" w:rsidRPr="001779C6" w:rsidRDefault="00347D65" w:rsidP="00AE4109">
            <w:pPr>
              <w:jc w:val="center"/>
              <w:rPr>
                <w:rFonts w:ascii="GHEA Grapalat" w:hAnsi="GHEA Grapalat"/>
                <w:sz w:val="20"/>
              </w:rPr>
            </w:pPr>
            <w:r w:rsidRPr="001779C6">
              <w:rPr>
                <w:rFonts w:ascii="GHEA Grapalat" w:hAnsi="GHEA Grapalat" w:cs="Calibri"/>
                <w:sz w:val="20"/>
                <w:szCs w:val="20"/>
              </w:rPr>
              <w:t>15112150/2</w:t>
            </w:r>
          </w:p>
        </w:tc>
        <w:tc>
          <w:tcPr>
            <w:tcW w:w="1517" w:type="dxa"/>
          </w:tcPr>
          <w:p w14:paraId="594261BD" w14:textId="13E597FC"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20"/>
                <w:szCs w:val="20"/>
              </w:rPr>
              <w:t>Հավի</w:t>
            </w:r>
            <w:proofErr w:type="spellEnd"/>
            <w:r w:rsidRPr="001779C6">
              <w:rPr>
                <w:rFonts w:ascii="GHEA Grapalat" w:hAnsi="GHEA Grapalat" w:cs="Arial"/>
                <w:color w:val="000000"/>
                <w:sz w:val="20"/>
                <w:szCs w:val="20"/>
              </w:rPr>
              <w:t xml:space="preserve"> </w:t>
            </w:r>
            <w:r w:rsidRPr="001779C6">
              <w:rPr>
                <w:rFonts w:ascii="GHEA Grapalat" w:hAnsi="GHEA Grapalat" w:cs="Sylfaen"/>
                <w:color w:val="000000"/>
                <w:sz w:val="20"/>
                <w:szCs w:val="20"/>
                <w:lang w:val="hy-AM"/>
              </w:rPr>
              <w:t>կրծքամիս</w:t>
            </w:r>
            <w:r w:rsidRPr="001779C6">
              <w:rPr>
                <w:rFonts w:ascii="GHEA Grapalat" w:hAnsi="GHEA Grapalat" w:cs="Arial"/>
                <w:color w:val="000000"/>
                <w:sz w:val="20"/>
                <w:szCs w:val="20"/>
              </w:rPr>
              <w:t>,</w:t>
            </w:r>
            <w:r w:rsidRPr="001779C6">
              <w:rPr>
                <w:rFonts w:ascii="GHEA Grapalat" w:hAnsi="GHEA Grapalat" w:cs="Arial"/>
                <w:color w:val="000000"/>
                <w:sz w:val="20"/>
                <w:szCs w:val="20"/>
                <w:lang w:val="hy-AM"/>
              </w:rPr>
              <w:t xml:space="preserve"> </w:t>
            </w:r>
            <w:proofErr w:type="spellStart"/>
            <w:r w:rsidRPr="001779C6">
              <w:rPr>
                <w:rFonts w:ascii="GHEA Grapalat" w:hAnsi="GHEA Grapalat" w:cs="Sylfaen"/>
                <w:color w:val="000000"/>
                <w:sz w:val="20"/>
                <w:szCs w:val="20"/>
              </w:rPr>
              <w:t>պաղեցրած</w:t>
            </w:r>
            <w:proofErr w:type="spellEnd"/>
            <w:r w:rsidRPr="001779C6">
              <w:rPr>
                <w:rFonts w:ascii="GHEA Grapalat" w:hAnsi="GHEA Grapalat" w:cs="Sylfaen"/>
                <w:color w:val="000000"/>
                <w:sz w:val="20"/>
                <w:szCs w:val="20"/>
                <w:lang w:val="hy-AM"/>
              </w:rPr>
              <w:t xml:space="preserve">, </w:t>
            </w:r>
            <w:proofErr w:type="spellStart"/>
            <w:r w:rsidRPr="001779C6">
              <w:rPr>
                <w:rFonts w:ascii="GHEA Grapalat" w:hAnsi="GHEA Grapalat" w:cs="Sylfaen"/>
                <w:color w:val="000000"/>
                <w:sz w:val="20"/>
                <w:szCs w:val="20"/>
              </w:rPr>
              <w:t>տեղական</w:t>
            </w:r>
            <w:proofErr w:type="spellEnd"/>
          </w:p>
        </w:tc>
        <w:tc>
          <w:tcPr>
            <w:tcW w:w="1173" w:type="dxa"/>
          </w:tcPr>
          <w:p w14:paraId="62AC70EA" w14:textId="77777777" w:rsidR="00347D65" w:rsidRPr="001779C6" w:rsidRDefault="00347D65" w:rsidP="00347D65">
            <w:pPr>
              <w:jc w:val="center"/>
              <w:rPr>
                <w:rFonts w:ascii="GHEA Grapalat" w:hAnsi="GHEA Grapalat"/>
                <w:sz w:val="20"/>
              </w:rPr>
            </w:pPr>
          </w:p>
        </w:tc>
        <w:tc>
          <w:tcPr>
            <w:tcW w:w="2605" w:type="dxa"/>
          </w:tcPr>
          <w:p w14:paraId="0C74B85F" w14:textId="29AFDCAF"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16"/>
                <w:szCs w:val="16"/>
              </w:rPr>
              <w:t>Հավի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կրծքամիս</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պաղեցրած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տեղական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մաքուր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արյունազրկված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առանց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կողմնակի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հոտերի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փաթեթավորված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պոլիէթիլենային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թաղանթներով</w:t>
            </w:r>
            <w:proofErr w:type="spellEnd"/>
            <w:r w:rsidRPr="001779C6">
              <w:rPr>
                <w:rFonts w:ascii="GHEA Grapalat" w:hAnsi="GHEA Grapalat" w:cs="Sylfaen"/>
                <w:color w:val="000000"/>
                <w:sz w:val="16"/>
                <w:szCs w:val="16"/>
              </w:rPr>
              <w:t>։</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Անվտանգությունը</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մակնշումը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ըստ</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կառավարության</w:t>
            </w:r>
            <w:proofErr w:type="spellEnd"/>
            <w:r w:rsidRPr="001779C6">
              <w:rPr>
                <w:rFonts w:ascii="GHEA Grapalat" w:hAnsi="GHEA Grapalat" w:cs="Arial"/>
                <w:color w:val="000000"/>
                <w:sz w:val="16"/>
                <w:szCs w:val="16"/>
              </w:rPr>
              <w:t xml:space="preserve"> 2006</w:t>
            </w:r>
            <w:r w:rsidRPr="001779C6">
              <w:rPr>
                <w:rFonts w:ascii="GHEA Grapalat" w:hAnsi="GHEA Grapalat" w:cs="Sylfaen"/>
                <w:color w:val="000000"/>
                <w:sz w:val="16"/>
                <w:szCs w:val="16"/>
              </w:rPr>
              <w:t>թ</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հոկտեմբերի</w:t>
            </w:r>
            <w:proofErr w:type="spellEnd"/>
            <w:r w:rsidRPr="001779C6">
              <w:rPr>
                <w:rFonts w:ascii="GHEA Grapalat" w:hAnsi="GHEA Grapalat" w:cs="Arial"/>
                <w:color w:val="000000"/>
                <w:sz w:val="16"/>
                <w:szCs w:val="16"/>
              </w:rPr>
              <w:t xml:space="preserve"> 19-</w:t>
            </w:r>
            <w:r w:rsidRPr="001779C6">
              <w:rPr>
                <w:rFonts w:ascii="GHEA Grapalat" w:hAnsi="GHEA Grapalat" w:cs="Sylfaen"/>
                <w:color w:val="000000"/>
                <w:sz w:val="16"/>
                <w:szCs w:val="16"/>
              </w:rPr>
              <w:t>ի</w:t>
            </w:r>
            <w:r w:rsidRPr="001779C6">
              <w:rPr>
                <w:rFonts w:ascii="GHEA Grapalat" w:hAnsi="GHEA Grapalat" w:cs="Arial"/>
                <w:color w:val="000000"/>
                <w:sz w:val="16"/>
                <w:szCs w:val="16"/>
              </w:rPr>
              <w:t xml:space="preserve"> N 1560-</w:t>
            </w:r>
            <w:r w:rsidRPr="001779C6">
              <w:rPr>
                <w:rFonts w:ascii="GHEA Grapalat" w:hAnsi="GHEA Grapalat" w:cs="Sylfaen"/>
                <w:color w:val="000000"/>
                <w:sz w:val="16"/>
                <w:szCs w:val="16"/>
              </w:rPr>
              <w:t>Ն</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որոշմամբ</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հաստատված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Մսի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մսամթերքի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տեխնիկական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կանոնակարգի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Սննդամթերքի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օրենքի</w:t>
            </w:r>
            <w:proofErr w:type="spellEnd"/>
            <w:r w:rsidRPr="001779C6">
              <w:rPr>
                <w:rFonts w:ascii="GHEA Grapalat" w:hAnsi="GHEA Grapalat" w:cs="Arial"/>
                <w:color w:val="000000"/>
                <w:sz w:val="16"/>
                <w:szCs w:val="16"/>
              </w:rPr>
              <w:t xml:space="preserve"> 8-</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հոդվածի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կառավարության</w:t>
            </w:r>
            <w:proofErr w:type="spellEnd"/>
            <w:r w:rsidRPr="001779C6">
              <w:rPr>
                <w:rFonts w:ascii="GHEA Grapalat" w:hAnsi="GHEA Grapalat" w:cs="Arial"/>
                <w:color w:val="000000"/>
                <w:sz w:val="16"/>
                <w:szCs w:val="16"/>
              </w:rPr>
              <w:t xml:space="preserve"> 2017</w:t>
            </w:r>
            <w:r w:rsidRPr="001779C6">
              <w:rPr>
                <w:rFonts w:ascii="GHEA Grapalat" w:hAnsi="GHEA Grapalat" w:cs="Sylfaen"/>
                <w:color w:val="000000"/>
                <w:sz w:val="16"/>
                <w:szCs w:val="16"/>
              </w:rPr>
              <w:t>թ</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մարտի</w:t>
            </w:r>
            <w:proofErr w:type="spellEnd"/>
            <w:r w:rsidRPr="001779C6">
              <w:rPr>
                <w:rFonts w:ascii="GHEA Grapalat" w:hAnsi="GHEA Grapalat" w:cs="Arial"/>
                <w:color w:val="000000"/>
                <w:sz w:val="16"/>
                <w:szCs w:val="16"/>
              </w:rPr>
              <w:t xml:space="preserve"> 9-</w:t>
            </w:r>
            <w:r w:rsidRPr="001779C6">
              <w:rPr>
                <w:rFonts w:ascii="GHEA Grapalat" w:hAnsi="GHEA Grapalat" w:cs="Sylfaen"/>
                <w:color w:val="000000"/>
                <w:sz w:val="16"/>
                <w:szCs w:val="16"/>
              </w:rPr>
              <w:t>ի</w:t>
            </w:r>
            <w:r w:rsidRPr="001779C6">
              <w:rPr>
                <w:rFonts w:ascii="GHEA Grapalat" w:hAnsi="GHEA Grapalat" w:cs="Arial"/>
                <w:color w:val="000000"/>
                <w:sz w:val="16"/>
                <w:szCs w:val="16"/>
              </w:rPr>
              <w:t xml:space="preserve"> 10-</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նիստի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արձանագրության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Մսամթերքի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տեղափոխումը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կատարել</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համապատասխան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սառնարան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մեքենաերով</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որը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ունի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համապատասխան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ջերմաստիճան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ԳՕՍՏ</w:t>
            </w:r>
            <w:r w:rsidRPr="001779C6">
              <w:rPr>
                <w:rFonts w:ascii="GHEA Grapalat" w:hAnsi="GHEA Grapalat" w:cs="Arial"/>
                <w:color w:val="000000"/>
                <w:sz w:val="16"/>
                <w:szCs w:val="16"/>
              </w:rPr>
              <w:t xml:space="preserve"> 25391-82</w:t>
            </w:r>
            <w:r w:rsidRPr="001779C6">
              <w:rPr>
                <w:rFonts w:ascii="GHEA Grapalat" w:hAnsi="GHEA Grapalat" w:cs="Tahoma"/>
                <w:color w:val="000000"/>
                <w:sz w:val="16"/>
                <w:szCs w:val="16"/>
              </w:rPr>
              <w:t>։</w:t>
            </w:r>
          </w:p>
        </w:tc>
        <w:tc>
          <w:tcPr>
            <w:tcW w:w="966" w:type="dxa"/>
          </w:tcPr>
          <w:p w14:paraId="74D1D58C"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30FA4F2D" w14:textId="77777777" w:rsidR="00347D65" w:rsidRPr="001779C6" w:rsidRDefault="00347D65" w:rsidP="00347D65">
            <w:pPr>
              <w:jc w:val="center"/>
              <w:rPr>
                <w:rFonts w:ascii="GHEA Grapalat" w:hAnsi="GHEA Grapalat"/>
                <w:sz w:val="20"/>
              </w:rPr>
            </w:pPr>
          </w:p>
        </w:tc>
        <w:tc>
          <w:tcPr>
            <w:tcW w:w="1127" w:type="dxa"/>
          </w:tcPr>
          <w:p w14:paraId="0DBC39CF" w14:textId="77777777" w:rsidR="00347D65" w:rsidRPr="001779C6" w:rsidRDefault="00347D65" w:rsidP="00347D65">
            <w:pPr>
              <w:jc w:val="center"/>
              <w:rPr>
                <w:rFonts w:ascii="GHEA Grapalat" w:hAnsi="GHEA Grapalat"/>
                <w:sz w:val="20"/>
              </w:rPr>
            </w:pPr>
          </w:p>
        </w:tc>
        <w:tc>
          <w:tcPr>
            <w:tcW w:w="898" w:type="dxa"/>
          </w:tcPr>
          <w:p w14:paraId="0902601E" w14:textId="74D475D3" w:rsidR="00347D65" w:rsidRPr="00DB2185" w:rsidRDefault="00A83EFC" w:rsidP="00347D65">
            <w:pPr>
              <w:jc w:val="center"/>
              <w:rPr>
                <w:rFonts w:ascii="GHEA Grapalat" w:hAnsi="GHEA Grapalat"/>
                <w:sz w:val="20"/>
                <w:lang w:val="ru-RU"/>
              </w:rPr>
            </w:pPr>
            <w:r w:rsidRPr="001779C6">
              <w:rPr>
                <w:rFonts w:ascii="GHEA Grapalat" w:hAnsi="GHEA Grapalat" w:cs="Sylfaen"/>
                <w:color w:val="000000"/>
                <w:sz w:val="22"/>
                <w:szCs w:val="22"/>
                <w:lang w:val="hy-AM"/>
              </w:rPr>
              <w:t>120</w:t>
            </w:r>
          </w:p>
        </w:tc>
        <w:tc>
          <w:tcPr>
            <w:tcW w:w="851" w:type="dxa"/>
            <w:textDirection w:val="btLr"/>
          </w:tcPr>
          <w:p w14:paraId="3B2E0EEE" w14:textId="77777777" w:rsidR="00347D65" w:rsidRPr="001779C6" w:rsidRDefault="00347D65" w:rsidP="00347D65">
            <w:pPr>
              <w:jc w:val="center"/>
              <w:rPr>
                <w:rFonts w:ascii="GHEA Grapalat" w:hAnsi="GHEA Grapalat"/>
                <w:sz w:val="20"/>
              </w:rPr>
            </w:pPr>
          </w:p>
        </w:tc>
        <w:tc>
          <w:tcPr>
            <w:tcW w:w="1134" w:type="dxa"/>
          </w:tcPr>
          <w:p w14:paraId="70FF847E" w14:textId="2E75F202" w:rsidR="00347D65" w:rsidRPr="001779C6" w:rsidRDefault="00A83EFC" w:rsidP="00347D65">
            <w:pPr>
              <w:jc w:val="center"/>
              <w:rPr>
                <w:rFonts w:ascii="GHEA Grapalat" w:hAnsi="GHEA Grapalat"/>
                <w:sz w:val="20"/>
              </w:rPr>
            </w:pPr>
            <w:r w:rsidRPr="001779C6">
              <w:rPr>
                <w:rFonts w:ascii="GHEA Grapalat" w:hAnsi="GHEA Grapalat" w:cs="Sylfaen"/>
                <w:color w:val="000000"/>
                <w:sz w:val="22"/>
                <w:szCs w:val="22"/>
                <w:lang w:val="hy-AM"/>
              </w:rPr>
              <w:t>120</w:t>
            </w:r>
          </w:p>
        </w:tc>
        <w:tc>
          <w:tcPr>
            <w:tcW w:w="1480" w:type="dxa"/>
          </w:tcPr>
          <w:p w14:paraId="158AD348" w14:textId="77777777" w:rsidR="00347D65" w:rsidRPr="001779C6" w:rsidRDefault="00347D65" w:rsidP="00347D65">
            <w:pPr>
              <w:jc w:val="center"/>
              <w:rPr>
                <w:rFonts w:ascii="GHEA Grapalat" w:hAnsi="GHEA Grapalat"/>
                <w:sz w:val="20"/>
              </w:rPr>
            </w:pPr>
          </w:p>
        </w:tc>
      </w:tr>
      <w:tr w:rsidR="00347D65" w:rsidRPr="001779C6" w14:paraId="289D9A13" w14:textId="77777777" w:rsidTr="00C7401E">
        <w:trPr>
          <w:trHeight w:val="637"/>
        </w:trPr>
        <w:tc>
          <w:tcPr>
            <w:tcW w:w="1451" w:type="dxa"/>
          </w:tcPr>
          <w:p w14:paraId="168FDA7C" w14:textId="1FE6856E" w:rsidR="00347D65" w:rsidRPr="001779C6" w:rsidRDefault="00347D65" w:rsidP="00347D65">
            <w:pPr>
              <w:rPr>
                <w:rFonts w:ascii="GHEA Grapalat" w:hAnsi="GHEA Grapalat"/>
                <w:sz w:val="20"/>
                <w:lang w:val="hy-AM"/>
              </w:rPr>
            </w:pPr>
            <w:r w:rsidRPr="001779C6">
              <w:rPr>
                <w:rFonts w:ascii="GHEA Grapalat" w:hAnsi="GHEA Grapalat"/>
                <w:sz w:val="20"/>
                <w:lang w:val="hy-AM"/>
              </w:rPr>
              <w:t xml:space="preserve">     </w:t>
            </w:r>
            <w:r w:rsidR="009940B8" w:rsidRPr="001779C6">
              <w:rPr>
                <w:rFonts w:ascii="GHEA Grapalat" w:hAnsi="GHEA Grapalat"/>
                <w:sz w:val="20"/>
                <w:lang w:val="hy-AM"/>
              </w:rPr>
              <w:t>4</w:t>
            </w:r>
          </w:p>
        </w:tc>
        <w:tc>
          <w:tcPr>
            <w:tcW w:w="1530" w:type="dxa"/>
          </w:tcPr>
          <w:p w14:paraId="2CA1C660" w14:textId="48819C11" w:rsidR="00347D65" w:rsidRPr="001779C6" w:rsidRDefault="00347D65" w:rsidP="00AE4109">
            <w:pPr>
              <w:jc w:val="center"/>
              <w:rPr>
                <w:rFonts w:ascii="GHEA Grapalat" w:hAnsi="GHEA Grapalat"/>
                <w:sz w:val="20"/>
              </w:rPr>
            </w:pPr>
            <w:r w:rsidRPr="001779C6">
              <w:rPr>
                <w:rFonts w:ascii="GHEA Grapalat" w:hAnsi="GHEA Grapalat" w:cs="Calibri"/>
                <w:sz w:val="20"/>
                <w:szCs w:val="20"/>
              </w:rPr>
              <w:t>03221110/2</w:t>
            </w:r>
          </w:p>
        </w:tc>
        <w:tc>
          <w:tcPr>
            <w:tcW w:w="1517" w:type="dxa"/>
          </w:tcPr>
          <w:p w14:paraId="55442CE3" w14:textId="096A7D92"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20"/>
                <w:szCs w:val="20"/>
              </w:rPr>
              <w:t>Գազար</w:t>
            </w:r>
            <w:proofErr w:type="spellEnd"/>
          </w:p>
        </w:tc>
        <w:tc>
          <w:tcPr>
            <w:tcW w:w="1173" w:type="dxa"/>
          </w:tcPr>
          <w:p w14:paraId="337ADC67" w14:textId="77777777" w:rsidR="00347D65" w:rsidRPr="001779C6" w:rsidRDefault="00347D65" w:rsidP="00347D65">
            <w:pPr>
              <w:jc w:val="center"/>
              <w:rPr>
                <w:rFonts w:ascii="GHEA Grapalat" w:hAnsi="GHEA Grapalat"/>
                <w:sz w:val="20"/>
              </w:rPr>
            </w:pPr>
          </w:p>
        </w:tc>
        <w:tc>
          <w:tcPr>
            <w:tcW w:w="2605" w:type="dxa"/>
          </w:tcPr>
          <w:p w14:paraId="0B663064" w14:textId="3298BA60"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16"/>
                <w:szCs w:val="16"/>
              </w:rPr>
              <w:t>Սովարական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ընտիր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տեսակի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ԳՕՍՏ</w:t>
            </w:r>
            <w:r w:rsidRPr="001779C6">
              <w:rPr>
                <w:rFonts w:ascii="GHEA Grapalat" w:hAnsi="GHEA Grapalat" w:cs="Arial"/>
                <w:color w:val="000000"/>
                <w:sz w:val="16"/>
                <w:szCs w:val="16"/>
              </w:rPr>
              <w:t xml:space="preserve"> 26767-85</w:t>
            </w:r>
            <w:r w:rsidRPr="001779C6">
              <w:rPr>
                <w:rFonts w:ascii="GHEA Grapalat" w:hAnsi="GHEA Grapalat" w:cs="Tahoma"/>
                <w:color w:val="000000"/>
                <w:sz w:val="16"/>
                <w:szCs w:val="16"/>
              </w:rPr>
              <w:t>։</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Անվտանգությունը</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մակնշումը</w:t>
            </w:r>
            <w:proofErr w:type="spellEnd"/>
            <w:r w:rsidRPr="001779C6">
              <w:rPr>
                <w:rFonts w:ascii="GHEA Grapalat" w:hAnsi="GHEA Grapalat" w:cs="Sylfaen"/>
                <w:color w:val="000000"/>
                <w:sz w:val="16"/>
                <w:szCs w:val="16"/>
              </w:rPr>
              <w:t>՝</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ըստ</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կառավարության</w:t>
            </w:r>
            <w:proofErr w:type="spellEnd"/>
            <w:r w:rsidRPr="001779C6">
              <w:rPr>
                <w:rFonts w:ascii="GHEA Grapalat" w:hAnsi="GHEA Grapalat" w:cs="Arial"/>
                <w:color w:val="000000"/>
                <w:sz w:val="16"/>
                <w:szCs w:val="16"/>
              </w:rPr>
              <w:t xml:space="preserve"> 2006</w:t>
            </w:r>
            <w:r w:rsidRPr="001779C6">
              <w:rPr>
                <w:rFonts w:ascii="GHEA Grapalat" w:hAnsi="GHEA Grapalat" w:cs="Sylfaen"/>
                <w:color w:val="000000"/>
                <w:sz w:val="16"/>
                <w:szCs w:val="16"/>
              </w:rPr>
              <w:t>թ</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դեկտեմբերի</w:t>
            </w:r>
            <w:proofErr w:type="spellEnd"/>
            <w:r w:rsidRPr="001779C6">
              <w:rPr>
                <w:rFonts w:ascii="GHEA Grapalat" w:hAnsi="GHEA Grapalat" w:cs="Arial"/>
                <w:color w:val="000000"/>
                <w:sz w:val="16"/>
                <w:szCs w:val="16"/>
              </w:rPr>
              <w:t xml:space="preserve"> 21-</w:t>
            </w:r>
            <w:r w:rsidRPr="001779C6">
              <w:rPr>
                <w:rFonts w:ascii="GHEA Grapalat" w:hAnsi="GHEA Grapalat" w:cs="Sylfaen"/>
                <w:color w:val="000000"/>
                <w:sz w:val="16"/>
                <w:szCs w:val="16"/>
              </w:rPr>
              <w:t>ի</w:t>
            </w:r>
            <w:r w:rsidRPr="001779C6">
              <w:rPr>
                <w:rFonts w:ascii="GHEA Grapalat" w:hAnsi="GHEA Grapalat" w:cs="Arial"/>
                <w:color w:val="000000"/>
                <w:sz w:val="16"/>
                <w:szCs w:val="16"/>
              </w:rPr>
              <w:t xml:space="preserve"> N 1913-</w:t>
            </w:r>
            <w:r w:rsidRPr="001779C6">
              <w:rPr>
                <w:rFonts w:ascii="GHEA Grapalat" w:hAnsi="GHEA Grapalat" w:cs="Sylfaen"/>
                <w:color w:val="000000"/>
                <w:sz w:val="16"/>
                <w:szCs w:val="16"/>
              </w:rPr>
              <w:t>Ն</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որոշմամբ</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հաստատված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Թարմ</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պտուղ</w:t>
            </w:r>
            <w:r w:rsidRPr="001779C6">
              <w:rPr>
                <w:rFonts w:ascii="GHEA Grapalat" w:hAnsi="GHEA Grapalat" w:cs="Arial"/>
                <w:color w:val="000000"/>
                <w:sz w:val="16"/>
                <w:szCs w:val="16"/>
              </w:rPr>
              <w:t>-</w:t>
            </w:r>
            <w:r w:rsidRPr="001779C6">
              <w:rPr>
                <w:rFonts w:ascii="GHEA Grapalat" w:hAnsi="GHEA Grapalat" w:cs="Sylfaen"/>
                <w:color w:val="000000"/>
                <w:sz w:val="16"/>
                <w:szCs w:val="16"/>
              </w:rPr>
              <w:t>բանջարեղենի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տեխնիկական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կանոնակարգի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Սննդամթերքի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օրենքի</w:t>
            </w:r>
            <w:proofErr w:type="spellEnd"/>
            <w:r w:rsidRPr="001779C6">
              <w:rPr>
                <w:rFonts w:ascii="GHEA Grapalat" w:hAnsi="GHEA Grapalat" w:cs="Arial"/>
                <w:color w:val="000000"/>
                <w:sz w:val="16"/>
                <w:szCs w:val="16"/>
              </w:rPr>
              <w:t xml:space="preserve"> 8-</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հոդվածի</w:t>
            </w:r>
            <w:proofErr w:type="spellEnd"/>
          </w:p>
        </w:tc>
        <w:tc>
          <w:tcPr>
            <w:tcW w:w="966" w:type="dxa"/>
          </w:tcPr>
          <w:p w14:paraId="6A5B1F0D"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44C334CD" w14:textId="77777777" w:rsidR="00347D65" w:rsidRPr="001779C6" w:rsidRDefault="00347D65" w:rsidP="00347D65">
            <w:pPr>
              <w:jc w:val="center"/>
              <w:rPr>
                <w:rFonts w:ascii="GHEA Grapalat" w:hAnsi="GHEA Grapalat"/>
                <w:sz w:val="20"/>
              </w:rPr>
            </w:pPr>
          </w:p>
        </w:tc>
        <w:tc>
          <w:tcPr>
            <w:tcW w:w="1127" w:type="dxa"/>
          </w:tcPr>
          <w:p w14:paraId="0FCD78B6" w14:textId="77777777" w:rsidR="00347D65" w:rsidRPr="001779C6" w:rsidRDefault="00347D65" w:rsidP="00347D65">
            <w:pPr>
              <w:jc w:val="center"/>
              <w:rPr>
                <w:rFonts w:ascii="GHEA Grapalat" w:hAnsi="GHEA Grapalat"/>
                <w:sz w:val="20"/>
              </w:rPr>
            </w:pPr>
          </w:p>
        </w:tc>
        <w:tc>
          <w:tcPr>
            <w:tcW w:w="898" w:type="dxa"/>
          </w:tcPr>
          <w:p w14:paraId="589CA898" w14:textId="14FD0816" w:rsidR="00347D65" w:rsidRPr="00DB2185" w:rsidRDefault="00A83EFC" w:rsidP="00347D65">
            <w:pPr>
              <w:jc w:val="center"/>
              <w:rPr>
                <w:rFonts w:ascii="GHEA Grapalat" w:hAnsi="GHEA Grapalat"/>
                <w:sz w:val="20"/>
                <w:lang w:val="ru-RU"/>
              </w:rPr>
            </w:pPr>
            <w:r w:rsidRPr="001779C6">
              <w:rPr>
                <w:rFonts w:ascii="GHEA Grapalat" w:hAnsi="GHEA Grapalat" w:cs="Sylfaen"/>
                <w:color w:val="000000"/>
                <w:sz w:val="22"/>
                <w:szCs w:val="22"/>
                <w:lang w:val="hy-AM"/>
              </w:rPr>
              <w:t>77</w:t>
            </w:r>
          </w:p>
        </w:tc>
        <w:tc>
          <w:tcPr>
            <w:tcW w:w="851" w:type="dxa"/>
            <w:textDirection w:val="btLr"/>
          </w:tcPr>
          <w:p w14:paraId="0CFCBE31" w14:textId="77777777" w:rsidR="00347D65" w:rsidRPr="001779C6" w:rsidRDefault="00347D65" w:rsidP="00347D65">
            <w:pPr>
              <w:jc w:val="center"/>
              <w:rPr>
                <w:rFonts w:ascii="GHEA Grapalat" w:hAnsi="GHEA Grapalat"/>
                <w:sz w:val="20"/>
              </w:rPr>
            </w:pPr>
          </w:p>
        </w:tc>
        <w:tc>
          <w:tcPr>
            <w:tcW w:w="1134" w:type="dxa"/>
          </w:tcPr>
          <w:p w14:paraId="571911A6" w14:textId="4B7A1C40" w:rsidR="00347D65" w:rsidRPr="001779C6" w:rsidRDefault="00A83EFC" w:rsidP="00347D65">
            <w:pPr>
              <w:jc w:val="center"/>
              <w:rPr>
                <w:rFonts w:ascii="GHEA Grapalat" w:hAnsi="GHEA Grapalat"/>
                <w:sz w:val="20"/>
                <w:lang w:val="hy-AM"/>
              </w:rPr>
            </w:pPr>
            <w:r w:rsidRPr="001779C6">
              <w:rPr>
                <w:rFonts w:ascii="GHEA Grapalat" w:hAnsi="GHEA Grapalat" w:cs="Sylfaen"/>
                <w:color w:val="000000"/>
                <w:sz w:val="22"/>
                <w:szCs w:val="22"/>
                <w:lang w:val="hy-AM"/>
              </w:rPr>
              <w:t>77</w:t>
            </w:r>
          </w:p>
        </w:tc>
        <w:tc>
          <w:tcPr>
            <w:tcW w:w="1480" w:type="dxa"/>
          </w:tcPr>
          <w:p w14:paraId="77C701D1" w14:textId="77777777" w:rsidR="00347D65" w:rsidRPr="001779C6" w:rsidRDefault="00347D65" w:rsidP="00347D65">
            <w:pPr>
              <w:jc w:val="center"/>
              <w:rPr>
                <w:rFonts w:ascii="GHEA Grapalat" w:hAnsi="GHEA Grapalat"/>
                <w:sz w:val="20"/>
              </w:rPr>
            </w:pPr>
          </w:p>
        </w:tc>
      </w:tr>
      <w:tr w:rsidR="00347D65" w:rsidRPr="001779C6" w14:paraId="258CC173" w14:textId="77777777" w:rsidTr="00C7401E">
        <w:trPr>
          <w:trHeight w:val="637"/>
        </w:trPr>
        <w:tc>
          <w:tcPr>
            <w:tcW w:w="1451" w:type="dxa"/>
          </w:tcPr>
          <w:p w14:paraId="2C21ABA9" w14:textId="41BE7067" w:rsidR="00347D65" w:rsidRPr="001779C6" w:rsidRDefault="00347D65" w:rsidP="00347D65">
            <w:pPr>
              <w:jc w:val="center"/>
              <w:rPr>
                <w:rFonts w:ascii="GHEA Grapalat" w:hAnsi="GHEA Grapalat"/>
                <w:sz w:val="20"/>
                <w:lang w:val="hy-AM"/>
              </w:rPr>
            </w:pPr>
            <w:r w:rsidRPr="001779C6">
              <w:rPr>
                <w:rFonts w:ascii="GHEA Grapalat" w:hAnsi="GHEA Grapalat"/>
                <w:sz w:val="20"/>
                <w:lang w:val="hy-AM"/>
              </w:rPr>
              <w:t>5</w:t>
            </w:r>
          </w:p>
        </w:tc>
        <w:tc>
          <w:tcPr>
            <w:tcW w:w="1530" w:type="dxa"/>
          </w:tcPr>
          <w:p w14:paraId="38C9518C" w14:textId="2F4D0F05" w:rsidR="00347D65" w:rsidRPr="001779C6" w:rsidRDefault="00347D65" w:rsidP="00AE4109">
            <w:pPr>
              <w:jc w:val="center"/>
              <w:rPr>
                <w:rFonts w:ascii="GHEA Grapalat" w:hAnsi="GHEA Grapalat"/>
                <w:sz w:val="20"/>
              </w:rPr>
            </w:pPr>
            <w:r w:rsidRPr="001779C6">
              <w:rPr>
                <w:rFonts w:ascii="GHEA Grapalat" w:hAnsi="GHEA Grapalat" w:cs="Calibri"/>
                <w:sz w:val="20"/>
                <w:szCs w:val="20"/>
              </w:rPr>
              <w:t>15551600/2</w:t>
            </w:r>
          </w:p>
        </w:tc>
        <w:tc>
          <w:tcPr>
            <w:tcW w:w="1517" w:type="dxa"/>
          </w:tcPr>
          <w:p w14:paraId="1E4A4320" w14:textId="611097B3"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20"/>
                <w:szCs w:val="20"/>
              </w:rPr>
              <w:t>Մածուն</w:t>
            </w:r>
            <w:proofErr w:type="spellEnd"/>
          </w:p>
        </w:tc>
        <w:tc>
          <w:tcPr>
            <w:tcW w:w="1173" w:type="dxa"/>
          </w:tcPr>
          <w:p w14:paraId="21FDDF3F" w14:textId="77777777" w:rsidR="00347D65" w:rsidRPr="001779C6" w:rsidRDefault="00347D65" w:rsidP="00347D65">
            <w:pPr>
              <w:jc w:val="center"/>
              <w:rPr>
                <w:rFonts w:ascii="GHEA Grapalat" w:hAnsi="GHEA Grapalat"/>
                <w:sz w:val="20"/>
              </w:rPr>
            </w:pPr>
          </w:p>
        </w:tc>
        <w:tc>
          <w:tcPr>
            <w:tcW w:w="2605" w:type="dxa"/>
          </w:tcPr>
          <w:p w14:paraId="236A2557" w14:textId="26DF789B"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16"/>
                <w:szCs w:val="16"/>
              </w:rPr>
              <w:t>Թարմ</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կովի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կաթից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յուղայնությունը</w:t>
            </w:r>
            <w:proofErr w:type="spellEnd"/>
            <w:r w:rsidRPr="001779C6">
              <w:rPr>
                <w:rFonts w:ascii="GHEA Grapalat" w:hAnsi="GHEA Grapalat" w:cs="Arial"/>
                <w:color w:val="000000"/>
                <w:sz w:val="16"/>
                <w:szCs w:val="16"/>
              </w:rPr>
              <w:t xml:space="preserve"> 3%-</w:t>
            </w:r>
            <w:proofErr w:type="spellStart"/>
            <w:r w:rsidRPr="001779C6">
              <w:rPr>
                <w:rFonts w:ascii="GHEA Grapalat" w:hAnsi="GHEA Grapalat" w:cs="Sylfaen"/>
                <w:color w:val="000000"/>
                <w:sz w:val="16"/>
                <w:szCs w:val="16"/>
              </w:rPr>
              <w:t>ից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ոչ</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պակաս</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թթվայնությունը</w:t>
            </w:r>
            <w:proofErr w:type="spellEnd"/>
            <w:r w:rsidRPr="001779C6">
              <w:rPr>
                <w:rFonts w:ascii="GHEA Grapalat" w:hAnsi="GHEA Grapalat" w:cs="Arial"/>
                <w:color w:val="000000"/>
                <w:sz w:val="16"/>
                <w:szCs w:val="16"/>
              </w:rPr>
              <w:t xml:space="preserve"> 65-1000</w:t>
            </w:r>
            <w:proofErr w:type="gramStart"/>
            <w:r w:rsidRPr="001779C6">
              <w:rPr>
                <w:rFonts w:ascii="GHEA Grapalat" w:hAnsi="GHEA Grapalat" w:cs="Arial"/>
                <w:color w:val="000000"/>
                <w:sz w:val="16"/>
                <w:szCs w:val="16"/>
              </w:rPr>
              <w:t>T,:</w:t>
            </w:r>
            <w:proofErr w:type="gram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անվտանգությունը</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մակնշումը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ըստ</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կառավարության</w:t>
            </w:r>
            <w:proofErr w:type="spellEnd"/>
            <w:r w:rsidRPr="001779C6">
              <w:rPr>
                <w:rFonts w:ascii="GHEA Grapalat" w:hAnsi="GHEA Grapalat" w:cs="Arial"/>
                <w:color w:val="000000"/>
                <w:sz w:val="16"/>
                <w:szCs w:val="16"/>
              </w:rPr>
              <w:t xml:space="preserve"> 2006</w:t>
            </w:r>
            <w:r w:rsidRPr="001779C6">
              <w:rPr>
                <w:rFonts w:ascii="GHEA Grapalat" w:hAnsi="GHEA Grapalat" w:cs="Sylfaen"/>
                <w:color w:val="000000"/>
                <w:sz w:val="16"/>
                <w:szCs w:val="16"/>
              </w:rPr>
              <w:t>թ</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դեկտեմբերի</w:t>
            </w:r>
            <w:proofErr w:type="spellEnd"/>
            <w:r w:rsidRPr="001779C6">
              <w:rPr>
                <w:rFonts w:ascii="GHEA Grapalat" w:hAnsi="GHEA Grapalat" w:cs="Arial"/>
                <w:color w:val="000000"/>
                <w:sz w:val="16"/>
                <w:szCs w:val="16"/>
              </w:rPr>
              <w:t xml:space="preserve"> 21-</w:t>
            </w:r>
            <w:r w:rsidRPr="001779C6">
              <w:rPr>
                <w:rFonts w:ascii="GHEA Grapalat" w:hAnsi="GHEA Grapalat" w:cs="Sylfaen"/>
                <w:color w:val="000000"/>
                <w:sz w:val="16"/>
                <w:szCs w:val="16"/>
              </w:rPr>
              <w:t>ի</w:t>
            </w:r>
            <w:r w:rsidRPr="001779C6">
              <w:rPr>
                <w:rFonts w:ascii="GHEA Grapalat" w:hAnsi="GHEA Grapalat" w:cs="Arial"/>
                <w:color w:val="000000"/>
                <w:sz w:val="16"/>
                <w:szCs w:val="16"/>
              </w:rPr>
              <w:t xml:space="preserve"> N 1925-</w:t>
            </w:r>
            <w:r w:rsidRPr="001779C6">
              <w:rPr>
                <w:rFonts w:ascii="GHEA Grapalat" w:hAnsi="GHEA Grapalat" w:cs="Sylfaen"/>
                <w:color w:val="000000"/>
                <w:sz w:val="16"/>
                <w:szCs w:val="16"/>
              </w:rPr>
              <w:t>Ն</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որոշմամբ</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հաստատված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Կաթին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կաթնամթերքին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դրանց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արտադրությանը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ներկայացվող</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պահանջների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տեխնիկական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կանոնակարգի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Սննդամթերքի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օրենքի</w:t>
            </w:r>
            <w:proofErr w:type="spellEnd"/>
            <w:r w:rsidRPr="001779C6">
              <w:rPr>
                <w:rFonts w:ascii="GHEA Grapalat" w:hAnsi="GHEA Grapalat" w:cs="Arial"/>
                <w:color w:val="000000"/>
                <w:sz w:val="16"/>
                <w:szCs w:val="16"/>
              </w:rPr>
              <w:t xml:space="preserve"> 8-</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հոդվածի</w:t>
            </w:r>
            <w:proofErr w:type="spellEnd"/>
            <w:r w:rsidRPr="001779C6">
              <w:rPr>
                <w:rFonts w:ascii="GHEA Grapalat" w:hAnsi="GHEA Grapalat" w:cs="Sylfaen"/>
                <w:color w:val="000000"/>
                <w:sz w:val="16"/>
                <w:szCs w:val="16"/>
              </w:rPr>
              <w:t>։</w:t>
            </w:r>
          </w:p>
        </w:tc>
        <w:tc>
          <w:tcPr>
            <w:tcW w:w="966" w:type="dxa"/>
          </w:tcPr>
          <w:p w14:paraId="3A274FF3" w14:textId="0986F698" w:rsidR="00347D65" w:rsidRPr="001779C6" w:rsidRDefault="00347D65" w:rsidP="00347D65">
            <w:pPr>
              <w:jc w:val="center"/>
              <w:rPr>
                <w:rFonts w:ascii="GHEA Grapalat" w:hAnsi="GHEA Grapalat"/>
                <w:sz w:val="20"/>
                <w:lang w:val="hy-AM"/>
              </w:rPr>
            </w:pPr>
            <w:r w:rsidRPr="001779C6">
              <w:rPr>
                <w:rFonts w:ascii="GHEA Grapalat" w:hAnsi="GHEA Grapalat" w:cs="Sylfaen"/>
                <w:sz w:val="22"/>
                <w:szCs w:val="22"/>
                <w:lang w:val="hy-AM"/>
              </w:rPr>
              <w:t>կգ</w:t>
            </w:r>
          </w:p>
        </w:tc>
        <w:tc>
          <w:tcPr>
            <w:tcW w:w="924" w:type="dxa"/>
          </w:tcPr>
          <w:p w14:paraId="1132F2D9" w14:textId="77777777" w:rsidR="00347D65" w:rsidRPr="001779C6" w:rsidRDefault="00347D65" w:rsidP="00347D65">
            <w:pPr>
              <w:jc w:val="center"/>
              <w:rPr>
                <w:rFonts w:ascii="GHEA Grapalat" w:hAnsi="GHEA Grapalat"/>
                <w:sz w:val="20"/>
              </w:rPr>
            </w:pPr>
          </w:p>
        </w:tc>
        <w:tc>
          <w:tcPr>
            <w:tcW w:w="1127" w:type="dxa"/>
          </w:tcPr>
          <w:p w14:paraId="6A9B32F1" w14:textId="77777777" w:rsidR="00347D65" w:rsidRPr="001779C6" w:rsidRDefault="00347D65" w:rsidP="00347D65">
            <w:pPr>
              <w:jc w:val="center"/>
              <w:rPr>
                <w:rFonts w:ascii="GHEA Grapalat" w:hAnsi="GHEA Grapalat"/>
                <w:sz w:val="20"/>
              </w:rPr>
            </w:pPr>
          </w:p>
        </w:tc>
        <w:tc>
          <w:tcPr>
            <w:tcW w:w="898" w:type="dxa"/>
          </w:tcPr>
          <w:p w14:paraId="5EFE25A9" w14:textId="0580E4AF" w:rsidR="00347D65" w:rsidRPr="00DB2185" w:rsidRDefault="00347D65" w:rsidP="00A83EFC">
            <w:pPr>
              <w:jc w:val="center"/>
              <w:rPr>
                <w:rFonts w:ascii="GHEA Grapalat" w:hAnsi="GHEA Grapalat"/>
                <w:sz w:val="20"/>
                <w:lang w:val="ru-RU"/>
              </w:rPr>
            </w:pPr>
            <w:r w:rsidRPr="001779C6">
              <w:rPr>
                <w:rFonts w:ascii="GHEA Grapalat" w:hAnsi="GHEA Grapalat" w:cs="Sylfaen"/>
                <w:color w:val="000000"/>
                <w:sz w:val="22"/>
                <w:szCs w:val="22"/>
                <w:lang w:val="hy-AM"/>
              </w:rPr>
              <w:t>3</w:t>
            </w:r>
            <w:r w:rsidR="00A83EFC" w:rsidRPr="001779C6">
              <w:rPr>
                <w:rFonts w:ascii="GHEA Grapalat" w:hAnsi="GHEA Grapalat" w:cs="Sylfaen"/>
                <w:color w:val="000000"/>
                <w:sz w:val="22"/>
                <w:szCs w:val="22"/>
                <w:lang w:val="hy-AM"/>
              </w:rPr>
              <w:t>25</w:t>
            </w:r>
          </w:p>
        </w:tc>
        <w:tc>
          <w:tcPr>
            <w:tcW w:w="851" w:type="dxa"/>
            <w:textDirection w:val="btLr"/>
          </w:tcPr>
          <w:p w14:paraId="56F7A3A1" w14:textId="77777777" w:rsidR="00347D65" w:rsidRPr="001779C6" w:rsidRDefault="00347D65" w:rsidP="00347D65">
            <w:pPr>
              <w:jc w:val="center"/>
              <w:rPr>
                <w:rFonts w:ascii="GHEA Grapalat" w:hAnsi="GHEA Grapalat"/>
                <w:sz w:val="20"/>
              </w:rPr>
            </w:pPr>
          </w:p>
        </w:tc>
        <w:tc>
          <w:tcPr>
            <w:tcW w:w="1134" w:type="dxa"/>
          </w:tcPr>
          <w:p w14:paraId="754D2C28" w14:textId="305560B3" w:rsidR="00347D65" w:rsidRPr="001779C6" w:rsidRDefault="00347D65" w:rsidP="00A83EFC">
            <w:pPr>
              <w:jc w:val="center"/>
              <w:rPr>
                <w:rFonts w:ascii="GHEA Grapalat" w:hAnsi="GHEA Grapalat"/>
                <w:sz w:val="20"/>
              </w:rPr>
            </w:pPr>
            <w:r w:rsidRPr="001779C6">
              <w:rPr>
                <w:rFonts w:ascii="GHEA Grapalat" w:hAnsi="GHEA Grapalat" w:cs="Sylfaen"/>
                <w:color w:val="000000"/>
                <w:sz w:val="22"/>
                <w:szCs w:val="22"/>
                <w:lang w:val="hy-AM"/>
              </w:rPr>
              <w:t>3</w:t>
            </w:r>
            <w:r w:rsidR="00A83EFC" w:rsidRPr="001779C6">
              <w:rPr>
                <w:rFonts w:ascii="GHEA Grapalat" w:hAnsi="GHEA Grapalat" w:cs="Sylfaen"/>
                <w:color w:val="000000"/>
                <w:sz w:val="22"/>
                <w:szCs w:val="22"/>
                <w:lang w:val="hy-AM"/>
              </w:rPr>
              <w:t>25</w:t>
            </w:r>
          </w:p>
        </w:tc>
        <w:tc>
          <w:tcPr>
            <w:tcW w:w="1480" w:type="dxa"/>
          </w:tcPr>
          <w:p w14:paraId="2CA3DE1D" w14:textId="77777777" w:rsidR="00347D65" w:rsidRPr="001779C6" w:rsidRDefault="00347D65" w:rsidP="00347D65">
            <w:pPr>
              <w:jc w:val="center"/>
              <w:rPr>
                <w:rFonts w:ascii="GHEA Grapalat" w:hAnsi="GHEA Grapalat"/>
                <w:sz w:val="20"/>
              </w:rPr>
            </w:pPr>
          </w:p>
        </w:tc>
      </w:tr>
      <w:tr w:rsidR="00347D65" w:rsidRPr="001779C6" w14:paraId="0B7121D3" w14:textId="77777777" w:rsidTr="00C7401E">
        <w:trPr>
          <w:trHeight w:val="637"/>
        </w:trPr>
        <w:tc>
          <w:tcPr>
            <w:tcW w:w="1451" w:type="dxa"/>
          </w:tcPr>
          <w:p w14:paraId="2EF31813" w14:textId="6CC85D66"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6</w:t>
            </w:r>
          </w:p>
        </w:tc>
        <w:tc>
          <w:tcPr>
            <w:tcW w:w="1530" w:type="dxa"/>
          </w:tcPr>
          <w:p w14:paraId="01BC4E40" w14:textId="3A45FA4C" w:rsidR="00347D65" w:rsidRPr="001779C6" w:rsidRDefault="00347D65" w:rsidP="00AE4109">
            <w:pPr>
              <w:jc w:val="center"/>
              <w:rPr>
                <w:rFonts w:ascii="GHEA Grapalat" w:hAnsi="GHEA Grapalat"/>
                <w:sz w:val="20"/>
              </w:rPr>
            </w:pPr>
            <w:r w:rsidRPr="001779C6">
              <w:rPr>
                <w:rFonts w:ascii="GHEA Grapalat" w:hAnsi="GHEA Grapalat" w:cs="Calibri"/>
                <w:sz w:val="20"/>
                <w:szCs w:val="20"/>
              </w:rPr>
              <w:t>15311100/2</w:t>
            </w:r>
          </w:p>
        </w:tc>
        <w:tc>
          <w:tcPr>
            <w:tcW w:w="1517" w:type="dxa"/>
          </w:tcPr>
          <w:p w14:paraId="3012AB5E" w14:textId="2E3E71F4"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20"/>
                <w:szCs w:val="20"/>
              </w:rPr>
              <w:t>Կարտոֆիլ</w:t>
            </w:r>
            <w:proofErr w:type="spellEnd"/>
          </w:p>
        </w:tc>
        <w:tc>
          <w:tcPr>
            <w:tcW w:w="1173" w:type="dxa"/>
          </w:tcPr>
          <w:p w14:paraId="5744FEE1" w14:textId="77777777" w:rsidR="00347D65" w:rsidRPr="001779C6" w:rsidRDefault="00347D65" w:rsidP="00347D65">
            <w:pPr>
              <w:jc w:val="center"/>
              <w:rPr>
                <w:rFonts w:ascii="GHEA Grapalat" w:hAnsi="GHEA Grapalat"/>
                <w:sz w:val="20"/>
              </w:rPr>
            </w:pPr>
          </w:p>
        </w:tc>
        <w:tc>
          <w:tcPr>
            <w:tcW w:w="2605" w:type="dxa"/>
          </w:tcPr>
          <w:p w14:paraId="0CF2E465" w14:textId="18F81C8F"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16"/>
                <w:szCs w:val="16"/>
              </w:rPr>
              <w:t>Վաղահաս</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ուշահաս</w:t>
            </w:r>
            <w:proofErr w:type="spellEnd"/>
            <w:r w:rsidRPr="001779C6">
              <w:rPr>
                <w:rFonts w:ascii="GHEA Grapalat" w:hAnsi="GHEA Grapalat" w:cs="Arial"/>
                <w:color w:val="000000"/>
                <w:sz w:val="16"/>
                <w:szCs w:val="16"/>
              </w:rPr>
              <w:t xml:space="preserve">, I </w:t>
            </w:r>
            <w:proofErr w:type="spellStart"/>
            <w:r w:rsidRPr="001779C6">
              <w:rPr>
                <w:rFonts w:ascii="GHEA Grapalat" w:hAnsi="GHEA Grapalat" w:cs="Sylfaen"/>
                <w:color w:val="000000"/>
                <w:sz w:val="16"/>
                <w:szCs w:val="16"/>
              </w:rPr>
              <w:t>տեսակի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չցրտահարված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առանց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վնասվածքների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կլոր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ձվաձև</w:t>
            </w:r>
            <w:proofErr w:type="spellEnd"/>
            <w:r w:rsidRPr="001779C6">
              <w:rPr>
                <w:rFonts w:ascii="GHEA Grapalat" w:hAnsi="GHEA Grapalat" w:cs="Arial"/>
                <w:color w:val="000000"/>
                <w:sz w:val="16"/>
                <w:szCs w:val="16"/>
              </w:rPr>
              <w:t xml:space="preserve"> 4 </w:t>
            </w:r>
            <w:proofErr w:type="spellStart"/>
            <w:r w:rsidRPr="001779C6">
              <w:rPr>
                <w:rFonts w:ascii="GHEA Grapalat" w:hAnsi="GHEA Grapalat" w:cs="Sylfaen"/>
                <w:color w:val="000000"/>
                <w:sz w:val="16"/>
                <w:szCs w:val="16"/>
              </w:rPr>
              <w:t>սմ</w:t>
            </w:r>
            <w:proofErr w:type="spellEnd"/>
            <w:r w:rsidRPr="001779C6">
              <w:rPr>
                <w:rFonts w:ascii="GHEA Grapalat" w:hAnsi="GHEA Grapalat" w:cs="Arial"/>
                <w:color w:val="000000"/>
                <w:sz w:val="16"/>
                <w:szCs w:val="16"/>
              </w:rPr>
              <w:t xml:space="preserve">, 5%, </w:t>
            </w:r>
            <w:proofErr w:type="spellStart"/>
            <w:r w:rsidRPr="001779C6">
              <w:rPr>
                <w:rFonts w:ascii="GHEA Grapalat" w:hAnsi="GHEA Grapalat" w:cs="Sylfaen"/>
                <w:color w:val="000000"/>
                <w:sz w:val="16"/>
                <w:szCs w:val="16"/>
              </w:rPr>
              <w:t>երկարացված</w:t>
            </w:r>
            <w:proofErr w:type="spellEnd"/>
            <w:r w:rsidRPr="001779C6">
              <w:rPr>
                <w:rFonts w:ascii="GHEA Grapalat" w:hAnsi="GHEA Grapalat" w:cs="Arial"/>
                <w:color w:val="000000"/>
                <w:sz w:val="16"/>
                <w:szCs w:val="16"/>
              </w:rPr>
              <w:t xml:space="preserve"> 3,5</w:t>
            </w:r>
            <w:r w:rsidRPr="001779C6">
              <w:rPr>
                <w:rFonts w:ascii="GHEA Grapalat" w:hAnsi="GHEA Grapalat" w:cs="Sylfaen"/>
                <w:color w:val="000000"/>
                <w:sz w:val="16"/>
                <w:szCs w:val="16"/>
              </w:rPr>
              <w:t>սմ</w:t>
            </w:r>
            <w:r w:rsidRPr="001779C6">
              <w:rPr>
                <w:rFonts w:ascii="GHEA Grapalat" w:hAnsi="GHEA Grapalat" w:cs="Arial"/>
                <w:color w:val="000000"/>
                <w:sz w:val="16"/>
                <w:szCs w:val="16"/>
              </w:rPr>
              <w:t xml:space="preserve">, 5 %, </w:t>
            </w:r>
            <w:proofErr w:type="spellStart"/>
            <w:r w:rsidRPr="001779C6">
              <w:rPr>
                <w:rFonts w:ascii="GHEA Grapalat" w:hAnsi="GHEA Grapalat" w:cs="Sylfaen"/>
                <w:color w:val="000000"/>
                <w:sz w:val="16"/>
                <w:szCs w:val="16"/>
              </w:rPr>
              <w:t>կլոր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ձվաձև</w:t>
            </w:r>
            <w:proofErr w:type="spellEnd"/>
            <w:r w:rsidRPr="001779C6">
              <w:rPr>
                <w:rFonts w:ascii="GHEA Grapalat" w:hAnsi="GHEA Grapalat" w:cs="Arial"/>
                <w:color w:val="000000"/>
                <w:sz w:val="16"/>
                <w:szCs w:val="16"/>
              </w:rPr>
              <w:t xml:space="preserve"> (4-</w:t>
            </w:r>
            <w:r w:rsidRPr="001779C6">
              <w:rPr>
                <w:rFonts w:ascii="GHEA Grapalat" w:hAnsi="GHEA Grapalat" w:cs="Sylfaen"/>
                <w:color w:val="000000"/>
                <w:sz w:val="16"/>
                <w:szCs w:val="16"/>
              </w:rPr>
              <w:t>ից</w:t>
            </w:r>
            <w:r w:rsidRPr="001779C6">
              <w:rPr>
                <w:rFonts w:ascii="GHEA Grapalat" w:hAnsi="GHEA Grapalat" w:cs="Arial"/>
                <w:color w:val="000000"/>
                <w:sz w:val="16"/>
                <w:szCs w:val="16"/>
              </w:rPr>
              <w:t xml:space="preserve"> 5) </w:t>
            </w:r>
            <w:proofErr w:type="spellStart"/>
            <w:r w:rsidRPr="001779C6">
              <w:rPr>
                <w:rFonts w:ascii="GHEA Grapalat" w:hAnsi="GHEA Grapalat" w:cs="Sylfaen"/>
                <w:color w:val="000000"/>
                <w:sz w:val="16"/>
                <w:szCs w:val="16"/>
              </w:rPr>
              <w:t>սմ</w:t>
            </w:r>
            <w:proofErr w:type="spellEnd"/>
            <w:r w:rsidRPr="001779C6">
              <w:rPr>
                <w:rFonts w:ascii="GHEA Grapalat" w:hAnsi="GHEA Grapalat" w:cs="Arial"/>
                <w:color w:val="000000"/>
                <w:sz w:val="16"/>
                <w:szCs w:val="16"/>
              </w:rPr>
              <w:t xml:space="preserve"> 20%, </w:t>
            </w:r>
            <w:proofErr w:type="spellStart"/>
            <w:r w:rsidRPr="001779C6">
              <w:rPr>
                <w:rFonts w:ascii="GHEA Grapalat" w:hAnsi="GHEA Grapalat" w:cs="Sylfaen"/>
                <w:color w:val="000000"/>
                <w:sz w:val="16"/>
                <w:szCs w:val="16"/>
              </w:rPr>
              <w:t>երկարացված</w:t>
            </w:r>
            <w:proofErr w:type="spellEnd"/>
            <w:r w:rsidRPr="001779C6">
              <w:rPr>
                <w:rFonts w:ascii="GHEA Grapalat" w:hAnsi="GHEA Grapalat" w:cs="Arial"/>
                <w:color w:val="000000"/>
                <w:sz w:val="16"/>
                <w:szCs w:val="16"/>
              </w:rPr>
              <w:t xml:space="preserve"> (4-</w:t>
            </w:r>
            <w:r w:rsidRPr="001779C6">
              <w:rPr>
                <w:rFonts w:ascii="GHEA Grapalat" w:hAnsi="GHEA Grapalat" w:cs="Sylfaen"/>
                <w:color w:val="000000"/>
                <w:sz w:val="16"/>
                <w:szCs w:val="16"/>
              </w:rPr>
              <w:t>ից</w:t>
            </w:r>
            <w:r w:rsidRPr="001779C6">
              <w:rPr>
                <w:rFonts w:ascii="GHEA Grapalat" w:hAnsi="GHEA Grapalat" w:cs="Arial"/>
                <w:color w:val="000000"/>
                <w:sz w:val="16"/>
                <w:szCs w:val="16"/>
              </w:rPr>
              <w:t xml:space="preserve"> 4,5) </w:t>
            </w:r>
            <w:proofErr w:type="spellStart"/>
            <w:r w:rsidRPr="001779C6">
              <w:rPr>
                <w:rFonts w:ascii="GHEA Grapalat" w:hAnsi="GHEA Grapalat" w:cs="Sylfaen"/>
                <w:color w:val="000000"/>
                <w:sz w:val="16"/>
                <w:szCs w:val="16"/>
              </w:rPr>
              <w:t>սմ</w:t>
            </w:r>
            <w:proofErr w:type="spellEnd"/>
            <w:r w:rsidRPr="001779C6">
              <w:rPr>
                <w:rFonts w:ascii="GHEA Grapalat" w:hAnsi="GHEA Grapalat" w:cs="Arial"/>
                <w:color w:val="000000"/>
                <w:sz w:val="16"/>
                <w:szCs w:val="16"/>
              </w:rPr>
              <w:t xml:space="preserve"> 20%, </w:t>
            </w:r>
            <w:proofErr w:type="spellStart"/>
            <w:r w:rsidRPr="001779C6">
              <w:rPr>
                <w:rFonts w:ascii="GHEA Grapalat" w:hAnsi="GHEA Grapalat" w:cs="Sylfaen"/>
                <w:color w:val="000000"/>
                <w:sz w:val="16"/>
                <w:szCs w:val="16"/>
              </w:rPr>
              <w:t>կլոր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ձվաձև</w:t>
            </w:r>
            <w:proofErr w:type="spellEnd"/>
            <w:r w:rsidRPr="001779C6">
              <w:rPr>
                <w:rFonts w:ascii="GHEA Grapalat" w:hAnsi="GHEA Grapalat" w:cs="Arial"/>
                <w:color w:val="000000"/>
                <w:sz w:val="16"/>
                <w:szCs w:val="16"/>
              </w:rPr>
              <w:t xml:space="preserve"> (5-</w:t>
            </w:r>
            <w:r w:rsidRPr="001779C6">
              <w:rPr>
                <w:rFonts w:ascii="GHEA Grapalat" w:hAnsi="GHEA Grapalat" w:cs="Sylfaen"/>
                <w:color w:val="000000"/>
                <w:sz w:val="16"/>
                <w:szCs w:val="16"/>
              </w:rPr>
              <w:t>ից</w:t>
            </w:r>
            <w:r w:rsidRPr="001779C6">
              <w:rPr>
                <w:rFonts w:ascii="GHEA Grapalat" w:hAnsi="GHEA Grapalat" w:cs="Arial"/>
                <w:color w:val="000000"/>
                <w:sz w:val="16"/>
                <w:szCs w:val="16"/>
              </w:rPr>
              <w:t xml:space="preserve"> 6</w:t>
            </w:r>
            <w:r w:rsidRPr="001779C6">
              <w:rPr>
                <w:rFonts w:ascii="GHEA Grapalat" w:hAnsi="GHEA Grapalat" w:cs="Sylfaen"/>
                <w:color w:val="000000"/>
                <w:sz w:val="16"/>
                <w:szCs w:val="16"/>
              </w:rPr>
              <w:t>սմ</w:t>
            </w:r>
            <w:r w:rsidRPr="001779C6">
              <w:rPr>
                <w:rFonts w:ascii="GHEA Grapalat" w:hAnsi="GHEA Grapalat" w:cs="Arial"/>
                <w:color w:val="000000"/>
                <w:sz w:val="16"/>
                <w:szCs w:val="16"/>
              </w:rPr>
              <w:t xml:space="preserve">) 55%, </w:t>
            </w:r>
            <w:proofErr w:type="spellStart"/>
            <w:r w:rsidRPr="001779C6">
              <w:rPr>
                <w:rFonts w:ascii="GHEA Grapalat" w:hAnsi="GHEA Grapalat" w:cs="Sylfaen"/>
                <w:color w:val="000000"/>
                <w:sz w:val="16"/>
                <w:szCs w:val="16"/>
              </w:rPr>
              <w:t>երկարացված</w:t>
            </w:r>
            <w:proofErr w:type="spellEnd"/>
            <w:r w:rsidRPr="001779C6">
              <w:rPr>
                <w:rFonts w:ascii="GHEA Grapalat" w:hAnsi="GHEA Grapalat" w:cs="Arial"/>
                <w:color w:val="000000"/>
                <w:sz w:val="16"/>
                <w:szCs w:val="16"/>
              </w:rPr>
              <w:t xml:space="preserve"> (5-</w:t>
            </w:r>
            <w:r w:rsidRPr="001779C6">
              <w:rPr>
                <w:rFonts w:ascii="GHEA Grapalat" w:hAnsi="GHEA Grapalat" w:cs="Sylfaen"/>
                <w:color w:val="000000"/>
                <w:sz w:val="16"/>
                <w:szCs w:val="16"/>
              </w:rPr>
              <w:t>ից</w:t>
            </w:r>
            <w:r w:rsidRPr="001779C6">
              <w:rPr>
                <w:rFonts w:ascii="GHEA Grapalat" w:hAnsi="GHEA Grapalat" w:cs="Arial"/>
                <w:color w:val="000000"/>
                <w:sz w:val="16"/>
                <w:szCs w:val="16"/>
              </w:rPr>
              <w:t xml:space="preserve"> 5,5) </w:t>
            </w:r>
            <w:proofErr w:type="spellStart"/>
            <w:r w:rsidRPr="001779C6">
              <w:rPr>
                <w:rFonts w:ascii="GHEA Grapalat" w:hAnsi="GHEA Grapalat" w:cs="Sylfaen"/>
                <w:color w:val="000000"/>
                <w:sz w:val="16"/>
                <w:szCs w:val="16"/>
              </w:rPr>
              <w:t>սմ</w:t>
            </w:r>
            <w:proofErr w:type="spellEnd"/>
            <w:r w:rsidRPr="001779C6">
              <w:rPr>
                <w:rFonts w:ascii="GHEA Grapalat" w:hAnsi="GHEA Grapalat" w:cs="Arial"/>
                <w:color w:val="000000"/>
                <w:sz w:val="16"/>
                <w:szCs w:val="16"/>
              </w:rPr>
              <w:t xml:space="preserve"> 55%, </w:t>
            </w:r>
            <w:proofErr w:type="spellStart"/>
            <w:r w:rsidRPr="001779C6">
              <w:rPr>
                <w:rFonts w:ascii="GHEA Grapalat" w:hAnsi="GHEA Grapalat" w:cs="Sylfaen"/>
                <w:color w:val="000000"/>
                <w:sz w:val="16"/>
                <w:szCs w:val="16"/>
              </w:rPr>
              <w:t>կլոր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ձվաձև</w:t>
            </w:r>
            <w:proofErr w:type="spellEnd"/>
            <w:r w:rsidRPr="001779C6">
              <w:rPr>
                <w:rFonts w:ascii="GHEA Grapalat" w:hAnsi="GHEA Grapalat" w:cs="Arial"/>
                <w:color w:val="000000"/>
                <w:sz w:val="16"/>
                <w:szCs w:val="16"/>
              </w:rPr>
              <w:t xml:space="preserve"> (6-</w:t>
            </w:r>
            <w:r w:rsidRPr="001779C6">
              <w:rPr>
                <w:rFonts w:ascii="GHEA Grapalat" w:hAnsi="GHEA Grapalat" w:cs="Sylfaen"/>
                <w:color w:val="000000"/>
                <w:sz w:val="16"/>
                <w:szCs w:val="16"/>
              </w:rPr>
              <w:t>ից</w:t>
            </w:r>
            <w:r w:rsidRPr="001779C6">
              <w:rPr>
                <w:rFonts w:ascii="GHEA Grapalat" w:hAnsi="GHEA Grapalat" w:cs="Arial"/>
                <w:color w:val="000000"/>
                <w:sz w:val="16"/>
                <w:szCs w:val="16"/>
              </w:rPr>
              <w:t xml:space="preserve"> 7) </w:t>
            </w:r>
            <w:proofErr w:type="spellStart"/>
            <w:r w:rsidRPr="001779C6">
              <w:rPr>
                <w:rFonts w:ascii="GHEA Grapalat" w:hAnsi="GHEA Grapalat" w:cs="Sylfaen"/>
                <w:color w:val="000000"/>
                <w:sz w:val="16"/>
                <w:szCs w:val="16"/>
              </w:rPr>
              <w:t>սմ</w:t>
            </w:r>
            <w:proofErr w:type="spellEnd"/>
            <w:r w:rsidRPr="001779C6">
              <w:rPr>
                <w:rFonts w:ascii="GHEA Grapalat" w:hAnsi="GHEA Grapalat" w:cs="Arial"/>
                <w:color w:val="000000"/>
                <w:sz w:val="16"/>
                <w:szCs w:val="16"/>
              </w:rPr>
              <w:t xml:space="preserve"> 20%, </w:t>
            </w:r>
            <w:proofErr w:type="spellStart"/>
            <w:r w:rsidRPr="001779C6">
              <w:rPr>
                <w:rFonts w:ascii="GHEA Grapalat" w:hAnsi="GHEA Grapalat" w:cs="Sylfaen"/>
                <w:color w:val="000000"/>
                <w:sz w:val="16"/>
                <w:szCs w:val="16"/>
              </w:rPr>
              <w:t>երկարացված</w:t>
            </w:r>
            <w:proofErr w:type="spellEnd"/>
            <w:r w:rsidRPr="001779C6">
              <w:rPr>
                <w:rFonts w:ascii="GHEA Grapalat" w:hAnsi="GHEA Grapalat" w:cs="Arial"/>
                <w:color w:val="000000"/>
                <w:sz w:val="16"/>
                <w:szCs w:val="16"/>
              </w:rPr>
              <w:t xml:space="preserve"> (6-</w:t>
            </w:r>
            <w:r w:rsidRPr="001779C6">
              <w:rPr>
                <w:rFonts w:ascii="GHEA Grapalat" w:hAnsi="GHEA Grapalat" w:cs="Sylfaen"/>
                <w:color w:val="000000"/>
                <w:sz w:val="16"/>
                <w:szCs w:val="16"/>
              </w:rPr>
              <w:t>ից</w:t>
            </w:r>
            <w:r w:rsidRPr="001779C6">
              <w:rPr>
                <w:rFonts w:ascii="GHEA Grapalat" w:hAnsi="GHEA Grapalat" w:cs="Arial"/>
                <w:color w:val="000000"/>
                <w:sz w:val="16"/>
                <w:szCs w:val="16"/>
              </w:rPr>
              <w:t xml:space="preserve"> 6,5) </w:t>
            </w:r>
            <w:proofErr w:type="spellStart"/>
            <w:r w:rsidRPr="001779C6">
              <w:rPr>
                <w:rFonts w:ascii="GHEA Grapalat" w:hAnsi="GHEA Grapalat" w:cs="Sylfaen"/>
                <w:color w:val="000000"/>
                <w:sz w:val="16"/>
                <w:szCs w:val="16"/>
              </w:rPr>
              <w:t>սմ</w:t>
            </w:r>
            <w:proofErr w:type="spellEnd"/>
            <w:r w:rsidRPr="001779C6">
              <w:rPr>
                <w:rFonts w:ascii="GHEA Grapalat" w:hAnsi="GHEA Grapalat" w:cs="Arial"/>
                <w:color w:val="000000"/>
                <w:sz w:val="16"/>
                <w:szCs w:val="16"/>
              </w:rPr>
              <w:t xml:space="preserve"> 20%: </w:t>
            </w:r>
            <w:proofErr w:type="spellStart"/>
            <w:r w:rsidRPr="001779C6">
              <w:rPr>
                <w:rFonts w:ascii="GHEA Grapalat" w:hAnsi="GHEA Grapalat" w:cs="Sylfaen"/>
                <w:color w:val="000000"/>
                <w:sz w:val="16"/>
                <w:szCs w:val="16"/>
              </w:rPr>
              <w:t>Տեսականու</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մաքրությունը</w:t>
            </w:r>
            <w:proofErr w:type="spellEnd"/>
            <w:r w:rsidRPr="001779C6">
              <w:rPr>
                <w:rFonts w:ascii="GHEA Grapalat" w:hAnsi="GHEA Grapalat" w:cs="Arial"/>
                <w:color w:val="000000"/>
                <w:sz w:val="16"/>
                <w:szCs w:val="16"/>
              </w:rPr>
              <w:t>` 90 %-</w:t>
            </w:r>
            <w:proofErr w:type="spellStart"/>
            <w:r w:rsidRPr="001779C6">
              <w:rPr>
                <w:rFonts w:ascii="GHEA Grapalat" w:hAnsi="GHEA Grapalat" w:cs="Sylfaen"/>
                <w:color w:val="000000"/>
                <w:sz w:val="16"/>
                <w:szCs w:val="16"/>
              </w:rPr>
              <w:t>ից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ոչ</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պակաս</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փաթեթավորումը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առանց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չափածրարման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Անվտանգությունը</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մակնշումը</w:t>
            </w:r>
            <w:proofErr w:type="spellEnd"/>
            <w:r w:rsidRPr="001779C6">
              <w:rPr>
                <w:rFonts w:ascii="GHEA Grapalat" w:hAnsi="GHEA Grapalat" w:cs="Sylfaen"/>
                <w:color w:val="000000"/>
                <w:sz w:val="16"/>
                <w:szCs w:val="16"/>
              </w:rPr>
              <w:t>՝</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ըստ</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կառավարության</w:t>
            </w:r>
            <w:proofErr w:type="spellEnd"/>
            <w:r w:rsidRPr="001779C6">
              <w:rPr>
                <w:rFonts w:ascii="GHEA Grapalat" w:hAnsi="GHEA Grapalat" w:cs="Arial"/>
                <w:color w:val="000000"/>
                <w:sz w:val="16"/>
                <w:szCs w:val="16"/>
              </w:rPr>
              <w:t xml:space="preserve"> 2006</w:t>
            </w:r>
            <w:r w:rsidRPr="001779C6">
              <w:rPr>
                <w:rFonts w:ascii="GHEA Grapalat" w:hAnsi="GHEA Grapalat" w:cs="Sylfaen"/>
                <w:color w:val="000000"/>
                <w:sz w:val="16"/>
                <w:szCs w:val="16"/>
              </w:rPr>
              <w:t>թ</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դեկտեմբերի</w:t>
            </w:r>
            <w:proofErr w:type="spellEnd"/>
            <w:r w:rsidRPr="001779C6">
              <w:rPr>
                <w:rFonts w:ascii="GHEA Grapalat" w:hAnsi="GHEA Grapalat" w:cs="Arial"/>
                <w:color w:val="000000"/>
                <w:sz w:val="16"/>
                <w:szCs w:val="16"/>
              </w:rPr>
              <w:t xml:space="preserve"> 21-</w:t>
            </w:r>
            <w:r w:rsidRPr="001779C6">
              <w:rPr>
                <w:rFonts w:ascii="GHEA Grapalat" w:hAnsi="GHEA Grapalat" w:cs="Sylfaen"/>
                <w:color w:val="000000"/>
                <w:sz w:val="16"/>
                <w:szCs w:val="16"/>
              </w:rPr>
              <w:t>ի</w:t>
            </w:r>
            <w:r w:rsidRPr="001779C6">
              <w:rPr>
                <w:rFonts w:ascii="GHEA Grapalat" w:hAnsi="GHEA Grapalat" w:cs="Arial"/>
                <w:color w:val="000000"/>
                <w:sz w:val="16"/>
                <w:szCs w:val="16"/>
              </w:rPr>
              <w:t xml:space="preserve"> N 1913-</w:t>
            </w:r>
            <w:r w:rsidRPr="001779C6">
              <w:rPr>
                <w:rFonts w:ascii="GHEA Grapalat" w:hAnsi="GHEA Grapalat" w:cs="Sylfaen"/>
                <w:color w:val="000000"/>
                <w:sz w:val="16"/>
                <w:szCs w:val="16"/>
              </w:rPr>
              <w:t>Ն</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որոշմամբ</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հաստատված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Թարմ</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պտուղ</w:t>
            </w:r>
            <w:r w:rsidRPr="001779C6">
              <w:rPr>
                <w:rFonts w:ascii="GHEA Grapalat" w:hAnsi="GHEA Grapalat" w:cs="Arial"/>
                <w:color w:val="000000"/>
                <w:sz w:val="16"/>
                <w:szCs w:val="16"/>
              </w:rPr>
              <w:t>-</w:t>
            </w:r>
            <w:r w:rsidRPr="001779C6">
              <w:rPr>
                <w:rFonts w:ascii="GHEA Grapalat" w:hAnsi="GHEA Grapalat" w:cs="Sylfaen"/>
                <w:color w:val="000000"/>
                <w:sz w:val="16"/>
                <w:szCs w:val="16"/>
              </w:rPr>
              <w:t>բանջարեղենի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տեխնիկական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կանոնակարգի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Սննդամթերքի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օրենքի</w:t>
            </w:r>
            <w:proofErr w:type="spellEnd"/>
            <w:r w:rsidRPr="001779C6">
              <w:rPr>
                <w:rFonts w:ascii="GHEA Grapalat" w:hAnsi="GHEA Grapalat" w:cs="Arial"/>
                <w:color w:val="000000"/>
                <w:sz w:val="16"/>
                <w:szCs w:val="16"/>
              </w:rPr>
              <w:t xml:space="preserve"> 8-</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հոդվածի</w:t>
            </w:r>
            <w:proofErr w:type="spellEnd"/>
            <w:r w:rsidRPr="001779C6">
              <w:rPr>
                <w:rFonts w:ascii="GHEA Grapalat" w:hAnsi="GHEA Grapalat" w:cs="Arial"/>
                <w:color w:val="000000"/>
                <w:sz w:val="16"/>
                <w:szCs w:val="16"/>
              </w:rPr>
              <w:t>:</w:t>
            </w:r>
          </w:p>
        </w:tc>
        <w:tc>
          <w:tcPr>
            <w:tcW w:w="966" w:type="dxa"/>
          </w:tcPr>
          <w:p w14:paraId="5D30A452"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2E1CCF62" w14:textId="77777777" w:rsidR="00347D65" w:rsidRPr="001779C6" w:rsidRDefault="00347D65" w:rsidP="00347D65">
            <w:pPr>
              <w:jc w:val="center"/>
              <w:rPr>
                <w:rFonts w:ascii="GHEA Grapalat" w:hAnsi="GHEA Grapalat"/>
                <w:sz w:val="20"/>
              </w:rPr>
            </w:pPr>
          </w:p>
        </w:tc>
        <w:tc>
          <w:tcPr>
            <w:tcW w:w="1127" w:type="dxa"/>
          </w:tcPr>
          <w:p w14:paraId="224CA42A" w14:textId="77777777" w:rsidR="00347D65" w:rsidRPr="001779C6" w:rsidRDefault="00347D65" w:rsidP="00347D65">
            <w:pPr>
              <w:jc w:val="center"/>
              <w:rPr>
                <w:rFonts w:ascii="GHEA Grapalat" w:hAnsi="GHEA Grapalat"/>
                <w:sz w:val="20"/>
              </w:rPr>
            </w:pPr>
          </w:p>
        </w:tc>
        <w:tc>
          <w:tcPr>
            <w:tcW w:w="898" w:type="dxa"/>
          </w:tcPr>
          <w:p w14:paraId="7142B69F" w14:textId="5768514D" w:rsidR="00347D65" w:rsidRPr="00DB2185" w:rsidRDefault="00A83EFC" w:rsidP="00347D65">
            <w:pPr>
              <w:jc w:val="center"/>
              <w:rPr>
                <w:rFonts w:ascii="GHEA Grapalat" w:hAnsi="GHEA Grapalat"/>
                <w:sz w:val="20"/>
                <w:lang w:val="ru-RU"/>
              </w:rPr>
            </w:pPr>
            <w:r w:rsidRPr="001779C6">
              <w:rPr>
                <w:rFonts w:ascii="GHEA Grapalat" w:hAnsi="GHEA Grapalat" w:cs="Sylfaen"/>
                <w:color w:val="000000"/>
                <w:sz w:val="22"/>
                <w:szCs w:val="22"/>
                <w:lang w:val="hy-AM"/>
              </w:rPr>
              <w:t>800</w:t>
            </w:r>
          </w:p>
        </w:tc>
        <w:tc>
          <w:tcPr>
            <w:tcW w:w="851" w:type="dxa"/>
            <w:textDirection w:val="btLr"/>
          </w:tcPr>
          <w:p w14:paraId="2764EA06" w14:textId="77777777" w:rsidR="00347D65" w:rsidRPr="001779C6" w:rsidRDefault="00347D65" w:rsidP="00347D65">
            <w:pPr>
              <w:jc w:val="center"/>
              <w:rPr>
                <w:rFonts w:ascii="GHEA Grapalat" w:hAnsi="GHEA Grapalat"/>
                <w:sz w:val="20"/>
              </w:rPr>
            </w:pPr>
          </w:p>
        </w:tc>
        <w:tc>
          <w:tcPr>
            <w:tcW w:w="1134" w:type="dxa"/>
          </w:tcPr>
          <w:p w14:paraId="6572B02F" w14:textId="4D916594" w:rsidR="00347D65" w:rsidRPr="001779C6" w:rsidRDefault="00A83EFC" w:rsidP="00347D65">
            <w:pPr>
              <w:jc w:val="center"/>
              <w:rPr>
                <w:rFonts w:ascii="GHEA Grapalat" w:hAnsi="GHEA Grapalat"/>
                <w:sz w:val="20"/>
              </w:rPr>
            </w:pPr>
            <w:r w:rsidRPr="001779C6">
              <w:rPr>
                <w:rFonts w:ascii="GHEA Grapalat" w:hAnsi="GHEA Grapalat" w:cs="Sylfaen"/>
                <w:color w:val="000000"/>
                <w:sz w:val="22"/>
                <w:szCs w:val="22"/>
                <w:lang w:val="hy-AM"/>
              </w:rPr>
              <w:t>800</w:t>
            </w:r>
          </w:p>
        </w:tc>
        <w:tc>
          <w:tcPr>
            <w:tcW w:w="1480" w:type="dxa"/>
          </w:tcPr>
          <w:p w14:paraId="7BDDEA44" w14:textId="77777777" w:rsidR="00347D65" w:rsidRPr="001779C6" w:rsidRDefault="00347D65" w:rsidP="00347D65">
            <w:pPr>
              <w:jc w:val="center"/>
              <w:rPr>
                <w:rFonts w:ascii="GHEA Grapalat" w:hAnsi="GHEA Grapalat"/>
                <w:sz w:val="20"/>
              </w:rPr>
            </w:pPr>
          </w:p>
        </w:tc>
      </w:tr>
      <w:tr w:rsidR="00347D65" w:rsidRPr="001779C6" w14:paraId="724DFC03" w14:textId="77777777" w:rsidTr="00C7401E">
        <w:trPr>
          <w:trHeight w:val="637"/>
        </w:trPr>
        <w:tc>
          <w:tcPr>
            <w:tcW w:w="1451" w:type="dxa"/>
          </w:tcPr>
          <w:p w14:paraId="0E2B5D85" w14:textId="5DAC3C7D"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7</w:t>
            </w:r>
          </w:p>
        </w:tc>
        <w:tc>
          <w:tcPr>
            <w:tcW w:w="1530" w:type="dxa"/>
          </w:tcPr>
          <w:p w14:paraId="52AF75CA" w14:textId="29A01A64" w:rsidR="00347D65" w:rsidRPr="001779C6" w:rsidRDefault="00347D65" w:rsidP="00AE4109">
            <w:pPr>
              <w:jc w:val="center"/>
              <w:rPr>
                <w:rFonts w:ascii="GHEA Grapalat" w:hAnsi="GHEA Grapalat"/>
                <w:sz w:val="20"/>
              </w:rPr>
            </w:pPr>
            <w:r w:rsidRPr="001779C6">
              <w:rPr>
                <w:rFonts w:ascii="GHEA Grapalat" w:hAnsi="GHEA Grapalat" w:cs="Calibri"/>
                <w:sz w:val="20"/>
                <w:szCs w:val="20"/>
              </w:rPr>
              <w:t>15331161/2</w:t>
            </w:r>
          </w:p>
        </w:tc>
        <w:tc>
          <w:tcPr>
            <w:tcW w:w="1517" w:type="dxa"/>
          </w:tcPr>
          <w:p w14:paraId="3046B62D" w14:textId="0992F7BD"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20"/>
                <w:szCs w:val="20"/>
              </w:rPr>
              <w:t>Սոխ</w:t>
            </w:r>
            <w:proofErr w:type="spellEnd"/>
            <w:r w:rsidRPr="001779C6">
              <w:rPr>
                <w:rFonts w:ascii="GHEA Grapalat" w:hAnsi="GHEA Grapalat" w:cs="Arial"/>
                <w:color w:val="000000"/>
                <w:sz w:val="20"/>
                <w:szCs w:val="20"/>
              </w:rPr>
              <w:t xml:space="preserve"> </w:t>
            </w:r>
            <w:proofErr w:type="spellStart"/>
            <w:r w:rsidRPr="001779C6">
              <w:rPr>
                <w:rFonts w:ascii="GHEA Grapalat" w:hAnsi="GHEA Grapalat" w:cs="Sylfaen"/>
                <w:color w:val="000000"/>
                <w:sz w:val="20"/>
                <w:szCs w:val="20"/>
              </w:rPr>
              <w:t>գլուխ</w:t>
            </w:r>
            <w:proofErr w:type="spellEnd"/>
          </w:p>
        </w:tc>
        <w:tc>
          <w:tcPr>
            <w:tcW w:w="1173" w:type="dxa"/>
          </w:tcPr>
          <w:p w14:paraId="23C7B67D" w14:textId="77777777" w:rsidR="00347D65" w:rsidRPr="001779C6" w:rsidRDefault="00347D65" w:rsidP="00347D65">
            <w:pPr>
              <w:jc w:val="center"/>
              <w:rPr>
                <w:rFonts w:ascii="GHEA Grapalat" w:hAnsi="GHEA Grapalat"/>
                <w:sz w:val="20"/>
              </w:rPr>
            </w:pPr>
          </w:p>
        </w:tc>
        <w:tc>
          <w:tcPr>
            <w:tcW w:w="2605" w:type="dxa"/>
          </w:tcPr>
          <w:p w14:paraId="3FB0A098" w14:textId="36417979"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16"/>
                <w:szCs w:val="16"/>
              </w:rPr>
              <w:t>Թարմ</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կծու</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կիսակծու</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կամ</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քաղցր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ընտիր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տեսակի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նեղ</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տրամագիծը</w:t>
            </w:r>
            <w:proofErr w:type="spellEnd"/>
            <w:r w:rsidRPr="001779C6">
              <w:rPr>
                <w:rFonts w:ascii="GHEA Grapalat" w:hAnsi="GHEA Grapalat" w:cs="Arial"/>
                <w:color w:val="000000"/>
                <w:sz w:val="16"/>
                <w:szCs w:val="16"/>
              </w:rPr>
              <w:t xml:space="preserve"> 3 </w:t>
            </w:r>
            <w:proofErr w:type="spellStart"/>
            <w:r w:rsidRPr="001779C6">
              <w:rPr>
                <w:rFonts w:ascii="GHEA Grapalat" w:hAnsi="GHEA Grapalat" w:cs="Sylfaen"/>
                <w:color w:val="000000"/>
                <w:sz w:val="16"/>
                <w:szCs w:val="16"/>
              </w:rPr>
              <w:t>սմ</w:t>
            </w:r>
            <w:r w:rsidRPr="001779C6">
              <w:rPr>
                <w:rFonts w:ascii="GHEA Grapalat" w:hAnsi="GHEA Grapalat" w:cs="Arial"/>
                <w:color w:val="000000"/>
                <w:sz w:val="16"/>
                <w:szCs w:val="16"/>
              </w:rPr>
              <w:t>-</w:t>
            </w:r>
            <w:r w:rsidRPr="001779C6">
              <w:rPr>
                <w:rFonts w:ascii="GHEA Grapalat" w:hAnsi="GHEA Grapalat" w:cs="Sylfaen"/>
                <w:color w:val="000000"/>
                <w:sz w:val="16"/>
                <w:szCs w:val="16"/>
              </w:rPr>
              <w:t>ից</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ոչ</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պակաս</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ԳՕՍՏ</w:t>
            </w:r>
            <w:r w:rsidRPr="001779C6">
              <w:rPr>
                <w:rFonts w:ascii="GHEA Grapalat" w:hAnsi="GHEA Grapalat" w:cs="Arial"/>
                <w:color w:val="000000"/>
                <w:sz w:val="16"/>
                <w:szCs w:val="16"/>
              </w:rPr>
              <w:t xml:space="preserve"> 27166-86, </w:t>
            </w:r>
            <w:proofErr w:type="spellStart"/>
            <w:r w:rsidRPr="001779C6">
              <w:rPr>
                <w:rFonts w:ascii="GHEA Grapalat" w:hAnsi="GHEA Grapalat" w:cs="Sylfaen"/>
                <w:color w:val="000000"/>
                <w:sz w:val="16"/>
                <w:szCs w:val="16"/>
              </w:rPr>
              <w:t>անվտանգությունը</w:t>
            </w:r>
            <w:proofErr w:type="spellEnd"/>
            <w:r w:rsidRPr="001779C6">
              <w:rPr>
                <w:rFonts w:ascii="GHEA Grapalat" w:hAnsi="GHEA Grapalat" w:cs="Sylfaen"/>
                <w:color w:val="000000"/>
                <w:sz w:val="16"/>
                <w:szCs w:val="16"/>
              </w:rPr>
              <w:t>՝</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ըստ</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կառավարության</w:t>
            </w:r>
            <w:proofErr w:type="spellEnd"/>
            <w:r w:rsidRPr="001779C6">
              <w:rPr>
                <w:rFonts w:ascii="GHEA Grapalat" w:hAnsi="GHEA Grapalat" w:cs="Arial"/>
                <w:color w:val="000000"/>
                <w:sz w:val="16"/>
                <w:szCs w:val="16"/>
              </w:rPr>
              <w:t xml:space="preserve"> 2006</w:t>
            </w:r>
            <w:r w:rsidRPr="001779C6">
              <w:rPr>
                <w:rFonts w:ascii="GHEA Grapalat" w:hAnsi="GHEA Grapalat" w:cs="Sylfaen"/>
                <w:color w:val="000000"/>
                <w:sz w:val="16"/>
                <w:szCs w:val="16"/>
              </w:rPr>
              <w:t>թ</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դեկտեմբերի</w:t>
            </w:r>
            <w:proofErr w:type="spellEnd"/>
            <w:r w:rsidRPr="001779C6">
              <w:rPr>
                <w:rFonts w:ascii="GHEA Grapalat" w:hAnsi="GHEA Grapalat" w:cs="Arial"/>
                <w:color w:val="000000"/>
                <w:sz w:val="16"/>
                <w:szCs w:val="16"/>
              </w:rPr>
              <w:t xml:space="preserve"> 21-</w:t>
            </w:r>
            <w:r w:rsidRPr="001779C6">
              <w:rPr>
                <w:rFonts w:ascii="GHEA Grapalat" w:hAnsi="GHEA Grapalat" w:cs="Sylfaen"/>
                <w:color w:val="000000"/>
                <w:sz w:val="16"/>
                <w:szCs w:val="16"/>
              </w:rPr>
              <w:t>ի</w:t>
            </w:r>
            <w:r w:rsidRPr="001779C6">
              <w:rPr>
                <w:rFonts w:ascii="GHEA Grapalat" w:hAnsi="GHEA Grapalat" w:cs="Arial"/>
                <w:color w:val="000000"/>
                <w:sz w:val="16"/>
                <w:szCs w:val="16"/>
              </w:rPr>
              <w:t xml:space="preserve"> N 1913-</w:t>
            </w:r>
            <w:r w:rsidRPr="001779C6">
              <w:rPr>
                <w:rFonts w:ascii="GHEA Grapalat" w:hAnsi="GHEA Grapalat" w:cs="Sylfaen"/>
                <w:color w:val="000000"/>
                <w:sz w:val="16"/>
                <w:szCs w:val="16"/>
              </w:rPr>
              <w:t>Ն</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որոշմամբ</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հաստատված</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Թարմ</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պտուղբանջարեղենի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տեխնիկական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կանոնակարգի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Սննդամթերքի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օրենքի</w:t>
            </w:r>
            <w:proofErr w:type="spellEnd"/>
            <w:r w:rsidRPr="001779C6">
              <w:rPr>
                <w:rFonts w:ascii="GHEA Grapalat" w:hAnsi="GHEA Grapalat" w:cs="Arial"/>
                <w:color w:val="000000"/>
                <w:sz w:val="16"/>
                <w:szCs w:val="16"/>
              </w:rPr>
              <w:t xml:space="preserve"> 8-</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հոդվածի</w:t>
            </w:r>
            <w:proofErr w:type="spellEnd"/>
          </w:p>
        </w:tc>
        <w:tc>
          <w:tcPr>
            <w:tcW w:w="966" w:type="dxa"/>
          </w:tcPr>
          <w:p w14:paraId="760DB01F"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062A8B5A" w14:textId="77777777" w:rsidR="00347D65" w:rsidRPr="001779C6" w:rsidRDefault="00347D65" w:rsidP="00347D65">
            <w:pPr>
              <w:jc w:val="center"/>
              <w:rPr>
                <w:rFonts w:ascii="GHEA Grapalat" w:hAnsi="GHEA Grapalat"/>
                <w:sz w:val="20"/>
              </w:rPr>
            </w:pPr>
          </w:p>
        </w:tc>
        <w:tc>
          <w:tcPr>
            <w:tcW w:w="1127" w:type="dxa"/>
          </w:tcPr>
          <w:p w14:paraId="2930B95D" w14:textId="77777777" w:rsidR="00347D65" w:rsidRPr="001779C6" w:rsidRDefault="00347D65" w:rsidP="00347D65">
            <w:pPr>
              <w:jc w:val="center"/>
              <w:rPr>
                <w:rFonts w:ascii="GHEA Grapalat" w:hAnsi="GHEA Grapalat"/>
                <w:sz w:val="20"/>
              </w:rPr>
            </w:pPr>
          </w:p>
        </w:tc>
        <w:tc>
          <w:tcPr>
            <w:tcW w:w="898" w:type="dxa"/>
          </w:tcPr>
          <w:p w14:paraId="4D43EB11" w14:textId="791D4F3B" w:rsidR="00347D65" w:rsidRPr="001779C6" w:rsidRDefault="00347D65" w:rsidP="00347D65">
            <w:pPr>
              <w:jc w:val="center"/>
              <w:rPr>
                <w:rFonts w:ascii="GHEA Grapalat" w:hAnsi="GHEA Grapalat"/>
                <w:sz w:val="20"/>
              </w:rPr>
            </w:pPr>
            <w:r w:rsidRPr="001779C6">
              <w:rPr>
                <w:rFonts w:ascii="GHEA Grapalat" w:hAnsi="GHEA Grapalat" w:cs="Sylfaen"/>
                <w:color w:val="000000"/>
                <w:sz w:val="22"/>
                <w:szCs w:val="22"/>
                <w:lang w:val="hy-AM"/>
              </w:rPr>
              <w:t>34</w:t>
            </w:r>
          </w:p>
        </w:tc>
        <w:tc>
          <w:tcPr>
            <w:tcW w:w="851" w:type="dxa"/>
            <w:textDirection w:val="btLr"/>
          </w:tcPr>
          <w:p w14:paraId="419DD38D" w14:textId="77777777" w:rsidR="00347D65" w:rsidRPr="001779C6" w:rsidRDefault="00347D65" w:rsidP="00347D65">
            <w:pPr>
              <w:jc w:val="center"/>
              <w:rPr>
                <w:rFonts w:ascii="GHEA Grapalat" w:hAnsi="GHEA Grapalat"/>
                <w:sz w:val="20"/>
              </w:rPr>
            </w:pPr>
          </w:p>
        </w:tc>
        <w:tc>
          <w:tcPr>
            <w:tcW w:w="1134" w:type="dxa"/>
          </w:tcPr>
          <w:p w14:paraId="5EC9A309" w14:textId="05A2ABBC" w:rsidR="00347D65" w:rsidRPr="001779C6" w:rsidRDefault="00347D65" w:rsidP="00347D65">
            <w:pPr>
              <w:jc w:val="center"/>
              <w:rPr>
                <w:rFonts w:ascii="GHEA Grapalat" w:hAnsi="GHEA Grapalat"/>
                <w:sz w:val="20"/>
              </w:rPr>
            </w:pPr>
            <w:r w:rsidRPr="001779C6">
              <w:rPr>
                <w:rFonts w:ascii="GHEA Grapalat" w:hAnsi="GHEA Grapalat" w:cs="Sylfaen"/>
                <w:color w:val="000000"/>
                <w:sz w:val="22"/>
                <w:szCs w:val="22"/>
                <w:lang w:val="hy-AM"/>
              </w:rPr>
              <w:t>34</w:t>
            </w:r>
          </w:p>
        </w:tc>
        <w:tc>
          <w:tcPr>
            <w:tcW w:w="1480" w:type="dxa"/>
          </w:tcPr>
          <w:p w14:paraId="78806FCD" w14:textId="77777777" w:rsidR="00347D65" w:rsidRPr="001779C6" w:rsidRDefault="00347D65" w:rsidP="00347D65">
            <w:pPr>
              <w:jc w:val="center"/>
              <w:rPr>
                <w:rFonts w:ascii="GHEA Grapalat" w:hAnsi="GHEA Grapalat"/>
                <w:sz w:val="20"/>
              </w:rPr>
            </w:pPr>
          </w:p>
        </w:tc>
      </w:tr>
      <w:tr w:rsidR="00347D65" w:rsidRPr="001779C6" w14:paraId="35136A0B" w14:textId="77777777" w:rsidTr="00C7401E">
        <w:trPr>
          <w:trHeight w:val="637"/>
        </w:trPr>
        <w:tc>
          <w:tcPr>
            <w:tcW w:w="1451" w:type="dxa"/>
          </w:tcPr>
          <w:p w14:paraId="34C9F8B3" w14:textId="1DE149AD"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8</w:t>
            </w:r>
          </w:p>
        </w:tc>
        <w:tc>
          <w:tcPr>
            <w:tcW w:w="1530" w:type="dxa"/>
          </w:tcPr>
          <w:p w14:paraId="71ABD740" w14:textId="7E212D90" w:rsidR="00347D65" w:rsidRPr="001779C6" w:rsidRDefault="00347D65" w:rsidP="00AE4109">
            <w:pPr>
              <w:jc w:val="center"/>
              <w:rPr>
                <w:rFonts w:ascii="GHEA Grapalat" w:hAnsi="GHEA Grapalat"/>
                <w:sz w:val="20"/>
              </w:rPr>
            </w:pPr>
            <w:r w:rsidRPr="001779C6">
              <w:rPr>
                <w:rFonts w:ascii="GHEA Grapalat" w:hAnsi="GHEA Grapalat" w:cs="Calibri"/>
                <w:sz w:val="20"/>
                <w:szCs w:val="20"/>
              </w:rPr>
              <w:t>15331167/2</w:t>
            </w:r>
          </w:p>
        </w:tc>
        <w:tc>
          <w:tcPr>
            <w:tcW w:w="1517" w:type="dxa"/>
          </w:tcPr>
          <w:p w14:paraId="686DA81C" w14:textId="5D7F6EAE"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20"/>
                <w:szCs w:val="20"/>
              </w:rPr>
              <w:t>Կանաչի</w:t>
            </w:r>
            <w:proofErr w:type="spellEnd"/>
            <w:r w:rsidRPr="001779C6">
              <w:rPr>
                <w:rFonts w:ascii="GHEA Grapalat" w:hAnsi="GHEA Grapalat" w:cs="Arial"/>
                <w:color w:val="000000"/>
                <w:sz w:val="20"/>
                <w:szCs w:val="20"/>
              </w:rPr>
              <w:t xml:space="preserve"> </w:t>
            </w:r>
            <w:proofErr w:type="spellStart"/>
            <w:r w:rsidRPr="001779C6">
              <w:rPr>
                <w:rFonts w:ascii="GHEA Grapalat" w:hAnsi="GHEA Grapalat" w:cs="Sylfaen"/>
                <w:color w:val="000000"/>
                <w:sz w:val="20"/>
                <w:szCs w:val="20"/>
              </w:rPr>
              <w:t>խառը</w:t>
            </w:r>
            <w:proofErr w:type="spellEnd"/>
          </w:p>
        </w:tc>
        <w:tc>
          <w:tcPr>
            <w:tcW w:w="1173" w:type="dxa"/>
          </w:tcPr>
          <w:p w14:paraId="51D72FBC" w14:textId="77777777" w:rsidR="00347D65" w:rsidRPr="001779C6" w:rsidRDefault="00347D65" w:rsidP="00347D65">
            <w:pPr>
              <w:jc w:val="center"/>
              <w:rPr>
                <w:rFonts w:ascii="GHEA Grapalat" w:hAnsi="GHEA Grapalat"/>
                <w:sz w:val="20"/>
              </w:rPr>
            </w:pPr>
          </w:p>
        </w:tc>
        <w:tc>
          <w:tcPr>
            <w:tcW w:w="2605" w:type="dxa"/>
          </w:tcPr>
          <w:p w14:paraId="474F18E9" w14:textId="440CEF06" w:rsidR="00347D65" w:rsidRPr="001779C6" w:rsidRDefault="00347D65" w:rsidP="00347D65">
            <w:pPr>
              <w:jc w:val="center"/>
              <w:rPr>
                <w:rFonts w:ascii="GHEA Grapalat" w:hAnsi="GHEA Grapalat"/>
                <w:sz w:val="20"/>
              </w:rPr>
            </w:pPr>
            <w:proofErr w:type="spellStart"/>
            <w:r w:rsidRPr="001779C6">
              <w:rPr>
                <w:rFonts w:ascii="GHEA Grapalat" w:hAnsi="GHEA Grapalat" w:cs="Sylfaen"/>
                <w:color w:val="000000"/>
                <w:sz w:val="16"/>
                <w:szCs w:val="16"/>
              </w:rPr>
              <w:t>Կանաչի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տարբեր</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տեսակի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անվտանգությունը</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ըստ</w:t>
            </w:r>
            <w:proofErr w:type="spellEnd"/>
            <w:r w:rsidRPr="001779C6">
              <w:rPr>
                <w:rFonts w:ascii="GHEA Grapalat" w:hAnsi="GHEA Grapalat" w:cs="Arial"/>
                <w:color w:val="000000"/>
                <w:sz w:val="16"/>
                <w:szCs w:val="16"/>
              </w:rPr>
              <w:t xml:space="preserve"> N 2-III-4,9-01-2003 (</w:t>
            </w:r>
            <w:r w:rsidRPr="001779C6">
              <w:rPr>
                <w:rFonts w:ascii="GHEA Grapalat" w:hAnsi="GHEA Grapalat" w:cs="Sylfaen"/>
                <w:color w:val="000000"/>
                <w:sz w:val="16"/>
                <w:szCs w:val="16"/>
              </w:rPr>
              <w:t>ՌԴ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Պին</w:t>
            </w:r>
            <w:proofErr w:type="spellEnd"/>
            <w:r w:rsidRPr="001779C6">
              <w:rPr>
                <w:rFonts w:ascii="GHEA Grapalat" w:hAnsi="GHEA Grapalat" w:cs="Arial"/>
                <w:color w:val="000000"/>
                <w:sz w:val="16"/>
                <w:szCs w:val="16"/>
              </w:rPr>
              <w:t xml:space="preserve"> 2,3,2-1078-01) </w:t>
            </w:r>
            <w:proofErr w:type="spellStart"/>
            <w:r w:rsidRPr="001779C6">
              <w:rPr>
                <w:rFonts w:ascii="GHEA Grapalat" w:hAnsi="GHEA Grapalat" w:cs="Sylfaen"/>
                <w:color w:val="000000"/>
                <w:sz w:val="16"/>
                <w:szCs w:val="16"/>
              </w:rPr>
              <w:t>սանիտարահամաճարակային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կանոնների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նորմերի</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և</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Սննդամթերքի</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անվտանգության</w:t>
            </w:r>
            <w:proofErr w:type="spellEnd"/>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մասին</w:t>
            </w:r>
            <w:proofErr w:type="spellEnd"/>
            <w:r w:rsidRPr="001779C6">
              <w:rPr>
                <w:rFonts w:ascii="GHEA Grapalat" w:hAnsi="GHEA Grapalat" w:cs="Arial"/>
                <w:color w:val="000000"/>
                <w:sz w:val="16"/>
                <w:szCs w:val="16"/>
              </w:rPr>
              <w:t xml:space="preserve">» </w:t>
            </w:r>
            <w:r w:rsidRPr="001779C6">
              <w:rPr>
                <w:rFonts w:ascii="GHEA Grapalat" w:hAnsi="GHEA Grapalat" w:cs="Sylfaen"/>
                <w:color w:val="000000"/>
                <w:sz w:val="16"/>
                <w:szCs w:val="16"/>
              </w:rPr>
              <w:t>ՀՀ</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օրենքի</w:t>
            </w:r>
            <w:proofErr w:type="spellEnd"/>
            <w:r w:rsidRPr="001779C6">
              <w:rPr>
                <w:rFonts w:ascii="GHEA Grapalat" w:hAnsi="GHEA Grapalat" w:cs="Arial"/>
                <w:color w:val="000000"/>
                <w:sz w:val="16"/>
                <w:szCs w:val="16"/>
              </w:rPr>
              <w:t xml:space="preserve"> 9-</w:t>
            </w:r>
            <w:r w:rsidRPr="001779C6">
              <w:rPr>
                <w:rFonts w:ascii="GHEA Grapalat" w:hAnsi="GHEA Grapalat" w:cs="Sylfaen"/>
                <w:color w:val="000000"/>
                <w:sz w:val="16"/>
                <w:szCs w:val="16"/>
              </w:rPr>
              <w:t>րդ</w:t>
            </w:r>
            <w:r w:rsidRPr="001779C6">
              <w:rPr>
                <w:rFonts w:ascii="GHEA Grapalat" w:hAnsi="GHEA Grapalat" w:cs="Arial"/>
                <w:color w:val="000000"/>
                <w:sz w:val="16"/>
                <w:szCs w:val="16"/>
              </w:rPr>
              <w:t xml:space="preserve"> </w:t>
            </w:r>
            <w:proofErr w:type="spellStart"/>
            <w:r w:rsidRPr="001779C6">
              <w:rPr>
                <w:rFonts w:ascii="GHEA Grapalat" w:hAnsi="GHEA Grapalat" w:cs="Sylfaen"/>
                <w:color w:val="000000"/>
                <w:sz w:val="16"/>
                <w:szCs w:val="16"/>
              </w:rPr>
              <w:t>հոդվածի</w:t>
            </w:r>
            <w:proofErr w:type="spellEnd"/>
          </w:p>
        </w:tc>
        <w:tc>
          <w:tcPr>
            <w:tcW w:w="966" w:type="dxa"/>
          </w:tcPr>
          <w:p w14:paraId="407B85C6"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Կապ</w:t>
            </w:r>
            <w:proofErr w:type="spellEnd"/>
          </w:p>
        </w:tc>
        <w:tc>
          <w:tcPr>
            <w:tcW w:w="924" w:type="dxa"/>
          </w:tcPr>
          <w:p w14:paraId="5DC7E2AE" w14:textId="77777777" w:rsidR="00347D65" w:rsidRPr="001779C6" w:rsidRDefault="00347D65" w:rsidP="00347D65">
            <w:pPr>
              <w:jc w:val="center"/>
              <w:rPr>
                <w:rFonts w:ascii="GHEA Grapalat" w:hAnsi="GHEA Grapalat"/>
                <w:sz w:val="20"/>
              </w:rPr>
            </w:pPr>
          </w:p>
        </w:tc>
        <w:tc>
          <w:tcPr>
            <w:tcW w:w="1127" w:type="dxa"/>
          </w:tcPr>
          <w:p w14:paraId="585020AD" w14:textId="77777777" w:rsidR="00347D65" w:rsidRPr="001779C6" w:rsidRDefault="00347D65" w:rsidP="00347D65">
            <w:pPr>
              <w:jc w:val="center"/>
              <w:rPr>
                <w:rFonts w:ascii="GHEA Grapalat" w:hAnsi="GHEA Grapalat"/>
                <w:sz w:val="20"/>
              </w:rPr>
            </w:pPr>
          </w:p>
        </w:tc>
        <w:tc>
          <w:tcPr>
            <w:tcW w:w="898" w:type="dxa"/>
          </w:tcPr>
          <w:p w14:paraId="1502632B" w14:textId="2E6F4EAF" w:rsidR="00347D65" w:rsidRPr="001779C6" w:rsidRDefault="00347D65" w:rsidP="00347D65">
            <w:pPr>
              <w:jc w:val="center"/>
              <w:rPr>
                <w:rFonts w:ascii="GHEA Grapalat" w:hAnsi="GHEA Grapalat"/>
                <w:sz w:val="20"/>
              </w:rPr>
            </w:pPr>
            <w:r w:rsidRPr="001779C6">
              <w:rPr>
                <w:rFonts w:ascii="GHEA Grapalat" w:hAnsi="GHEA Grapalat" w:cs="Sylfaen"/>
                <w:color w:val="000000"/>
                <w:sz w:val="22"/>
                <w:szCs w:val="22"/>
                <w:lang w:val="hy-AM"/>
              </w:rPr>
              <w:t>100</w:t>
            </w:r>
          </w:p>
        </w:tc>
        <w:tc>
          <w:tcPr>
            <w:tcW w:w="851" w:type="dxa"/>
            <w:textDirection w:val="btLr"/>
          </w:tcPr>
          <w:p w14:paraId="17A325B1" w14:textId="77777777" w:rsidR="00347D65" w:rsidRPr="001779C6" w:rsidRDefault="00347D65" w:rsidP="00347D65">
            <w:pPr>
              <w:jc w:val="center"/>
              <w:rPr>
                <w:rFonts w:ascii="GHEA Grapalat" w:hAnsi="GHEA Grapalat"/>
                <w:sz w:val="20"/>
              </w:rPr>
            </w:pPr>
          </w:p>
        </w:tc>
        <w:tc>
          <w:tcPr>
            <w:tcW w:w="1134" w:type="dxa"/>
          </w:tcPr>
          <w:p w14:paraId="68E9AC33" w14:textId="4CA2F63B" w:rsidR="00347D65" w:rsidRPr="001779C6" w:rsidRDefault="00347D65" w:rsidP="00347D65">
            <w:pPr>
              <w:jc w:val="center"/>
              <w:rPr>
                <w:rFonts w:ascii="GHEA Grapalat" w:hAnsi="GHEA Grapalat"/>
                <w:sz w:val="20"/>
              </w:rPr>
            </w:pPr>
            <w:r w:rsidRPr="001779C6">
              <w:rPr>
                <w:rFonts w:ascii="GHEA Grapalat" w:hAnsi="GHEA Grapalat" w:cs="Sylfaen"/>
                <w:color w:val="000000"/>
                <w:sz w:val="22"/>
                <w:szCs w:val="22"/>
                <w:lang w:val="hy-AM"/>
              </w:rPr>
              <w:t>100</w:t>
            </w:r>
          </w:p>
        </w:tc>
        <w:tc>
          <w:tcPr>
            <w:tcW w:w="1480" w:type="dxa"/>
          </w:tcPr>
          <w:p w14:paraId="67800381" w14:textId="77777777" w:rsidR="00347D65" w:rsidRPr="001779C6" w:rsidRDefault="00347D65" w:rsidP="00347D65">
            <w:pPr>
              <w:jc w:val="center"/>
              <w:rPr>
                <w:rFonts w:ascii="GHEA Grapalat" w:hAnsi="GHEA Grapalat"/>
                <w:sz w:val="20"/>
              </w:rPr>
            </w:pPr>
          </w:p>
        </w:tc>
      </w:tr>
      <w:tr w:rsidR="00347D65" w:rsidRPr="001779C6" w14:paraId="1753A99B" w14:textId="77777777" w:rsidTr="00C7401E">
        <w:trPr>
          <w:trHeight w:val="637"/>
        </w:trPr>
        <w:tc>
          <w:tcPr>
            <w:tcW w:w="1451" w:type="dxa"/>
          </w:tcPr>
          <w:p w14:paraId="29E21F32" w14:textId="74410BF8"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9</w:t>
            </w:r>
          </w:p>
        </w:tc>
        <w:tc>
          <w:tcPr>
            <w:tcW w:w="1530" w:type="dxa"/>
          </w:tcPr>
          <w:p w14:paraId="62D37F5A" w14:textId="24102DB7" w:rsidR="00347D65" w:rsidRPr="001779C6" w:rsidRDefault="00347D65" w:rsidP="00347D65">
            <w:pPr>
              <w:jc w:val="center"/>
              <w:rPr>
                <w:rFonts w:ascii="GHEA Grapalat" w:hAnsi="GHEA Grapalat"/>
                <w:sz w:val="20"/>
              </w:rPr>
            </w:pPr>
            <w:r w:rsidRPr="001779C6">
              <w:rPr>
                <w:rFonts w:ascii="GHEA Grapalat" w:hAnsi="GHEA Grapalat"/>
                <w:sz w:val="20"/>
              </w:rPr>
              <w:t>15841100/2</w:t>
            </w:r>
          </w:p>
        </w:tc>
        <w:tc>
          <w:tcPr>
            <w:tcW w:w="1517" w:type="dxa"/>
          </w:tcPr>
          <w:p w14:paraId="66C996C1" w14:textId="6683B173" w:rsidR="00347D65" w:rsidRPr="001779C6" w:rsidRDefault="00347D65" w:rsidP="00347D65">
            <w:pPr>
              <w:jc w:val="center"/>
              <w:rPr>
                <w:rFonts w:ascii="GHEA Grapalat" w:hAnsi="GHEA Grapalat"/>
                <w:sz w:val="20"/>
              </w:rPr>
            </w:pPr>
            <w:r w:rsidRPr="001779C6">
              <w:rPr>
                <w:rFonts w:ascii="GHEA Grapalat" w:hAnsi="GHEA Grapalat" w:cs="Sylfaen"/>
                <w:color w:val="000000"/>
                <w:sz w:val="20"/>
                <w:szCs w:val="20"/>
                <w:lang w:val="hy-AM"/>
              </w:rPr>
              <w:t>Կակաո</w:t>
            </w:r>
            <w:r w:rsidRPr="001779C6">
              <w:rPr>
                <w:rFonts w:ascii="GHEA Grapalat" w:hAnsi="GHEA Grapalat" w:cs="Arial"/>
                <w:color w:val="000000"/>
                <w:sz w:val="20"/>
                <w:szCs w:val="20"/>
                <w:lang w:val="hy-AM"/>
              </w:rPr>
              <w:t xml:space="preserve"> </w:t>
            </w:r>
            <w:r w:rsidRPr="001779C6">
              <w:rPr>
                <w:rFonts w:ascii="GHEA Grapalat" w:hAnsi="GHEA Grapalat" w:cs="Sylfaen"/>
                <w:color w:val="000000"/>
                <w:sz w:val="20"/>
                <w:szCs w:val="20"/>
                <w:lang w:val="hy-AM"/>
              </w:rPr>
              <w:t>փոշի</w:t>
            </w:r>
          </w:p>
        </w:tc>
        <w:tc>
          <w:tcPr>
            <w:tcW w:w="1173" w:type="dxa"/>
          </w:tcPr>
          <w:p w14:paraId="5EA95C01" w14:textId="77777777" w:rsidR="00347D65" w:rsidRPr="001779C6" w:rsidRDefault="00347D65" w:rsidP="00347D65">
            <w:pPr>
              <w:jc w:val="center"/>
              <w:rPr>
                <w:rFonts w:ascii="GHEA Grapalat" w:hAnsi="GHEA Grapalat"/>
                <w:sz w:val="20"/>
              </w:rPr>
            </w:pPr>
          </w:p>
        </w:tc>
        <w:tc>
          <w:tcPr>
            <w:tcW w:w="2605" w:type="dxa"/>
          </w:tcPr>
          <w:p w14:paraId="223B6FCD" w14:textId="6D625127" w:rsidR="00347D65" w:rsidRPr="001779C6" w:rsidRDefault="00347D65" w:rsidP="00347D65">
            <w:pPr>
              <w:jc w:val="center"/>
              <w:rPr>
                <w:rFonts w:ascii="GHEA Grapalat" w:hAnsi="GHEA Grapalat"/>
                <w:sz w:val="20"/>
                <w:lang w:val="hy-AM"/>
              </w:rPr>
            </w:pPr>
            <w:r w:rsidRPr="001779C6">
              <w:rPr>
                <w:rFonts w:ascii="GHEA Grapalat" w:hAnsi="GHEA Grapalat" w:cs="Sylfaen"/>
                <w:sz w:val="16"/>
                <w:szCs w:val="16"/>
                <w:lang w:val="hy-AM"/>
              </w:rPr>
              <w:t>Բաց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շագանակագույնից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մինչև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մուգ</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շագանակագույն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գույի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փոշի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առանց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մոխրագույն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հետքերի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առանց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կողմնակի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համի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ու</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հոտի</w:t>
            </w:r>
            <w:r w:rsidRPr="001779C6">
              <w:rPr>
                <w:rFonts w:ascii="GHEA Grapalat" w:hAnsi="GHEA Grapalat" w:cs="Arial"/>
                <w:sz w:val="16"/>
                <w:szCs w:val="16"/>
                <w:lang w:val="hy-AM"/>
              </w:rPr>
              <w:t xml:space="preserve">, 100 </w:t>
            </w:r>
            <w:r w:rsidRPr="001779C6">
              <w:rPr>
                <w:rFonts w:ascii="GHEA Grapalat" w:hAnsi="GHEA Grapalat" w:cs="Sylfaen"/>
                <w:sz w:val="16"/>
                <w:szCs w:val="16"/>
                <w:lang w:val="hy-AM"/>
              </w:rPr>
              <w:t>գրամի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սննդային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էներգետիկ</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արժեք</w:t>
            </w:r>
            <w:r w:rsidRPr="001779C6">
              <w:rPr>
                <w:rFonts w:ascii="GHEA Grapalat" w:hAnsi="GHEA Grapalat" w:cs="Arial"/>
                <w:sz w:val="16"/>
                <w:szCs w:val="16"/>
                <w:lang w:val="hy-AM"/>
              </w:rPr>
              <w:t xml:space="preserve">` 27.3 </w:t>
            </w:r>
            <w:r w:rsidRPr="001779C6">
              <w:rPr>
                <w:rFonts w:ascii="GHEA Grapalat" w:hAnsi="GHEA Grapalat" w:cs="Sylfaen"/>
                <w:sz w:val="16"/>
                <w:szCs w:val="16"/>
                <w:lang w:val="hy-AM"/>
              </w:rPr>
              <w:t>գրամ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ճարպեր</w:t>
            </w:r>
            <w:r w:rsidRPr="001779C6">
              <w:rPr>
                <w:rFonts w:ascii="GHEA Grapalat" w:hAnsi="GHEA Grapalat" w:cs="Arial"/>
                <w:sz w:val="16"/>
                <w:szCs w:val="16"/>
                <w:lang w:val="hy-AM"/>
              </w:rPr>
              <w:t xml:space="preserve">` 10.0 </w:t>
            </w:r>
            <w:r w:rsidRPr="001779C6">
              <w:rPr>
                <w:rFonts w:ascii="GHEA Grapalat" w:hAnsi="GHEA Grapalat" w:cs="Sylfaen"/>
                <w:sz w:val="16"/>
                <w:szCs w:val="16"/>
                <w:lang w:val="hy-AM"/>
              </w:rPr>
              <w:t>գր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ածխաջրեր</w:t>
            </w:r>
            <w:r w:rsidRPr="001779C6">
              <w:rPr>
                <w:rFonts w:ascii="GHEA Grapalat" w:hAnsi="GHEA Grapalat" w:cs="Arial"/>
                <w:sz w:val="16"/>
                <w:szCs w:val="16"/>
                <w:lang w:val="hy-AM"/>
              </w:rPr>
              <w:t xml:space="preserve">` 12.2 </w:t>
            </w:r>
            <w:r w:rsidRPr="001779C6">
              <w:rPr>
                <w:rFonts w:ascii="GHEA Grapalat" w:hAnsi="GHEA Grapalat" w:cs="Sylfaen"/>
                <w:sz w:val="16"/>
                <w:szCs w:val="16"/>
                <w:lang w:val="hy-AM"/>
              </w:rPr>
              <w:t>գր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վիտամին</w:t>
            </w:r>
            <w:r w:rsidRPr="001779C6">
              <w:rPr>
                <w:rFonts w:ascii="GHEA Grapalat" w:hAnsi="GHEA Grapalat" w:cs="Arial"/>
                <w:sz w:val="16"/>
                <w:szCs w:val="16"/>
                <w:lang w:val="hy-AM"/>
              </w:rPr>
              <w:t xml:space="preserve"> PP 1.8 </w:t>
            </w:r>
            <w:r w:rsidRPr="001779C6">
              <w:rPr>
                <w:rFonts w:ascii="GHEA Grapalat" w:hAnsi="GHEA Grapalat" w:cs="Sylfaen"/>
                <w:sz w:val="16"/>
                <w:szCs w:val="16"/>
                <w:lang w:val="hy-AM"/>
              </w:rPr>
              <w:t>մգր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վիտամին</w:t>
            </w:r>
            <w:r w:rsidRPr="001779C6">
              <w:rPr>
                <w:rFonts w:ascii="GHEA Grapalat" w:hAnsi="GHEA Grapalat" w:cs="Arial"/>
                <w:sz w:val="16"/>
                <w:szCs w:val="16"/>
                <w:lang w:val="hy-AM"/>
              </w:rPr>
              <w:t xml:space="preserve"> B1 0.1 </w:t>
            </w:r>
            <w:r w:rsidRPr="001779C6">
              <w:rPr>
                <w:rFonts w:ascii="GHEA Grapalat" w:hAnsi="GHEA Grapalat" w:cs="Sylfaen"/>
                <w:sz w:val="16"/>
                <w:szCs w:val="16"/>
                <w:lang w:val="hy-AM"/>
              </w:rPr>
              <w:t>մգր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վիտամին</w:t>
            </w:r>
            <w:r w:rsidRPr="001779C6">
              <w:rPr>
                <w:rFonts w:ascii="GHEA Grapalat" w:hAnsi="GHEA Grapalat" w:cs="Arial"/>
                <w:sz w:val="16"/>
                <w:szCs w:val="16"/>
                <w:lang w:val="hy-AM"/>
              </w:rPr>
              <w:t xml:space="preserve"> B2 0.2 </w:t>
            </w:r>
            <w:r w:rsidRPr="001779C6">
              <w:rPr>
                <w:rFonts w:ascii="GHEA Grapalat" w:hAnsi="GHEA Grapalat" w:cs="Sylfaen"/>
                <w:sz w:val="16"/>
                <w:szCs w:val="16"/>
                <w:lang w:val="hy-AM"/>
              </w:rPr>
              <w:t>գր</w:t>
            </w:r>
            <w:r w:rsidRPr="001779C6">
              <w:rPr>
                <w:rFonts w:ascii="GHEA Grapalat" w:hAnsi="GHEA Grapalat" w:cs="Arial"/>
                <w:sz w:val="16"/>
                <w:szCs w:val="16"/>
                <w:lang w:val="hy-AM"/>
              </w:rPr>
              <w:t>., Na 13</w:t>
            </w:r>
            <w:r w:rsidRPr="001779C6">
              <w:rPr>
                <w:rFonts w:ascii="GHEA Grapalat" w:hAnsi="GHEA Grapalat" w:cs="Sylfaen"/>
                <w:sz w:val="16"/>
                <w:szCs w:val="16"/>
                <w:lang w:val="hy-AM"/>
              </w:rPr>
              <w:t>մգր</w:t>
            </w:r>
            <w:r w:rsidRPr="001779C6">
              <w:rPr>
                <w:rFonts w:ascii="GHEA Grapalat" w:hAnsi="GHEA Grapalat" w:cs="Arial"/>
                <w:sz w:val="16"/>
                <w:szCs w:val="16"/>
                <w:lang w:val="hy-AM"/>
              </w:rPr>
              <w:t>., K 1509</w:t>
            </w:r>
            <w:r w:rsidRPr="001779C6">
              <w:rPr>
                <w:rFonts w:ascii="GHEA Grapalat" w:hAnsi="GHEA Grapalat" w:cs="Sylfaen"/>
                <w:sz w:val="16"/>
                <w:szCs w:val="16"/>
                <w:lang w:val="hy-AM"/>
              </w:rPr>
              <w:t>մգր</w:t>
            </w:r>
            <w:r w:rsidRPr="001779C6">
              <w:rPr>
                <w:rFonts w:ascii="GHEA Grapalat" w:hAnsi="GHEA Grapalat" w:cs="Arial"/>
                <w:sz w:val="16"/>
                <w:szCs w:val="16"/>
                <w:lang w:val="hy-AM"/>
              </w:rPr>
              <w:t>., ca 128</w:t>
            </w:r>
            <w:r w:rsidRPr="001779C6">
              <w:rPr>
                <w:rFonts w:ascii="GHEA Grapalat" w:hAnsi="GHEA Grapalat" w:cs="Sylfaen"/>
                <w:sz w:val="16"/>
                <w:szCs w:val="16"/>
                <w:lang w:val="hy-AM"/>
              </w:rPr>
              <w:t>մգր</w:t>
            </w:r>
            <w:r w:rsidRPr="001779C6">
              <w:rPr>
                <w:rFonts w:ascii="GHEA Grapalat" w:hAnsi="GHEA Grapalat" w:cs="Arial"/>
                <w:sz w:val="16"/>
                <w:szCs w:val="16"/>
                <w:lang w:val="hy-AM"/>
              </w:rPr>
              <w:t>., Mg 425</w:t>
            </w:r>
            <w:r w:rsidRPr="001779C6">
              <w:rPr>
                <w:rFonts w:ascii="GHEA Grapalat" w:hAnsi="GHEA Grapalat" w:cs="Sylfaen"/>
                <w:sz w:val="16"/>
                <w:szCs w:val="16"/>
                <w:lang w:val="hy-AM"/>
              </w:rPr>
              <w:t>մգր</w:t>
            </w:r>
            <w:r w:rsidRPr="001779C6">
              <w:rPr>
                <w:rFonts w:ascii="GHEA Grapalat" w:hAnsi="GHEA Grapalat" w:cs="Arial"/>
                <w:sz w:val="16"/>
                <w:szCs w:val="16"/>
                <w:lang w:val="hy-AM"/>
              </w:rPr>
              <w:t>., P655</w:t>
            </w:r>
            <w:r w:rsidRPr="001779C6">
              <w:rPr>
                <w:rFonts w:ascii="GHEA Grapalat" w:hAnsi="GHEA Grapalat" w:cs="Sylfaen"/>
                <w:sz w:val="16"/>
                <w:szCs w:val="16"/>
                <w:lang w:val="hy-AM"/>
              </w:rPr>
              <w:t>մգր</w:t>
            </w:r>
            <w:r w:rsidRPr="001779C6">
              <w:rPr>
                <w:rFonts w:ascii="GHEA Grapalat" w:hAnsi="GHEA Grapalat" w:cs="Arial"/>
                <w:sz w:val="16"/>
                <w:szCs w:val="16"/>
                <w:lang w:val="hy-AM"/>
              </w:rPr>
              <w:t>.</w:t>
            </w:r>
            <w:r w:rsidRPr="001779C6">
              <w:rPr>
                <w:rFonts w:ascii="GHEA Grapalat" w:hAnsi="GHEA Grapalat" w:cs="Tahoma"/>
                <w:sz w:val="16"/>
                <w:szCs w:val="16"/>
                <w:lang w:val="hy-AM"/>
              </w:rPr>
              <w:t>։</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Էներգետիկ</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արժեք</w:t>
            </w:r>
            <w:r w:rsidRPr="001779C6">
              <w:rPr>
                <w:rFonts w:ascii="GHEA Grapalat" w:hAnsi="GHEA Grapalat" w:cs="Arial"/>
                <w:sz w:val="16"/>
                <w:szCs w:val="16"/>
                <w:lang w:val="hy-AM"/>
              </w:rPr>
              <w:t xml:space="preserve"> 289 </w:t>
            </w:r>
            <w:r w:rsidRPr="001779C6">
              <w:rPr>
                <w:rFonts w:ascii="GHEA Grapalat" w:hAnsi="GHEA Grapalat" w:cs="Sylfaen"/>
                <w:sz w:val="16"/>
                <w:szCs w:val="16"/>
                <w:lang w:val="hy-AM"/>
              </w:rPr>
              <w:t>կկալ։</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Պահպանել</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չոր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զով</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վայրում</w:t>
            </w:r>
            <w:r w:rsidRPr="001779C6">
              <w:rPr>
                <w:rFonts w:ascii="GHEA Grapalat" w:hAnsi="GHEA Grapalat" w:cs="Arial"/>
                <w:sz w:val="16"/>
                <w:szCs w:val="16"/>
                <w:lang w:val="hy-AM"/>
              </w:rPr>
              <w:t xml:space="preserve"> /18+3/ C </w:t>
            </w:r>
            <w:r w:rsidRPr="001779C6">
              <w:rPr>
                <w:rFonts w:ascii="GHEA Grapalat" w:hAnsi="GHEA Grapalat" w:cs="Sylfaen"/>
                <w:sz w:val="16"/>
                <w:szCs w:val="16"/>
                <w:lang w:val="hy-AM"/>
              </w:rPr>
              <w:t>օդի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ջերմաստիճանի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75%-</w:t>
            </w:r>
            <w:r w:rsidRPr="001779C6">
              <w:rPr>
                <w:rFonts w:ascii="GHEA Grapalat" w:hAnsi="GHEA Grapalat" w:cs="Sylfaen"/>
                <w:sz w:val="16"/>
                <w:szCs w:val="16"/>
                <w:lang w:val="hy-AM"/>
              </w:rPr>
              <w:t>ից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ոչ</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բարձր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հարաբերական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խոնավության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պայմաններում։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Անվտանգությունը</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ըստ</w:t>
            </w:r>
            <w:r w:rsidRPr="001779C6">
              <w:rPr>
                <w:rFonts w:ascii="GHEA Grapalat" w:hAnsi="GHEA Grapalat" w:cs="Arial"/>
                <w:sz w:val="16"/>
                <w:szCs w:val="16"/>
                <w:lang w:val="hy-AM"/>
              </w:rPr>
              <w:t xml:space="preserve"> N 2-III-4.9-01- 2010 </w:t>
            </w:r>
            <w:r w:rsidRPr="001779C6">
              <w:rPr>
                <w:rFonts w:ascii="GHEA Grapalat" w:hAnsi="GHEA Grapalat" w:cs="Sylfaen"/>
                <w:sz w:val="16"/>
                <w:szCs w:val="16"/>
                <w:lang w:val="hy-AM"/>
              </w:rPr>
              <w:t>հիգիենիկ</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նորմատիվների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իսկ</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մակնշումը</w:t>
            </w:r>
            <w:r w:rsidRPr="001779C6">
              <w:rPr>
                <w:rFonts w:ascii="GHEA Grapalat" w:hAnsi="GHEA Grapalat" w:cs="Arial"/>
                <w:sz w:val="16"/>
                <w:szCs w:val="16"/>
                <w:lang w:val="hy-AM"/>
              </w:rPr>
              <w:t>` “</w:t>
            </w:r>
            <w:r w:rsidRPr="001779C6">
              <w:rPr>
                <w:rFonts w:ascii="GHEA Grapalat" w:hAnsi="GHEA Grapalat" w:cs="Sylfaen"/>
                <w:sz w:val="16"/>
                <w:szCs w:val="16"/>
                <w:lang w:val="hy-AM"/>
              </w:rPr>
              <w:t>Սննդամթերքի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անվտանգության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մասին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ՀՀ</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օրենքի</w:t>
            </w:r>
            <w:r w:rsidRPr="001779C6">
              <w:rPr>
                <w:rFonts w:ascii="GHEA Grapalat" w:hAnsi="GHEA Grapalat" w:cs="Arial"/>
                <w:sz w:val="16"/>
                <w:szCs w:val="16"/>
                <w:lang w:val="hy-AM"/>
              </w:rPr>
              <w:t xml:space="preserve"> 8-</w:t>
            </w:r>
            <w:r w:rsidRPr="001779C6">
              <w:rPr>
                <w:rFonts w:ascii="GHEA Grapalat" w:hAnsi="GHEA Grapalat" w:cs="Sylfaen"/>
                <w:sz w:val="16"/>
                <w:szCs w:val="16"/>
                <w:lang w:val="hy-AM"/>
              </w:rPr>
              <w:t>րդ</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հոդվածի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Պիտանելիության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մնացորդային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ժամկետը</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ոչ</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պակաս</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քան</w:t>
            </w:r>
            <w:r w:rsidRPr="001779C6">
              <w:rPr>
                <w:rFonts w:ascii="GHEA Grapalat" w:hAnsi="GHEA Grapalat" w:cs="Arial"/>
                <w:sz w:val="16"/>
                <w:szCs w:val="16"/>
                <w:lang w:val="hy-AM"/>
              </w:rPr>
              <w:t xml:space="preserve"> 80 %</w:t>
            </w:r>
          </w:p>
        </w:tc>
        <w:tc>
          <w:tcPr>
            <w:tcW w:w="966" w:type="dxa"/>
          </w:tcPr>
          <w:p w14:paraId="5D3CD25A" w14:textId="77777777" w:rsidR="00347D65" w:rsidRPr="001779C6" w:rsidRDefault="00347D65" w:rsidP="00347D65">
            <w:pPr>
              <w:jc w:val="center"/>
              <w:rPr>
                <w:rFonts w:ascii="GHEA Grapalat" w:hAnsi="GHEA Grapalat"/>
                <w:sz w:val="20"/>
                <w:lang w:val="hy-AM"/>
              </w:rPr>
            </w:pPr>
            <w:proofErr w:type="spellStart"/>
            <w:r w:rsidRPr="001779C6">
              <w:rPr>
                <w:rFonts w:ascii="GHEA Grapalat" w:hAnsi="GHEA Grapalat" w:cs="Sylfaen"/>
                <w:sz w:val="22"/>
                <w:szCs w:val="22"/>
              </w:rPr>
              <w:t>Կգ</w:t>
            </w:r>
            <w:proofErr w:type="spellEnd"/>
          </w:p>
        </w:tc>
        <w:tc>
          <w:tcPr>
            <w:tcW w:w="924" w:type="dxa"/>
          </w:tcPr>
          <w:p w14:paraId="015EC075" w14:textId="77777777" w:rsidR="00347D65" w:rsidRPr="001779C6" w:rsidRDefault="00347D65" w:rsidP="00347D65">
            <w:pPr>
              <w:jc w:val="center"/>
              <w:rPr>
                <w:rFonts w:ascii="GHEA Grapalat" w:hAnsi="GHEA Grapalat"/>
                <w:sz w:val="20"/>
                <w:lang w:val="hy-AM"/>
              </w:rPr>
            </w:pPr>
          </w:p>
        </w:tc>
        <w:tc>
          <w:tcPr>
            <w:tcW w:w="1127" w:type="dxa"/>
          </w:tcPr>
          <w:p w14:paraId="2B0A025A" w14:textId="77777777" w:rsidR="00347D65" w:rsidRPr="001779C6" w:rsidRDefault="00347D65" w:rsidP="00347D65">
            <w:pPr>
              <w:jc w:val="center"/>
              <w:rPr>
                <w:rFonts w:ascii="GHEA Grapalat" w:hAnsi="GHEA Grapalat"/>
                <w:sz w:val="20"/>
                <w:lang w:val="hy-AM"/>
              </w:rPr>
            </w:pPr>
          </w:p>
        </w:tc>
        <w:tc>
          <w:tcPr>
            <w:tcW w:w="898" w:type="dxa"/>
          </w:tcPr>
          <w:p w14:paraId="3A08F2DD" w14:textId="4D5D093A" w:rsidR="00347D65" w:rsidRPr="001779C6" w:rsidRDefault="00347D65" w:rsidP="00347D65">
            <w:pPr>
              <w:jc w:val="center"/>
              <w:rPr>
                <w:rFonts w:ascii="GHEA Grapalat" w:hAnsi="GHEA Grapalat"/>
                <w:sz w:val="20"/>
                <w:lang w:val="hy-AM"/>
              </w:rPr>
            </w:pPr>
            <w:r w:rsidRPr="001779C6">
              <w:rPr>
                <w:rFonts w:ascii="GHEA Grapalat" w:hAnsi="GHEA Grapalat" w:cs="Sylfaen"/>
                <w:color w:val="000000"/>
                <w:sz w:val="22"/>
                <w:szCs w:val="22"/>
                <w:lang w:val="hy-AM"/>
              </w:rPr>
              <w:t>1</w:t>
            </w:r>
          </w:p>
        </w:tc>
        <w:tc>
          <w:tcPr>
            <w:tcW w:w="851" w:type="dxa"/>
            <w:textDirection w:val="btLr"/>
          </w:tcPr>
          <w:p w14:paraId="0459E829" w14:textId="77777777" w:rsidR="00347D65" w:rsidRPr="001779C6" w:rsidRDefault="00347D65" w:rsidP="00347D65">
            <w:pPr>
              <w:jc w:val="center"/>
              <w:rPr>
                <w:rFonts w:ascii="GHEA Grapalat" w:hAnsi="GHEA Grapalat"/>
                <w:sz w:val="20"/>
                <w:lang w:val="hy-AM"/>
              </w:rPr>
            </w:pPr>
          </w:p>
        </w:tc>
        <w:tc>
          <w:tcPr>
            <w:tcW w:w="1134" w:type="dxa"/>
          </w:tcPr>
          <w:p w14:paraId="082C1CDA" w14:textId="799D2E59" w:rsidR="00347D65" w:rsidRPr="001779C6" w:rsidRDefault="00347D65" w:rsidP="00347D65">
            <w:pPr>
              <w:jc w:val="center"/>
              <w:rPr>
                <w:rFonts w:ascii="GHEA Grapalat" w:hAnsi="GHEA Grapalat"/>
                <w:sz w:val="20"/>
                <w:lang w:val="hy-AM"/>
              </w:rPr>
            </w:pPr>
            <w:r w:rsidRPr="001779C6">
              <w:rPr>
                <w:rFonts w:ascii="GHEA Grapalat" w:hAnsi="GHEA Grapalat" w:cs="Sylfaen"/>
                <w:color w:val="000000"/>
                <w:sz w:val="22"/>
                <w:szCs w:val="22"/>
                <w:lang w:val="hy-AM"/>
              </w:rPr>
              <w:t>1</w:t>
            </w:r>
          </w:p>
        </w:tc>
        <w:tc>
          <w:tcPr>
            <w:tcW w:w="1480" w:type="dxa"/>
          </w:tcPr>
          <w:p w14:paraId="1F5B9444" w14:textId="77777777" w:rsidR="00347D65" w:rsidRPr="001779C6" w:rsidRDefault="00347D65" w:rsidP="00347D65">
            <w:pPr>
              <w:jc w:val="center"/>
              <w:rPr>
                <w:rFonts w:ascii="GHEA Grapalat" w:hAnsi="GHEA Grapalat"/>
                <w:sz w:val="20"/>
                <w:lang w:val="hy-AM"/>
              </w:rPr>
            </w:pPr>
          </w:p>
        </w:tc>
      </w:tr>
      <w:tr w:rsidR="00347D65" w:rsidRPr="001779C6" w14:paraId="6AF8FA6A" w14:textId="77777777" w:rsidTr="00C7401E">
        <w:trPr>
          <w:trHeight w:val="637"/>
        </w:trPr>
        <w:tc>
          <w:tcPr>
            <w:tcW w:w="1451" w:type="dxa"/>
          </w:tcPr>
          <w:p w14:paraId="323AA78B" w14:textId="69BD82D5"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10</w:t>
            </w:r>
          </w:p>
        </w:tc>
        <w:tc>
          <w:tcPr>
            <w:tcW w:w="1530" w:type="dxa"/>
          </w:tcPr>
          <w:p w14:paraId="0F3A5225" w14:textId="32D96ADA" w:rsidR="00347D65" w:rsidRPr="001779C6" w:rsidRDefault="00347D65" w:rsidP="00347D65">
            <w:pPr>
              <w:jc w:val="center"/>
              <w:rPr>
                <w:rFonts w:ascii="GHEA Grapalat" w:hAnsi="GHEA Grapalat" w:cs="Calibri"/>
                <w:sz w:val="20"/>
                <w:szCs w:val="20"/>
              </w:rPr>
            </w:pPr>
            <w:r w:rsidRPr="001779C6">
              <w:rPr>
                <w:rFonts w:ascii="GHEA Grapalat" w:hAnsi="GHEA Grapalat" w:cs="Calibri"/>
                <w:sz w:val="20"/>
                <w:szCs w:val="20"/>
              </w:rPr>
              <w:t>03221129/2</w:t>
            </w:r>
          </w:p>
          <w:p w14:paraId="4B6E1654" w14:textId="77777777" w:rsidR="00347D65" w:rsidRPr="001779C6" w:rsidRDefault="00347D65" w:rsidP="00347D65">
            <w:pPr>
              <w:jc w:val="center"/>
              <w:rPr>
                <w:rFonts w:ascii="GHEA Grapalat" w:hAnsi="GHEA Grapalat"/>
                <w:sz w:val="20"/>
              </w:rPr>
            </w:pPr>
          </w:p>
        </w:tc>
        <w:tc>
          <w:tcPr>
            <w:tcW w:w="1517" w:type="dxa"/>
          </w:tcPr>
          <w:p w14:paraId="595B79E4" w14:textId="5257698F" w:rsidR="00347D65" w:rsidRPr="001779C6" w:rsidRDefault="00347D65" w:rsidP="00347D65">
            <w:pPr>
              <w:jc w:val="center"/>
              <w:rPr>
                <w:rFonts w:ascii="GHEA Grapalat" w:hAnsi="GHEA Grapalat"/>
                <w:sz w:val="20"/>
              </w:rPr>
            </w:pPr>
            <w:r w:rsidRPr="001779C6">
              <w:rPr>
                <w:rFonts w:ascii="GHEA Grapalat" w:hAnsi="GHEA Grapalat" w:cs="Sylfaen"/>
                <w:color w:val="000000"/>
                <w:sz w:val="20"/>
                <w:szCs w:val="20"/>
                <w:lang w:val="hy-AM"/>
              </w:rPr>
              <w:t>Սպանախ</w:t>
            </w:r>
          </w:p>
        </w:tc>
        <w:tc>
          <w:tcPr>
            <w:tcW w:w="1173" w:type="dxa"/>
          </w:tcPr>
          <w:p w14:paraId="256016D1" w14:textId="77777777" w:rsidR="00347D65" w:rsidRPr="001779C6" w:rsidRDefault="00347D65" w:rsidP="00347D65">
            <w:pPr>
              <w:jc w:val="center"/>
              <w:rPr>
                <w:rFonts w:ascii="GHEA Grapalat" w:hAnsi="GHEA Grapalat"/>
                <w:sz w:val="20"/>
              </w:rPr>
            </w:pPr>
          </w:p>
        </w:tc>
        <w:tc>
          <w:tcPr>
            <w:tcW w:w="2605" w:type="dxa"/>
          </w:tcPr>
          <w:p w14:paraId="7258147C" w14:textId="08CF1894" w:rsidR="00347D65" w:rsidRPr="001779C6" w:rsidRDefault="00347D65" w:rsidP="00347D65">
            <w:pPr>
              <w:jc w:val="center"/>
              <w:rPr>
                <w:rFonts w:ascii="GHEA Grapalat" w:hAnsi="GHEA Grapalat"/>
                <w:sz w:val="20"/>
                <w:lang w:val="hy-AM"/>
              </w:rPr>
            </w:pPr>
            <w:r w:rsidRPr="001779C6">
              <w:rPr>
                <w:rFonts w:ascii="GHEA Grapalat" w:hAnsi="GHEA Grapalat" w:cs="Sylfaen"/>
                <w:color w:val="000000"/>
                <w:sz w:val="16"/>
                <w:szCs w:val="16"/>
                <w:lang w:val="hy-AM"/>
              </w:rPr>
              <w:t>Բանան</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թարմ</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պտղաբանական</w:t>
            </w:r>
            <w:r w:rsidRPr="001779C6">
              <w:rPr>
                <w:rFonts w:ascii="GHEA Grapalat" w:hAnsi="GHEA Grapalat" w:cs="Arial"/>
                <w:color w:val="000000"/>
                <w:sz w:val="16"/>
                <w:szCs w:val="16"/>
                <w:lang w:val="hy-AM"/>
              </w:rPr>
              <w:t xml:space="preserve"> II </w:t>
            </w:r>
            <w:r w:rsidRPr="001779C6">
              <w:rPr>
                <w:rFonts w:ascii="GHEA Grapalat" w:hAnsi="GHEA Grapalat" w:cs="Sylfaen"/>
                <w:color w:val="000000"/>
                <w:sz w:val="16"/>
                <w:szCs w:val="16"/>
                <w:lang w:val="hy-AM"/>
              </w:rPr>
              <w:t>խմբի</w:t>
            </w:r>
            <w:r w:rsidRPr="001779C6">
              <w:rPr>
                <w:rFonts w:ascii="GHEA Grapalat" w:hAnsi="GHEA Grapalat" w:cs="Arial"/>
                <w:color w:val="000000"/>
                <w:sz w:val="16"/>
                <w:szCs w:val="16"/>
                <w:lang w:val="hy-AM"/>
              </w:rPr>
              <w:t xml:space="preserve"> (71-</w:t>
            </w:r>
            <w:r w:rsidRPr="001779C6">
              <w:rPr>
                <w:rFonts w:ascii="GHEA Grapalat" w:hAnsi="GHEA Grapalat" w:cs="Sylfaen"/>
                <w:color w:val="000000"/>
                <w:sz w:val="16"/>
                <w:szCs w:val="16"/>
                <w:lang w:val="hy-AM"/>
              </w:rPr>
              <w:t>ից</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փոքր</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մինչև</w:t>
            </w:r>
            <w:r w:rsidRPr="001779C6">
              <w:rPr>
                <w:rFonts w:ascii="GHEA Grapalat" w:hAnsi="GHEA Grapalat" w:cs="Arial"/>
                <w:color w:val="000000"/>
                <w:sz w:val="16"/>
                <w:szCs w:val="16"/>
                <w:lang w:val="hy-AM"/>
              </w:rPr>
              <w:t xml:space="preserve"> 63 </w:t>
            </w:r>
            <w:r w:rsidRPr="001779C6">
              <w:rPr>
                <w:rFonts w:ascii="GHEA Grapalat" w:hAnsi="GHEA Grapalat" w:cs="Sylfaen"/>
                <w:color w:val="000000"/>
                <w:sz w:val="16"/>
                <w:szCs w:val="16"/>
                <w:lang w:val="hy-AM"/>
              </w:rPr>
              <w:t>մմ</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ներառյալ</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ԳՕՍՏ</w:t>
            </w:r>
            <w:r w:rsidRPr="001779C6">
              <w:rPr>
                <w:rFonts w:ascii="GHEA Grapalat" w:hAnsi="GHEA Grapalat" w:cs="Arial"/>
                <w:color w:val="000000"/>
                <w:sz w:val="16"/>
                <w:szCs w:val="16"/>
                <w:lang w:val="hy-AM"/>
              </w:rPr>
              <w:t xml:space="preserve"> 4427-82</w:t>
            </w:r>
            <w:r w:rsidRPr="001779C6">
              <w:rPr>
                <w:rFonts w:ascii="GHEA Grapalat" w:hAnsi="GHEA Grapalat" w:cs="Tahoma"/>
                <w:color w:val="000000"/>
                <w:sz w:val="16"/>
                <w:szCs w:val="16"/>
                <w:lang w:val="hy-AM"/>
              </w:rPr>
              <w:t>։</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Անվտանգությունը</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և</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մակնշումը</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ըստ</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ՀՀ</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կառավարության</w:t>
            </w:r>
            <w:r w:rsidRPr="001779C6">
              <w:rPr>
                <w:rFonts w:ascii="GHEA Grapalat" w:hAnsi="GHEA Grapalat" w:cs="Arial"/>
                <w:color w:val="000000"/>
                <w:sz w:val="16"/>
                <w:szCs w:val="16"/>
                <w:lang w:val="hy-AM"/>
              </w:rPr>
              <w:t xml:space="preserve"> 2006</w:t>
            </w:r>
            <w:r w:rsidRPr="001779C6">
              <w:rPr>
                <w:rFonts w:ascii="GHEA Grapalat" w:hAnsi="GHEA Grapalat" w:cs="Sylfaen"/>
                <w:color w:val="000000"/>
                <w:sz w:val="16"/>
                <w:szCs w:val="16"/>
                <w:lang w:val="hy-AM"/>
              </w:rPr>
              <w:t>թ</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դեկտեմբերի</w:t>
            </w:r>
            <w:r w:rsidRPr="001779C6">
              <w:rPr>
                <w:rFonts w:ascii="GHEA Grapalat" w:hAnsi="GHEA Grapalat" w:cs="Arial"/>
                <w:color w:val="000000"/>
                <w:sz w:val="16"/>
                <w:szCs w:val="16"/>
                <w:lang w:val="hy-AM"/>
              </w:rPr>
              <w:t xml:space="preserve"> 21-</w:t>
            </w:r>
            <w:r w:rsidRPr="001779C6">
              <w:rPr>
                <w:rFonts w:ascii="GHEA Grapalat" w:hAnsi="GHEA Grapalat" w:cs="Sylfaen"/>
                <w:color w:val="000000"/>
                <w:sz w:val="16"/>
                <w:szCs w:val="16"/>
                <w:lang w:val="hy-AM"/>
              </w:rPr>
              <w:t>ի</w:t>
            </w:r>
            <w:r w:rsidRPr="001779C6">
              <w:rPr>
                <w:rFonts w:ascii="GHEA Grapalat" w:hAnsi="GHEA Grapalat" w:cs="Arial"/>
                <w:color w:val="000000"/>
                <w:sz w:val="16"/>
                <w:szCs w:val="16"/>
                <w:lang w:val="hy-AM"/>
              </w:rPr>
              <w:t xml:space="preserve"> N 1913-</w:t>
            </w:r>
            <w:r w:rsidRPr="001779C6">
              <w:rPr>
                <w:rFonts w:ascii="GHEA Grapalat" w:hAnsi="GHEA Grapalat" w:cs="Sylfaen"/>
                <w:color w:val="000000"/>
                <w:sz w:val="16"/>
                <w:szCs w:val="16"/>
                <w:lang w:val="hy-AM"/>
              </w:rPr>
              <w:t>Ն</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որոշմամբ</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հաստատված</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Թարմ</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պտուղ</w:t>
            </w:r>
            <w:r w:rsidRPr="001779C6">
              <w:rPr>
                <w:rFonts w:ascii="GHEA Grapalat" w:hAnsi="GHEA Grapalat" w:cs="Arial"/>
                <w:color w:val="000000"/>
                <w:sz w:val="16"/>
                <w:szCs w:val="16"/>
                <w:lang w:val="hy-AM"/>
              </w:rPr>
              <w:t>-</w:t>
            </w:r>
            <w:r w:rsidRPr="001779C6">
              <w:rPr>
                <w:rFonts w:ascii="GHEA Grapalat" w:hAnsi="GHEA Grapalat" w:cs="Sylfaen"/>
                <w:color w:val="000000"/>
                <w:sz w:val="16"/>
                <w:szCs w:val="16"/>
                <w:lang w:val="hy-AM"/>
              </w:rPr>
              <w:t>բանջարեղենի</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տեխնիկական</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կանոնակարգի</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և</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Սննդամթերքի</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անվտանգության</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մասին</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ՀՀ</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օրենքի</w:t>
            </w:r>
            <w:r w:rsidRPr="001779C6">
              <w:rPr>
                <w:rFonts w:ascii="GHEA Grapalat" w:hAnsi="GHEA Grapalat" w:cs="Arial"/>
                <w:color w:val="000000"/>
                <w:sz w:val="16"/>
                <w:szCs w:val="16"/>
                <w:lang w:val="hy-AM"/>
              </w:rPr>
              <w:t xml:space="preserve"> 8-</w:t>
            </w:r>
            <w:r w:rsidRPr="001779C6">
              <w:rPr>
                <w:rFonts w:ascii="GHEA Grapalat" w:hAnsi="GHEA Grapalat" w:cs="Sylfaen"/>
                <w:color w:val="000000"/>
                <w:sz w:val="16"/>
                <w:szCs w:val="16"/>
                <w:lang w:val="hy-AM"/>
              </w:rPr>
              <w:t>րդ</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հոդվածի</w:t>
            </w:r>
          </w:p>
        </w:tc>
        <w:tc>
          <w:tcPr>
            <w:tcW w:w="966" w:type="dxa"/>
          </w:tcPr>
          <w:p w14:paraId="3816BA9B"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5B0192F7" w14:textId="77777777" w:rsidR="00347D65" w:rsidRPr="001779C6" w:rsidRDefault="00347D65" w:rsidP="00347D65">
            <w:pPr>
              <w:jc w:val="center"/>
              <w:rPr>
                <w:rFonts w:ascii="GHEA Grapalat" w:hAnsi="GHEA Grapalat"/>
                <w:sz w:val="20"/>
              </w:rPr>
            </w:pPr>
          </w:p>
        </w:tc>
        <w:tc>
          <w:tcPr>
            <w:tcW w:w="1127" w:type="dxa"/>
          </w:tcPr>
          <w:p w14:paraId="666FF295" w14:textId="77777777" w:rsidR="00347D65" w:rsidRPr="001779C6" w:rsidRDefault="00347D65" w:rsidP="00347D65">
            <w:pPr>
              <w:jc w:val="center"/>
              <w:rPr>
                <w:rFonts w:ascii="GHEA Grapalat" w:hAnsi="GHEA Grapalat"/>
                <w:sz w:val="20"/>
              </w:rPr>
            </w:pPr>
          </w:p>
        </w:tc>
        <w:tc>
          <w:tcPr>
            <w:tcW w:w="898" w:type="dxa"/>
          </w:tcPr>
          <w:p w14:paraId="6FBA2AB3" w14:textId="0213C972" w:rsidR="00347D65" w:rsidRPr="0066595C" w:rsidRDefault="00A83EFC" w:rsidP="00347D65">
            <w:pPr>
              <w:jc w:val="center"/>
              <w:rPr>
                <w:rFonts w:ascii="GHEA Grapalat" w:hAnsi="GHEA Grapalat"/>
                <w:sz w:val="20"/>
                <w:lang w:val="ru-RU"/>
              </w:rPr>
            </w:pPr>
            <w:r w:rsidRPr="001779C6">
              <w:rPr>
                <w:rFonts w:ascii="GHEA Grapalat" w:hAnsi="GHEA Grapalat" w:cs="Sylfaen"/>
                <w:color w:val="000000"/>
                <w:sz w:val="20"/>
                <w:szCs w:val="20"/>
                <w:lang w:val="hy-AM"/>
              </w:rPr>
              <w:t>22</w:t>
            </w:r>
          </w:p>
        </w:tc>
        <w:tc>
          <w:tcPr>
            <w:tcW w:w="851" w:type="dxa"/>
            <w:textDirection w:val="btLr"/>
          </w:tcPr>
          <w:p w14:paraId="5404F66F" w14:textId="77777777" w:rsidR="00347D65" w:rsidRPr="001779C6" w:rsidRDefault="00347D65" w:rsidP="00347D65">
            <w:pPr>
              <w:jc w:val="center"/>
              <w:rPr>
                <w:rFonts w:ascii="GHEA Grapalat" w:hAnsi="GHEA Grapalat"/>
                <w:sz w:val="20"/>
              </w:rPr>
            </w:pPr>
          </w:p>
        </w:tc>
        <w:tc>
          <w:tcPr>
            <w:tcW w:w="1134" w:type="dxa"/>
          </w:tcPr>
          <w:p w14:paraId="5D6EDF42" w14:textId="02753E26" w:rsidR="00347D65" w:rsidRPr="001779C6" w:rsidRDefault="00A83EFC" w:rsidP="00347D65">
            <w:pPr>
              <w:jc w:val="center"/>
              <w:rPr>
                <w:rFonts w:ascii="GHEA Grapalat" w:hAnsi="GHEA Grapalat"/>
                <w:sz w:val="20"/>
              </w:rPr>
            </w:pPr>
            <w:r w:rsidRPr="001779C6">
              <w:rPr>
                <w:rFonts w:ascii="GHEA Grapalat" w:hAnsi="GHEA Grapalat" w:cs="Sylfaen"/>
                <w:color w:val="000000"/>
                <w:sz w:val="20"/>
                <w:szCs w:val="20"/>
                <w:lang w:val="hy-AM"/>
              </w:rPr>
              <w:t>22</w:t>
            </w:r>
          </w:p>
        </w:tc>
        <w:tc>
          <w:tcPr>
            <w:tcW w:w="1480" w:type="dxa"/>
          </w:tcPr>
          <w:p w14:paraId="0177C624" w14:textId="77777777" w:rsidR="00347D65" w:rsidRPr="001779C6" w:rsidRDefault="00347D65" w:rsidP="00347D65">
            <w:pPr>
              <w:jc w:val="center"/>
              <w:rPr>
                <w:rFonts w:ascii="GHEA Grapalat" w:hAnsi="GHEA Grapalat"/>
                <w:sz w:val="20"/>
              </w:rPr>
            </w:pPr>
          </w:p>
        </w:tc>
      </w:tr>
      <w:tr w:rsidR="00347D65" w:rsidRPr="001779C6" w14:paraId="489B9D23" w14:textId="77777777" w:rsidTr="00C7401E">
        <w:trPr>
          <w:trHeight w:val="637"/>
        </w:trPr>
        <w:tc>
          <w:tcPr>
            <w:tcW w:w="1451" w:type="dxa"/>
          </w:tcPr>
          <w:p w14:paraId="6CAB9C35" w14:textId="3E6F0FF9"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11</w:t>
            </w:r>
          </w:p>
        </w:tc>
        <w:tc>
          <w:tcPr>
            <w:tcW w:w="1530" w:type="dxa"/>
          </w:tcPr>
          <w:p w14:paraId="0E94919F" w14:textId="39089676" w:rsidR="00347D65" w:rsidRPr="001779C6" w:rsidRDefault="00347D65" w:rsidP="00347D65">
            <w:pPr>
              <w:rPr>
                <w:rFonts w:ascii="GHEA Grapalat" w:hAnsi="GHEA Grapalat"/>
                <w:sz w:val="20"/>
              </w:rPr>
            </w:pPr>
            <w:r w:rsidRPr="001779C6">
              <w:rPr>
                <w:rFonts w:ascii="GHEA Grapalat" w:hAnsi="GHEA Grapalat"/>
                <w:sz w:val="20"/>
                <w:szCs w:val="20"/>
                <w:lang w:val="hy-AM"/>
              </w:rPr>
              <w:t>03221126</w:t>
            </w:r>
            <w:r w:rsidRPr="001779C6">
              <w:rPr>
                <w:rFonts w:ascii="GHEA Grapalat" w:hAnsi="GHEA Grapalat"/>
                <w:sz w:val="20"/>
                <w:szCs w:val="20"/>
              </w:rPr>
              <w:t>/2</w:t>
            </w:r>
          </w:p>
        </w:tc>
        <w:tc>
          <w:tcPr>
            <w:tcW w:w="1517" w:type="dxa"/>
          </w:tcPr>
          <w:p w14:paraId="74A337AE" w14:textId="153DBCD0" w:rsidR="00347D65" w:rsidRPr="001779C6" w:rsidRDefault="00347D65" w:rsidP="00347D65">
            <w:pPr>
              <w:jc w:val="center"/>
              <w:rPr>
                <w:rFonts w:ascii="GHEA Grapalat" w:hAnsi="GHEA Grapalat"/>
                <w:sz w:val="20"/>
              </w:rPr>
            </w:pPr>
            <w:r w:rsidRPr="001779C6">
              <w:rPr>
                <w:rFonts w:ascii="GHEA Grapalat" w:hAnsi="GHEA Grapalat" w:cs="Sylfaen"/>
                <w:color w:val="000000"/>
                <w:sz w:val="20"/>
                <w:szCs w:val="20"/>
                <w:lang w:val="hy-AM"/>
              </w:rPr>
              <w:t>Հազար</w:t>
            </w:r>
          </w:p>
        </w:tc>
        <w:tc>
          <w:tcPr>
            <w:tcW w:w="1173" w:type="dxa"/>
          </w:tcPr>
          <w:p w14:paraId="349C13E2" w14:textId="77777777" w:rsidR="00347D65" w:rsidRPr="001779C6" w:rsidRDefault="00347D65" w:rsidP="00347D65">
            <w:pPr>
              <w:jc w:val="center"/>
              <w:rPr>
                <w:rFonts w:ascii="GHEA Grapalat" w:hAnsi="GHEA Grapalat"/>
                <w:sz w:val="20"/>
              </w:rPr>
            </w:pPr>
          </w:p>
        </w:tc>
        <w:tc>
          <w:tcPr>
            <w:tcW w:w="2605" w:type="dxa"/>
          </w:tcPr>
          <w:p w14:paraId="62B3A0BD" w14:textId="5D59BB99" w:rsidR="00347D65" w:rsidRPr="001779C6" w:rsidRDefault="00347D65" w:rsidP="00347D65">
            <w:pPr>
              <w:jc w:val="center"/>
              <w:rPr>
                <w:rFonts w:ascii="GHEA Grapalat" w:hAnsi="GHEA Grapalat"/>
                <w:sz w:val="20"/>
                <w:lang w:val="hy-AM"/>
              </w:rPr>
            </w:pPr>
            <w:r w:rsidRPr="001779C6">
              <w:rPr>
                <w:rFonts w:ascii="GHEA Grapalat" w:hAnsi="GHEA Grapalat" w:cs="Sylfaen"/>
                <w:color w:val="000000"/>
                <w:sz w:val="16"/>
                <w:szCs w:val="16"/>
                <w:lang w:val="hy-AM"/>
              </w:rPr>
              <w:t>թարմ</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պտղաբանական</w:t>
            </w:r>
            <w:r w:rsidRPr="001779C6">
              <w:rPr>
                <w:rFonts w:ascii="GHEA Grapalat" w:hAnsi="GHEA Grapalat" w:cs="Arial"/>
                <w:color w:val="000000"/>
                <w:sz w:val="16"/>
                <w:szCs w:val="16"/>
                <w:lang w:val="hy-AM"/>
              </w:rPr>
              <w:t xml:space="preserve"> II </w:t>
            </w:r>
            <w:r w:rsidRPr="001779C6">
              <w:rPr>
                <w:rFonts w:ascii="GHEA Grapalat" w:hAnsi="GHEA Grapalat" w:cs="Sylfaen"/>
                <w:color w:val="000000"/>
                <w:sz w:val="16"/>
                <w:szCs w:val="16"/>
                <w:lang w:val="hy-AM"/>
              </w:rPr>
              <w:t>խմբի</w:t>
            </w:r>
            <w:r w:rsidRPr="001779C6">
              <w:rPr>
                <w:rFonts w:ascii="GHEA Grapalat" w:hAnsi="GHEA Grapalat" w:cs="Arial"/>
                <w:color w:val="000000"/>
                <w:sz w:val="16"/>
                <w:szCs w:val="16"/>
                <w:lang w:val="hy-AM"/>
              </w:rPr>
              <w:t xml:space="preserve"> (71-</w:t>
            </w:r>
            <w:r w:rsidRPr="001779C6">
              <w:rPr>
                <w:rFonts w:ascii="GHEA Grapalat" w:hAnsi="GHEA Grapalat" w:cs="Sylfaen"/>
                <w:color w:val="000000"/>
                <w:sz w:val="16"/>
                <w:szCs w:val="16"/>
                <w:lang w:val="hy-AM"/>
              </w:rPr>
              <w:t>ից</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փոքր</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մինչև</w:t>
            </w:r>
            <w:r w:rsidRPr="001779C6">
              <w:rPr>
                <w:rFonts w:ascii="GHEA Grapalat" w:hAnsi="GHEA Grapalat" w:cs="Arial"/>
                <w:color w:val="000000"/>
                <w:sz w:val="16"/>
                <w:szCs w:val="16"/>
                <w:lang w:val="hy-AM"/>
              </w:rPr>
              <w:t xml:space="preserve"> 63 </w:t>
            </w:r>
            <w:r w:rsidRPr="001779C6">
              <w:rPr>
                <w:rFonts w:ascii="GHEA Grapalat" w:hAnsi="GHEA Grapalat" w:cs="Sylfaen"/>
                <w:color w:val="000000"/>
                <w:sz w:val="16"/>
                <w:szCs w:val="16"/>
                <w:lang w:val="hy-AM"/>
              </w:rPr>
              <w:t>մմ</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ներառյալ</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ԳՕՍՏ</w:t>
            </w:r>
            <w:r w:rsidRPr="001779C6">
              <w:rPr>
                <w:rFonts w:ascii="GHEA Grapalat" w:hAnsi="GHEA Grapalat" w:cs="Arial"/>
                <w:color w:val="000000"/>
                <w:sz w:val="16"/>
                <w:szCs w:val="16"/>
                <w:lang w:val="hy-AM"/>
              </w:rPr>
              <w:t xml:space="preserve"> 4427-82</w:t>
            </w:r>
            <w:r w:rsidRPr="001779C6">
              <w:rPr>
                <w:rFonts w:ascii="GHEA Grapalat" w:hAnsi="GHEA Grapalat" w:cs="Tahoma"/>
                <w:color w:val="000000"/>
                <w:sz w:val="16"/>
                <w:szCs w:val="16"/>
                <w:lang w:val="hy-AM"/>
              </w:rPr>
              <w:t>։</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Անվտանգությունը</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և</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մակնշումը</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ըստ</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ՀՀ</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կառավարության</w:t>
            </w:r>
            <w:r w:rsidRPr="001779C6">
              <w:rPr>
                <w:rFonts w:ascii="GHEA Grapalat" w:hAnsi="GHEA Grapalat" w:cs="Arial"/>
                <w:color w:val="000000"/>
                <w:sz w:val="16"/>
                <w:szCs w:val="16"/>
                <w:lang w:val="hy-AM"/>
              </w:rPr>
              <w:t xml:space="preserve"> 2006</w:t>
            </w:r>
            <w:r w:rsidRPr="001779C6">
              <w:rPr>
                <w:rFonts w:ascii="GHEA Grapalat" w:hAnsi="GHEA Grapalat" w:cs="Sylfaen"/>
                <w:color w:val="000000"/>
                <w:sz w:val="16"/>
                <w:szCs w:val="16"/>
                <w:lang w:val="hy-AM"/>
              </w:rPr>
              <w:t>թ</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դեկտեմբերի</w:t>
            </w:r>
            <w:r w:rsidRPr="001779C6">
              <w:rPr>
                <w:rFonts w:ascii="GHEA Grapalat" w:hAnsi="GHEA Grapalat" w:cs="Arial"/>
                <w:color w:val="000000"/>
                <w:sz w:val="16"/>
                <w:szCs w:val="16"/>
                <w:lang w:val="hy-AM"/>
              </w:rPr>
              <w:t xml:space="preserve"> 21-</w:t>
            </w:r>
            <w:r w:rsidRPr="001779C6">
              <w:rPr>
                <w:rFonts w:ascii="GHEA Grapalat" w:hAnsi="GHEA Grapalat" w:cs="Sylfaen"/>
                <w:color w:val="000000"/>
                <w:sz w:val="16"/>
                <w:szCs w:val="16"/>
                <w:lang w:val="hy-AM"/>
              </w:rPr>
              <w:t>ի</w:t>
            </w:r>
            <w:r w:rsidRPr="001779C6">
              <w:rPr>
                <w:rFonts w:ascii="GHEA Grapalat" w:hAnsi="GHEA Grapalat" w:cs="Arial"/>
                <w:color w:val="000000"/>
                <w:sz w:val="16"/>
                <w:szCs w:val="16"/>
                <w:lang w:val="hy-AM"/>
              </w:rPr>
              <w:t xml:space="preserve"> N 1913-</w:t>
            </w:r>
            <w:r w:rsidRPr="001779C6">
              <w:rPr>
                <w:rFonts w:ascii="GHEA Grapalat" w:hAnsi="GHEA Grapalat" w:cs="Sylfaen"/>
                <w:color w:val="000000"/>
                <w:sz w:val="16"/>
                <w:szCs w:val="16"/>
                <w:lang w:val="hy-AM"/>
              </w:rPr>
              <w:t>Ն</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որոշմամբ</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հաստատված</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Թարմ</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պտուղ</w:t>
            </w:r>
            <w:r w:rsidRPr="001779C6">
              <w:rPr>
                <w:rFonts w:ascii="GHEA Grapalat" w:hAnsi="GHEA Grapalat" w:cs="Arial"/>
                <w:color w:val="000000"/>
                <w:sz w:val="16"/>
                <w:szCs w:val="16"/>
                <w:lang w:val="hy-AM"/>
              </w:rPr>
              <w:t>-</w:t>
            </w:r>
            <w:r w:rsidRPr="001779C6">
              <w:rPr>
                <w:rFonts w:ascii="GHEA Grapalat" w:hAnsi="GHEA Grapalat" w:cs="Sylfaen"/>
                <w:color w:val="000000"/>
                <w:sz w:val="16"/>
                <w:szCs w:val="16"/>
                <w:lang w:val="hy-AM"/>
              </w:rPr>
              <w:t>բանջարեղենի</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տեխնիկական</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կանոնակարգի</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և</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Սննդամթերքի</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անվտանգության</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մասին</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ՀՀ</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օրենքի</w:t>
            </w:r>
            <w:r w:rsidRPr="001779C6">
              <w:rPr>
                <w:rFonts w:ascii="GHEA Grapalat" w:hAnsi="GHEA Grapalat" w:cs="Arial"/>
                <w:color w:val="000000"/>
                <w:sz w:val="16"/>
                <w:szCs w:val="16"/>
                <w:lang w:val="hy-AM"/>
              </w:rPr>
              <w:t xml:space="preserve"> 8-</w:t>
            </w:r>
            <w:r w:rsidRPr="001779C6">
              <w:rPr>
                <w:rFonts w:ascii="GHEA Grapalat" w:hAnsi="GHEA Grapalat" w:cs="Sylfaen"/>
                <w:color w:val="000000"/>
                <w:sz w:val="16"/>
                <w:szCs w:val="16"/>
                <w:lang w:val="hy-AM"/>
              </w:rPr>
              <w:t>րդ</w:t>
            </w:r>
            <w:r w:rsidRPr="001779C6">
              <w:rPr>
                <w:rFonts w:ascii="GHEA Grapalat" w:hAnsi="GHEA Grapalat" w:cs="Arial"/>
                <w:color w:val="000000"/>
                <w:sz w:val="16"/>
                <w:szCs w:val="16"/>
                <w:lang w:val="hy-AM"/>
              </w:rPr>
              <w:t xml:space="preserve"> </w:t>
            </w:r>
            <w:r w:rsidRPr="001779C6">
              <w:rPr>
                <w:rFonts w:ascii="GHEA Grapalat" w:hAnsi="GHEA Grapalat" w:cs="Sylfaen"/>
                <w:color w:val="000000"/>
                <w:sz w:val="16"/>
                <w:szCs w:val="16"/>
                <w:lang w:val="hy-AM"/>
              </w:rPr>
              <w:t>հոդվածի</w:t>
            </w:r>
          </w:p>
        </w:tc>
        <w:tc>
          <w:tcPr>
            <w:tcW w:w="966" w:type="dxa"/>
          </w:tcPr>
          <w:p w14:paraId="202A521F"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129D327A" w14:textId="77777777" w:rsidR="00347D65" w:rsidRPr="001779C6" w:rsidRDefault="00347D65" w:rsidP="00347D65">
            <w:pPr>
              <w:jc w:val="center"/>
              <w:rPr>
                <w:rFonts w:ascii="GHEA Grapalat" w:hAnsi="GHEA Grapalat"/>
                <w:sz w:val="20"/>
              </w:rPr>
            </w:pPr>
          </w:p>
        </w:tc>
        <w:tc>
          <w:tcPr>
            <w:tcW w:w="1127" w:type="dxa"/>
          </w:tcPr>
          <w:p w14:paraId="33A6232D" w14:textId="77777777" w:rsidR="00347D65" w:rsidRPr="001779C6" w:rsidRDefault="00347D65" w:rsidP="00347D65">
            <w:pPr>
              <w:jc w:val="center"/>
              <w:rPr>
                <w:rFonts w:ascii="GHEA Grapalat" w:hAnsi="GHEA Grapalat"/>
                <w:sz w:val="20"/>
              </w:rPr>
            </w:pPr>
          </w:p>
        </w:tc>
        <w:tc>
          <w:tcPr>
            <w:tcW w:w="898" w:type="dxa"/>
          </w:tcPr>
          <w:p w14:paraId="07A03950" w14:textId="759574D6" w:rsidR="00347D65" w:rsidRPr="0066595C" w:rsidRDefault="00A83EFC" w:rsidP="00347D65">
            <w:pPr>
              <w:jc w:val="center"/>
              <w:rPr>
                <w:rFonts w:ascii="GHEA Grapalat" w:hAnsi="GHEA Grapalat"/>
                <w:sz w:val="20"/>
                <w:lang w:val="ru-RU"/>
              </w:rPr>
            </w:pPr>
            <w:r w:rsidRPr="001779C6">
              <w:rPr>
                <w:rFonts w:ascii="GHEA Grapalat" w:hAnsi="GHEA Grapalat" w:cs="Sylfaen"/>
                <w:color w:val="000000"/>
                <w:sz w:val="20"/>
                <w:szCs w:val="20"/>
                <w:lang w:val="hy-AM"/>
              </w:rPr>
              <w:t>30</w:t>
            </w:r>
          </w:p>
        </w:tc>
        <w:tc>
          <w:tcPr>
            <w:tcW w:w="851" w:type="dxa"/>
            <w:textDirection w:val="btLr"/>
          </w:tcPr>
          <w:p w14:paraId="28C35BE0" w14:textId="77777777" w:rsidR="00347D65" w:rsidRPr="001779C6" w:rsidRDefault="00347D65" w:rsidP="00347D65">
            <w:pPr>
              <w:jc w:val="center"/>
              <w:rPr>
                <w:rFonts w:ascii="GHEA Grapalat" w:hAnsi="GHEA Grapalat"/>
                <w:sz w:val="20"/>
              </w:rPr>
            </w:pPr>
          </w:p>
        </w:tc>
        <w:tc>
          <w:tcPr>
            <w:tcW w:w="1134" w:type="dxa"/>
          </w:tcPr>
          <w:p w14:paraId="69A8617C" w14:textId="4AC37B1F" w:rsidR="00347D65" w:rsidRPr="001779C6" w:rsidRDefault="00A83EFC" w:rsidP="00347D65">
            <w:pPr>
              <w:jc w:val="center"/>
              <w:rPr>
                <w:rFonts w:ascii="GHEA Grapalat" w:hAnsi="GHEA Grapalat"/>
                <w:sz w:val="20"/>
              </w:rPr>
            </w:pPr>
            <w:r w:rsidRPr="001779C6">
              <w:rPr>
                <w:rFonts w:ascii="GHEA Grapalat" w:hAnsi="GHEA Grapalat" w:cs="Sylfaen"/>
                <w:color w:val="000000"/>
                <w:sz w:val="20"/>
                <w:szCs w:val="20"/>
                <w:lang w:val="hy-AM"/>
              </w:rPr>
              <w:t>30</w:t>
            </w:r>
          </w:p>
        </w:tc>
        <w:tc>
          <w:tcPr>
            <w:tcW w:w="1480" w:type="dxa"/>
          </w:tcPr>
          <w:p w14:paraId="7BB0CC54" w14:textId="77777777" w:rsidR="00347D65" w:rsidRPr="001779C6" w:rsidRDefault="00347D65" w:rsidP="00347D65">
            <w:pPr>
              <w:jc w:val="center"/>
              <w:rPr>
                <w:rFonts w:ascii="GHEA Grapalat" w:hAnsi="GHEA Grapalat"/>
                <w:sz w:val="20"/>
              </w:rPr>
            </w:pPr>
          </w:p>
        </w:tc>
      </w:tr>
      <w:tr w:rsidR="00347D65" w:rsidRPr="001779C6" w14:paraId="03B45A57" w14:textId="77777777" w:rsidTr="00C7401E">
        <w:trPr>
          <w:trHeight w:val="637"/>
        </w:trPr>
        <w:tc>
          <w:tcPr>
            <w:tcW w:w="1451" w:type="dxa"/>
          </w:tcPr>
          <w:p w14:paraId="14E833D7" w14:textId="5E982D1C"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12</w:t>
            </w:r>
          </w:p>
        </w:tc>
        <w:tc>
          <w:tcPr>
            <w:tcW w:w="1530" w:type="dxa"/>
          </w:tcPr>
          <w:p w14:paraId="2B1976B4" w14:textId="04EB4AF1" w:rsidR="00347D65" w:rsidRPr="001779C6" w:rsidRDefault="00347D65" w:rsidP="00347D65">
            <w:pPr>
              <w:jc w:val="center"/>
              <w:rPr>
                <w:rFonts w:ascii="GHEA Grapalat" w:hAnsi="GHEA Grapalat"/>
                <w:sz w:val="20"/>
              </w:rPr>
            </w:pPr>
            <w:r w:rsidRPr="001779C6">
              <w:rPr>
                <w:rFonts w:ascii="GHEA Grapalat" w:hAnsi="GHEA Grapalat"/>
                <w:sz w:val="22"/>
                <w:szCs w:val="22"/>
              </w:rPr>
              <w:t>15332140/2</w:t>
            </w:r>
          </w:p>
        </w:tc>
        <w:tc>
          <w:tcPr>
            <w:tcW w:w="1517" w:type="dxa"/>
          </w:tcPr>
          <w:p w14:paraId="0AEBA8B1" w14:textId="0553CE2B" w:rsidR="00347D65" w:rsidRPr="001779C6" w:rsidRDefault="00347D65" w:rsidP="00347D65">
            <w:pPr>
              <w:jc w:val="center"/>
              <w:rPr>
                <w:rFonts w:ascii="GHEA Grapalat" w:hAnsi="GHEA Grapalat"/>
                <w:sz w:val="20"/>
              </w:rPr>
            </w:pPr>
            <w:r w:rsidRPr="001779C6">
              <w:rPr>
                <w:rFonts w:ascii="GHEA Grapalat" w:hAnsi="GHEA Grapalat" w:cs="Sylfaen"/>
                <w:color w:val="000000"/>
                <w:sz w:val="20"/>
                <w:szCs w:val="20"/>
                <w:lang w:val="hy-AM"/>
              </w:rPr>
              <w:t>Խնձոր</w:t>
            </w:r>
          </w:p>
        </w:tc>
        <w:tc>
          <w:tcPr>
            <w:tcW w:w="1173" w:type="dxa"/>
          </w:tcPr>
          <w:p w14:paraId="0DB344DA" w14:textId="77777777" w:rsidR="00347D65" w:rsidRPr="001779C6" w:rsidRDefault="00347D65" w:rsidP="00347D65">
            <w:pPr>
              <w:jc w:val="center"/>
              <w:rPr>
                <w:rFonts w:ascii="GHEA Grapalat" w:hAnsi="GHEA Grapalat"/>
                <w:sz w:val="20"/>
              </w:rPr>
            </w:pPr>
          </w:p>
        </w:tc>
        <w:tc>
          <w:tcPr>
            <w:tcW w:w="2605" w:type="dxa"/>
          </w:tcPr>
          <w:p w14:paraId="31651BAA" w14:textId="5670FBAC" w:rsidR="00347D65" w:rsidRPr="001779C6" w:rsidRDefault="00347D65" w:rsidP="00347D65">
            <w:pPr>
              <w:jc w:val="center"/>
              <w:rPr>
                <w:rFonts w:ascii="GHEA Grapalat" w:hAnsi="GHEA Grapalat"/>
                <w:sz w:val="20"/>
              </w:rPr>
            </w:pPr>
            <w:r w:rsidRPr="001779C6">
              <w:rPr>
                <w:rFonts w:ascii="GHEA Grapalat" w:hAnsi="GHEA Grapalat" w:cs="Sylfaen"/>
                <w:sz w:val="16"/>
                <w:szCs w:val="16"/>
                <w:lang w:val="hy-AM"/>
              </w:rPr>
              <w:t>Տրամագիծը</w:t>
            </w:r>
            <w:r w:rsidRPr="001779C6">
              <w:rPr>
                <w:rFonts w:ascii="GHEA Grapalat" w:hAnsi="GHEA Grapalat" w:cs="Arial"/>
                <w:sz w:val="16"/>
                <w:szCs w:val="16"/>
                <w:lang w:val="hy-AM"/>
              </w:rPr>
              <w:t xml:space="preserve"> 6 </w:t>
            </w:r>
            <w:r w:rsidRPr="001779C6">
              <w:rPr>
                <w:rFonts w:ascii="GHEA Grapalat" w:hAnsi="GHEA Grapalat" w:cs="Sylfaen"/>
                <w:sz w:val="16"/>
                <w:szCs w:val="16"/>
                <w:lang w:val="hy-AM"/>
              </w:rPr>
              <w:t>սմ</w:t>
            </w:r>
            <w:r w:rsidRPr="001779C6">
              <w:rPr>
                <w:rFonts w:ascii="GHEA Grapalat" w:hAnsi="GHEA Grapalat" w:cs="Arial"/>
                <w:sz w:val="16"/>
                <w:szCs w:val="16"/>
                <w:lang w:val="hy-AM"/>
              </w:rPr>
              <w:t>-</w:t>
            </w:r>
            <w:r w:rsidRPr="001779C6">
              <w:rPr>
                <w:rFonts w:ascii="GHEA Grapalat" w:hAnsi="GHEA Grapalat" w:cs="Sylfaen"/>
                <w:sz w:val="16"/>
                <w:szCs w:val="16"/>
                <w:lang w:val="hy-AM"/>
              </w:rPr>
              <w:t>ից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ոչ</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պակաս</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թարմ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մաքուր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առանց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մեխանիկական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վնասվածքների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առանց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վնասատուների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վնասվածքների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հիվանդությունների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պտղաբանական</w:t>
            </w:r>
            <w:r w:rsidRPr="001779C6">
              <w:rPr>
                <w:rFonts w:ascii="GHEA Grapalat" w:hAnsi="GHEA Grapalat" w:cs="Arial"/>
                <w:sz w:val="16"/>
                <w:szCs w:val="16"/>
                <w:lang w:val="hy-AM"/>
              </w:rPr>
              <w:t xml:space="preserve"> I </w:t>
            </w:r>
            <w:r w:rsidRPr="001779C6">
              <w:rPr>
                <w:rFonts w:ascii="GHEA Grapalat" w:hAnsi="GHEA Grapalat" w:cs="Sylfaen"/>
                <w:sz w:val="16"/>
                <w:szCs w:val="16"/>
                <w:lang w:val="hy-AM"/>
              </w:rPr>
              <w:t>խմբի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Հայաստանի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տարբեր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տեսակների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ԳՕՍՏ</w:t>
            </w:r>
            <w:r w:rsidRPr="001779C6">
              <w:rPr>
                <w:rFonts w:ascii="GHEA Grapalat" w:hAnsi="GHEA Grapalat" w:cs="Arial"/>
                <w:sz w:val="16"/>
                <w:szCs w:val="16"/>
                <w:lang w:val="hy-AM"/>
              </w:rPr>
              <w:t xml:space="preserve"> 21122-75, </w:t>
            </w:r>
            <w:r w:rsidRPr="001779C6">
              <w:rPr>
                <w:rFonts w:ascii="GHEA Grapalat" w:hAnsi="GHEA Grapalat" w:cs="Sylfaen"/>
                <w:sz w:val="16"/>
                <w:szCs w:val="16"/>
                <w:lang w:val="hy-AM"/>
              </w:rPr>
              <w:t>անվտանգությունը</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մակնշումը</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ըստ</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ՀՀ</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կառավարության</w:t>
            </w:r>
            <w:r w:rsidRPr="001779C6">
              <w:rPr>
                <w:rFonts w:ascii="GHEA Grapalat" w:hAnsi="GHEA Grapalat" w:cs="Arial"/>
                <w:sz w:val="16"/>
                <w:szCs w:val="16"/>
                <w:lang w:val="hy-AM"/>
              </w:rPr>
              <w:t xml:space="preserve"> 2006</w:t>
            </w:r>
            <w:r w:rsidRPr="001779C6">
              <w:rPr>
                <w:rFonts w:ascii="GHEA Grapalat" w:hAnsi="GHEA Grapalat" w:cs="Sylfaen"/>
                <w:sz w:val="16"/>
                <w:szCs w:val="16"/>
                <w:lang w:val="hy-AM"/>
              </w:rPr>
              <w:t>թ</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դեկտեմբերի</w:t>
            </w:r>
            <w:r w:rsidRPr="001779C6">
              <w:rPr>
                <w:rFonts w:ascii="GHEA Grapalat" w:hAnsi="GHEA Grapalat" w:cs="Arial"/>
                <w:sz w:val="16"/>
                <w:szCs w:val="16"/>
                <w:lang w:val="hy-AM"/>
              </w:rPr>
              <w:t xml:space="preserve"> 21-</w:t>
            </w:r>
            <w:r w:rsidRPr="001779C6">
              <w:rPr>
                <w:rFonts w:ascii="GHEA Grapalat" w:hAnsi="GHEA Grapalat" w:cs="Sylfaen"/>
                <w:sz w:val="16"/>
                <w:szCs w:val="16"/>
                <w:lang w:val="hy-AM"/>
              </w:rPr>
              <w:t>ի</w:t>
            </w:r>
            <w:r w:rsidRPr="001779C6">
              <w:rPr>
                <w:rFonts w:ascii="GHEA Grapalat" w:hAnsi="GHEA Grapalat" w:cs="Arial"/>
                <w:sz w:val="16"/>
                <w:szCs w:val="16"/>
                <w:lang w:val="hy-AM"/>
              </w:rPr>
              <w:t xml:space="preserve"> N 1913-</w:t>
            </w:r>
            <w:r w:rsidRPr="001779C6">
              <w:rPr>
                <w:rFonts w:ascii="GHEA Grapalat" w:hAnsi="GHEA Grapalat" w:cs="Sylfaen"/>
                <w:sz w:val="16"/>
                <w:szCs w:val="16"/>
                <w:lang w:val="hy-AM"/>
              </w:rPr>
              <w:t>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որոշմամբ</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հաստատված</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Թարմ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պտուղբանջարեղենի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տեխնիկական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կանոնակարգի</w:t>
            </w:r>
            <w:r w:rsidRPr="001779C6">
              <w:rPr>
                <w:rFonts w:ascii="GHEA Grapalat" w:hAnsi="GHEA Grapalat" w:cs="Arial"/>
                <w:sz w:val="16"/>
                <w:szCs w:val="16"/>
                <w:lang w:val="hy-AM"/>
              </w:rPr>
              <w:t>”</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Սննդամթերքի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անվտանգության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մասին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ՀՀ</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օրենքի</w:t>
            </w:r>
            <w:r w:rsidRPr="001779C6">
              <w:rPr>
                <w:rFonts w:ascii="GHEA Grapalat" w:hAnsi="GHEA Grapalat" w:cs="Arial"/>
                <w:sz w:val="16"/>
                <w:szCs w:val="16"/>
                <w:lang w:val="hy-AM"/>
              </w:rPr>
              <w:t xml:space="preserve"> 8-</w:t>
            </w:r>
            <w:r w:rsidRPr="001779C6">
              <w:rPr>
                <w:rFonts w:ascii="GHEA Grapalat" w:hAnsi="GHEA Grapalat" w:cs="Sylfaen"/>
                <w:sz w:val="16"/>
                <w:szCs w:val="16"/>
                <w:lang w:val="hy-AM"/>
              </w:rPr>
              <w:t>րդ</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հոդվածի</w:t>
            </w:r>
          </w:p>
        </w:tc>
        <w:tc>
          <w:tcPr>
            <w:tcW w:w="966" w:type="dxa"/>
          </w:tcPr>
          <w:p w14:paraId="0EE312A4"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384ED4CD" w14:textId="77777777" w:rsidR="00347D65" w:rsidRPr="001779C6" w:rsidRDefault="00347D65" w:rsidP="00347D65">
            <w:pPr>
              <w:jc w:val="center"/>
              <w:rPr>
                <w:rFonts w:ascii="GHEA Grapalat" w:hAnsi="GHEA Grapalat"/>
                <w:sz w:val="20"/>
              </w:rPr>
            </w:pPr>
          </w:p>
        </w:tc>
        <w:tc>
          <w:tcPr>
            <w:tcW w:w="1127" w:type="dxa"/>
          </w:tcPr>
          <w:p w14:paraId="4346914B" w14:textId="77777777" w:rsidR="00347D65" w:rsidRPr="001779C6" w:rsidRDefault="00347D65" w:rsidP="00347D65">
            <w:pPr>
              <w:jc w:val="center"/>
              <w:rPr>
                <w:rFonts w:ascii="GHEA Grapalat" w:hAnsi="GHEA Grapalat"/>
                <w:sz w:val="20"/>
              </w:rPr>
            </w:pPr>
          </w:p>
        </w:tc>
        <w:tc>
          <w:tcPr>
            <w:tcW w:w="898" w:type="dxa"/>
          </w:tcPr>
          <w:p w14:paraId="0540B567" w14:textId="745F7D05" w:rsidR="00347D65" w:rsidRPr="0066595C" w:rsidRDefault="00A83EFC" w:rsidP="00347D65">
            <w:pPr>
              <w:jc w:val="center"/>
              <w:rPr>
                <w:rFonts w:ascii="GHEA Grapalat" w:hAnsi="GHEA Grapalat"/>
                <w:sz w:val="20"/>
                <w:lang w:val="ru-RU"/>
              </w:rPr>
            </w:pPr>
            <w:r w:rsidRPr="001779C6">
              <w:rPr>
                <w:rFonts w:ascii="GHEA Grapalat" w:hAnsi="GHEA Grapalat" w:cs="Sylfaen"/>
                <w:color w:val="000000"/>
                <w:sz w:val="20"/>
                <w:szCs w:val="20"/>
                <w:lang w:val="hy-AM"/>
              </w:rPr>
              <w:t>45</w:t>
            </w:r>
          </w:p>
        </w:tc>
        <w:tc>
          <w:tcPr>
            <w:tcW w:w="851" w:type="dxa"/>
            <w:textDirection w:val="btLr"/>
          </w:tcPr>
          <w:p w14:paraId="1E7BEB04" w14:textId="77777777" w:rsidR="00347D65" w:rsidRPr="001779C6" w:rsidRDefault="00347D65" w:rsidP="00347D65">
            <w:pPr>
              <w:jc w:val="center"/>
              <w:rPr>
                <w:rFonts w:ascii="GHEA Grapalat" w:hAnsi="GHEA Grapalat"/>
                <w:sz w:val="20"/>
              </w:rPr>
            </w:pPr>
          </w:p>
        </w:tc>
        <w:tc>
          <w:tcPr>
            <w:tcW w:w="1134" w:type="dxa"/>
          </w:tcPr>
          <w:p w14:paraId="12F3AD95" w14:textId="28F4495C" w:rsidR="00347D65" w:rsidRPr="001779C6" w:rsidRDefault="00A83EFC" w:rsidP="00347D65">
            <w:pPr>
              <w:jc w:val="center"/>
              <w:rPr>
                <w:rFonts w:ascii="GHEA Grapalat" w:hAnsi="GHEA Grapalat"/>
                <w:sz w:val="20"/>
              </w:rPr>
            </w:pPr>
            <w:r w:rsidRPr="001779C6">
              <w:rPr>
                <w:rFonts w:ascii="GHEA Grapalat" w:hAnsi="GHEA Grapalat" w:cs="Sylfaen"/>
                <w:color w:val="000000"/>
                <w:sz w:val="20"/>
                <w:szCs w:val="20"/>
                <w:lang w:val="hy-AM"/>
              </w:rPr>
              <w:t>45</w:t>
            </w:r>
          </w:p>
        </w:tc>
        <w:tc>
          <w:tcPr>
            <w:tcW w:w="1480" w:type="dxa"/>
          </w:tcPr>
          <w:p w14:paraId="2956D84A" w14:textId="77777777" w:rsidR="00347D65" w:rsidRPr="001779C6" w:rsidRDefault="00347D65" w:rsidP="00347D65">
            <w:pPr>
              <w:jc w:val="center"/>
              <w:rPr>
                <w:rFonts w:ascii="GHEA Grapalat" w:hAnsi="GHEA Grapalat"/>
                <w:sz w:val="20"/>
              </w:rPr>
            </w:pPr>
          </w:p>
        </w:tc>
      </w:tr>
      <w:tr w:rsidR="00347D65" w:rsidRPr="001779C6" w14:paraId="2A2890D6" w14:textId="77777777" w:rsidTr="00C7401E">
        <w:trPr>
          <w:trHeight w:val="637"/>
        </w:trPr>
        <w:tc>
          <w:tcPr>
            <w:tcW w:w="1451" w:type="dxa"/>
          </w:tcPr>
          <w:p w14:paraId="38FA6BB6" w14:textId="3AEB2816"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13</w:t>
            </w:r>
          </w:p>
        </w:tc>
        <w:tc>
          <w:tcPr>
            <w:tcW w:w="1530" w:type="dxa"/>
          </w:tcPr>
          <w:p w14:paraId="7A02F01E" w14:textId="1334D3E7" w:rsidR="00347D65" w:rsidRPr="001779C6" w:rsidRDefault="00347D65" w:rsidP="00347D65">
            <w:pPr>
              <w:jc w:val="center"/>
              <w:rPr>
                <w:rFonts w:ascii="GHEA Grapalat" w:hAnsi="GHEA Grapalat"/>
                <w:sz w:val="20"/>
              </w:rPr>
            </w:pPr>
            <w:r w:rsidRPr="001779C6">
              <w:rPr>
                <w:rFonts w:ascii="GHEA Grapalat" w:hAnsi="GHEA Grapalat"/>
                <w:sz w:val="20"/>
              </w:rPr>
              <w:t>03222134</w:t>
            </w:r>
          </w:p>
        </w:tc>
        <w:tc>
          <w:tcPr>
            <w:tcW w:w="1517" w:type="dxa"/>
          </w:tcPr>
          <w:p w14:paraId="5DC2A848" w14:textId="06495812" w:rsidR="00347D65" w:rsidRPr="001779C6" w:rsidRDefault="00347D65" w:rsidP="00347D65">
            <w:pPr>
              <w:jc w:val="center"/>
              <w:rPr>
                <w:rFonts w:ascii="GHEA Grapalat" w:hAnsi="GHEA Grapalat"/>
                <w:sz w:val="20"/>
              </w:rPr>
            </w:pPr>
            <w:r w:rsidRPr="001779C6">
              <w:rPr>
                <w:rFonts w:ascii="GHEA Grapalat" w:hAnsi="GHEA Grapalat" w:cs="Sylfaen"/>
                <w:color w:val="000000"/>
                <w:sz w:val="20"/>
                <w:szCs w:val="20"/>
                <w:lang w:val="hy-AM"/>
              </w:rPr>
              <w:t>Սալոր</w:t>
            </w:r>
          </w:p>
        </w:tc>
        <w:tc>
          <w:tcPr>
            <w:tcW w:w="1173" w:type="dxa"/>
          </w:tcPr>
          <w:p w14:paraId="0FBEB5E4" w14:textId="77777777" w:rsidR="00347D65" w:rsidRPr="001779C6" w:rsidRDefault="00347D65" w:rsidP="00347D65">
            <w:pPr>
              <w:jc w:val="center"/>
              <w:rPr>
                <w:rFonts w:ascii="GHEA Grapalat" w:hAnsi="GHEA Grapalat"/>
                <w:sz w:val="20"/>
              </w:rPr>
            </w:pPr>
          </w:p>
        </w:tc>
        <w:tc>
          <w:tcPr>
            <w:tcW w:w="2605" w:type="dxa"/>
          </w:tcPr>
          <w:p w14:paraId="2254963D" w14:textId="42A300C7" w:rsidR="00347D65" w:rsidRPr="001779C6" w:rsidRDefault="00347D65" w:rsidP="00347D65">
            <w:pPr>
              <w:jc w:val="center"/>
              <w:rPr>
                <w:rFonts w:ascii="GHEA Grapalat" w:hAnsi="GHEA Grapalat"/>
                <w:sz w:val="20"/>
                <w:lang w:val="hy-AM"/>
              </w:rPr>
            </w:pPr>
            <w:r w:rsidRPr="001779C6">
              <w:rPr>
                <w:rFonts w:ascii="GHEA Grapalat" w:hAnsi="GHEA Grapalat" w:cs="Sylfaen"/>
                <w:sz w:val="16"/>
                <w:szCs w:val="16"/>
                <w:lang w:val="hy-AM"/>
              </w:rPr>
              <w:t>Սալոր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կգ</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Թարմ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քաղցր</w:t>
            </w:r>
            <w:r w:rsidRPr="001779C6">
              <w:rPr>
                <w:rFonts w:ascii="GHEA Grapalat" w:hAnsi="GHEA Grapalat" w:cs="Arial"/>
                <w:sz w:val="16"/>
                <w:szCs w:val="16"/>
                <w:lang w:val="hy-AM"/>
              </w:rPr>
              <w:t>,</w:t>
            </w:r>
            <w:r w:rsidRPr="001779C6">
              <w:rPr>
                <w:rFonts w:ascii="GHEA Grapalat" w:hAnsi="GHEA Grapalat" w:cs="Sylfaen"/>
                <w:sz w:val="16"/>
                <w:szCs w:val="16"/>
                <w:lang w:val="hy-AM"/>
              </w:rPr>
              <w:t>տարբեր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տեսակի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միջին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չափսերի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Առանց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վնասվածքների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ԳՕՍՏ</w:t>
            </w:r>
            <w:r w:rsidRPr="001779C6">
              <w:rPr>
                <w:rFonts w:ascii="GHEA Grapalat" w:hAnsi="GHEA Grapalat" w:cs="Arial"/>
                <w:sz w:val="16"/>
                <w:szCs w:val="16"/>
                <w:lang w:val="hy-AM"/>
              </w:rPr>
              <w:t xml:space="preserve"> 21920-76: </w:t>
            </w:r>
            <w:r w:rsidRPr="001779C6">
              <w:rPr>
                <w:rFonts w:ascii="GHEA Grapalat" w:hAnsi="GHEA Grapalat" w:cs="Sylfaen"/>
                <w:sz w:val="16"/>
                <w:szCs w:val="16"/>
                <w:lang w:val="hy-AM"/>
              </w:rPr>
              <w:t>Անվտանգությունը՝</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ըստ</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ՀՀ</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կառավարության</w:t>
            </w:r>
            <w:r w:rsidRPr="001779C6">
              <w:rPr>
                <w:rFonts w:ascii="GHEA Grapalat" w:hAnsi="GHEA Grapalat" w:cs="Arial"/>
                <w:sz w:val="16"/>
                <w:szCs w:val="16"/>
                <w:lang w:val="hy-AM"/>
              </w:rPr>
              <w:t xml:space="preserve"> 2006</w:t>
            </w:r>
            <w:r w:rsidRPr="001779C6">
              <w:rPr>
                <w:rFonts w:ascii="GHEA Grapalat" w:hAnsi="GHEA Grapalat" w:cs="Sylfaen"/>
                <w:sz w:val="16"/>
                <w:szCs w:val="16"/>
                <w:lang w:val="hy-AM"/>
              </w:rPr>
              <w:t>թ</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դեկտեմբերի</w:t>
            </w:r>
            <w:r w:rsidRPr="001779C6">
              <w:rPr>
                <w:rFonts w:ascii="GHEA Grapalat" w:hAnsi="GHEA Grapalat" w:cs="Arial"/>
                <w:sz w:val="16"/>
                <w:szCs w:val="16"/>
                <w:lang w:val="hy-AM"/>
              </w:rPr>
              <w:t xml:space="preserve"> 21-</w:t>
            </w:r>
            <w:r w:rsidRPr="001779C6">
              <w:rPr>
                <w:rFonts w:ascii="GHEA Grapalat" w:hAnsi="GHEA Grapalat" w:cs="Sylfaen"/>
                <w:sz w:val="16"/>
                <w:szCs w:val="16"/>
                <w:lang w:val="hy-AM"/>
              </w:rPr>
              <w:t>ի</w:t>
            </w:r>
            <w:r w:rsidRPr="001779C6">
              <w:rPr>
                <w:rFonts w:ascii="GHEA Grapalat" w:hAnsi="GHEA Grapalat" w:cs="Arial"/>
                <w:sz w:val="16"/>
                <w:szCs w:val="16"/>
                <w:lang w:val="hy-AM"/>
              </w:rPr>
              <w:t xml:space="preserve"> N 1913-</w:t>
            </w:r>
            <w:r w:rsidRPr="001779C6">
              <w:rPr>
                <w:rFonts w:ascii="GHEA Grapalat" w:hAnsi="GHEA Grapalat" w:cs="Sylfaen"/>
                <w:sz w:val="16"/>
                <w:szCs w:val="16"/>
                <w:lang w:val="hy-AM"/>
              </w:rPr>
              <w:t>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որոշմամբ</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հաստատված</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Թարմ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պտուղբանջարեղենի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տեխնիկական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կանոնակարգի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Սննդամթերքի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անվտանգության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ՀՀ</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օրենքի</w:t>
            </w:r>
            <w:r w:rsidRPr="001779C6">
              <w:rPr>
                <w:rFonts w:ascii="GHEA Grapalat" w:hAnsi="GHEA Grapalat" w:cs="Arial"/>
                <w:sz w:val="16"/>
                <w:szCs w:val="16"/>
                <w:lang w:val="hy-AM"/>
              </w:rPr>
              <w:t xml:space="preserve"> 8-</w:t>
            </w:r>
            <w:r w:rsidRPr="001779C6">
              <w:rPr>
                <w:rFonts w:ascii="GHEA Grapalat" w:hAnsi="GHEA Grapalat" w:cs="Sylfaen"/>
                <w:sz w:val="16"/>
                <w:szCs w:val="16"/>
                <w:lang w:val="hy-AM"/>
              </w:rPr>
              <w:t>րդ</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հոդվածի</w:t>
            </w:r>
          </w:p>
        </w:tc>
        <w:tc>
          <w:tcPr>
            <w:tcW w:w="966" w:type="dxa"/>
          </w:tcPr>
          <w:p w14:paraId="221474A9" w14:textId="77777777" w:rsidR="00347D65" w:rsidRPr="001779C6" w:rsidRDefault="00347D65" w:rsidP="00347D65">
            <w:pPr>
              <w:jc w:val="center"/>
              <w:rPr>
                <w:rFonts w:ascii="GHEA Grapalat" w:hAnsi="GHEA Grapalat"/>
                <w:sz w:val="20"/>
                <w:lang w:val="hy-AM"/>
              </w:rPr>
            </w:pPr>
            <w:proofErr w:type="spellStart"/>
            <w:r w:rsidRPr="001779C6">
              <w:rPr>
                <w:rFonts w:ascii="GHEA Grapalat" w:hAnsi="GHEA Grapalat" w:cs="Sylfaen"/>
                <w:sz w:val="22"/>
                <w:szCs w:val="22"/>
              </w:rPr>
              <w:t>Կգ</w:t>
            </w:r>
            <w:proofErr w:type="spellEnd"/>
          </w:p>
        </w:tc>
        <w:tc>
          <w:tcPr>
            <w:tcW w:w="924" w:type="dxa"/>
          </w:tcPr>
          <w:p w14:paraId="05CC2A5A" w14:textId="77777777" w:rsidR="00347D65" w:rsidRPr="001779C6" w:rsidRDefault="00347D65" w:rsidP="00347D65">
            <w:pPr>
              <w:jc w:val="center"/>
              <w:rPr>
                <w:rFonts w:ascii="GHEA Grapalat" w:hAnsi="GHEA Grapalat"/>
                <w:sz w:val="20"/>
                <w:lang w:val="hy-AM"/>
              </w:rPr>
            </w:pPr>
          </w:p>
        </w:tc>
        <w:tc>
          <w:tcPr>
            <w:tcW w:w="1127" w:type="dxa"/>
          </w:tcPr>
          <w:p w14:paraId="04815F98" w14:textId="77777777" w:rsidR="00347D65" w:rsidRPr="001779C6" w:rsidRDefault="00347D65" w:rsidP="00347D65">
            <w:pPr>
              <w:jc w:val="center"/>
              <w:rPr>
                <w:rFonts w:ascii="GHEA Grapalat" w:hAnsi="GHEA Grapalat"/>
                <w:sz w:val="20"/>
                <w:lang w:val="hy-AM"/>
              </w:rPr>
            </w:pPr>
          </w:p>
        </w:tc>
        <w:tc>
          <w:tcPr>
            <w:tcW w:w="898" w:type="dxa"/>
          </w:tcPr>
          <w:p w14:paraId="723CF3BA" w14:textId="19FCCF8E" w:rsidR="00347D65" w:rsidRPr="0066595C" w:rsidRDefault="00A83EFC" w:rsidP="00347D65">
            <w:pPr>
              <w:jc w:val="center"/>
              <w:rPr>
                <w:rFonts w:ascii="GHEA Grapalat" w:hAnsi="GHEA Grapalat"/>
                <w:sz w:val="20"/>
                <w:lang w:val="ru-RU"/>
              </w:rPr>
            </w:pPr>
            <w:r w:rsidRPr="001779C6">
              <w:rPr>
                <w:rFonts w:ascii="GHEA Grapalat" w:hAnsi="GHEA Grapalat" w:cs="Sylfaen"/>
                <w:color w:val="000000"/>
                <w:sz w:val="20"/>
                <w:szCs w:val="20"/>
                <w:lang w:val="hy-AM"/>
              </w:rPr>
              <w:t>15</w:t>
            </w:r>
          </w:p>
        </w:tc>
        <w:tc>
          <w:tcPr>
            <w:tcW w:w="851" w:type="dxa"/>
            <w:textDirection w:val="btLr"/>
          </w:tcPr>
          <w:p w14:paraId="275F188A" w14:textId="77777777" w:rsidR="00347D65" w:rsidRPr="001779C6" w:rsidRDefault="00347D65" w:rsidP="00347D65">
            <w:pPr>
              <w:jc w:val="center"/>
              <w:rPr>
                <w:rFonts w:ascii="GHEA Grapalat" w:hAnsi="GHEA Grapalat"/>
                <w:sz w:val="20"/>
                <w:lang w:val="hy-AM"/>
              </w:rPr>
            </w:pPr>
          </w:p>
        </w:tc>
        <w:tc>
          <w:tcPr>
            <w:tcW w:w="1134" w:type="dxa"/>
          </w:tcPr>
          <w:p w14:paraId="063D2441" w14:textId="440489B9" w:rsidR="00347D65" w:rsidRPr="001779C6" w:rsidRDefault="00A83EFC" w:rsidP="00347D65">
            <w:pPr>
              <w:jc w:val="center"/>
              <w:rPr>
                <w:rFonts w:ascii="GHEA Grapalat" w:hAnsi="GHEA Grapalat"/>
                <w:sz w:val="20"/>
                <w:lang w:val="hy-AM"/>
              </w:rPr>
            </w:pPr>
            <w:r w:rsidRPr="001779C6">
              <w:rPr>
                <w:rFonts w:ascii="GHEA Grapalat" w:hAnsi="GHEA Grapalat" w:cs="Sylfaen"/>
                <w:color w:val="000000"/>
                <w:sz w:val="20"/>
                <w:szCs w:val="20"/>
                <w:lang w:val="hy-AM"/>
              </w:rPr>
              <w:t>15</w:t>
            </w:r>
          </w:p>
        </w:tc>
        <w:tc>
          <w:tcPr>
            <w:tcW w:w="1480" w:type="dxa"/>
          </w:tcPr>
          <w:p w14:paraId="72A474FA" w14:textId="77777777" w:rsidR="00347D65" w:rsidRPr="001779C6" w:rsidRDefault="00347D65" w:rsidP="00347D65">
            <w:pPr>
              <w:jc w:val="center"/>
              <w:rPr>
                <w:rFonts w:ascii="GHEA Grapalat" w:hAnsi="GHEA Grapalat"/>
                <w:sz w:val="20"/>
                <w:lang w:val="hy-AM"/>
              </w:rPr>
            </w:pPr>
          </w:p>
        </w:tc>
      </w:tr>
      <w:tr w:rsidR="00347D65" w:rsidRPr="001779C6" w14:paraId="5A2862EA" w14:textId="77777777" w:rsidTr="00C7401E">
        <w:trPr>
          <w:trHeight w:val="637"/>
        </w:trPr>
        <w:tc>
          <w:tcPr>
            <w:tcW w:w="1451" w:type="dxa"/>
          </w:tcPr>
          <w:p w14:paraId="71491883" w14:textId="5F6E3D49"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14</w:t>
            </w:r>
          </w:p>
        </w:tc>
        <w:tc>
          <w:tcPr>
            <w:tcW w:w="1530" w:type="dxa"/>
          </w:tcPr>
          <w:p w14:paraId="1C3E5154" w14:textId="5DD2EBC4" w:rsidR="00347D65" w:rsidRPr="001779C6" w:rsidRDefault="00347D65" w:rsidP="00347D65">
            <w:pPr>
              <w:jc w:val="center"/>
              <w:rPr>
                <w:rFonts w:ascii="GHEA Grapalat" w:hAnsi="GHEA Grapalat" w:cs="Calibri"/>
                <w:sz w:val="22"/>
                <w:szCs w:val="22"/>
              </w:rPr>
            </w:pPr>
            <w:r w:rsidRPr="001779C6">
              <w:rPr>
                <w:rFonts w:ascii="GHEA Grapalat" w:hAnsi="GHEA Grapalat" w:cs="Calibri"/>
                <w:sz w:val="22"/>
                <w:szCs w:val="22"/>
              </w:rPr>
              <w:t>03222132</w:t>
            </w:r>
          </w:p>
          <w:p w14:paraId="1DC2C12F" w14:textId="77777777" w:rsidR="00347D65" w:rsidRPr="001779C6" w:rsidRDefault="00347D65" w:rsidP="00347D65">
            <w:pPr>
              <w:jc w:val="center"/>
              <w:rPr>
                <w:rFonts w:ascii="GHEA Grapalat" w:hAnsi="GHEA Grapalat"/>
                <w:sz w:val="20"/>
              </w:rPr>
            </w:pPr>
          </w:p>
        </w:tc>
        <w:tc>
          <w:tcPr>
            <w:tcW w:w="1517" w:type="dxa"/>
          </w:tcPr>
          <w:p w14:paraId="5379EE5B" w14:textId="776B84B5" w:rsidR="00347D65" w:rsidRPr="001779C6" w:rsidRDefault="00347D65" w:rsidP="00347D65">
            <w:pPr>
              <w:jc w:val="center"/>
              <w:rPr>
                <w:rFonts w:ascii="GHEA Grapalat" w:hAnsi="GHEA Grapalat"/>
                <w:sz w:val="20"/>
              </w:rPr>
            </w:pPr>
            <w:r w:rsidRPr="001779C6">
              <w:rPr>
                <w:rFonts w:ascii="GHEA Grapalat" w:hAnsi="GHEA Grapalat" w:cs="Sylfaen"/>
                <w:color w:val="000000"/>
                <w:sz w:val="20"/>
                <w:szCs w:val="20"/>
                <w:lang w:val="hy-AM"/>
              </w:rPr>
              <w:t>Դեղձ</w:t>
            </w:r>
          </w:p>
        </w:tc>
        <w:tc>
          <w:tcPr>
            <w:tcW w:w="1173" w:type="dxa"/>
          </w:tcPr>
          <w:p w14:paraId="07BA0170" w14:textId="77777777" w:rsidR="00347D65" w:rsidRPr="001779C6" w:rsidRDefault="00347D65" w:rsidP="00347D65">
            <w:pPr>
              <w:jc w:val="center"/>
              <w:rPr>
                <w:rFonts w:ascii="GHEA Grapalat" w:hAnsi="GHEA Grapalat"/>
                <w:sz w:val="20"/>
              </w:rPr>
            </w:pPr>
          </w:p>
        </w:tc>
        <w:tc>
          <w:tcPr>
            <w:tcW w:w="2605" w:type="dxa"/>
          </w:tcPr>
          <w:p w14:paraId="05D5DA24" w14:textId="7A06AFA6" w:rsidR="00347D65" w:rsidRPr="001779C6" w:rsidRDefault="00347D65" w:rsidP="00347D65">
            <w:pPr>
              <w:jc w:val="center"/>
              <w:rPr>
                <w:rFonts w:ascii="GHEA Grapalat" w:hAnsi="GHEA Grapalat"/>
                <w:sz w:val="20"/>
                <w:lang w:val="hy-AM"/>
              </w:rPr>
            </w:pPr>
            <w:r w:rsidRPr="001779C6">
              <w:rPr>
                <w:rFonts w:ascii="GHEA Grapalat" w:hAnsi="GHEA Grapalat" w:cs="Sylfaen"/>
                <w:sz w:val="16"/>
                <w:szCs w:val="16"/>
                <w:lang w:val="hy-AM"/>
              </w:rPr>
              <w:t>Դեղձ</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կգ</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Թարմ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քաղցր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հյութալի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տարբեր</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տեսակի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միջին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չափսերի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առանց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վնասվածքների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ԳՕՍՏ</w:t>
            </w:r>
            <w:r w:rsidRPr="001779C6">
              <w:rPr>
                <w:rFonts w:ascii="GHEA Grapalat" w:hAnsi="GHEA Grapalat" w:cs="Arial"/>
                <w:sz w:val="16"/>
                <w:szCs w:val="16"/>
                <w:lang w:val="hy-AM"/>
              </w:rPr>
              <w:t xml:space="preserve"> 21833- 76: </w:t>
            </w:r>
            <w:r w:rsidRPr="001779C6">
              <w:rPr>
                <w:rFonts w:ascii="GHEA Grapalat" w:hAnsi="GHEA Grapalat" w:cs="Sylfaen"/>
                <w:sz w:val="16"/>
                <w:szCs w:val="16"/>
                <w:lang w:val="hy-AM"/>
              </w:rPr>
              <w:t>Անվտանգությունը</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մակնշումը</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ըստ</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ՀՀ</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կառավարության</w:t>
            </w:r>
            <w:r w:rsidRPr="001779C6">
              <w:rPr>
                <w:rFonts w:ascii="GHEA Grapalat" w:hAnsi="GHEA Grapalat" w:cs="Arial"/>
                <w:sz w:val="16"/>
                <w:szCs w:val="16"/>
                <w:lang w:val="hy-AM"/>
              </w:rPr>
              <w:t xml:space="preserve"> 2006</w:t>
            </w:r>
            <w:r w:rsidRPr="001779C6">
              <w:rPr>
                <w:rFonts w:ascii="GHEA Grapalat" w:hAnsi="GHEA Grapalat" w:cs="Sylfaen"/>
                <w:sz w:val="16"/>
                <w:szCs w:val="16"/>
                <w:lang w:val="hy-AM"/>
              </w:rPr>
              <w:t>թ</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դեկտեմբերի</w:t>
            </w:r>
            <w:r w:rsidRPr="001779C6">
              <w:rPr>
                <w:rFonts w:ascii="GHEA Grapalat" w:hAnsi="GHEA Grapalat" w:cs="Arial"/>
                <w:sz w:val="16"/>
                <w:szCs w:val="16"/>
                <w:lang w:val="hy-AM"/>
              </w:rPr>
              <w:t xml:space="preserve"> 21-</w:t>
            </w:r>
            <w:r w:rsidRPr="001779C6">
              <w:rPr>
                <w:rFonts w:ascii="GHEA Grapalat" w:hAnsi="GHEA Grapalat" w:cs="Sylfaen"/>
                <w:sz w:val="16"/>
                <w:szCs w:val="16"/>
                <w:lang w:val="hy-AM"/>
              </w:rPr>
              <w:t>ի</w:t>
            </w:r>
            <w:r w:rsidRPr="001779C6">
              <w:rPr>
                <w:rFonts w:ascii="GHEA Grapalat" w:hAnsi="GHEA Grapalat" w:cs="Arial"/>
                <w:sz w:val="16"/>
                <w:szCs w:val="16"/>
                <w:lang w:val="hy-AM"/>
              </w:rPr>
              <w:t xml:space="preserve"> N 1913-</w:t>
            </w:r>
            <w:r w:rsidRPr="001779C6">
              <w:rPr>
                <w:rFonts w:ascii="GHEA Grapalat" w:hAnsi="GHEA Grapalat" w:cs="Sylfaen"/>
                <w:sz w:val="16"/>
                <w:szCs w:val="16"/>
                <w:lang w:val="hy-AM"/>
              </w:rPr>
              <w:t>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որոշմամբ</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հաստատված</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Թարմ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պտուղ</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բանջարեղենի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տեխնիկական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կանոնակարգի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Սննդամթերքի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անվտանգության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մասին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ՀՀ</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օրենքի</w:t>
            </w:r>
            <w:r w:rsidRPr="001779C6">
              <w:rPr>
                <w:rFonts w:ascii="GHEA Grapalat" w:hAnsi="GHEA Grapalat" w:cs="Arial"/>
                <w:sz w:val="16"/>
                <w:szCs w:val="16"/>
                <w:lang w:val="hy-AM"/>
              </w:rPr>
              <w:t xml:space="preserve"> 8-</w:t>
            </w:r>
            <w:r w:rsidRPr="001779C6">
              <w:rPr>
                <w:rFonts w:ascii="GHEA Grapalat" w:hAnsi="GHEA Grapalat" w:cs="Sylfaen"/>
                <w:sz w:val="16"/>
                <w:szCs w:val="16"/>
                <w:lang w:val="hy-AM"/>
              </w:rPr>
              <w:t>րդ</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հոդվածի</w:t>
            </w:r>
          </w:p>
        </w:tc>
        <w:tc>
          <w:tcPr>
            <w:tcW w:w="966" w:type="dxa"/>
          </w:tcPr>
          <w:p w14:paraId="781E503F" w14:textId="77777777" w:rsidR="00347D65" w:rsidRPr="001779C6" w:rsidRDefault="00347D65" w:rsidP="00347D65">
            <w:pPr>
              <w:jc w:val="center"/>
              <w:rPr>
                <w:rFonts w:ascii="GHEA Grapalat" w:hAnsi="GHEA Grapalat"/>
                <w:sz w:val="20"/>
                <w:lang w:val="hy-AM"/>
              </w:rPr>
            </w:pPr>
            <w:proofErr w:type="spellStart"/>
            <w:r w:rsidRPr="001779C6">
              <w:rPr>
                <w:rFonts w:ascii="GHEA Grapalat" w:hAnsi="GHEA Grapalat" w:cs="Sylfaen"/>
                <w:sz w:val="22"/>
                <w:szCs w:val="22"/>
              </w:rPr>
              <w:t>Կգ</w:t>
            </w:r>
            <w:proofErr w:type="spellEnd"/>
          </w:p>
        </w:tc>
        <w:tc>
          <w:tcPr>
            <w:tcW w:w="924" w:type="dxa"/>
          </w:tcPr>
          <w:p w14:paraId="3DF9716E" w14:textId="77777777" w:rsidR="00347D65" w:rsidRPr="001779C6" w:rsidRDefault="00347D65" w:rsidP="00347D65">
            <w:pPr>
              <w:jc w:val="center"/>
              <w:rPr>
                <w:rFonts w:ascii="GHEA Grapalat" w:hAnsi="GHEA Grapalat"/>
                <w:sz w:val="20"/>
                <w:lang w:val="hy-AM"/>
              </w:rPr>
            </w:pPr>
          </w:p>
        </w:tc>
        <w:tc>
          <w:tcPr>
            <w:tcW w:w="1127" w:type="dxa"/>
          </w:tcPr>
          <w:p w14:paraId="25815C35" w14:textId="77777777" w:rsidR="00347D65" w:rsidRPr="001779C6" w:rsidRDefault="00347D65" w:rsidP="00347D65">
            <w:pPr>
              <w:jc w:val="center"/>
              <w:rPr>
                <w:rFonts w:ascii="GHEA Grapalat" w:hAnsi="GHEA Grapalat"/>
                <w:sz w:val="20"/>
                <w:lang w:val="hy-AM"/>
              </w:rPr>
            </w:pPr>
          </w:p>
        </w:tc>
        <w:tc>
          <w:tcPr>
            <w:tcW w:w="898" w:type="dxa"/>
          </w:tcPr>
          <w:p w14:paraId="6EBB2F86" w14:textId="19CF94E2" w:rsidR="00347D65" w:rsidRPr="008D0C88" w:rsidRDefault="00A83EFC" w:rsidP="00347D65">
            <w:pPr>
              <w:jc w:val="center"/>
              <w:rPr>
                <w:rFonts w:ascii="GHEA Grapalat" w:hAnsi="GHEA Grapalat"/>
                <w:sz w:val="20"/>
                <w:lang w:val="ru-RU"/>
              </w:rPr>
            </w:pPr>
            <w:r w:rsidRPr="001779C6">
              <w:rPr>
                <w:rFonts w:ascii="GHEA Grapalat" w:hAnsi="GHEA Grapalat" w:cs="Sylfaen"/>
                <w:color w:val="000000"/>
                <w:sz w:val="20"/>
                <w:szCs w:val="20"/>
                <w:lang w:val="hy-AM"/>
              </w:rPr>
              <w:t>15</w:t>
            </w:r>
          </w:p>
        </w:tc>
        <w:tc>
          <w:tcPr>
            <w:tcW w:w="851" w:type="dxa"/>
            <w:textDirection w:val="btLr"/>
          </w:tcPr>
          <w:p w14:paraId="1E1B1274" w14:textId="77777777" w:rsidR="00347D65" w:rsidRPr="001779C6" w:rsidRDefault="00347D65" w:rsidP="00347D65">
            <w:pPr>
              <w:jc w:val="center"/>
              <w:rPr>
                <w:rFonts w:ascii="GHEA Grapalat" w:hAnsi="GHEA Grapalat"/>
                <w:sz w:val="20"/>
                <w:lang w:val="hy-AM"/>
              </w:rPr>
            </w:pPr>
          </w:p>
        </w:tc>
        <w:tc>
          <w:tcPr>
            <w:tcW w:w="1134" w:type="dxa"/>
          </w:tcPr>
          <w:p w14:paraId="0F9FBFD7" w14:textId="7BB43B10" w:rsidR="00347D65" w:rsidRPr="001779C6" w:rsidRDefault="00A83EFC" w:rsidP="00347D65">
            <w:pPr>
              <w:jc w:val="center"/>
              <w:rPr>
                <w:rFonts w:ascii="GHEA Grapalat" w:hAnsi="GHEA Grapalat"/>
                <w:sz w:val="20"/>
                <w:lang w:val="hy-AM"/>
              </w:rPr>
            </w:pPr>
            <w:r w:rsidRPr="001779C6">
              <w:rPr>
                <w:rFonts w:ascii="GHEA Grapalat" w:hAnsi="GHEA Grapalat" w:cs="Sylfaen"/>
                <w:color w:val="000000"/>
                <w:sz w:val="20"/>
                <w:szCs w:val="20"/>
                <w:lang w:val="hy-AM"/>
              </w:rPr>
              <w:t>15</w:t>
            </w:r>
          </w:p>
        </w:tc>
        <w:tc>
          <w:tcPr>
            <w:tcW w:w="1480" w:type="dxa"/>
          </w:tcPr>
          <w:p w14:paraId="7E8F4A75" w14:textId="77777777" w:rsidR="00347D65" w:rsidRPr="001779C6" w:rsidRDefault="00347D65" w:rsidP="00347D65">
            <w:pPr>
              <w:jc w:val="center"/>
              <w:rPr>
                <w:rFonts w:ascii="GHEA Grapalat" w:hAnsi="GHEA Grapalat"/>
                <w:sz w:val="20"/>
                <w:lang w:val="hy-AM"/>
              </w:rPr>
            </w:pPr>
          </w:p>
        </w:tc>
      </w:tr>
      <w:tr w:rsidR="00347D65" w:rsidRPr="001779C6" w14:paraId="27D4AC1A" w14:textId="77777777" w:rsidTr="00C7401E">
        <w:trPr>
          <w:trHeight w:val="637"/>
        </w:trPr>
        <w:tc>
          <w:tcPr>
            <w:tcW w:w="1451" w:type="dxa"/>
          </w:tcPr>
          <w:p w14:paraId="5A6780F3" w14:textId="2BE02EEF"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15</w:t>
            </w:r>
          </w:p>
        </w:tc>
        <w:tc>
          <w:tcPr>
            <w:tcW w:w="1530" w:type="dxa"/>
          </w:tcPr>
          <w:p w14:paraId="32C98DF0" w14:textId="52529D1B" w:rsidR="00347D65" w:rsidRPr="001779C6" w:rsidRDefault="00347D65" w:rsidP="00347D65">
            <w:pPr>
              <w:jc w:val="center"/>
              <w:rPr>
                <w:rFonts w:ascii="GHEA Grapalat" w:hAnsi="GHEA Grapalat"/>
                <w:sz w:val="20"/>
              </w:rPr>
            </w:pPr>
            <w:r w:rsidRPr="001779C6">
              <w:rPr>
                <w:rFonts w:ascii="GHEA Grapalat" w:hAnsi="GHEA Grapalat"/>
                <w:sz w:val="20"/>
              </w:rPr>
              <w:t>15332410</w:t>
            </w:r>
          </w:p>
        </w:tc>
        <w:tc>
          <w:tcPr>
            <w:tcW w:w="1517" w:type="dxa"/>
          </w:tcPr>
          <w:p w14:paraId="7957114B" w14:textId="0B604539" w:rsidR="00347D65" w:rsidRPr="001779C6" w:rsidRDefault="00347D65" w:rsidP="00347D65">
            <w:pPr>
              <w:jc w:val="center"/>
              <w:rPr>
                <w:rFonts w:ascii="GHEA Grapalat" w:hAnsi="GHEA Grapalat"/>
                <w:sz w:val="20"/>
                <w:lang w:val="hy-AM"/>
              </w:rPr>
            </w:pPr>
            <w:r w:rsidRPr="001779C6">
              <w:rPr>
                <w:rFonts w:ascii="GHEA Grapalat" w:hAnsi="GHEA Grapalat" w:cs="Sylfaen"/>
                <w:color w:val="000000"/>
                <w:sz w:val="20"/>
                <w:szCs w:val="20"/>
                <w:lang w:val="hy-AM"/>
              </w:rPr>
              <w:t>Սալորաչիր</w:t>
            </w:r>
            <w:r w:rsidRPr="001779C6">
              <w:rPr>
                <w:rFonts w:ascii="GHEA Grapalat" w:hAnsi="GHEA Grapalat" w:cs="Arial"/>
                <w:color w:val="000000"/>
                <w:sz w:val="20"/>
                <w:szCs w:val="20"/>
                <w:lang w:val="hy-AM"/>
              </w:rPr>
              <w:t xml:space="preserve"> </w:t>
            </w:r>
            <w:r w:rsidRPr="001779C6">
              <w:rPr>
                <w:rFonts w:ascii="GHEA Grapalat" w:hAnsi="GHEA Grapalat" w:cs="Sylfaen"/>
                <w:color w:val="000000"/>
                <w:sz w:val="20"/>
                <w:szCs w:val="20"/>
                <w:lang w:val="hy-AM"/>
              </w:rPr>
              <w:t>բնական</w:t>
            </w:r>
          </w:p>
        </w:tc>
        <w:tc>
          <w:tcPr>
            <w:tcW w:w="1173" w:type="dxa"/>
          </w:tcPr>
          <w:p w14:paraId="1C3F53AC" w14:textId="77777777" w:rsidR="00347D65" w:rsidRPr="001779C6" w:rsidRDefault="00347D65" w:rsidP="00347D65">
            <w:pPr>
              <w:jc w:val="center"/>
              <w:rPr>
                <w:rFonts w:ascii="GHEA Grapalat" w:hAnsi="GHEA Grapalat"/>
                <w:sz w:val="20"/>
              </w:rPr>
            </w:pPr>
          </w:p>
        </w:tc>
        <w:tc>
          <w:tcPr>
            <w:tcW w:w="2605" w:type="dxa"/>
          </w:tcPr>
          <w:p w14:paraId="4479B6D7" w14:textId="6328726B" w:rsidR="00347D65" w:rsidRPr="001779C6" w:rsidRDefault="00347D65" w:rsidP="00347D65">
            <w:pPr>
              <w:jc w:val="center"/>
              <w:rPr>
                <w:rFonts w:ascii="GHEA Grapalat" w:hAnsi="GHEA Grapalat"/>
                <w:sz w:val="20"/>
                <w:lang w:val="hy-AM"/>
              </w:rPr>
            </w:pPr>
            <w:r w:rsidRPr="001779C6">
              <w:rPr>
                <w:rFonts w:ascii="GHEA Grapalat" w:hAnsi="GHEA Grapalat" w:cs="Sylfaen"/>
                <w:sz w:val="16"/>
                <w:szCs w:val="16"/>
                <w:lang w:val="hy-AM"/>
              </w:rPr>
              <w:t>Պատրաստված</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սև</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սալորից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տեղական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պահված</w:t>
            </w:r>
            <w:r w:rsidRPr="001779C6">
              <w:rPr>
                <w:rFonts w:ascii="GHEA Grapalat" w:hAnsi="GHEA Grapalat" w:cs="Arial"/>
                <w:sz w:val="16"/>
                <w:szCs w:val="16"/>
                <w:lang w:val="hy-AM"/>
              </w:rPr>
              <w:t xml:space="preserve"> 5-</w:t>
            </w:r>
            <w:r w:rsidRPr="001779C6">
              <w:rPr>
                <w:rFonts w:ascii="GHEA Grapalat" w:hAnsi="GHEA Grapalat" w:cs="Sylfaen"/>
                <w:sz w:val="16"/>
                <w:szCs w:val="16"/>
                <w:lang w:val="hy-AM"/>
              </w:rPr>
              <w:t>ից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մինչև</w:t>
            </w:r>
            <w:r w:rsidRPr="001779C6">
              <w:rPr>
                <w:rFonts w:ascii="GHEA Grapalat" w:hAnsi="GHEA Grapalat" w:cs="Arial"/>
                <w:sz w:val="16"/>
                <w:szCs w:val="16"/>
                <w:lang w:val="hy-AM"/>
              </w:rPr>
              <w:t xml:space="preserve"> 20 C </w:t>
            </w:r>
            <w:r w:rsidRPr="001779C6">
              <w:rPr>
                <w:rFonts w:ascii="GHEA Grapalat" w:hAnsi="GHEA Grapalat" w:cs="Sylfaen"/>
                <w:sz w:val="16"/>
                <w:szCs w:val="16"/>
                <w:lang w:val="hy-AM"/>
              </w:rPr>
              <w:t>ջերմաստիճանում</w:t>
            </w:r>
            <w:r w:rsidRPr="001779C6">
              <w:rPr>
                <w:rFonts w:ascii="GHEA Grapalat" w:hAnsi="GHEA Grapalat" w:cs="Arial"/>
                <w:sz w:val="16"/>
                <w:szCs w:val="16"/>
                <w:lang w:val="hy-AM"/>
              </w:rPr>
              <w:t>, 70 %-</w:t>
            </w:r>
            <w:r w:rsidRPr="001779C6">
              <w:rPr>
                <w:rFonts w:ascii="GHEA Grapalat" w:hAnsi="GHEA Grapalat" w:cs="Sylfaen"/>
                <w:sz w:val="16"/>
                <w:szCs w:val="16"/>
                <w:lang w:val="hy-AM"/>
              </w:rPr>
              <w:t>ից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ոչ</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ավելի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խոնավության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պայմաններում։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Անվտանգությունը՝</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ըստ</w:t>
            </w:r>
            <w:r w:rsidRPr="001779C6">
              <w:rPr>
                <w:rFonts w:ascii="GHEA Grapalat" w:hAnsi="GHEA Grapalat" w:cs="Arial"/>
                <w:sz w:val="16"/>
                <w:szCs w:val="16"/>
                <w:lang w:val="hy-AM"/>
              </w:rPr>
              <w:t xml:space="preserve"> N 2-III-4.9-01-2010 </w:t>
            </w:r>
            <w:r w:rsidRPr="001779C6">
              <w:rPr>
                <w:rFonts w:ascii="GHEA Grapalat" w:hAnsi="GHEA Grapalat" w:cs="Sylfaen"/>
                <w:sz w:val="16"/>
                <w:szCs w:val="16"/>
                <w:lang w:val="hy-AM"/>
              </w:rPr>
              <w:t>հիգիենիկ</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նորմատիվների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իսկ</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մակնշումը</w:t>
            </w:r>
            <w:r w:rsidRPr="001779C6">
              <w:rPr>
                <w:rFonts w:ascii="GHEA Grapalat" w:hAnsi="GHEA Grapalat" w:cs="Arial"/>
                <w:sz w:val="16"/>
                <w:szCs w:val="16"/>
                <w:lang w:val="hy-AM"/>
              </w:rPr>
              <w:t>` “</w:t>
            </w:r>
            <w:r w:rsidRPr="001779C6">
              <w:rPr>
                <w:rFonts w:ascii="GHEA Grapalat" w:hAnsi="GHEA Grapalat" w:cs="Sylfaen"/>
                <w:sz w:val="16"/>
                <w:szCs w:val="16"/>
                <w:lang w:val="hy-AM"/>
              </w:rPr>
              <w:t>Սննդամթերքի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անվտանգության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մասին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ՀՀ</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օրենքի</w:t>
            </w:r>
            <w:r w:rsidRPr="001779C6">
              <w:rPr>
                <w:rFonts w:ascii="GHEA Grapalat" w:hAnsi="GHEA Grapalat" w:cs="Arial"/>
                <w:sz w:val="16"/>
                <w:szCs w:val="16"/>
                <w:lang w:val="hy-AM"/>
              </w:rPr>
              <w:t xml:space="preserve"> 8-</w:t>
            </w:r>
            <w:r w:rsidRPr="001779C6">
              <w:rPr>
                <w:rFonts w:ascii="GHEA Grapalat" w:hAnsi="GHEA Grapalat" w:cs="Sylfaen"/>
                <w:sz w:val="16"/>
                <w:szCs w:val="16"/>
                <w:lang w:val="hy-AM"/>
              </w:rPr>
              <w:t>րդ</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հոդվածի</w:t>
            </w:r>
            <w:r w:rsidRPr="001779C6">
              <w:rPr>
                <w:rFonts w:ascii="GHEA Grapalat" w:hAnsi="GHEA Grapalat" w:cs="Arial"/>
                <w:sz w:val="16"/>
                <w:szCs w:val="16"/>
                <w:lang w:val="hy-AM"/>
              </w:rPr>
              <w:t>:</w:t>
            </w:r>
          </w:p>
        </w:tc>
        <w:tc>
          <w:tcPr>
            <w:tcW w:w="966" w:type="dxa"/>
          </w:tcPr>
          <w:p w14:paraId="0C682948"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13045419" w14:textId="77777777" w:rsidR="00347D65" w:rsidRPr="001779C6" w:rsidRDefault="00347D65" w:rsidP="00347D65">
            <w:pPr>
              <w:jc w:val="center"/>
              <w:rPr>
                <w:rFonts w:ascii="GHEA Grapalat" w:hAnsi="GHEA Grapalat"/>
                <w:sz w:val="20"/>
              </w:rPr>
            </w:pPr>
          </w:p>
        </w:tc>
        <w:tc>
          <w:tcPr>
            <w:tcW w:w="1127" w:type="dxa"/>
          </w:tcPr>
          <w:p w14:paraId="281B0B9D" w14:textId="77777777" w:rsidR="00347D65" w:rsidRPr="001779C6" w:rsidRDefault="00347D65" w:rsidP="00347D65">
            <w:pPr>
              <w:jc w:val="center"/>
              <w:rPr>
                <w:rFonts w:ascii="GHEA Grapalat" w:hAnsi="GHEA Grapalat"/>
                <w:sz w:val="20"/>
              </w:rPr>
            </w:pPr>
          </w:p>
        </w:tc>
        <w:tc>
          <w:tcPr>
            <w:tcW w:w="898" w:type="dxa"/>
          </w:tcPr>
          <w:p w14:paraId="30995948" w14:textId="7A0AD8C1" w:rsidR="00347D65" w:rsidRPr="008D0C88" w:rsidRDefault="00A83EFC" w:rsidP="00347D65">
            <w:pPr>
              <w:jc w:val="center"/>
              <w:rPr>
                <w:rFonts w:ascii="GHEA Grapalat" w:hAnsi="GHEA Grapalat"/>
                <w:sz w:val="20"/>
                <w:lang w:val="ru-RU"/>
              </w:rPr>
            </w:pPr>
            <w:r w:rsidRPr="001779C6">
              <w:rPr>
                <w:rFonts w:ascii="GHEA Grapalat" w:hAnsi="GHEA Grapalat" w:cs="Sylfaen"/>
                <w:color w:val="000000"/>
                <w:sz w:val="20"/>
                <w:szCs w:val="20"/>
                <w:lang w:val="hy-AM"/>
              </w:rPr>
              <w:t>12</w:t>
            </w:r>
          </w:p>
        </w:tc>
        <w:tc>
          <w:tcPr>
            <w:tcW w:w="851" w:type="dxa"/>
            <w:textDirection w:val="btLr"/>
          </w:tcPr>
          <w:p w14:paraId="0602F16E" w14:textId="77777777" w:rsidR="00347D65" w:rsidRPr="001779C6" w:rsidRDefault="00347D65" w:rsidP="00347D65">
            <w:pPr>
              <w:jc w:val="center"/>
              <w:rPr>
                <w:rFonts w:ascii="GHEA Grapalat" w:hAnsi="GHEA Grapalat"/>
                <w:sz w:val="20"/>
              </w:rPr>
            </w:pPr>
          </w:p>
        </w:tc>
        <w:tc>
          <w:tcPr>
            <w:tcW w:w="1134" w:type="dxa"/>
          </w:tcPr>
          <w:p w14:paraId="39F4CD5F" w14:textId="4637D377" w:rsidR="00347D65" w:rsidRPr="001779C6" w:rsidRDefault="00A83EFC" w:rsidP="00347D65">
            <w:pPr>
              <w:jc w:val="center"/>
              <w:rPr>
                <w:rFonts w:ascii="GHEA Grapalat" w:hAnsi="GHEA Grapalat"/>
                <w:sz w:val="20"/>
              </w:rPr>
            </w:pPr>
            <w:r w:rsidRPr="001779C6">
              <w:rPr>
                <w:rFonts w:ascii="GHEA Grapalat" w:hAnsi="GHEA Grapalat" w:cs="Sylfaen"/>
                <w:color w:val="000000"/>
                <w:sz w:val="20"/>
                <w:szCs w:val="20"/>
                <w:lang w:val="hy-AM"/>
              </w:rPr>
              <w:t>12</w:t>
            </w:r>
          </w:p>
        </w:tc>
        <w:tc>
          <w:tcPr>
            <w:tcW w:w="1480" w:type="dxa"/>
          </w:tcPr>
          <w:p w14:paraId="7F778921" w14:textId="77777777" w:rsidR="00347D65" w:rsidRPr="001779C6" w:rsidRDefault="00347D65" w:rsidP="00347D65">
            <w:pPr>
              <w:jc w:val="center"/>
              <w:rPr>
                <w:rFonts w:ascii="GHEA Grapalat" w:hAnsi="GHEA Grapalat"/>
                <w:sz w:val="20"/>
              </w:rPr>
            </w:pPr>
          </w:p>
        </w:tc>
      </w:tr>
      <w:tr w:rsidR="00347D65" w:rsidRPr="001779C6" w14:paraId="007E0BEE" w14:textId="77777777" w:rsidTr="00C7401E">
        <w:trPr>
          <w:trHeight w:val="637"/>
        </w:trPr>
        <w:tc>
          <w:tcPr>
            <w:tcW w:w="1451" w:type="dxa"/>
          </w:tcPr>
          <w:p w14:paraId="24DB37B1" w14:textId="0DAAAD5F" w:rsidR="00347D65" w:rsidRPr="001779C6" w:rsidRDefault="009940B8" w:rsidP="00347D65">
            <w:pPr>
              <w:jc w:val="center"/>
              <w:rPr>
                <w:rFonts w:ascii="GHEA Grapalat" w:hAnsi="GHEA Grapalat"/>
                <w:sz w:val="20"/>
                <w:lang w:val="hy-AM"/>
              </w:rPr>
            </w:pPr>
            <w:r w:rsidRPr="001779C6">
              <w:rPr>
                <w:rFonts w:ascii="GHEA Grapalat" w:hAnsi="GHEA Grapalat"/>
                <w:sz w:val="20"/>
                <w:lang w:val="hy-AM"/>
              </w:rPr>
              <w:t>16</w:t>
            </w:r>
          </w:p>
        </w:tc>
        <w:tc>
          <w:tcPr>
            <w:tcW w:w="1530" w:type="dxa"/>
          </w:tcPr>
          <w:p w14:paraId="430CB549" w14:textId="59938942" w:rsidR="00347D65" w:rsidRPr="001779C6" w:rsidRDefault="00347D65" w:rsidP="00347D65">
            <w:pPr>
              <w:rPr>
                <w:rFonts w:ascii="GHEA Grapalat" w:hAnsi="GHEA Grapalat"/>
                <w:sz w:val="20"/>
              </w:rPr>
            </w:pPr>
            <w:r w:rsidRPr="001779C6">
              <w:rPr>
                <w:rFonts w:ascii="GHEA Grapalat" w:hAnsi="GHEA Grapalat"/>
                <w:sz w:val="20"/>
              </w:rPr>
              <w:t>15332410</w:t>
            </w:r>
          </w:p>
        </w:tc>
        <w:tc>
          <w:tcPr>
            <w:tcW w:w="1517" w:type="dxa"/>
          </w:tcPr>
          <w:p w14:paraId="7FA2624A" w14:textId="158C4F7E" w:rsidR="00347D65" w:rsidRPr="001779C6" w:rsidRDefault="00347D65" w:rsidP="00347D65">
            <w:pPr>
              <w:jc w:val="center"/>
              <w:rPr>
                <w:rFonts w:ascii="GHEA Grapalat" w:hAnsi="GHEA Grapalat" w:cs="Calibri"/>
                <w:sz w:val="22"/>
                <w:szCs w:val="22"/>
                <w:lang w:val="hy-AM"/>
              </w:rPr>
            </w:pPr>
            <w:r w:rsidRPr="001779C6">
              <w:rPr>
                <w:rFonts w:ascii="GHEA Grapalat" w:hAnsi="GHEA Grapalat" w:cs="Sylfaen"/>
                <w:color w:val="000000"/>
                <w:sz w:val="20"/>
                <w:szCs w:val="20"/>
                <w:lang w:val="hy-AM"/>
              </w:rPr>
              <w:t>Ծիրանաչիր</w:t>
            </w:r>
            <w:r w:rsidRPr="001779C6">
              <w:rPr>
                <w:rFonts w:ascii="GHEA Grapalat" w:hAnsi="GHEA Grapalat" w:cs="Arial"/>
                <w:color w:val="000000"/>
                <w:sz w:val="20"/>
                <w:szCs w:val="20"/>
                <w:lang w:val="hy-AM"/>
              </w:rPr>
              <w:t xml:space="preserve"> </w:t>
            </w:r>
            <w:r w:rsidRPr="001779C6">
              <w:rPr>
                <w:rFonts w:ascii="GHEA Grapalat" w:hAnsi="GHEA Grapalat" w:cs="Sylfaen"/>
                <w:color w:val="000000"/>
                <w:sz w:val="20"/>
                <w:szCs w:val="20"/>
                <w:lang w:val="hy-AM"/>
              </w:rPr>
              <w:t>բնական</w:t>
            </w:r>
          </w:p>
        </w:tc>
        <w:tc>
          <w:tcPr>
            <w:tcW w:w="1173" w:type="dxa"/>
          </w:tcPr>
          <w:p w14:paraId="13A1B296" w14:textId="77777777" w:rsidR="00347D65" w:rsidRPr="001779C6" w:rsidRDefault="00347D65" w:rsidP="00347D65">
            <w:pPr>
              <w:jc w:val="center"/>
              <w:rPr>
                <w:rFonts w:ascii="GHEA Grapalat" w:hAnsi="GHEA Grapalat"/>
                <w:sz w:val="20"/>
              </w:rPr>
            </w:pPr>
          </w:p>
        </w:tc>
        <w:tc>
          <w:tcPr>
            <w:tcW w:w="2605" w:type="dxa"/>
          </w:tcPr>
          <w:p w14:paraId="3D4CE827" w14:textId="0722C57F" w:rsidR="00347D65" w:rsidRPr="001779C6" w:rsidRDefault="00347D65" w:rsidP="00347D65">
            <w:pPr>
              <w:jc w:val="center"/>
              <w:rPr>
                <w:rFonts w:ascii="GHEA Grapalat" w:hAnsi="GHEA Grapalat"/>
                <w:sz w:val="20"/>
                <w:lang w:val="hy-AM"/>
              </w:rPr>
            </w:pPr>
            <w:r w:rsidRPr="001779C6">
              <w:rPr>
                <w:rFonts w:ascii="GHEA Grapalat" w:hAnsi="GHEA Grapalat" w:cs="Sylfaen"/>
                <w:sz w:val="16"/>
                <w:szCs w:val="16"/>
                <w:lang w:val="hy-AM"/>
              </w:rPr>
              <w:t>Պատրաստված</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ծիրանից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տեղական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պահված</w:t>
            </w:r>
            <w:r w:rsidRPr="001779C6">
              <w:rPr>
                <w:rFonts w:ascii="GHEA Grapalat" w:hAnsi="GHEA Grapalat" w:cs="Arial"/>
                <w:sz w:val="16"/>
                <w:szCs w:val="16"/>
                <w:lang w:val="hy-AM"/>
              </w:rPr>
              <w:t xml:space="preserve"> 5-</w:t>
            </w:r>
            <w:r w:rsidRPr="001779C6">
              <w:rPr>
                <w:rFonts w:ascii="GHEA Grapalat" w:hAnsi="GHEA Grapalat" w:cs="Sylfaen"/>
                <w:sz w:val="16"/>
                <w:szCs w:val="16"/>
                <w:lang w:val="hy-AM"/>
              </w:rPr>
              <w:t>ից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մինչև</w:t>
            </w:r>
            <w:r w:rsidRPr="001779C6">
              <w:rPr>
                <w:rFonts w:ascii="GHEA Grapalat" w:hAnsi="GHEA Grapalat" w:cs="Arial"/>
                <w:sz w:val="16"/>
                <w:szCs w:val="16"/>
                <w:lang w:val="hy-AM"/>
              </w:rPr>
              <w:t xml:space="preserve"> 20 C </w:t>
            </w:r>
            <w:r w:rsidRPr="001779C6">
              <w:rPr>
                <w:rFonts w:ascii="GHEA Grapalat" w:hAnsi="GHEA Grapalat" w:cs="Sylfaen"/>
                <w:sz w:val="16"/>
                <w:szCs w:val="16"/>
                <w:lang w:val="hy-AM"/>
              </w:rPr>
              <w:t>ջերմաստիճանում</w:t>
            </w:r>
            <w:r w:rsidRPr="001779C6">
              <w:rPr>
                <w:rFonts w:ascii="GHEA Grapalat" w:hAnsi="GHEA Grapalat" w:cs="Arial"/>
                <w:sz w:val="16"/>
                <w:szCs w:val="16"/>
                <w:lang w:val="hy-AM"/>
              </w:rPr>
              <w:t>, 70 %-</w:t>
            </w:r>
            <w:r w:rsidRPr="001779C6">
              <w:rPr>
                <w:rFonts w:ascii="GHEA Grapalat" w:hAnsi="GHEA Grapalat" w:cs="Sylfaen"/>
                <w:sz w:val="16"/>
                <w:szCs w:val="16"/>
                <w:lang w:val="hy-AM"/>
              </w:rPr>
              <w:t>ից</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ոչ</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ավելի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խոնավության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պայմաններում։</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Անվտանգությունը՝</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ըստ</w:t>
            </w:r>
            <w:r w:rsidRPr="001779C6">
              <w:rPr>
                <w:rFonts w:ascii="GHEA Grapalat" w:hAnsi="GHEA Grapalat" w:cs="Arial"/>
                <w:sz w:val="16"/>
                <w:szCs w:val="16"/>
                <w:lang w:val="hy-AM"/>
              </w:rPr>
              <w:t xml:space="preserve"> N 2-III-4.9-01-2010 </w:t>
            </w:r>
            <w:r w:rsidRPr="001779C6">
              <w:rPr>
                <w:rFonts w:ascii="GHEA Grapalat" w:hAnsi="GHEA Grapalat" w:cs="Sylfaen"/>
                <w:sz w:val="16"/>
                <w:szCs w:val="16"/>
                <w:lang w:val="hy-AM"/>
              </w:rPr>
              <w:t>հիգիենիկ</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նորմատիվների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իսկ</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մակնշումը</w:t>
            </w:r>
            <w:r w:rsidRPr="001779C6">
              <w:rPr>
                <w:rFonts w:ascii="GHEA Grapalat" w:hAnsi="GHEA Grapalat" w:cs="Arial"/>
                <w:sz w:val="16"/>
                <w:szCs w:val="16"/>
                <w:lang w:val="hy-AM"/>
              </w:rPr>
              <w:t>` “</w:t>
            </w:r>
            <w:r w:rsidRPr="001779C6">
              <w:rPr>
                <w:rFonts w:ascii="GHEA Grapalat" w:hAnsi="GHEA Grapalat" w:cs="Sylfaen"/>
                <w:sz w:val="16"/>
                <w:szCs w:val="16"/>
                <w:lang w:val="hy-AM"/>
              </w:rPr>
              <w:t>Սննդամթերքի</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անվտանգության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մասին</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ՀՀ</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օրենքի</w:t>
            </w:r>
            <w:r w:rsidRPr="001779C6">
              <w:rPr>
                <w:rFonts w:ascii="GHEA Grapalat" w:hAnsi="GHEA Grapalat" w:cs="Arial"/>
                <w:sz w:val="16"/>
                <w:szCs w:val="16"/>
                <w:lang w:val="hy-AM"/>
              </w:rPr>
              <w:t xml:space="preserve"> 8-</w:t>
            </w:r>
            <w:r w:rsidRPr="001779C6">
              <w:rPr>
                <w:rFonts w:ascii="GHEA Grapalat" w:hAnsi="GHEA Grapalat" w:cs="Sylfaen"/>
                <w:sz w:val="16"/>
                <w:szCs w:val="16"/>
                <w:lang w:val="hy-AM"/>
              </w:rPr>
              <w:t>րդ</w:t>
            </w:r>
            <w:r w:rsidRPr="001779C6">
              <w:rPr>
                <w:rFonts w:ascii="GHEA Grapalat" w:hAnsi="GHEA Grapalat" w:cs="Arial"/>
                <w:sz w:val="16"/>
                <w:szCs w:val="16"/>
                <w:lang w:val="hy-AM"/>
              </w:rPr>
              <w:t xml:space="preserve"> </w:t>
            </w:r>
            <w:r w:rsidRPr="001779C6">
              <w:rPr>
                <w:rFonts w:ascii="GHEA Grapalat" w:hAnsi="GHEA Grapalat" w:cs="Sylfaen"/>
                <w:sz w:val="16"/>
                <w:szCs w:val="16"/>
                <w:lang w:val="hy-AM"/>
              </w:rPr>
              <w:t>հոդվածի</w:t>
            </w:r>
            <w:r w:rsidRPr="001779C6">
              <w:rPr>
                <w:rFonts w:ascii="GHEA Grapalat" w:hAnsi="GHEA Grapalat" w:cs="Arial"/>
                <w:sz w:val="16"/>
                <w:szCs w:val="16"/>
                <w:lang w:val="hy-AM"/>
              </w:rPr>
              <w:t>:</w:t>
            </w:r>
          </w:p>
        </w:tc>
        <w:tc>
          <w:tcPr>
            <w:tcW w:w="966" w:type="dxa"/>
          </w:tcPr>
          <w:p w14:paraId="4A72FAD5" w14:textId="77777777" w:rsidR="00347D65" w:rsidRPr="001779C6" w:rsidRDefault="00347D65" w:rsidP="00347D65">
            <w:pPr>
              <w:jc w:val="center"/>
              <w:rPr>
                <w:rFonts w:ascii="GHEA Grapalat" w:hAnsi="GHEA Grapalat"/>
                <w:sz w:val="20"/>
              </w:rPr>
            </w:pPr>
            <w:proofErr w:type="spellStart"/>
            <w:r w:rsidRPr="001779C6">
              <w:rPr>
                <w:rFonts w:ascii="GHEA Grapalat" w:hAnsi="GHEA Grapalat" w:cs="Sylfaen"/>
                <w:sz w:val="22"/>
                <w:szCs w:val="22"/>
              </w:rPr>
              <w:t>Կգ</w:t>
            </w:r>
            <w:proofErr w:type="spellEnd"/>
          </w:p>
        </w:tc>
        <w:tc>
          <w:tcPr>
            <w:tcW w:w="924" w:type="dxa"/>
          </w:tcPr>
          <w:p w14:paraId="380D8EFA" w14:textId="77777777" w:rsidR="00347D65" w:rsidRPr="001779C6" w:rsidRDefault="00347D65" w:rsidP="00347D65">
            <w:pPr>
              <w:jc w:val="center"/>
              <w:rPr>
                <w:rFonts w:ascii="GHEA Grapalat" w:hAnsi="GHEA Grapalat"/>
                <w:sz w:val="20"/>
              </w:rPr>
            </w:pPr>
          </w:p>
        </w:tc>
        <w:tc>
          <w:tcPr>
            <w:tcW w:w="1127" w:type="dxa"/>
          </w:tcPr>
          <w:p w14:paraId="7B32DF3D" w14:textId="77777777" w:rsidR="00347D65" w:rsidRPr="001779C6" w:rsidRDefault="00347D65" w:rsidP="00347D65">
            <w:pPr>
              <w:jc w:val="center"/>
              <w:rPr>
                <w:rFonts w:ascii="GHEA Grapalat" w:hAnsi="GHEA Grapalat"/>
                <w:sz w:val="20"/>
              </w:rPr>
            </w:pPr>
          </w:p>
        </w:tc>
        <w:tc>
          <w:tcPr>
            <w:tcW w:w="898" w:type="dxa"/>
          </w:tcPr>
          <w:p w14:paraId="69AB1FDE" w14:textId="1F96849B" w:rsidR="00347D65" w:rsidRPr="008D0C88" w:rsidRDefault="00A83EFC" w:rsidP="00347D65">
            <w:pPr>
              <w:jc w:val="center"/>
              <w:rPr>
                <w:rFonts w:ascii="GHEA Grapalat" w:hAnsi="GHEA Grapalat"/>
                <w:sz w:val="20"/>
                <w:lang w:val="ru-RU"/>
              </w:rPr>
            </w:pPr>
            <w:r w:rsidRPr="001779C6">
              <w:rPr>
                <w:rFonts w:ascii="GHEA Grapalat" w:hAnsi="GHEA Grapalat" w:cs="Sylfaen"/>
                <w:color w:val="000000"/>
                <w:sz w:val="20"/>
                <w:szCs w:val="20"/>
                <w:lang w:val="hy-AM"/>
              </w:rPr>
              <w:t>12</w:t>
            </w:r>
          </w:p>
        </w:tc>
        <w:tc>
          <w:tcPr>
            <w:tcW w:w="851" w:type="dxa"/>
            <w:textDirection w:val="btLr"/>
          </w:tcPr>
          <w:p w14:paraId="64F27976" w14:textId="77777777" w:rsidR="00347D65" w:rsidRPr="001779C6" w:rsidRDefault="00347D65" w:rsidP="00347D65">
            <w:pPr>
              <w:jc w:val="center"/>
              <w:rPr>
                <w:rFonts w:ascii="GHEA Grapalat" w:hAnsi="GHEA Grapalat"/>
                <w:sz w:val="20"/>
              </w:rPr>
            </w:pPr>
          </w:p>
        </w:tc>
        <w:tc>
          <w:tcPr>
            <w:tcW w:w="1134" w:type="dxa"/>
          </w:tcPr>
          <w:p w14:paraId="452AA0B3" w14:textId="203E9BB0" w:rsidR="00347D65" w:rsidRPr="001779C6" w:rsidRDefault="00A83EFC" w:rsidP="00347D65">
            <w:pPr>
              <w:jc w:val="center"/>
              <w:rPr>
                <w:rFonts w:ascii="GHEA Grapalat" w:hAnsi="GHEA Grapalat"/>
                <w:sz w:val="20"/>
              </w:rPr>
            </w:pPr>
            <w:r w:rsidRPr="001779C6">
              <w:rPr>
                <w:rFonts w:ascii="GHEA Grapalat" w:hAnsi="GHEA Grapalat" w:cs="Sylfaen"/>
                <w:color w:val="000000"/>
                <w:sz w:val="20"/>
                <w:szCs w:val="20"/>
                <w:lang w:val="hy-AM"/>
              </w:rPr>
              <w:t>12</w:t>
            </w:r>
          </w:p>
        </w:tc>
        <w:tc>
          <w:tcPr>
            <w:tcW w:w="1480" w:type="dxa"/>
          </w:tcPr>
          <w:p w14:paraId="0F63BE09" w14:textId="77777777" w:rsidR="00347D65" w:rsidRPr="001779C6" w:rsidRDefault="00347D65" w:rsidP="00347D65">
            <w:pPr>
              <w:jc w:val="center"/>
              <w:rPr>
                <w:rFonts w:ascii="GHEA Grapalat" w:hAnsi="GHEA Grapalat"/>
                <w:sz w:val="20"/>
              </w:rPr>
            </w:pPr>
          </w:p>
        </w:tc>
      </w:tr>
      <w:tr w:rsidR="00253243" w:rsidRPr="001779C6" w14:paraId="36906730" w14:textId="77777777" w:rsidTr="00C7401E">
        <w:trPr>
          <w:trHeight w:val="637"/>
        </w:trPr>
        <w:tc>
          <w:tcPr>
            <w:tcW w:w="1451" w:type="dxa"/>
          </w:tcPr>
          <w:p w14:paraId="40343134" w14:textId="20B57DF5" w:rsidR="00253243" w:rsidRPr="001779C6" w:rsidRDefault="00253243" w:rsidP="00253243">
            <w:pPr>
              <w:jc w:val="center"/>
              <w:rPr>
                <w:rFonts w:ascii="GHEA Grapalat" w:hAnsi="GHEA Grapalat"/>
                <w:sz w:val="20"/>
                <w:lang w:val="hy-AM"/>
              </w:rPr>
            </w:pPr>
            <w:r w:rsidRPr="001779C6">
              <w:rPr>
                <w:rFonts w:ascii="GHEA Grapalat" w:hAnsi="GHEA Grapalat"/>
                <w:sz w:val="20"/>
                <w:lang w:val="hy-AM"/>
              </w:rPr>
              <w:t>17</w:t>
            </w:r>
          </w:p>
        </w:tc>
        <w:tc>
          <w:tcPr>
            <w:tcW w:w="1530" w:type="dxa"/>
          </w:tcPr>
          <w:p w14:paraId="2D50642B" w14:textId="605860C0" w:rsidR="00253243" w:rsidRPr="00253243" w:rsidRDefault="00253243" w:rsidP="00253243">
            <w:pPr>
              <w:rPr>
                <w:rFonts w:ascii="GHEA Grapalat" w:hAnsi="GHEA Grapalat"/>
                <w:sz w:val="20"/>
              </w:rPr>
            </w:pPr>
            <w:r w:rsidRPr="00253243">
              <w:rPr>
                <w:rFonts w:ascii="GHEA Grapalat" w:hAnsi="GHEA Grapalat"/>
                <w:sz w:val="20"/>
              </w:rPr>
              <w:t>03221450/2</w:t>
            </w:r>
          </w:p>
        </w:tc>
        <w:tc>
          <w:tcPr>
            <w:tcW w:w="1517" w:type="dxa"/>
          </w:tcPr>
          <w:p w14:paraId="001F9C05" w14:textId="451C75A2" w:rsidR="00253243" w:rsidRPr="001779C6" w:rsidRDefault="00253243" w:rsidP="00253243">
            <w:pPr>
              <w:jc w:val="center"/>
              <w:rPr>
                <w:rFonts w:ascii="GHEA Grapalat" w:hAnsi="GHEA Grapalat" w:cs="Sylfaen"/>
                <w:color w:val="000000"/>
                <w:sz w:val="20"/>
                <w:szCs w:val="20"/>
                <w:lang w:val="hy-AM"/>
              </w:rPr>
            </w:pPr>
            <w:r w:rsidRPr="005354AD">
              <w:rPr>
                <w:rFonts w:ascii="GHEA Grapalat" w:hAnsi="GHEA Grapalat" w:cs="Sylfaen"/>
                <w:color w:val="000000"/>
                <w:sz w:val="20"/>
                <w:szCs w:val="20"/>
                <w:lang w:val="hy-AM"/>
              </w:rPr>
              <w:t>Կաղամբ</w:t>
            </w:r>
          </w:p>
        </w:tc>
        <w:tc>
          <w:tcPr>
            <w:tcW w:w="1173" w:type="dxa"/>
          </w:tcPr>
          <w:p w14:paraId="57B1097D" w14:textId="77777777" w:rsidR="00253243" w:rsidRPr="001779C6" w:rsidRDefault="00253243" w:rsidP="00253243">
            <w:pPr>
              <w:jc w:val="center"/>
              <w:rPr>
                <w:rFonts w:ascii="GHEA Grapalat" w:hAnsi="GHEA Grapalat"/>
                <w:sz w:val="20"/>
              </w:rPr>
            </w:pPr>
          </w:p>
        </w:tc>
        <w:tc>
          <w:tcPr>
            <w:tcW w:w="2605" w:type="dxa"/>
          </w:tcPr>
          <w:p w14:paraId="3DC5D78E" w14:textId="6FD9A343" w:rsidR="00253243" w:rsidRPr="001779C6" w:rsidRDefault="00253243" w:rsidP="00253243">
            <w:pPr>
              <w:jc w:val="center"/>
              <w:rPr>
                <w:rFonts w:ascii="GHEA Grapalat" w:hAnsi="GHEA Grapalat" w:cs="Sylfaen"/>
                <w:sz w:val="16"/>
                <w:szCs w:val="16"/>
                <w:lang w:val="hy-AM"/>
              </w:rPr>
            </w:pPr>
            <w:r w:rsidRPr="005354AD">
              <w:rPr>
                <w:rFonts w:ascii="GHEA Grapalat" w:hAnsi="GHEA Grapalat" w:cs="Sylfaen"/>
                <w:color w:val="000000"/>
                <w:sz w:val="16"/>
                <w:szCs w:val="16"/>
                <w:lang w:val="hy-AM"/>
              </w:rPr>
              <w:t>թարմ</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պտղաբանական</w:t>
            </w:r>
            <w:r w:rsidRPr="005354AD">
              <w:rPr>
                <w:rFonts w:ascii="GHEA Grapalat" w:hAnsi="GHEA Grapalat" w:cs="Arial"/>
                <w:color w:val="000000"/>
                <w:sz w:val="16"/>
                <w:szCs w:val="16"/>
                <w:lang w:val="hy-AM"/>
              </w:rPr>
              <w:t xml:space="preserve"> II </w:t>
            </w:r>
            <w:r w:rsidRPr="005354AD">
              <w:rPr>
                <w:rFonts w:ascii="GHEA Grapalat" w:hAnsi="GHEA Grapalat" w:cs="Sylfaen"/>
                <w:color w:val="000000"/>
                <w:sz w:val="16"/>
                <w:szCs w:val="16"/>
                <w:lang w:val="hy-AM"/>
              </w:rPr>
              <w:t>խմբի</w:t>
            </w:r>
            <w:r w:rsidRPr="005354AD">
              <w:rPr>
                <w:rFonts w:ascii="GHEA Grapalat" w:hAnsi="GHEA Grapalat" w:cs="Arial"/>
                <w:color w:val="000000"/>
                <w:sz w:val="16"/>
                <w:szCs w:val="16"/>
                <w:lang w:val="hy-AM"/>
              </w:rPr>
              <w:t xml:space="preserve"> (71-</w:t>
            </w:r>
            <w:r w:rsidRPr="005354AD">
              <w:rPr>
                <w:rFonts w:ascii="GHEA Grapalat" w:hAnsi="GHEA Grapalat" w:cs="Sylfaen"/>
                <w:color w:val="000000"/>
                <w:sz w:val="16"/>
                <w:szCs w:val="16"/>
                <w:lang w:val="hy-AM"/>
              </w:rPr>
              <w:t>ից</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փոքր</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մինչև</w:t>
            </w:r>
            <w:r w:rsidRPr="005354AD">
              <w:rPr>
                <w:rFonts w:ascii="GHEA Grapalat" w:hAnsi="GHEA Grapalat" w:cs="Arial"/>
                <w:color w:val="000000"/>
                <w:sz w:val="16"/>
                <w:szCs w:val="16"/>
                <w:lang w:val="hy-AM"/>
              </w:rPr>
              <w:t xml:space="preserve"> 63 </w:t>
            </w:r>
            <w:r w:rsidRPr="005354AD">
              <w:rPr>
                <w:rFonts w:ascii="GHEA Grapalat" w:hAnsi="GHEA Grapalat" w:cs="Sylfaen"/>
                <w:color w:val="000000"/>
                <w:sz w:val="16"/>
                <w:szCs w:val="16"/>
                <w:lang w:val="hy-AM"/>
              </w:rPr>
              <w:t>մմ</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ներառյալ</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ԳՕՍՏ</w:t>
            </w:r>
            <w:r w:rsidRPr="005354AD">
              <w:rPr>
                <w:rFonts w:ascii="GHEA Grapalat" w:hAnsi="GHEA Grapalat" w:cs="Arial"/>
                <w:color w:val="000000"/>
                <w:sz w:val="16"/>
                <w:szCs w:val="16"/>
                <w:lang w:val="hy-AM"/>
              </w:rPr>
              <w:t xml:space="preserve"> 4427-82</w:t>
            </w:r>
            <w:r w:rsidRPr="005354AD">
              <w:rPr>
                <w:rFonts w:ascii="GHEA Grapalat" w:hAnsi="GHEA Grapalat" w:cs="Tahoma"/>
                <w:color w:val="000000"/>
                <w:sz w:val="16"/>
                <w:szCs w:val="16"/>
                <w:lang w:val="hy-AM"/>
              </w:rPr>
              <w:t>։</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Անվտանգությունը</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և</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մակնշումը</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ըստ</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ՀՀ</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կառավարության</w:t>
            </w:r>
            <w:r w:rsidRPr="005354AD">
              <w:rPr>
                <w:rFonts w:ascii="GHEA Grapalat" w:hAnsi="GHEA Grapalat" w:cs="Arial"/>
                <w:color w:val="000000"/>
                <w:sz w:val="16"/>
                <w:szCs w:val="16"/>
                <w:lang w:val="hy-AM"/>
              </w:rPr>
              <w:t xml:space="preserve"> 2006</w:t>
            </w:r>
            <w:r w:rsidRPr="005354AD">
              <w:rPr>
                <w:rFonts w:ascii="GHEA Grapalat" w:hAnsi="GHEA Grapalat" w:cs="Sylfaen"/>
                <w:color w:val="000000"/>
                <w:sz w:val="16"/>
                <w:szCs w:val="16"/>
                <w:lang w:val="hy-AM"/>
              </w:rPr>
              <w:t>թ</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դեկտեմբերի</w:t>
            </w:r>
            <w:r w:rsidRPr="005354AD">
              <w:rPr>
                <w:rFonts w:ascii="GHEA Grapalat" w:hAnsi="GHEA Grapalat" w:cs="Arial"/>
                <w:color w:val="000000"/>
                <w:sz w:val="16"/>
                <w:szCs w:val="16"/>
                <w:lang w:val="hy-AM"/>
              </w:rPr>
              <w:t xml:space="preserve"> 21-</w:t>
            </w:r>
            <w:r w:rsidRPr="005354AD">
              <w:rPr>
                <w:rFonts w:ascii="GHEA Grapalat" w:hAnsi="GHEA Grapalat" w:cs="Sylfaen"/>
                <w:color w:val="000000"/>
                <w:sz w:val="16"/>
                <w:szCs w:val="16"/>
                <w:lang w:val="hy-AM"/>
              </w:rPr>
              <w:t>ի</w:t>
            </w:r>
            <w:r w:rsidRPr="005354AD">
              <w:rPr>
                <w:rFonts w:ascii="GHEA Grapalat" w:hAnsi="GHEA Grapalat" w:cs="Arial"/>
                <w:color w:val="000000"/>
                <w:sz w:val="16"/>
                <w:szCs w:val="16"/>
                <w:lang w:val="hy-AM"/>
              </w:rPr>
              <w:t xml:space="preserve"> N 1913-</w:t>
            </w:r>
            <w:r w:rsidRPr="005354AD">
              <w:rPr>
                <w:rFonts w:ascii="GHEA Grapalat" w:hAnsi="GHEA Grapalat" w:cs="Sylfaen"/>
                <w:color w:val="000000"/>
                <w:sz w:val="16"/>
                <w:szCs w:val="16"/>
                <w:lang w:val="hy-AM"/>
              </w:rPr>
              <w:t>Ն</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որոշմամբ</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հաստատված</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Թարմ</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պտուղ</w:t>
            </w:r>
            <w:r w:rsidRPr="005354AD">
              <w:rPr>
                <w:rFonts w:ascii="GHEA Grapalat" w:hAnsi="GHEA Grapalat" w:cs="Arial"/>
                <w:color w:val="000000"/>
                <w:sz w:val="16"/>
                <w:szCs w:val="16"/>
                <w:lang w:val="hy-AM"/>
              </w:rPr>
              <w:t>-</w:t>
            </w:r>
            <w:r w:rsidRPr="005354AD">
              <w:rPr>
                <w:rFonts w:ascii="GHEA Grapalat" w:hAnsi="GHEA Grapalat" w:cs="Sylfaen"/>
                <w:color w:val="000000"/>
                <w:sz w:val="16"/>
                <w:szCs w:val="16"/>
                <w:lang w:val="hy-AM"/>
              </w:rPr>
              <w:t>բանջարեղենի</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տեխնիկական</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կանոնակարգի</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և</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Սննդամթերքի</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անվտանգության</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մասին</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ՀՀ</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օրենքի</w:t>
            </w:r>
            <w:r w:rsidRPr="005354AD">
              <w:rPr>
                <w:rFonts w:ascii="GHEA Grapalat" w:hAnsi="GHEA Grapalat" w:cs="Arial"/>
                <w:color w:val="000000"/>
                <w:sz w:val="16"/>
                <w:szCs w:val="16"/>
                <w:lang w:val="hy-AM"/>
              </w:rPr>
              <w:t xml:space="preserve"> 8-</w:t>
            </w:r>
            <w:r w:rsidRPr="005354AD">
              <w:rPr>
                <w:rFonts w:ascii="GHEA Grapalat" w:hAnsi="GHEA Grapalat" w:cs="Sylfaen"/>
                <w:color w:val="000000"/>
                <w:sz w:val="16"/>
                <w:szCs w:val="16"/>
                <w:lang w:val="hy-AM"/>
              </w:rPr>
              <w:t>րդ</w:t>
            </w:r>
            <w:r w:rsidRPr="005354AD">
              <w:rPr>
                <w:rFonts w:ascii="GHEA Grapalat" w:hAnsi="GHEA Grapalat" w:cs="Arial"/>
                <w:color w:val="000000"/>
                <w:sz w:val="16"/>
                <w:szCs w:val="16"/>
                <w:lang w:val="hy-AM"/>
              </w:rPr>
              <w:t xml:space="preserve"> </w:t>
            </w:r>
            <w:r w:rsidRPr="005354AD">
              <w:rPr>
                <w:rFonts w:ascii="GHEA Grapalat" w:hAnsi="GHEA Grapalat" w:cs="Sylfaen"/>
                <w:color w:val="000000"/>
                <w:sz w:val="16"/>
                <w:szCs w:val="16"/>
                <w:lang w:val="hy-AM"/>
              </w:rPr>
              <w:t>հոդվածի</w:t>
            </w:r>
          </w:p>
        </w:tc>
        <w:tc>
          <w:tcPr>
            <w:tcW w:w="966" w:type="dxa"/>
          </w:tcPr>
          <w:p w14:paraId="69EB2DF6" w14:textId="4DB38350" w:rsidR="00253243" w:rsidRPr="001779C6" w:rsidRDefault="00253243" w:rsidP="00253243">
            <w:pPr>
              <w:jc w:val="center"/>
              <w:rPr>
                <w:rFonts w:ascii="GHEA Grapalat" w:hAnsi="GHEA Grapalat" w:cs="Sylfaen"/>
                <w:sz w:val="22"/>
                <w:szCs w:val="22"/>
                <w:lang w:val="hy-AM"/>
              </w:rPr>
            </w:pPr>
            <w:r w:rsidRPr="001779C6">
              <w:rPr>
                <w:rFonts w:ascii="GHEA Grapalat" w:hAnsi="GHEA Grapalat" w:cs="Sylfaen"/>
                <w:sz w:val="22"/>
                <w:szCs w:val="22"/>
                <w:lang w:val="hy-AM"/>
              </w:rPr>
              <w:t>կգ</w:t>
            </w:r>
          </w:p>
        </w:tc>
        <w:tc>
          <w:tcPr>
            <w:tcW w:w="924" w:type="dxa"/>
          </w:tcPr>
          <w:p w14:paraId="7E4F2C3A" w14:textId="77777777" w:rsidR="00253243" w:rsidRPr="001779C6" w:rsidRDefault="00253243" w:rsidP="00253243">
            <w:pPr>
              <w:jc w:val="center"/>
              <w:rPr>
                <w:rFonts w:ascii="GHEA Grapalat" w:hAnsi="GHEA Grapalat"/>
                <w:sz w:val="20"/>
              </w:rPr>
            </w:pPr>
          </w:p>
        </w:tc>
        <w:tc>
          <w:tcPr>
            <w:tcW w:w="1127" w:type="dxa"/>
          </w:tcPr>
          <w:p w14:paraId="3E60A28F" w14:textId="77777777" w:rsidR="00253243" w:rsidRPr="001779C6" w:rsidRDefault="00253243" w:rsidP="00253243">
            <w:pPr>
              <w:jc w:val="center"/>
              <w:rPr>
                <w:rFonts w:ascii="GHEA Grapalat" w:hAnsi="GHEA Grapalat"/>
                <w:sz w:val="20"/>
              </w:rPr>
            </w:pPr>
          </w:p>
        </w:tc>
        <w:tc>
          <w:tcPr>
            <w:tcW w:w="898" w:type="dxa"/>
          </w:tcPr>
          <w:p w14:paraId="1C491A99" w14:textId="688E1501" w:rsidR="00253243" w:rsidRPr="000972FA" w:rsidRDefault="00253243" w:rsidP="00253243">
            <w:pPr>
              <w:jc w:val="center"/>
              <w:rPr>
                <w:rFonts w:ascii="GHEA Grapalat" w:hAnsi="GHEA Grapalat" w:cs="Sylfaen"/>
                <w:color w:val="000000"/>
                <w:sz w:val="20"/>
                <w:szCs w:val="20"/>
                <w:lang w:val="ru-RU"/>
              </w:rPr>
            </w:pPr>
            <w:r w:rsidRPr="001779C6">
              <w:rPr>
                <w:rFonts w:ascii="GHEA Grapalat" w:hAnsi="GHEA Grapalat" w:cs="Sylfaen"/>
                <w:color w:val="000000"/>
                <w:sz w:val="20"/>
                <w:szCs w:val="20"/>
                <w:lang w:val="hy-AM"/>
              </w:rPr>
              <w:t>241,055</w:t>
            </w:r>
          </w:p>
        </w:tc>
        <w:tc>
          <w:tcPr>
            <w:tcW w:w="851" w:type="dxa"/>
            <w:textDirection w:val="btLr"/>
          </w:tcPr>
          <w:p w14:paraId="3B8E2078" w14:textId="77777777" w:rsidR="00253243" w:rsidRPr="001779C6" w:rsidRDefault="00253243" w:rsidP="00253243">
            <w:pPr>
              <w:jc w:val="center"/>
              <w:rPr>
                <w:rFonts w:ascii="GHEA Grapalat" w:hAnsi="GHEA Grapalat"/>
                <w:sz w:val="20"/>
              </w:rPr>
            </w:pPr>
          </w:p>
        </w:tc>
        <w:tc>
          <w:tcPr>
            <w:tcW w:w="1134" w:type="dxa"/>
          </w:tcPr>
          <w:p w14:paraId="568080F8" w14:textId="2DC8ACE4" w:rsidR="00253243" w:rsidRPr="000972FA" w:rsidRDefault="00253243" w:rsidP="00253243">
            <w:pPr>
              <w:jc w:val="center"/>
              <w:rPr>
                <w:rFonts w:ascii="GHEA Grapalat" w:hAnsi="GHEA Grapalat" w:cs="Sylfaen"/>
                <w:color w:val="000000"/>
                <w:sz w:val="20"/>
                <w:szCs w:val="20"/>
                <w:lang w:val="ru-RU"/>
              </w:rPr>
            </w:pPr>
            <w:r w:rsidRPr="001779C6">
              <w:rPr>
                <w:rFonts w:ascii="GHEA Grapalat" w:hAnsi="GHEA Grapalat" w:cs="Sylfaen"/>
                <w:color w:val="000000"/>
                <w:sz w:val="20"/>
                <w:szCs w:val="20"/>
                <w:lang w:val="hy-AM"/>
              </w:rPr>
              <w:t>241</w:t>
            </w:r>
            <w:r w:rsidRPr="001779C6">
              <w:rPr>
                <w:rFonts w:ascii="MS Mincho" w:eastAsia="MS Mincho" w:hAnsi="MS Mincho" w:cs="MS Mincho" w:hint="eastAsia"/>
                <w:color w:val="000000"/>
                <w:sz w:val="20"/>
                <w:szCs w:val="20"/>
                <w:lang w:val="hy-AM"/>
              </w:rPr>
              <w:t>․</w:t>
            </w:r>
            <w:r w:rsidRPr="001779C6">
              <w:rPr>
                <w:rFonts w:ascii="GHEA Grapalat" w:hAnsi="GHEA Grapalat" w:cs="Sylfaen"/>
                <w:color w:val="000000"/>
                <w:sz w:val="20"/>
                <w:szCs w:val="20"/>
                <w:lang w:val="hy-AM"/>
              </w:rPr>
              <w:t>055</w:t>
            </w:r>
          </w:p>
        </w:tc>
        <w:tc>
          <w:tcPr>
            <w:tcW w:w="1480" w:type="dxa"/>
          </w:tcPr>
          <w:p w14:paraId="1AE0A115" w14:textId="77777777" w:rsidR="00253243" w:rsidRPr="001779C6" w:rsidRDefault="00253243" w:rsidP="00253243">
            <w:pPr>
              <w:jc w:val="center"/>
              <w:rPr>
                <w:rFonts w:ascii="GHEA Grapalat" w:hAnsi="GHEA Grapalat"/>
                <w:sz w:val="20"/>
              </w:rPr>
            </w:pPr>
          </w:p>
        </w:tc>
      </w:tr>
      <w:tr w:rsidR="00253243" w:rsidRPr="001779C6" w14:paraId="5EE5891A" w14:textId="77777777" w:rsidTr="00C7401E">
        <w:trPr>
          <w:trHeight w:val="637"/>
        </w:trPr>
        <w:tc>
          <w:tcPr>
            <w:tcW w:w="1451" w:type="dxa"/>
          </w:tcPr>
          <w:p w14:paraId="7F28B60C" w14:textId="6DADDF77" w:rsidR="00253243" w:rsidRPr="001779C6" w:rsidRDefault="00253243" w:rsidP="00253243">
            <w:pPr>
              <w:jc w:val="center"/>
              <w:rPr>
                <w:rFonts w:ascii="GHEA Grapalat" w:hAnsi="GHEA Grapalat"/>
                <w:sz w:val="20"/>
                <w:lang w:val="hy-AM"/>
              </w:rPr>
            </w:pPr>
            <w:r w:rsidRPr="001779C6">
              <w:rPr>
                <w:rFonts w:ascii="GHEA Grapalat" w:hAnsi="GHEA Grapalat"/>
                <w:sz w:val="20"/>
                <w:lang w:val="hy-AM"/>
              </w:rPr>
              <w:t>18</w:t>
            </w:r>
          </w:p>
        </w:tc>
        <w:tc>
          <w:tcPr>
            <w:tcW w:w="1530" w:type="dxa"/>
          </w:tcPr>
          <w:p w14:paraId="57DCDCD9" w14:textId="6498FA1A" w:rsidR="00253243" w:rsidRPr="00253243" w:rsidRDefault="00253243" w:rsidP="00253243">
            <w:pPr>
              <w:rPr>
                <w:rFonts w:ascii="GHEA Grapalat" w:hAnsi="GHEA Grapalat"/>
                <w:sz w:val="20"/>
              </w:rPr>
            </w:pPr>
            <w:r w:rsidRPr="00253243">
              <w:rPr>
                <w:rFonts w:ascii="GHEA Grapalat" w:hAnsi="GHEA Grapalat"/>
                <w:sz w:val="20"/>
              </w:rPr>
              <w:t>03221122</w:t>
            </w:r>
          </w:p>
        </w:tc>
        <w:tc>
          <w:tcPr>
            <w:tcW w:w="1517" w:type="dxa"/>
          </w:tcPr>
          <w:p w14:paraId="4F115FA6" w14:textId="5FFBC644" w:rsidR="00253243" w:rsidRPr="001779C6" w:rsidRDefault="00253243" w:rsidP="00253243">
            <w:pPr>
              <w:jc w:val="center"/>
              <w:rPr>
                <w:rFonts w:ascii="GHEA Grapalat" w:hAnsi="GHEA Grapalat" w:cs="Sylfaen"/>
                <w:color w:val="000000"/>
                <w:sz w:val="20"/>
                <w:szCs w:val="20"/>
                <w:lang w:val="hy-AM"/>
              </w:rPr>
            </w:pPr>
            <w:r w:rsidRPr="005354AD">
              <w:rPr>
                <w:rFonts w:ascii="GHEA Grapalat" w:hAnsi="GHEA Grapalat" w:cs="Sylfaen"/>
                <w:color w:val="000000"/>
                <w:sz w:val="20"/>
                <w:szCs w:val="20"/>
                <w:lang w:val="hy-AM"/>
              </w:rPr>
              <w:t>Դդմիկ</w:t>
            </w:r>
          </w:p>
        </w:tc>
        <w:tc>
          <w:tcPr>
            <w:tcW w:w="1173" w:type="dxa"/>
          </w:tcPr>
          <w:p w14:paraId="688F55F1" w14:textId="77777777" w:rsidR="00253243" w:rsidRPr="001779C6" w:rsidRDefault="00253243" w:rsidP="00253243">
            <w:pPr>
              <w:jc w:val="center"/>
              <w:rPr>
                <w:rFonts w:ascii="GHEA Grapalat" w:hAnsi="GHEA Grapalat"/>
                <w:sz w:val="20"/>
              </w:rPr>
            </w:pPr>
          </w:p>
        </w:tc>
        <w:tc>
          <w:tcPr>
            <w:tcW w:w="2605" w:type="dxa"/>
          </w:tcPr>
          <w:p w14:paraId="5DE0FB4E" w14:textId="58F20EA5" w:rsidR="00253243" w:rsidRPr="001779C6" w:rsidRDefault="00253243" w:rsidP="00253243">
            <w:pPr>
              <w:jc w:val="center"/>
              <w:rPr>
                <w:rFonts w:ascii="GHEA Grapalat" w:hAnsi="GHEA Grapalat" w:cs="Sylfaen"/>
                <w:sz w:val="16"/>
                <w:szCs w:val="16"/>
                <w:lang w:val="hy-AM"/>
              </w:rPr>
            </w:pPr>
            <w:r w:rsidRPr="00253243">
              <w:rPr>
                <w:rFonts w:ascii="GHEA Grapalat" w:hAnsi="GHEA Grapalat" w:cs="Sylfaen"/>
                <w:sz w:val="16"/>
                <w:szCs w:val="16"/>
                <w:lang w:val="hy-AM"/>
              </w:rPr>
              <w:t>թարմ, պտղաբանական II խմբի (71-ից փոքր մինչև 63 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w:t>
            </w:r>
          </w:p>
        </w:tc>
        <w:tc>
          <w:tcPr>
            <w:tcW w:w="966" w:type="dxa"/>
          </w:tcPr>
          <w:p w14:paraId="1B15C9BD" w14:textId="7AC166B5" w:rsidR="00253243" w:rsidRPr="001779C6" w:rsidRDefault="00253243" w:rsidP="00253243">
            <w:pPr>
              <w:jc w:val="center"/>
              <w:rPr>
                <w:rFonts w:ascii="GHEA Grapalat" w:hAnsi="GHEA Grapalat" w:cs="Sylfaen"/>
                <w:sz w:val="22"/>
                <w:szCs w:val="22"/>
                <w:lang w:val="hy-AM"/>
              </w:rPr>
            </w:pPr>
            <w:r w:rsidRPr="001779C6">
              <w:rPr>
                <w:rFonts w:ascii="GHEA Grapalat" w:hAnsi="GHEA Grapalat" w:cs="Sylfaen"/>
                <w:sz w:val="22"/>
                <w:szCs w:val="22"/>
                <w:lang w:val="hy-AM"/>
              </w:rPr>
              <w:t>կգ</w:t>
            </w:r>
          </w:p>
        </w:tc>
        <w:tc>
          <w:tcPr>
            <w:tcW w:w="924" w:type="dxa"/>
          </w:tcPr>
          <w:p w14:paraId="2DE90871" w14:textId="77777777" w:rsidR="00253243" w:rsidRPr="001779C6" w:rsidRDefault="00253243" w:rsidP="00253243">
            <w:pPr>
              <w:jc w:val="center"/>
              <w:rPr>
                <w:rFonts w:ascii="GHEA Grapalat" w:hAnsi="GHEA Grapalat"/>
                <w:sz w:val="20"/>
              </w:rPr>
            </w:pPr>
          </w:p>
        </w:tc>
        <w:tc>
          <w:tcPr>
            <w:tcW w:w="1127" w:type="dxa"/>
          </w:tcPr>
          <w:p w14:paraId="5FF5940A" w14:textId="77777777" w:rsidR="00253243" w:rsidRPr="001779C6" w:rsidRDefault="00253243" w:rsidP="00253243">
            <w:pPr>
              <w:jc w:val="center"/>
              <w:rPr>
                <w:rFonts w:ascii="GHEA Grapalat" w:hAnsi="GHEA Grapalat"/>
                <w:sz w:val="20"/>
              </w:rPr>
            </w:pPr>
          </w:p>
        </w:tc>
        <w:tc>
          <w:tcPr>
            <w:tcW w:w="898" w:type="dxa"/>
          </w:tcPr>
          <w:p w14:paraId="6B3D3E4A" w14:textId="069D8564" w:rsidR="00253243" w:rsidRPr="001779C6" w:rsidRDefault="00253243" w:rsidP="00253243">
            <w:pPr>
              <w:jc w:val="center"/>
              <w:rPr>
                <w:rFonts w:ascii="GHEA Grapalat" w:hAnsi="GHEA Grapalat" w:cs="Sylfaen"/>
                <w:color w:val="000000"/>
                <w:sz w:val="20"/>
                <w:szCs w:val="20"/>
                <w:lang w:val="hy-AM"/>
              </w:rPr>
            </w:pPr>
            <w:r w:rsidRPr="001779C6">
              <w:rPr>
                <w:rFonts w:ascii="GHEA Grapalat" w:hAnsi="GHEA Grapalat" w:cs="Sylfaen"/>
                <w:color w:val="000000"/>
                <w:sz w:val="20"/>
                <w:szCs w:val="20"/>
                <w:lang w:val="hy-AM"/>
              </w:rPr>
              <w:t>20</w:t>
            </w:r>
          </w:p>
        </w:tc>
        <w:tc>
          <w:tcPr>
            <w:tcW w:w="851" w:type="dxa"/>
            <w:textDirection w:val="btLr"/>
          </w:tcPr>
          <w:p w14:paraId="278B83FC" w14:textId="77777777" w:rsidR="00253243" w:rsidRPr="001779C6" w:rsidRDefault="00253243" w:rsidP="00253243">
            <w:pPr>
              <w:jc w:val="center"/>
              <w:rPr>
                <w:rFonts w:ascii="GHEA Grapalat" w:hAnsi="GHEA Grapalat"/>
                <w:sz w:val="20"/>
              </w:rPr>
            </w:pPr>
          </w:p>
        </w:tc>
        <w:tc>
          <w:tcPr>
            <w:tcW w:w="1134" w:type="dxa"/>
          </w:tcPr>
          <w:p w14:paraId="2E5331FD" w14:textId="641309A5" w:rsidR="00253243" w:rsidRPr="001779C6" w:rsidRDefault="00253243" w:rsidP="00253243">
            <w:pPr>
              <w:jc w:val="center"/>
              <w:rPr>
                <w:rFonts w:ascii="GHEA Grapalat" w:hAnsi="GHEA Grapalat" w:cs="Sylfaen"/>
                <w:color w:val="000000"/>
                <w:sz w:val="20"/>
                <w:szCs w:val="20"/>
                <w:lang w:val="hy-AM"/>
              </w:rPr>
            </w:pPr>
            <w:r w:rsidRPr="001779C6">
              <w:rPr>
                <w:rFonts w:ascii="GHEA Grapalat" w:hAnsi="GHEA Grapalat" w:cs="Sylfaen"/>
                <w:color w:val="000000"/>
                <w:sz w:val="20"/>
                <w:szCs w:val="20"/>
                <w:lang w:val="hy-AM"/>
              </w:rPr>
              <w:t>20</w:t>
            </w:r>
          </w:p>
        </w:tc>
        <w:tc>
          <w:tcPr>
            <w:tcW w:w="1480" w:type="dxa"/>
          </w:tcPr>
          <w:p w14:paraId="48B18FC6" w14:textId="77777777" w:rsidR="00253243" w:rsidRPr="001779C6" w:rsidRDefault="00253243" w:rsidP="00253243">
            <w:pPr>
              <w:jc w:val="center"/>
              <w:rPr>
                <w:rFonts w:ascii="GHEA Grapalat" w:hAnsi="GHEA Grapalat"/>
                <w:sz w:val="20"/>
              </w:rPr>
            </w:pPr>
          </w:p>
        </w:tc>
      </w:tr>
    </w:tbl>
    <w:p w14:paraId="7E9C66D3" w14:textId="77777777" w:rsidR="00034160" w:rsidRPr="005354AD" w:rsidRDefault="00FB0689">
      <w:pPr>
        <w:jc w:val="both"/>
        <w:rPr>
          <w:rFonts w:ascii="GHEA Grapalat" w:hAnsi="GHEA Grapalat"/>
          <w:sz w:val="18"/>
          <w:szCs w:val="18"/>
        </w:rPr>
      </w:pPr>
      <w:r w:rsidRPr="005354AD">
        <w:rPr>
          <w:rFonts w:ascii="Sylfaen" w:hAnsi="Sylfaen" w:cs="Sylfaen"/>
          <w:b/>
          <w:sz w:val="18"/>
          <w:szCs w:val="18"/>
          <w:u w:val="single"/>
          <w:lang w:val="hy-AM"/>
        </w:rPr>
        <w:t>Պարտադիր</w:t>
      </w:r>
      <w:r w:rsidRPr="005354AD">
        <w:rPr>
          <w:rFonts w:ascii="Arial" w:hAnsi="Arial" w:cs="Arial"/>
          <w:b/>
          <w:sz w:val="18"/>
          <w:szCs w:val="18"/>
          <w:u w:val="single"/>
          <w:lang w:val="hy-AM"/>
        </w:rPr>
        <w:t xml:space="preserve"> </w:t>
      </w:r>
      <w:r w:rsidRPr="005354AD">
        <w:rPr>
          <w:rFonts w:ascii="Sylfaen" w:hAnsi="Sylfaen" w:cs="Sylfaen"/>
          <w:b/>
          <w:sz w:val="18"/>
          <w:szCs w:val="18"/>
          <w:u w:val="single"/>
          <w:lang w:val="hy-AM"/>
        </w:rPr>
        <w:t>պայման՝</w:t>
      </w:r>
      <w:r w:rsidRPr="005354AD">
        <w:rPr>
          <w:rFonts w:ascii="Arial" w:hAnsi="Arial" w:cs="Arial"/>
          <w:b/>
          <w:sz w:val="18"/>
          <w:szCs w:val="18"/>
          <w:u w:val="single"/>
          <w:lang w:val="hy-AM"/>
        </w:rPr>
        <w:t xml:space="preserve">  </w:t>
      </w:r>
      <w:r w:rsidRPr="005354AD">
        <w:rPr>
          <w:rFonts w:ascii="GHEA Grapalat" w:hAnsi="GHEA Grapalat"/>
          <w:b/>
          <w:sz w:val="18"/>
          <w:szCs w:val="18"/>
          <w:u w:val="single"/>
          <w:lang w:val="es-ES"/>
        </w:rPr>
        <w:t>Մինչև յուրաքանչյուր խմբաքանակի մատակարարումը՝ գնորդի պահանջով , վաճառողղը պարտավոր է գնորդին ներկայացնել տվյալ խմբաքանակի</w:t>
      </w:r>
      <w:r w:rsidRPr="005354AD">
        <w:rPr>
          <w:sz w:val="18"/>
          <w:szCs w:val="18"/>
          <w:lang w:val="es-ES"/>
        </w:rPr>
        <w:t xml:space="preserve"> </w:t>
      </w:r>
      <w:r w:rsidRPr="005354AD">
        <w:rPr>
          <w:rFonts w:ascii="GHEA Grapalat" w:hAnsi="GHEA Grapalat"/>
          <w:b/>
          <w:sz w:val="18"/>
          <w:szCs w:val="18"/>
          <w:u w:val="single"/>
          <w:lang w:val="es-ES"/>
        </w:rPr>
        <w:t>վերաբերյալ արտադրող կազմակերպության և ՀՀ սննդի անվտանգության պետական ծառայության կողմից տրամադրված փորձագիտական եզրակացության ապրանքի որակի և տեխ.բնութագրի համապատասխանության վերաբերյալ : Բոլոր ապրանքները պետք է ունենան որակի սերտեֆիկատ:</w:t>
      </w:r>
    </w:p>
    <w:p w14:paraId="5121A3CA" w14:textId="77777777" w:rsidR="00034160" w:rsidRPr="005354AD" w:rsidRDefault="00FB0689">
      <w:pPr>
        <w:jc w:val="both"/>
        <w:rPr>
          <w:rFonts w:ascii="GHEA Grapalat" w:hAnsi="GHEA Grapalat" w:cs="Sylfaen"/>
          <w:i/>
          <w:sz w:val="18"/>
          <w:szCs w:val="18"/>
          <w:lang w:val="pt-BR"/>
        </w:rPr>
      </w:pPr>
      <w:r w:rsidRPr="005354AD">
        <w:rPr>
          <w:rFonts w:ascii="GHEA Grapalat" w:hAnsi="GHEA Grapalat"/>
          <w:sz w:val="20"/>
        </w:rPr>
        <w:t xml:space="preserve">* </w:t>
      </w:r>
      <w:r w:rsidRPr="005354AD">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12955A6C" w14:textId="77777777" w:rsidR="00034160" w:rsidRPr="005354AD" w:rsidRDefault="00034160">
      <w:pPr>
        <w:jc w:val="both"/>
        <w:rPr>
          <w:rFonts w:ascii="GHEA Grapalat" w:hAnsi="GHEA Grapalat" w:cs="Sylfaen"/>
          <w:i/>
          <w:sz w:val="12"/>
          <w:szCs w:val="12"/>
          <w:lang w:val="pt-BR"/>
        </w:rPr>
      </w:pPr>
    </w:p>
    <w:p w14:paraId="06BA9324" w14:textId="77777777" w:rsidR="00034160" w:rsidRPr="005354AD" w:rsidRDefault="00FB0689">
      <w:pPr>
        <w:pStyle w:val="af1"/>
        <w:jc w:val="both"/>
        <w:rPr>
          <w:lang w:val="pt-BR"/>
        </w:rPr>
      </w:pPr>
      <w:r w:rsidRPr="005354AD">
        <w:rPr>
          <w:rFonts w:ascii="GHEA Grapalat" w:hAnsi="GHEA Grapalat"/>
        </w:rPr>
        <w:t xml:space="preserve">** </w:t>
      </w:r>
      <w:r w:rsidRPr="005354AD">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Pr="005354AD">
        <w:rPr>
          <w:rFonts w:ascii="GHEA Grapalat" w:hAnsi="GHEA Grapalat" w:cs="Sylfaen"/>
          <w:i/>
          <w:sz w:val="18"/>
          <w:szCs w:val="18"/>
          <w:lang w:val="hy-AM" w:eastAsia="en-US"/>
        </w:rPr>
        <w:t>դրանցից բավարար գնահատվածները</w:t>
      </w:r>
      <w:r w:rsidRPr="005354AD">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3EAB7E81" w14:textId="77777777" w:rsidR="00034160" w:rsidRPr="005354AD" w:rsidRDefault="00FB0689">
      <w:pPr>
        <w:ind w:firstLine="709"/>
        <w:jc w:val="both"/>
        <w:rPr>
          <w:rFonts w:ascii="GHEA Grapalat" w:hAnsi="GHEA Grapalat"/>
          <w:b/>
          <w:sz w:val="18"/>
          <w:szCs w:val="18"/>
          <w:lang w:val="af-ZA"/>
        </w:rPr>
      </w:pPr>
      <w:r w:rsidRPr="005354AD">
        <w:rPr>
          <w:rFonts w:ascii="GHEA Grapalat" w:hAnsi="GHEA Grapalat"/>
          <w:b/>
          <w:sz w:val="18"/>
          <w:szCs w:val="18"/>
          <w:lang w:val="af-ZA"/>
        </w:rPr>
        <w:t>&lt;&lt;</w:t>
      </w:r>
      <w:r w:rsidRPr="005354AD">
        <w:rPr>
          <w:rFonts w:ascii="GHEA Grapalat" w:hAnsi="GHEA Grapalat" w:cs="Sylfaen"/>
          <w:b/>
          <w:sz w:val="18"/>
          <w:szCs w:val="18"/>
          <w:lang w:val="pt-BR"/>
        </w:rPr>
        <w:t>Գնումների</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մասին</w:t>
      </w:r>
      <w:r w:rsidRPr="005354AD">
        <w:rPr>
          <w:rFonts w:ascii="GHEA Grapalat" w:hAnsi="GHEA Grapalat" w:cs="Arial"/>
          <w:b/>
          <w:sz w:val="18"/>
          <w:szCs w:val="18"/>
          <w:lang w:val="af-ZA"/>
        </w:rPr>
        <w:t xml:space="preserve">&gt;&gt; </w:t>
      </w:r>
      <w:r w:rsidRPr="005354AD">
        <w:rPr>
          <w:rFonts w:ascii="GHEA Grapalat" w:hAnsi="GHEA Grapalat" w:cs="Sylfaen"/>
          <w:b/>
          <w:sz w:val="18"/>
          <w:szCs w:val="18"/>
          <w:lang w:val="pt-BR"/>
        </w:rPr>
        <w:t>ՀՀ</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օրենքի</w:t>
      </w:r>
      <w:r w:rsidRPr="005354AD">
        <w:rPr>
          <w:rFonts w:ascii="GHEA Grapalat" w:hAnsi="GHEA Grapalat" w:cs="Arial"/>
          <w:b/>
          <w:sz w:val="18"/>
          <w:szCs w:val="18"/>
          <w:lang w:val="af-ZA"/>
        </w:rPr>
        <w:t xml:space="preserve"> 13-</w:t>
      </w:r>
      <w:r w:rsidRPr="005354AD">
        <w:rPr>
          <w:rFonts w:ascii="GHEA Grapalat" w:hAnsi="GHEA Grapalat" w:cs="Sylfaen"/>
          <w:b/>
          <w:sz w:val="18"/>
          <w:szCs w:val="18"/>
          <w:lang w:val="pt-BR"/>
        </w:rPr>
        <w:t>րդ</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հոդվածի</w:t>
      </w:r>
      <w:r w:rsidRPr="005354AD">
        <w:rPr>
          <w:rFonts w:ascii="GHEA Grapalat" w:hAnsi="GHEA Grapalat" w:cs="Arial"/>
          <w:b/>
          <w:sz w:val="18"/>
          <w:szCs w:val="18"/>
          <w:lang w:val="af-ZA"/>
        </w:rPr>
        <w:t>, 5-</w:t>
      </w:r>
      <w:r w:rsidRPr="005354AD">
        <w:rPr>
          <w:rFonts w:ascii="GHEA Grapalat" w:hAnsi="GHEA Grapalat" w:cs="Sylfaen"/>
          <w:b/>
          <w:sz w:val="18"/>
          <w:szCs w:val="18"/>
          <w:lang w:val="pt-BR"/>
        </w:rPr>
        <w:t>րդ</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մասի</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համաձայն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եթե</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որևէ</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գնման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առարկայի</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հատկանիշները</w:t>
      </w:r>
      <w:r w:rsidRPr="005354AD">
        <w:rPr>
          <w:rFonts w:ascii="GHEA Grapalat" w:hAnsi="GHEA Grapalat"/>
          <w:b/>
          <w:sz w:val="18"/>
          <w:szCs w:val="18"/>
          <w:lang w:val="af-ZA"/>
        </w:rPr>
        <w:t xml:space="preserve"> </w:t>
      </w:r>
      <w:r w:rsidRPr="005354AD">
        <w:rPr>
          <w:rFonts w:ascii="GHEA Grapalat" w:hAnsi="GHEA Grapalat" w:cs="Sylfaen"/>
          <w:b/>
          <w:sz w:val="18"/>
          <w:szCs w:val="18"/>
          <w:lang w:val="pt-BR"/>
        </w:rPr>
        <w:t>պահանջ</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կամ</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հղում</w:t>
      </w:r>
      <w:r w:rsidRPr="005354AD">
        <w:rPr>
          <w:rFonts w:ascii="GHEA Grapalat" w:hAnsi="GHEA Grapalat"/>
          <w:b/>
          <w:sz w:val="18"/>
          <w:szCs w:val="18"/>
          <w:lang w:val="af-ZA"/>
        </w:rPr>
        <w:t xml:space="preserve"> </w:t>
      </w:r>
      <w:r w:rsidRPr="005354AD">
        <w:rPr>
          <w:rFonts w:ascii="GHEA Grapalat" w:hAnsi="GHEA Grapalat" w:cs="Sylfaen"/>
          <w:b/>
          <w:sz w:val="18"/>
          <w:szCs w:val="18"/>
          <w:lang w:val="pt-BR"/>
        </w:rPr>
        <w:t>են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պատունակում</w:t>
      </w:r>
      <w:r w:rsidRPr="005354AD">
        <w:rPr>
          <w:rFonts w:ascii="GHEA Grapalat" w:hAnsi="GHEA Grapalat"/>
          <w:b/>
          <w:sz w:val="18"/>
          <w:szCs w:val="18"/>
          <w:lang w:val="af-ZA"/>
        </w:rPr>
        <w:t xml:space="preserve"> </w:t>
      </w:r>
      <w:r w:rsidRPr="005354AD">
        <w:rPr>
          <w:rFonts w:ascii="GHEA Grapalat" w:hAnsi="GHEA Grapalat" w:cs="Sylfaen"/>
          <w:b/>
          <w:sz w:val="18"/>
          <w:szCs w:val="18"/>
          <w:lang w:val="pt-BR"/>
        </w:rPr>
        <w:t>որևէ</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առևտրային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նշանին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ֆիրմային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անվանմանը</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արտոնագրին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էսքիզին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կամ</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մոդելին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ծագման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երկրին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կամ</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կոնկրետ</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աղբյուրին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կամ</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արտադրողին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ապա</w:t>
      </w:r>
      <w:r w:rsidRPr="005354AD">
        <w:rPr>
          <w:rFonts w:ascii="GHEA Grapalat" w:hAnsi="GHEA Grapalat"/>
          <w:b/>
          <w:sz w:val="18"/>
          <w:szCs w:val="18"/>
          <w:lang w:val="af-ZA"/>
        </w:rPr>
        <w:t xml:space="preserve"> այդ </w:t>
      </w:r>
      <w:r w:rsidRPr="005354AD">
        <w:rPr>
          <w:rFonts w:ascii="GHEA Grapalat" w:hAnsi="GHEA Grapalat" w:cs="Sylfaen"/>
          <w:b/>
          <w:sz w:val="18"/>
          <w:szCs w:val="18"/>
          <w:lang w:val="pt-BR"/>
        </w:rPr>
        <w:t>դեպքում</w:t>
      </w:r>
      <w:r w:rsidRPr="005354AD">
        <w:rPr>
          <w:rFonts w:ascii="GHEA Grapalat" w:hAnsi="GHEA Grapalat" w:cs="Arial"/>
          <w:b/>
          <w:sz w:val="18"/>
          <w:szCs w:val="18"/>
          <w:lang w:val="af-ZA"/>
        </w:rPr>
        <w:t xml:space="preserve"> </w:t>
      </w:r>
      <w:r w:rsidRPr="005354AD">
        <w:rPr>
          <w:rFonts w:ascii="GHEA Grapalat" w:hAnsi="GHEA Grapalat"/>
          <w:b/>
          <w:sz w:val="18"/>
          <w:szCs w:val="18"/>
          <w:lang w:val="af-ZA"/>
        </w:rPr>
        <w:t xml:space="preserve"> </w:t>
      </w:r>
      <w:r w:rsidRPr="005354AD">
        <w:rPr>
          <w:rFonts w:ascii="GHEA Grapalat" w:hAnsi="GHEA Grapalat" w:cs="Sylfaen"/>
          <w:b/>
          <w:sz w:val="18"/>
          <w:szCs w:val="18"/>
          <w:lang w:val="pt-BR"/>
        </w:rPr>
        <w:t>մասնակիցները</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կարող</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են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ներկայացնել</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տվյալ</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գնման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առարկայի</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համարժեքը՝</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միաժամանակ</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հայտով</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ներկայացնելով</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համարժեքը</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ներկայացվող</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տվյալ</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գնման</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առարկայի</w:t>
      </w:r>
      <w:r w:rsidRPr="005354AD">
        <w:rPr>
          <w:rFonts w:ascii="GHEA Grapalat" w:hAnsi="GHEA Grapalat" w:cs="Arial"/>
          <w:b/>
          <w:sz w:val="18"/>
          <w:szCs w:val="18"/>
          <w:lang w:val="af-ZA"/>
        </w:rPr>
        <w:t xml:space="preserve"> </w:t>
      </w:r>
      <w:r w:rsidRPr="005354AD">
        <w:rPr>
          <w:rFonts w:ascii="GHEA Grapalat" w:hAnsi="GHEA Grapalat" w:cs="Sylfaen"/>
          <w:b/>
          <w:sz w:val="18"/>
          <w:szCs w:val="18"/>
          <w:lang w:val="pt-BR"/>
        </w:rPr>
        <w:t>հատկանիշները</w:t>
      </w:r>
      <w:r w:rsidRPr="005354AD">
        <w:rPr>
          <w:rFonts w:ascii="GHEA Grapalat" w:hAnsi="GHEA Grapalat"/>
          <w:b/>
          <w:sz w:val="18"/>
          <w:szCs w:val="18"/>
          <w:lang w:val="af-ZA"/>
        </w:rPr>
        <w:t>:</w:t>
      </w:r>
    </w:p>
    <w:p w14:paraId="5420FE11" w14:textId="77777777" w:rsidR="00034160" w:rsidRPr="005354AD" w:rsidRDefault="00034160">
      <w:pPr>
        <w:jc w:val="center"/>
        <w:rPr>
          <w:rFonts w:ascii="GHEA Grapalat" w:hAnsi="GHEA Grapalat"/>
          <w:sz w:val="20"/>
          <w:lang w:val="af-ZA"/>
        </w:rPr>
      </w:pPr>
    </w:p>
    <w:tbl>
      <w:tblPr>
        <w:tblW w:w="9639" w:type="dxa"/>
        <w:jc w:val="center"/>
        <w:tblLayout w:type="fixed"/>
        <w:tblLook w:val="04A0" w:firstRow="1" w:lastRow="0" w:firstColumn="1" w:lastColumn="0" w:noHBand="0" w:noVBand="1"/>
      </w:tblPr>
      <w:tblGrid>
        <w:gridCol w:w="4536"/>
        <w:gridCol w:w="760"/>
        <w:gridCol w:w="4343"/>
      </w:tblGrid>
      <w:tr w:rsidR="00034160" w:rsidRPr="005354AD" w14:paraId="4A6F71FA" w14:textId="77777777">
        <w:trPr>
          <w:jc w:val="center"/>
        </w:trPr>
        <w:tc>
          <w:tcPr>
            <w:tcW w:w="4536" w:type="dxa"/>
          </w:tcPr>
          <w:p w14:paraId="10BFBEE6" w14:textId="77777777" w:rsidR="00034160" w:rsidRPr="005354AD" w:rsidRDefault="00FB0689">
            <w:pPr>
              <w:jc w:val="center"/>
              <w:rPr>
                <w:rFonts w:ascii="GHEA Grapalat" w:hAnsi="GHEA Grapalat" w:cs="Sylfaen"/>
                <w:b/>
                <w:bCs/>
                <w:lang w:val="nb-NO"/>
              </w:rPr>
            </w:pPr>
            <w:r w:rsidRPr="005354AD">
              <w:rPr>
                <w:rFonts w:ascii="GHEA Grapalat" w:hAnsi="GHEA Grapalat" w:cs="Sylfaen"/>
                <w:b/>
                <w:bCs/>
                <w:lang w:val="nb-NO"/>
              </w:rPr>
              <w:t>ԳՆՈՐԴ</w:t>
            </w:r>
          </w:p>
          <w:p w14:paraId="270B4689" w14:textId="77777777" w:rsidR="00034160" w:rsidRPr="005354AD" w:rsidRDefault="00034160">
            <w:pPr>
              <w:rPr>
                <w:rFonts w:ascii="GHEA Grapalat" w:hAnsi="GHEA Grapalat"/>
                <w:sz w:val="22"/>
                <w:szCs w:val="22"/>
                <w:lang w:val="ru-RU"/>
              </w:rPr>
            </w:pPr>
          </w:p>
          <w:p w14:paraId="769DCC75" w14:textId="77777777" w:rsidR="00034160" w:rsidRPr="005354AD" w:rsidRDefault="00034160">
            <w:pPr>
              <w:rPr>
                <w:rFonts w:ascii="GHEA Grapalat" w:hAnsi="GHEA Grapalat"/>
                <w:lang w:val="ru-RU"/>
              </w:rPr>
            </w:pPr>
          </w:p>
          <w:p w14:paraId="1EB9AAC7" w14:textId="77777777" w:rsidR="00034160" w:rsidRPr="005354AD" w:rsidRDefault="00FB0689">
            <w:pPr>
              <w:jc w:val="center"/>
              <w:rPr>
                <w:rFonts w:ascii="GHEA Grapalat" w:hAnsi="GHEA Grapalat"/>
                <w:lang w:val="ru-RU"/>
              </w:rPr>
            </w:pPr>
            <w:r w:rsidRPr="005354AD">
              <w:rPr>
                <w:rFonts w:ascii="GHEA Grapalat" w:hAnsi="GHEA Grapalat"/>
                <w:lang w:val="ru-RU"/>
              </w:rPr>
              <w:t>---------------------------------</w:t>
            </w:r>
          </w:p>
          <w:p w14:paraId="53D95AF3" w14:textId="77777777" w:rsidR="00034160" w:rsidRPr="005354AD" w:rsidRDefault="00FB0689">
            <w:pPr>
              <w:jc w:val="center"/>
              <w:rPr>
                <w:rFonts w:ascii="GHEA Grapalat" w:hAnsi="GHEA Grapalat"/>
                <w:sz w:val="18"/>
                <w:szCs w:val="18"/>
              </w:rPr>
            </w:pPr>
            <w:r w:rsidRPr="005354AD">
              <w:rPr>
                <w:rFonts w:ascii="GHEA Grapalat" w:hAnsi="GHEA Grapalat"/>
                <w:sz w:val="18"/>
                <w:szCs w:val="18"/>
              </w:rPr>
              <w:t>/</w:t>
            </w:r>
            <w:proofErr w:type="spellStart"/>
            <w:r w:rsidRPr="005354AD">
              <w:rPr>
                <w:rFonts w:ascii="GHEA Grapalat" w:hAnsi="GHEA Grapalat" w:cs="Sylfaen"/>
                <w:sz w:val="18"/>
                <w:szCs w:val="18"/>
                <w:lang w:val="ru-RU"/>
              </w:rPr>
              <w:t>ստորագրություն</w:t>
            </w:r>
            <w:proofErr w:type="spellEnd"/>
            <w:r w:rsidRPr="005354AD">
              <w:rPr>
                <w:rFonts w:ascii="GHEA Grapalat" w:hAnsi="GHEA Grapalat"/>
                <w:sz w:val="18"/>
                <w:szCs w:val="18"/>
              </w:rPr>
              <w:t>/</w:t>
            </w:r>
          </w:p>
          <w:p w14:paraId="54830121" w14:textId="77777777" w:rsidR="00034160" w:rsidRPr="005354AD" w:rsidRDefault="00FB0689">
            <w:pPr>
              <w:jc w:val="center"/>
              <w:rPr>
                <w:rFonts w:ascii="GHEA Grapalat" w:hAnsi="GHEA Grapalat"/>
                <w:sz w:val="18"/>
                <w:szCs w:val="18"/>
                <w:lang w:val="ru-RU"/>
              </w:rPr>
            </w:pPr>
            <w:r w:rsidRPr="005354AD">
              <w:rPr>
                <w:rFonts w:ascii="GHEA Grapalat" w:hAnsi="GHEA Grapalat" w:cs="Sylfaen"/>
                <w:sz w:val="18"/>
                <w:szCs w:val="18"/>
                <w:lang w:val="ru-RU"/>
              </w:rPr>
              <w:t>Կ</w:t>
            </w:r>
            <w:r w:rsidRPr="005354AD">
              <w:rPr>
                <w:rFonts w:ascii="GHEA Grapalat" w:hAnsi="GHEA Grapalat"/>
                <w:sz w:val="18"/>
                <w:szCs w:val="18"/>
                <w:lang w:val="ru-RU"/>
              </w:rPr>
              <w:t>.</w:t>
            </w:r>
            <w:r w:rsidRPr="005354AD">
              <w:rPr>
                <w:rFonts w:ascii="GHEA Grapalat" w:hAnsi="GHEA Grapalat" w:cs="Sylfaen"/>
                <w:sz w:val="18"/>
                <w:szCs w:val="18"/>
                <w:lang w:val="ru-RU"/>
              </w:rPr>
              <w:t>Տ</w:t>
            </w:r>
          </w:p>
        </w:tc>
        <w:tc>
          <w:tcPr>
            <w:tcW w:w="760" w:type="dxa"/>
          </w:tcPr>
          <w:p w14:paraId="40CF3B8F" w14:textId="77777777" w:rsidR="00034160" w:rsidRPr="005354AD" w:rsidRDefault="00034160">
            <w:pPr>
              <w:jc w:val="center"/>
              <w:rPr>
                <w:rFonts w:ascii="GHEA Grapalat" w:hAnsi="GHEA Grapalat"/>
                <w:lang w:val="ru-RU"/>
              </w:rPr>
            </w:pPr>
          </w:p>
        </w:tc>
        <w:tc>
          <w:tcPr>
            <w:tcW w:w="4343" w:type="dxa"/>
          </w:tcPr>
          <w:p w14:paraId="692CBE5B" w14:textId="77777777" w:rsidR="00034160" w:rsidRPr="005354AD" w:rsidRDefault="00FB0689">
            <w:pPr>
              <w:jc w:val="center"/>
              <w:rPr>
                <w:rFonts w:ascii="GHEA Grapalat" w:hAnsi="GHEA Grapalat" w:cs="Sylfaen"/>
                <w:b/>
                <w:bCs/>
                <w:lang w:val="ru-RU"/>
              </w:rPr>
            </w:pPr>
            <w:r w:rsidRPr="005354AD">
              <w:rPr>
                <w:rFonts w:ascii="GHEA Grapalat" w:hAnsi="GHEA Grapalat" w:cs="Sylfaen"/>
                <w:b/>
                <w:bCs/>
                <w:lang w:val="pt-BR"/>
              </w:rPr>
              <w:t>ՎԱՃԱՌՈՂ</w:t>
            </w:r>
          </w:p>
          <w:p w14:paraId="748F87FD" w14:textId="77777777" w:rsidR="00034160" w:rsidRPr="005354AD" w:rsidRDefault="00034160">
            <w:pPr>
              <w:jc w:val="center"/>
              <w:rPr>
                <w:rFonts w:ascii="GHEA Grapalat" w:hAnsi="GHEA Grapalat"/>
                <w:lang w:val="ru-RU"/>
              </w:rPr>
            </w:pPr>
          </w:p>
          <w:p w14:paraId="4160FA6F" w14:textId="77777777" w:rsidR="00034160" w:rsidRPr="005354AD" w:rsidRDefault="00034160">
            <w:pPr>
              <w:jc w:val="center"/>
              <w:rPr>
                <w:rFonts w:ascii="GHEA Grapalat" w:hAnsi="GHEA Grapalat"/>
                <w:lang w:val="ru-RU"/>
              </w:rPr>
            </w:pPr>
          </w:p>
          <w:p w14:paraId="4074422D" w14:textId="77777777" w:rsidR="00034160" w:rsidRPr="005354AD" w:rsidRDefault="00FB0689">
            <w:pPr>
              <w:jc w:val="center"/>
              <w:rPr>
                <w:rFonts w:ascii="GHEA Grapalat" w:hAnsi="GHEA Grapalat"/>
                <w:lang w:val="ru-RU"/>
              </w:rPr>
            </w:pPr>
            <w:r w:rsidRPr="005354AD">
              <w:rPr>
                <w:rFonts w:ascii="GHEA Grapalat" w:hAnsi="GHEA Grapalat"/>
                <w:lang w:val="ru-RU"/>
              </w:rPr>
              <w:t>---------------------------------</w:t>
            </w:r>
          </w:p>
          <w:p w14:paraId="471B879F" w14:textId="77777777" w:rsidR="00034160" w:rsidRPr="005354AD" w:rsidRDefault="00FB0689">
            <w:pPr>
              <w:jc w:val="center"/>
              <w:rPr>
                <w:rFonts w:ascii="GHEA Grapalat" w:hAnsi="GHEA Grapalat"/>
                <w:sz w:val="18"/>
                <w:szCs w:val="18"/>
              </w:rPr>
            </w:pPr>
            <w:r w:rsidRPr="005354AD">
              <w:rPr>
                <w:rFonts w:ascii="GHEA Grapalat" w:hAnsi="GHEA Grapalat"/>
                <w:sz w:val="18"/>
                <w:szCs w:val="18"/>
              </w:rPr>
              <w:t>/</w:t>
            </w:r>
            <w:proofErr w:type="spellStart"/>
            <w:r w:rsidRPr="005354AD">
              <w:rPr>
                <w:rFonts w:ascii="GHEA Grapalat" w:hAnsi="GHEA Grapalat" w:cs="Sylfaen"/>
                <w:sz w:val="18"/>
                <w:szCs w:val="18"/>
                <w:lang w:val="ru-RU"/>
              </w:rPr>
              <w:t>ստորագրություն</w:t>
            </w:r>
            <w:proofErr w:type="spellEnd"/>
            <w:r w:rsidRPr="005354AD">
              <w:rPr>
                <w:rFonts w:ascii="GHEA Grapalat" w:hAnsi="GHEA Grapalat"/>
                <w:sz w:val="18"/>
                <w:szCs w:val="18"/>
              </w:rPr>
              <w:t>/</w:t>
            </w:r>
          </w:p>
          <w:p w14:paraId="062EBF59" w14:textId="77777777" w:rsidR="00034160" w:rsidRPr="005354AD" w:rsidRDefault="00FB0689">
            <w:pPr>
              <w:jc w:val="center"/>
              <w:rPr>
                <w:rFonts w:ascii="GHEA Grapalat" w:hAnsi="GHEA Grapalat"/>
                <w:sz w:val="22"/>
                <w:szCs w:val="22"/>
                <w:lang w:val="ru-RU"/>
              </w:rPr>
            </w:pPr>
            <w:r w:rsidRPr="005354AD">
              <w:rPr>
                <w:rFonts w:ascii="GHEA Grapalat" w:hAnsi="GHEA Grapalat" w:cs="Sylfaen"/>
                <w:sz w:val="18"/>
                <w:szCs w:val="18"/>
                <w:lang w:val="ru-RU"/>
              </w:rPr>
              <w:t>Կ</w:t>
            </w:r>
            <w:r w:rsidRPr="005354AD">
              <w:rPr>
                <w:rFonts w:ascii="GHEA Grapalat" w:hAnsi="GHEA Grapalat"/>
                <w:sz w:val="18"/>
                <w:szCs w:val="18"/>
                <w:lang w:val="ru-RU"/>
              </w:rPr>
              <w:t>.</w:t>
            </w:r>
            <w:r w:rsidRPr="005354AD">
              <w:rPr>
                <w:rFonts w:ascii="GHEA Grapalat" w:hAnsi="GHEA Grapalat" w:cs="Sylfaen"/>
                <w:sz w:val="18"/>
                <w:szCs w:val="18"/>
                <w:lang w:val="ru-RU"/>
              </w:rPr>
              <w:t>Տ</w:t>
            </w:r>
          </w:p>
        </w:tc>
      </w:tr>
    </w:tbl>
    <w:p w14:paraId="307469F3" w14:textId="77777777" w:rsidR="00034160" w:rsidRPr="005354AD" w:rsidRDefault="00FB0689">
      <w:pPr>
        <w:ind w:left="13452" w:firstLine="708"/>
        <w:rPr>
          <w:rFonts w:ascii="GHEA Grapalat" w:hAnsi="GHEA Grapalat"/>
          <w:i/>
          <w:sz w:val="18"/>
          <w:lang w:val="hy-AM"/>
        </w:rPr>
      </w:pPr>
      <w:r w:rsidRPr="005354AD">
        <w:rPr>
          <w:rFonts w:ascii="GHEA Grapalat" w:hAnsi="GHEA Grapalat"/>
          <w:sz w:val="20"/>
        </w:rPr>
        <w:br w:type="page"/>
        <w:t xml:space="preserve"> </w:t>
      </w:r>
      <w:r w:rsidRPr="005354AD">
        <w:rPr>
          <w:rFonts w:ascii="GHEA Grapalat" w:hAnsi="GHEA Grapalat"/>
          <w:i/>
          <w:sz w:val="18"/>
          <w:lang w:val="hy-AM"/>
        </w:rPr>
        <w:t>Հավելված N 2</w:t>
      </w:r>
    </w:p>
    <w:p w14:paraId="7D1158DB" w14:textId="77777777" w:rsidR="00034160" w:rsidRPr="005354AD" w:rsidRDefault="00FB0689">
      <w:pPr>
        <w:jc w:val="right"/>
        <w:rPr>
          <w:rFonts w:ascii="GHEA Grapalat" w:hAnsi="GHEA Grapalat"/>
          <w:i/>
          <w:sz w:val="18"/>
          <w:lang w:val="hy-AM"/>
        </w:rPr>
      </w:pPr>
      <w:r w:rsidRPr="005354AD">
        <w:rPr>
          <w:rFonts w:ascii="GHEA Grapalat" w:hAnsi="GHEA Grapalat"/>
          <w:i/>
          <w:sz w:val="18"/>
          <w:lang w:val="hy-AM"/>
        </w:rPr>
        <w:t xml:space="preserve">«         »              20  թ. կնքված </w:t>
      </w:r>
    </w:p>
    <w:p w14:paraId="1D8AB1A3" w14:textId="77777777" w:rsidR="00034160" w:rsidRPr="005354AD" w:rsidRDefault="00FB0689">
      <w:pPr>
        <w:jc w:val="right"/>
        <w:rPr>
          <w:rFonts w:ascii="GHEA Grapalat" w:hAnsi="GHEA Grapalat"/>
          <w:i/>
          <w:sz w:val="18"/>
          <w:lang w:val="hy-AM"/>
        </w:rPr>
      </w:pPr>
      <w:r w:rsidRPr="005354AD">
        <w:rPr>
          <w:rFonts w:ascii="GHEA Grapalat" w:hAnsi="GHEA Grapalat"/>
          <w:i/>
          <w:sz w:val="18"/>
          <w:lang w:val="hy-AM"/>
        </w:rPr>
        <w:t xml:space="preserve">                       ծածկագրով պայմանագրի</w:t>
      </w:r>
    </w:p>
    <w:p w14:paraId="6CCD793A" w14:textId="77777777" w:rsidR="00034160" w:rsidRPr="005354AD" w:rsidRDefault="00034160">
      <w:pPr>
        <w:tabs>
          <w:tab w:val="left" w:pos="9540"/>
        </w:tabs>
        <w:rPr>
          <w:rFonts w:ascii="GHEA Grapalat" w:hAnsi="GHEA Grapalat"/>
          <w:sz w:val="20"/>
          <w:lang w:val="hy-AM"/>
        </w:rPr>
      </w:pPr>
    </w:p>
    <w:p w14:paraId="21B09D0F" w14:textId="77777777" w:rsidR="00034160" w:rsidRPr="005354AD" w:rsidRDefault="00034160">
      <w:pPr>
        <w:tabs>
          <w:tab w:val="left" w:pos="9540"/>
        </w:tabs>
        <w:rPr>
          <w:rFonts w:ascii="GHEA Grapalat" w:hAnsi="GHEA Grapalat"/>
          <w:sz w:val="20"/>
          <w:lang w:val="hy-AM"/>
        </w:rPr>
      </w:pPr>
    </w:p>
    <w:p w14:paraId="0F860D03" w14:textId="77777777" w:rsidR="00034160" w:rsidRPr="005354AD" w:rsidRDefault="00FB0689">
      <w:pPr>
        <w:jc w:val="center"/>
        <w:rPr>
          <w:rFonts w:ascii="GHEA Grapalat" w:hAnsi="GHEA Grapalat"/>
          <w:sz w:val="20"/>
        </w:rPr>
      </w:pP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cs="Sylfaen"/>
          <w:b/>
          <w:sz w:val="22"/>
          <w:szCs w:val="22"/>
        </w:rPr>
        <w:softHyphen/>
      </w:r>
      <w:r w:rsidRPr="005354AD">
        <w:rPr>
          <w:rFonts w:ascii="GHEA Grapalat" w:hAnsi="GHEA Grapalat"/>
          <w:sz w:val="20"/>
        </w:rPr>
        <w:t>ՎՃԱՐՄԱՆ ԺԱՄԱՆԱԿԱՑՈՒՅՑ*</w:t>
      </w:r>
    </w:p>
    <w:p w14:paraId="24ADE749" w14:textId="77777777" w:rsidR="00034160" w:rsidRPr="005354AD" w:rsidRDefault="00FB0689">
      <w:pPr>
        <w:jc w:val="center"/>
        <w:rPr>
          <w:rFonts w:ascii="GHEA Grapalat" w:hAnsi="GHEA Grapalat"/>
          <w:sz w:val="20"/>
        </w:rPr>
      </w:pPr>
      <w:r w:rsidRPr="005354AD">
        <w:rPr>
          <w:rFonts w:ascii="GHEA Grapalat" w:hAnsi="GHEA Grapalat"/>
          <w:sz w:val="20"/>
        </w:rPr>
        <w:t xml:space="preserve">                                                                                                                                                                                                            </w:t>
      </w:r>
      <w:r w:rsidRPr="005354AD">
        <w:rPr>
          <w:rFonts w:ascii="GHEA Grapalat" w:hAnsi="GHEA Grapalat" w:cs="Sylfaen"/>
          <w:sz w:val="18"/>
        </w:rPr>
        <w:t>ՀՀ</w:t>
      </w:r>
      <w:r w:rsidRPr="005354AD">
        <w:rPr>
          <w:rFonts w:ascii="GHEA Grapalat" w:hAnsi="GHEA Grapalat" w:cs="Sylfaen"/>
          <w:sz w:val="18"/>
          <w:lang w:val="es-ES"/>
        </w:rPr>
        <w:t xml:space="preserve"> </w:t>
      </w:r>
      <w:proofErr w:type="spellStart"/>
      <w:r w:rsidRPr="005354AD">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948"/>
        <w:gridCol w:w="2908"/>
        <w:gridCol w:w="668"/>
        <w:gridCol w:w="567"/>
        <w:gridCol w:w="567"/>
        <w:gridCol w:w="567"/>
        <w:gridCol w:w="709"/>
        <w:gridCol w:w="708"/>
        <w:gridCol w:w="709"/>
        <w:gridCol w:w="709"/>
        <w:gridCol w:w="716"/>
        <w:gridCol w:w="563"/>
        <w:gridCol w:w="564"/>
        <w:gridCol w:w="638"/>
        <w:gridCol w:w="1475"/>
      </w:tblGrid>
      <w:tr w:rsidR="00034160" w:rsidRPr="005354AD" w14:paraId="00EABD77" w14:textId="77777777" w:rsidTr="00C7401E">
        <w:tc>
          <w:tcPr>
            <w:tcW w:w="15467" w:type="dxa"/>
            <w:gridSpan w:val="16"/>
          </w:tcPr>
          <w:p w14:paraId="3E8EA207" w14:textId="77777777" w:rsidR="00034160" w:rsidRPr="005354AD" w:rsidRDefault="00FB0689">
            <w:pPr>
              <w:jc w:val="center"/>
              <w:rPr>
                <w:rFonts w:ascii="GHEA Grapalat" w:hAnsi="GHEA Grapalat"/>
                <w:sz w:val="18"/>
                <w:lang w:val="es-ES"/>
              </w:rPr>
            </w:pPr>
            <w:r w:rsidRPr="005354AD">
              <w:rPr>
                <w:rFonts w:ascii="GHEA Grapalat" w:hAnsi="GHEA Grapalat"/>
                <w:sz w:val="18"/>
                <w:lang w:val="es-ES"/>
              </w:rPr>
              <w:t>Ապրանքի</w:t>
            </w:r>
          </w:p>
        </w:tc>
      </w:tr>
      <w:tr w:rsidR="00B374DF" w:rsidRPr="00373FEE" w14:paraId="21151FA7" w14:textId="77777777" w:rsidTr="00C7401E">
        <w:tc>
          <w:tcPr>
            <w:tcW w:w="1451" w:type="dxa"/>
            <w:vAlign w:val="center"/>
          </w:tcPr>
          <w:p w14:paraId="48732651" w14:textId="77777777" w:rsidR="00034160" w:rsidRPr="005354AD" w:rsidRDefault="00FB0689">
            <w:pPr>
              <w:jc w:val="center"/>
              <w:rPr>
                <w:rFonts w:ascii="GHEA Grapalat" w:hAnsi="GHEA Grapalat"/>
                <w:sz w:val="18"/>
                <w:lang w:val="es-ES"/>
              </w:rPr>
            </w:pPr>
            <w:proofErr w:type="spellStart"/>
            <w:r w:rsidRPr="005354AD">
              <w:rPr>
                <w:rFonts w:ascii="GHEA Grapalat" w:hAnsi="GHEA Grapalat"/>
                <w:sz w:val="18"/>
              </w:rPr>
              <w:t>հրավերով</w:t>
            </w:r>
            <w:proofErr w:type="spellEnd"/>
            <w:r w:rsidRPr="005354AD">
              <w:rPr>
                <w:rFonts w:ascii="GHEA Grapalat" w:hAnsi="GHEA Grapalat"/>
                <w:sz w:val="18"/>
              </w:rPr>
              <w:t xml:space="preserve"> </w:t>
            </w:r>
            <w:proofErr w:type="spellStart"/>
            <w:r w:rsidRPr="005354AD">
              <w:rPr>
                <w:rFonts w:ascii="GHEA Grapalat" w:hAnsi="GHEA Grapalat"/>
                <w:sz w:val="18"/>
              </w:rPr>
              <w:t>նախատեսված</w:t>
            </w:r>
            <w:proofErr w:type="spellEnd"/>
            <w:r w:rsidRPr="005354AD">
              <w:rPr>
                <w:rFonts w:ascii="GHEA Grapalat" w:hAnsi="GHEA Grapalat"/>
                <w:sz w:val="18"/>
              </w:rPr>
              <w:t xml:space="preserve"> </w:t>
            </w:r>
            <w:proofErr w:type="spellStart"/>
            <w:r w:rsidRPr="005354AD">
              <w:rPr>
                <w:rFonts w:ascii="GHEA Grapalat" w:hAnsi="GHEA Grapalat"/>
                <w:sz w:val="18"/>
              </w:rPr>
              <w:t>չափաբաժնի</w:t>
            </w:r>
            <w:proofErr w:type="spellEnd"/>
            <w:r w:rsidRPr="005354AD">
              <w:rPr>
                <w:rFonts w:ascii="GHEA Grapalat" w:hAnsi="GHEA Grapalat"/>
                <w:sz w:val="18"/>
              </w:rPr>
              <w:t xml:space="preserve"> </w:t>
            </w:r>
            <w:proofErr w:type="spellStart"/>
            <w:r w:rsidRPr="005354AD">
              <w:rPr>
                <w:rFonts w:ascii="GHEA Grapalat" w:hAnsi="GHEA Grapalat"/>
                <w:sz w:val="18"/>
              </w:rPr>
              <w:t>համարը</w:t>
            </w:r>
            <w:proofErr w:type="spellEnd"/>
          </w:p>
        </w:tc>
        <w:tc>
          <w:tcPr>
            <w:tcW w:w="1948" w:type="dxa"/>
            <w:vAlign w:val="center"/>
          </w:tcPr>
          <w:p w14:paraId="0491D217" w14:textId="77777777" w:rsidR="00034160" w:rsidRPr="005354AD" w:rsidRDefault="00FB0689">
            <w:pPr>
              <w:jc w:val="center"/>
              <w:rPr>
                <w:rFonts w:ascii="GHEA Grapalat" w:hAnsi="GHEA Grapalat"/>
                <w:sz w:val="18"/>
                <w:lang w:val="es-ES"/>
              </w:rPr>
            </w:pPr>
            <w:proofErr w:type="spellStart"/>
            <w:r w:rsidRPr="005354AD">
              <w:rPr>
                <w:rFonts w:ascii="GHEA Grapalat" w:hAnsi="GHEA Grapalat"/>
                <w:sz w:val="18"/>
              </w:rPr>
              <w:t>գնումների</w:t>
            </w:r>
            <w:proofErr w:type="spellEnd"/>
            <w:r w:rsidRPr="005354AD">
              <w:rPr>
                <w:rFonts w:ascii="GHEA Grapalat" w:hAnsi="GHEA Grapalat"/>
                <w:sz w:val="18"/>
                <w:lang w:val="es-ES"/>
              </w:rPr>
              <w:t xml:space="preserve"> </w:t>
            </w:r>
            <w:proofErr w:type="spellStart"/>
            <w:r w:rsidRPr="005354AD">
              <w:rPr>
                <w:rFonts w:ascii="GHEA Grapalat" w:hAnsi="GHEA Grapalat"/>
                <w:sz w:val="18"/>
              </w:rPr>
              <w:t>պլանով</w:t>
            </w:r>
            <w:proofErr w:type="spellEnd"/>
            <w:r w:rsidRPr="005354AD">
              <w:rPr>
                <w:rFonts w:ascii="GHEA Grapalat" w:hAnsi="GHEA Grapalat"/>
                <w:sz w:val="18"/>
                <w:lang w:val="es-ES"/>
              </w:rPr>
              <w:t xml:space="preserve"> </w:t>
            </w:r>
            <w:proofErr w:type="spellStart"/>
            <w:r w:rsidRPr="005354AD">
              <w:rPr>
                <w:rFonts w:ascii="GHEA Grapalat" w:hAnsi="GHEA Grapalat"/>
                <w:sz w:val="18"/>
              </w:rPr>
              <w:t>նախատեսված</w:t>
            </w:r>
            <w:proofErr w:type="spellEnd"/>
            <w:r w:rsidRPr="005354AD">
              <w:rPr>
                <w:rFonts w:ascii="GHEA Grapalat" w:hAnsi="GHEA Grapalat"/>
                <w:sz w:val="18"/>
                <w:lang w:val="es-ES"/>
              </w:rPr>
              <w:t xml:space="preserve"> </w:t>
            </w:r>
            <w:proofErr w:type="spellStart"/>
            <w:r w:rsidRPr="005354AD">
              <w:rPr>
                <w:rFonts w:ascii="GHEA Grapalat" w:hAnsi="GHEA Grapalat"/>
                <w:sz w:val="18"/>
              </w:rPr>
              <w:t>միջանցիկ</w:t>
            </w:r>
            <w:proofErr w:type="spellEnd"/>
            <w:r w:rsidRPr="005354AD">
              <w:rPr>
                <w:rFonts w:ascii="GHEA Grapalat" w:hAnsi="GHEA Grapalat"/>
                <w:sz w:val="18"/>
                <w:lang w:val="es-ES"/>
              </w:rPr>
              <w:t xml:space="preserve"> </w:t>
            </w:r>
            <w:proofErr w:type="spellStart"/>
            <w:r w:rsidRPr="005354AD">
              <w:rPr>
                <w:rFonts w:ascii="GHEA Grapalat" w:hAnsi="GHEA Grapalat"/>
                <w:sz w:val="18"/>
              </w:rPr>
              <w:t>ծածկագիրը</w:t>
            </w:r>
            <w:proofErr w:type="spellEnd"/>
            <w:r w:rsidRPr="005354AD">
              <w:rPr>
                <w:rFonts w:ascii="GHEA Grapalat" w:hAnsi="GHEA Grapalat"/>
                <w:sz w:val="18"/>
                <w:lang w:val="es-ES"/>
              </w:rPr>
              <w:t xml:space="preserve">` </w:t>
            </w:r>
            <w:proofErr w:type="spellStart"/>
            <w:r w:rsidRPr="005354AD">
              <w:rPr>
                <w:rFonts w:ascii="GHEA Grapalat" w:hAnsi="GHEA Grapalat"/>
                <w:sz w:val="18"/>
              </w:rPr>
              <w:t>ըստ</w:t>
            </w:r>
            <w:proofErr w:type="spellEnd"/>
            <w:r w:rsidRPr="005354AD">
              <w:rPr>
                <w:rFonts w:ascii="GHEA Grapalat" w:hAnsi="GHEA Grapalat"/>
                <w:sz w:val="18"/>
                <w:lang w:val="es-ES"/>
              </w:rPr>
              <w:t xml:space="preserve"> </w:t>
            </w:r>
            <w:r w:rsidRPr="005354AD">
              <w:rPr>
                <w:rFonts w:ascii="GHEA Grapalat" w:hAnsi="GHEA Grapalat"/>
                <w:sz w:val="18"/>
              </w:rPr>
              <w:t>ԳՄԱ</w:t>
            </w:r>
            <w:r w:rsidRPr="005354AD">
              <w:rPr>
                <w:rFonts w:ascii="GHEA Grapalat" w:hAnsi="GHEA Grapalat"/>
                <w:sz w:val="18"/>
                <w:lang w:val="es-ES"/>
              </w:rPr>
              <w:t xml:space="preserve"> </w:t>
            </w:r>
            <w:proofErr w:type="spellStart"/>
            <w:r w:rsidRPr="005354AD">
              <w:rPr>
                <w:rFonts w:ascii="GHEA Grapalat" w:hAnsi="GHEA Grapalat"/>
                <w:sz w:val="18"/>
              </w:rPr>
              <w:t>դասակարգման</w:t>
            </w:r>
            <w:proofErr w:type="spellEnd"/>
            <w:r w:rsidRPr="005354AD">
              <w:rPr>
                <w:rFonts w:ascii="GHEA Grapalat" w:hAnsi="GHEA Grapalat"/>
                <w:sz w:val="18"/>
                <w:lang w:val="es-ES"/>
              </w:rPr>
              <w:t xml:space="preserve"> (CPV)</w:t>
            </w:r>
          </w:p>
        </w:tc>
        <w:tc>
          <w:tcPr>
            <w:tcW w:w="2908" w:type="dxa"/>
            <w:vAlign w:val="center"/>
          </w:tcPr>
          <w:p w14:paraId="69356111" w14:textId="77777777" w:rsidR="00034160" w:rsidRPr="005354AD" w:rsidRDefault="00FB0689">
            <w:pPr>
              <w:jc w:val="center"/>
              <w:rPr>
                <w:rFonts w:ascii="GHEA Grapalat" w:hAnsi="GHEA Grapalat"/>
                <w:sz w:val="18"/>
                <w:lang w:val="es-ES"/>
              </w:rPr>
            </w:pPr>
            <w:proofErr w:type="spellStart"/>
            <w:r w:rsidRPr="005354AD">
              <w:rPr>
                <w:rFonts w:ascii="GHEA Grapalat" w:hAnsi="GHEA Grapalat"/>
                <w:sz w:val="18"/>
              </w:rPr>
              <w:t>անվանումը</w:t>
            </w:r>
            <w:proofErr w:type="spellEnd"/>
          </w:p>
        </w:tc>
        <w:tc>
          <w:tcPr>
            <w:tcW w:w="9160" w:type="dxa"/>
            <w:gridSpan w:val="13"/>
            <w:vAlign w:val="center"/>
          </w:tcPr>
          <w:p w14:paraId="3FD9C987" w14:textId="0398354C" w:rsidR="00034160" w:rsidRPr="005354AD" w:rsidRDefault="00FB0689">
            <w:pPr>
              <w:jc w:val="both"/>
              <w:rPr>
                <w:rFonts w:ascii="GHEA Grapalat" w:hAnsi="GHEA Grapalat"/>
                <w:sz w:val="18"/>
                <w:lang w:val="es-ES"/>
              </w:rPr>
            </w:pPr>
            <w:r w:rsidRPr="005354AD">
              <w:rPr>
                <w:rFonts w:ascii="GHEA Grapalat" w:hAnsi="GHEA Grapalat"/>
                <w:sz w:val="18"/>
                <w:lang w:val="es-ES"/>
              </w:rPr>
              <w:t>դիմաց վճարումները նախատեսվում է իրականացնել 20</w:t>
            </w:r>
            <w:r w:rsidR="007D4F7D">
              <w:rPr>
                <w:rFonts w:ascii="GHEA Grapalat" w:hAnsi="GHEA Grapalat"/>
                <w:sz w:val="18"/>
                <w:lang w:val="hy-AM"/>
              </w:rPr>
              <w:t>22</w:t>
            </w:r>
            <w:r w:rsidRPr="005354AD">
              <w:rPr>
                <w:rFonts w:ascii="GHEA Grapalat" w:hAnsi="GHEA Grapalat"/>
                <w:sz w:val="18"/>
                <w:lang w:val="es-ES"/>
              </w:rPr>
              <w:t xml:space="preserve">  թ-ին` ըստ ամիսների, այդ թվում**</w:t>
            </w:r>
          </w:p>
        </w:tc>
      </w:tr>
      <w:tr w:rsidR="00B374DF" w:rsidRPr="005354AD" w14:paraId="60407144" w14:textId="77777777" w:rsidTr="00C7401E">
        <w:trPr>
          <w:trHeight w:val="1538"/>
        </w:trPr>
        <w:tc>
          <w:tcPr>
            <w:tcW w:w="1451" w:type="dxa"/>
          </w:tcPr>
          <w:p w14:paraId="426C1AD1" w14:textId="77777777" w:rsidR="00034160" w:rsidRPr="005354AD" w:rsidRDefault="00034160">
            <w:pPr>
              <w:jc w:val="center"/>
              <w:rPr>
                <w:rFonts w:ascii="GHEA Grapalat" w:hAnsi="GHEA Grapalat"/>
                <w:sz w:val="20"/>
                <w:lang w:val="es-ES"/>
              </w:rPr>
            </w:pPr>
          </w:p>
        </w:tc>
        <w:tc>
          <w:tcPr>
            <w:tcW w:w="1948" w:type="dxa"/>
          </w:tcPr>
          <w:p w14:paraId="484D92E6" w14:textId="77777777" w:rsidR="00034160" w:rsidRPr="005354AD" w:rsidRDefault="00034160">
            <w:pPr>
              <w:jc w:val="center"/>
              <w:rPr>
                <w:rFonts w:ascii="GHEA Grapalat" w:hAnsi="GHEA Grapalat"/>
                <w:sz w:val="20"/>
                <w:lang w:val="es-ES"/>
              </w:rPr>
            </w:pPr>
          </w:p>
        </w:tc>
        <w:tc>
          <w:tcPr>
            <w:tcW w:w="2908" w:type="dxa"/>
          </w:tcPr>
          <w:p w14:paraId="63096CA0" w14:textId="77777777" w:rsidR="00034160" w:rsidRPr="005354AD" w:rsidRDefault="00034160">
            <w:pPr>
              <w:jc w:val="center"/>
              <w:rPr>
                <w:rFonts w:ascii="GHEA Grapalat" w:hAnsi="GHEA Grapalat"/>
                <w:sz w:val="20"/>
                <w:lang w:val="es-ES"/>
              </w:rPr>
            </w:pPr>
          </w:p>
        </w:tc>
        <w:tc>
          <w:tcPr>
            <w:tcW w:w="668" w:type="dxa"/>
            <w:textDirection w:val="btLr"/>
            <w:vAlign w:val="center"/>
          </w:tcPr>
          <w:p w14:paraId="7B99259D"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cs="Sylfaen"/>
                <w:sz w:val="18"/>
                <w:szCs w:val="22"/>
                <w:lang w:val="pt-BR"/>
              </w:rPr>
              <w:t>հունվար</w:t>
            </w:r>
          </w:p>
        </w:tc>
        <w:tc>
          <w:tcPr>
            <w:tcW w:w="567" w:type="dxa"/>
            <w:textDirection w:val="btLr"/>
            <w:vAlign w:val="center"/>
          </w:tcPr>
          <w:p w14:paraId="3D450307" w14:textId="77777777" w:rsidR="00034160" w:rsidRPr="005354AD" w:rsidRDefault="00FB0689">
            <w:pPr>
              <w:ind w:left="113" w:right="-7"/>
              <w:jc w:val="center"/>
              <w:rPr>
                <w:rFonts w:ascii="GHEA Grapalat" w:hAnsi="GHEA Grapalat" w:cs="Sylfaen"/>
                <w:sz w:val="18"/>
                <w:szCs w:val="22"/>
                <w:lang w:val="pt-BR"/>
              </w:rPr>
            </w:pPr>
            <w:r w:rsidRPr="005354AD">
              <w:rPr>
                <w:rFonts w:ascii="GHEA Grapalat" w:hAnsi="GHEA Grapalat" w:cs="Sylfaen"/>
                <w:sz w:val="18"/>
                <w:szCs w:val="22"/>
                <w:lang w:val="pt-BR"/>
              </w:rPr>
              <w:t>փետրվար</w:t>
            </w:r>
          </w:p>
        </w:tc>
        <w:tc>
          <w:tcPr>
            <w:tcW w:w="567" w:type="dxa"/>
            <w:textDirection w:val="btLr"/>
            <w:vAlign w:val="center"/>
          </w:tcPr>
          <w:p w14:paraId="1B91FB49"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cs="Sylfaen"/>
                <w:sz w:val="18"/>
                <w:szCs w:val="22"/>
                <w:lang w:val="pt-BR"/>
              </w:rPr>
              <w:t>մարտ</w:t>
            </w:r>
          </w:p>
        </w:tc>
        <w:tc>
          <w:tcPr>
            <w:tcW w:w="567" w:type="dxa"/>
            <w:textDirection w:val="btLr"/>
            <w:vAlign w:val="center"/>
          </w:tcPr>
          <w:p w14:paraId="4A61EDE5" w14:textId="77777777" w:rsidR="00034160" w:rsidRPr="005354AD" w:rsidRDefault="00FB0689">
            <w:pPr>
              <w:ind w:left="113" w:right="-7"/>
              <w:jc w:val="center"/>
              <w:rPr>
                <w:rFonts w:ascii="GHEA Grapalat" w:hAnsi="GHEA Grapalat" w:cs="Sylfaen"/>
                <w:sz w:val="18"/>
                <w:szCs w:val="22"/>
                <w:lang w:val="pt-BR"/>
              </w:rPr>
            </w:pPr>
            <w:r w:rsidRPr="005354AD">
              <w:rPr>
                <w:rFonts w:ascii="GHEA Grapalat" w:hAnsi="GHEA Grapalat" w:cs="Sylfaen"/>
                <w:sz w:val="18"/>
                <w:szCs w:val="22"/>
                <w:lang w:val="pt-BR"/>
              </w:rPr>
              <w:t>ապրիլ</w:t>
            </w:r>
          </w:p>
        </w:tc>
        <w:tc>
          <w:tcPr>
            <w:tcW w:w="709" w:type="dxa"/>
            <w:textDirection w:val="btLr"/>
            <w:vAlign w:val="center"/>
          </w:tcPr>
          <w:p w14:paraId="29F043E2"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cs="Sylfaen"/>
                <w:sz w:val="18"/>
                <w:szCs w:val="22"/>
                <w:lang w:val="pt-BR"/>
              </w:rPr>
              <w:t>մայիս</w:t>
            </w:r>
          </w:p>
        </w:tc>
        <w:tc>
          <w:tcPr>
            <w:tcW w:w="708" w:type="dxa"/>
            <w:textDirection w:val="btLr"/>
            <w:vAlign w:val="center"/>
          </w:tcPr>
          <w:p w14:paraId="0168F8D7"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cs="Sylfaen"/>
                <w:sz w:val="18"/>
                <w:szCs w:val="22"/>
                <w:lang w:val="pt-BR"/>
              </w:rPr>
              <w:t>հունիս</w:t>
            </w:r>
          </w:p>
        </w:tc>
        <w:tc>
          <w:tcPr>
            <w:tcW w:w="709" w:type="dxa"/>
            <w:textDirection w:val="btLr"/>
            <w:vAlign w:val="center"/>
          </w:tcPr>
          <w:p w14:paraId="331F0B60"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cs="Sylfaen"/>
                <w:sz w:val="18"/>
                <w:szCs w:val="22"/>
                <w:lang w:val="pt-BR"/>
              </w:rPr>
              <w:t>հուլիս</w:t>
            </w:r>
            <w:r w:rsidRPr="005354AD">
              <w:rPr>
                <w:rFonts w:ascii="GHEA Grapalat" w:hAnsi="GHEA Grapalat" w:cs="Times Armenian"/>
                <w:sz w:val="18"/>
                <w:szCs w:val="22"/>
                <w:lang w:val="pt-BR"/>
              </w:rPr>
              <w:t xml:space="preserve"> </w:t>
            </w:r>
          </w:p>
        </w:tc>
        <w:tc>
          <w:tcPr>
            <w:tcW w:w="709" w:type="dxa"/>
            <w:textDirection w:val="btLr"/>
            <w:vAlign w:val="center"/>
          </w:tcPr>
          <w:p w14:paraId="49042F5A"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cs="Sylfaen"/>
                <w:sz w:val="18"/>
                <w:szCs w:val="22"/>
                <w:lang w:val="pt-BR"/>
              </w:rPr>
              <w:t>օգոստոս</w:t>
            </w:r>
          </w:p>
        </w:tc>
        <w:tc>
          <w:tcPr>
            <w:tcW w:w="716" w:type="dxa"/>
            <w:textDirection w:val="btLr"/>
            <w:vAlign w:val="center"/>
          </w:tcPr>
          <w:p w14:paraId="40996DFE"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cs="Sylfaen"/>
                <w:sz w:val="18"/>
                <w:szCs w:val="22"/>
                <w:lang w:val="pt-BR"/>
              </w:rPr>
              <w:t>սեպտեմբեր</w:t>
            </w:r>
            <w:r w:rsidRPr="005354AD">
              <w:rPr>
                <w:rFonts w:ascii="GHEA Grapalat" w:hAnsi="GHEA Grapalat" w:cs="Times Armenian"/>
                <w:sz w:val="18"/>
                <w:szCs w:val="22"/>
                <w:lang w:val="pt-BR"/>
              </w:rPr>
              <w:t xml:space="preserve"> </w:t>
            </w:r>
          </w:p>
        </w:tc>
        <w:tc>
          <w:tcPr>
            <w:tcW w:w="563" w:type="dxa"/>
            <w:textDirection w:val="btLr"/>
            <w:vAlign w:val="center"/>
          </w:tcPr>
          <w:p w14:paraId="591D86C8"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cs="Sylfaen"/>
                <w:sz w:val="18"/>
                <w:szCs w:val="22"/>
                <w:lang w:val="pt-BR"/>
              </w:rPr>
              <w:t>Հոկտեմբեր</w:t>
            </w:r>
          </w:p>
        </w:tc>
        <w:tc>
          <w:tcPr>
            <w:tcW w:w="564" w:type="dxa"/>
            <w:textDirection w:val="btLr"/>
            <w:vAlign w:val="center"/>
          </w:tcPr>
          <w:p w14:paraId="5CC89ADE"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sz w:val="18"/>
              </w:rPr>
              <w:t xml:space="preserve"> </w:t>
            </w:r>
            <w:r w:rsidRPr="005354AD">
              <w:rPr>
                <w:rFonts w:ascii="GHEA Grapalat" w:hAnsi="GHEA Grapalat" w:cs="Sylfaen"/>
                <w:sz w:val="18"/>
                <w:szCs w:val="22"/>
                <w:lang w:val="pt-BR"/>
              </w:rPr>
              <w:t>նոյեմբեր</w:t>
            </w:r>
          </w:p>
        </w:tc>
        <w:tc>
          <w:tcPr>
            <w:tcW w:w="638" w:type="dxa"/>
            <w:textDirection w:val="btLr"/>
            <w:vAlign w:val="center"/>
          </w:tcPr>
          <w:p w14:paraId="16EA2C4A" w14:textId="77777777" w:rsidR="00034160" w:rsidRPr="005354AD" w:rsidRDefault="00FB0689">
            <w:pPr>
              <w:ind w:left="113" w:right="-7"/>
              <w:jc w:val="center"/>
              <w:rPr>
                <w:rFonts w:ascii="GHEA Grapalat" w:hAnsi="GHEA Grapalat"/>
                <w:sz w:val="18"/>
                <w:szCs w:val="22"/>
                <w:lang w:val="pt-BR"/>
              </w:rPr>
            </w:pPr>
            <w:r w:rsidRPr="005354AD">
              <w:rPr>
                <w:rFonts w:ascii="GHEA Grapalat" w:hAnsi="GHEA Grapalat" w:cs="Sylfaen"/>
                <w:sz w:val="18"/>
                <w:szCs w:val="22"/>
                <w:lang w:val="pt-BR"/>
              </w:rPr>
              <w:t>դեկտեմբեր</w:t>
            </w:r>
          </w:p>
        </w:tc>
        <w:tc>
          <w:tcPr>
            <w:tcW w:w="1475" w:type="dxa"/>
            <w:vAlign w:val="center"/>
          </w:tcPr>
          <w:p w14:paraId="30B1CD1A" w14:textId="77777777" w:rsidR="00034160" w:rsidRPr="005354AD" w:rsidRDefault="00FB0689">
            <w:pPr>
              <w:ind w:right="-1"/>
              <w:jc w:val="center"/>
              <w:rPr>
                <w:rFonts w:ascii="GHEA Grapalat" w:hAnsi="GHEA Grapalat"/>
                <w:sz w:val="18"/>
                <w:szCs w:val="22"/>
                <w:lang w:val="pt-BR"/>
              </w:rPr>
            </w:pPr>
            <w:r w:rsidRPr="005354AD">
              <w:rPr>
                <w:rFonts w:ascii="GHEA Grapalat" w:hAnsi="GHEA Grapalat" w:cs="Sylfaen"/>
                <w:sz w:val="18"/>
                <w:szCs w:val="22"/>
                <w:lang w:val="pt-BR"/>
              </w:rPr>
              <w:t>Ընդամենը</w:t>
            </w:r>
          </w:p>
          <w:p w14:paraId="30163D75" w14:textId="77777777" w:rsidR="00034160" w:rsidRPr="005354AD" w:rsidRDefault="00034160">
            <w:pPr>
              <w:jc w:val="center"/>
              <w:rPr>
                <w:rFonts w:ascii="GHEA Grapalat" w:hAnsi="GHEA Grapalat"/>
                <w:sz w:val="18"/>
                <w:lang w:val="es-ES"/>
              </w:rPr>
            </w:pPr>
          </w:p>
        </w:tc>
      </w:tr>
      <w:tr w:rsidR="006D4F82" w:rsidRPr="005354AD" w14:paraId="5A1EA04C" w14:textId="77777777" w:rsidTr="00C7401E">
        <w:trPr>
          <w:trHeight w:val="386"/>
        </w:trPr>
        <w:tc>
          <w:tcPr>
            <w:tcW w:w="1451" w:type="dxa"/>
          </w:tcPr>
          <w:p w14:paraId="23462DA6" w14:textId="11CD8E59"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2217ADC2" w14:textId="255208CA"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0"/>
                <w:szCs w:val="20"/>
              </w:rPr>
              <w:t>03142510/2</w:t>
            </w:r>
          </w:p>
        </w:tc>
        <w:tc>
          <w:tcPr>
            <w:tcW w:w="2908" w:type="dxa"/>
          </w:tcPr>
          <w:p w14:paraId="0171B523" w14:textId="50258514" w:rsidR="006D4F82" w:rsidRPr="00461435" w:rsidRDefault="006D4F82" w:rsidP="006D4F82">
            <w:pPr>
              <w:rPr>
                <w:rFonts w:ascii="GHEA Grapalat" w:hAnsi="GHEA Grapalat"/>
                <w:color w:val="000000"/>
                <w:sz w:val="20"/>
                <w:szCs w:val="28"/>
              </w:rPr>
            </w:pPr>
            <w:proofErr w:type="spellStart"/>
            <w:r w:rsidRPr="001779C6">
              <w:rPr>
                <w:rFonts w:ascii="GHEA Grapalat" w:hAnsi="GHEA Grapalat" w:cs="Sylfaen"/>
                <w:color w:val="000000"/>
                <w:sz w:val="20"/>
                <w:szCs w:val="20"/>
              </w:rPr>
              <w:t>Հավկիթ</w:t>
            </w:r>
            <w:proofErr w:type="spellEnd"/>
          </w:p>
        </w:tc>
        <w:tc>
          <w:tcPr>
            <w:tcW w:w="668" w:type="dxa"/>
          </w:tcPr>
          <w:p w14:paraId="023EA209" w14:textId="77777777" w:rsidR="006D4F82" w:rsidRPr="005354AD" w:rsidRDefault="006D4F82" w:rsidP="006D4F82">
            <w:pPr>
              <w:jc w:val="center"/>
              <w:rPr>
                <w:rFonts w:ascii="GHEA Grapalat" w:hAnsi="GHEA Grapalat"/>
                <w:sz w:val="20"/>
                <w:szCs w:val="20"/>
                <w:lang w:val="pt-BR"/>
              </w:rPr>
            </w:pPr>
          </w:p>
        </w:tc>
        <w:tc>
          <w:tcPr>
            <w:tcW w:w="567" w:type="dxa"/>
          </w:tcPr>
          <w:p w14:paraId="37DAEE17" w14:textId="77777777" w:rsidR="006D4F82" w:rsidRPr="005354AD" w:rsidRDefault="006D4F82" w:rsidP="006D4F82">
            <w:pPr>
              <w:jc w:val="center"/>
              <w:rPr>
                <w:rFonts w:ascii="GHEA Grapalat" w:hAnsi="GHEA Grapalat"/>
                <w:sz w:val="20"/>
                <w:szCs w:val="20"/>
                <w:lang w:val="pt-BR"/>
              </w:rPr>
            </w:pPr>
          </w:p>
        </w:tc>
        <w:tc>
          <w:tcPr>
            <w:tcW w:w="567" w:type="dxa"/>
          </w:tcPr>
          <w:p w14:paraId="64ECBDE2" w14:textId="77777777" w:rsidR="006D4F82" w:rsidRPr="005354AD" w:rsidRDefault="006D4F82" w:rsidP="006D4F82">
            <w:pPr>
              <w:jc w:val="center"/>
              <w:rPr>
                <w:rFonts w:ascii="GHEA Grapalat" w:hAnsi="GHEA Grapalat"/>
                <w:sz w:val="20"/>
                <w:szCs w:val="20"/>
                <w:lang w:val="pt-BR"/>
              </w:rPr>
            </w:pPr>
          </w:p>
        </w:tc>
        <w:tc>
          <w:tcPr>
            <w:tcW w:w="567" w:type="dxa"/>
          </w:tcPr>
          <w:p w14:paraId="693D6A4E" w14:textId="77777777" w:rsidR="006D4F82" w:rsidRPr="005354AD" w:rsidRDefault="006D4F82" w:rsidP="006D4F82">
            <w:pPr>
              <w:jc w:val="center"/>
              <w:rPr>
                <w:rFonts w:ascii="GHEA Grapalat" w:hAnsi="GHEA Grapalat"/>
                <w:sz w:val="20"/>
                <w:szCs w:val="20"/>
                <w:lang w:val="pt-BR"/>
              </w:rPr>
            </w:pPr>
          </w:p>
        </w:tc>
        <w:tc>
          <w:tcPr>
            <w:tcW w:w="709" w:type="dxa"/>
          </w:tcPr>
          <w:p w14:paraId="74241F0E" w14:textId="77777777" w:rsidR="006D4F82" w:rsidRPr="005354AD" w:rsidRDefault="006D4F82" w:rsidP="006D4F82">
            <w:pPr>
              <w:jc w:val="center"/>
              <w:rPr>
                <w:rFonts w:ascii="GHEA Grapalat" w:hAnsi="GHEA Grapalat"/>
                <w:sz w:val="20"/>
                <w:szCs w:val="20"/>
                <w:lang w:val="pt-BR"/>
              </w:rPr>
            </w:pPr>
          </w:p>
        </w:tc>
        <w:tc>
          <w:tcPr>
            <w:tcW w:w="708" w:type="dxa"/>
          </w:tcPr>
          <w:p w14:paraId="28C84B6E"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270291CE" w14:textId="2DFED932" w:rsidR="006D4F82" w:rsidRPr="005354AD" w:rsidRDefault="006D4F82" w:rsidP="006D4F82">
            <w:pPr>
              <w:jc w:val="center"/>
              <w:rPr>
                <w:rFonts w:ascii="GHEA Grapalat" w:hAnsi="GHEA Grapalat"/>
                <w:sz w:val="20"/>
                <w:szCs w:val="20"/>
                <w:lang w:val="hy-AM"/>
              </w:rPr>
            </w:pPr>
            <w:r w:rsidRPr="005354AD">
              <w:rPr>
                <w:rFonts w:ascii="GHEA Grapalat" w:hAnsi="GHEA Grapalat" w:cs="Arial"/>
                <w:sz w:val="18"/>
                <w:szCs w:val="18"/>
              </w:rPr>
              <w:t>10%</w:t>
            </w:r>
          </w:p>
        </w:tc>
        <w:tc>
          <w:tcPr>
            <w:tcW w:w="709" w:type="dxa"/>
            <w:vAlign w:val="center"/>
          </w:tcPr>
          <w:p w14:paraId="28A05352" w14:textId="2035F7E4" w:rsidR="006D4F82" w:rsidRPr="005354AD" w:rsidRDefault="006D4F82" w:rsidP="006D4F82">
            <w:pPr>
              <w:jc w:val="center"/>
              <w:rPr>
                <w:rFonts w:ascii="GHEA Grapalat" w:hAnsi="GHEA Grapalat"/>
                <w:sz w:val="20"/>
                <w:szCs w:val="20"/>
                <w:lang w:val="hy-AM"/>
              </w:rPr>
            </w:pPr>
            <w:r w:rsidRPr="005354AD">
              <w:rPr>
                <w:rFonts w:ascii="GHEA Grapalat" w:hAnsi="GHEA Grapalat" w:cs="Arial"/>
                <w:sz w:val="18"/>
                <w:szCs w:val="18"/>
              </w:rPr>
              <w:t>30%</w:t>
            </w:r>
          </w:p>
        </w:tc>
        <w:tc>
          <w:tcPr>
            <w:tcW w:w="716" w:type="dxa"/>
            <w:vAlign w:val="center"/>
          </w:tcPr>
          <w:p w14:paraId="29A92F35" w14:textId="5EB849DF" w:rsidR="006D4F82" w:rsidRPr="005354AD" w:rsidRDefault="006D4F82" w:rsidP="006D4F82">
            <w:pPr>
              <w:jc w:val="center"/>
              <w:rPr>
                <w:rFonts w:ascii="GHEA Grapalat" w:hAnsi="GHEA Grapalat"/>
                <w:sz w:val="20"/>
                <w:szCs w:val="20"/>
                <w:lang w:val="hy-AM"/>
              </w:rPr>
            </w:pPr>
            <w:r w:rsidRPr="005354AD">
              <w:rPr>
                <w:rFonts w:ascii="GHEA Grapalat" w:hAnsi="GHEA Grapalat" w:cs="Arial"/>
                <w:sz w:val="18"/>
                <w:szCs w:val="18"/>
              </w:rPr>
              <w:t>40%</w:t>
            </w:r>
          </w:p>
        </w:tc>
        <w:tc>
          <w:tcPr>
            <w:tcW w:w="563" w:type="dxa"/>
            <w:vAlign w:val="center"/>
          </w:tcPr>
          <w:p w14:paraId="5A84C37E" w14:textId="3F8780E4" w:rsidR="006D4F82" w:rsidRPr="005354AD" w:rsidRDefault="006D4F82" w:rsidP="006D4F82">
            <w:pPr>
              <w:jc w:val="center"/>
              <w:rPr>
                <w:rFonts w:ascii="GHEA Grapalat" w:hAnsi="GHEA Grapalat"/>
                <w:sz w:val="20"/>
                <w:szCs w:val="20"/>
                <w:lang w:val="hy-AM"/>
              </w:rPr>
            </w:pPr>
            <w:r w:rsidRPr="005354AD">
              <w:rPr>
                <w:rFonts w:ascii="GHEA Grapalat" w:hAnsi="GHEA Grapalat" w:cs="Arial"/>
                <w:sz w:val="18"/>
                <w:szCs w:val="18"/>
              </w:rPr>
              <w:t>60%</w:t>
            </w:r>
          </w:p>
        </w:tc>
        <w:tc>
          <w:tcPr>
            <w:tcW w:w="564" w:type="dxa"/>
            <w:vAlign w:val="center"/>
          </w:tcPr>
          <w:p w14:paraId="324C9E4D" w14:textId="5E636090" w:rsidR="006D4F82" w:rsidRPr="005354AD" w:rsidRDefault="006D4F82" w:rsidP="006D4F82">
            <w:pPr>
              <w:jc w:val="center"/>
              <w:rPr>
                <w:rFonts w:ascii="GHEA Grapalat" w:hAnsi="GHEA Grapalat"/>
                <w:sz w:val="20"/>
                <w:szCs w:val="20"/>
                <w:lang w:val="hy-AM"/>
              </w:rPr>
            </w:pPr>
            <w:r w:rsidRPr="005354AD">
              <w:rPr>
                <w:rFonts w:ascii="GHEA Grapalat" w:hAnsi="GHEA Grapalat" w:cs="Arial"/>
                <w:sz w:val="18"/>
                <w:szCs w:val="18"/>
              </w:rPr>
              <w:t>80%</w:t>
            </w:r>
          </w:p>
        </w:tc>
        <w:tc>
          <w:tcPr>
            <w:tcW w:w="638" w:type="dxa"/>
            <w:vAlign w:val="center"/>
          </w:tcPr>
          <w:p w14:paraId="4061CE88" w14:textId="257C56C5" w:rsidR="006D4F82" w:rsidRPr="005354AD" w:rsidRDefault="006D4F82" w:rsidP="006D4F82">
            <w:pPr>
              <w:jc w:val="center"/>
              <w:rPr>
                <w:rFonts w:ascii="GHEA Grapalat" w:hAnsi="GHEA Grapalat"/>
                <w:sz w:val="20"/>
                <w:szCs w:val="20"/>
                <w:lang w:val="hy-AM"/>
              </w:rPr>
            </w:pPr>
            <w:r w:rsidRPr="005354AD">
              <w:rPr>
                <w:rFonts w:ascii="GHEA Grapalat" w:hAnsi="GHEA Grapalat" w:cs="Arial"/>
                <w:sz w:val="18"/>
                <w:szCs w:val="18"/>
              </w:rPr>
              <w:t>100%</w:t>
            </w:r>
          </w:p>
        </w:tc>
        <w:tc>
          <w:tcPr>
            <w:tcW w:w="1475" w:type="dxa"/>
            <w:vAlign w:val="center"/>
          </w:tcPr>
          <w:p w14:paraId="033D1A17" w14:textId="25DB45EC" w:rsidR="006D4F82" w:rsidRPr="005354AD" w:rsidRDefault="006D4F82" w:rsidP="006D4F82">
            <w:pPr>
              <w:jc w:val="center"/>
              <w:rPr>
                <w:rFonts w:ascii="GHEA Grapalat" w:hAnsi="GHEA Grapalat"/>
                <w:sz w:val="20"/>
                <w:szCs w:val="20"/>
                <w:lang w:val="hy-AM"/>
              </w:rPr>
            </w:pPr>
            <w:r w:rsidRPr="005354AD">
              <w:rPr>
                <w:rFonts w:ascii="GHEA Grapalat" w:hAnsi="GHEA Grapalat"/>
                <w:sz w:val="18"/>
                <w:szCs w:val="18"/>
                <w:lang w:val="en-GB"/>
              </w:rPr>
              <w:t>100%</w:t>
            </w:r>
          </w:p>
        </w:tc>
      </w:tr>
      <w:tr w:rsidR="006D4F82" w:rsidRPr="005354AD" w14:paraId="4D9DE475" w14:textId="77777777" w:rsidTr="00C7401E">
        <w:trPr>
          <w:trHeight w:val="420"/>
        </w:trPr>
        <w:tc>
          <w:tcPr>
            <w:tcW w:w="1451" w:type="dxa"/>
          </w:tcPr>
          <w:p w14:paraId="5544329B" w14:textId="15DAA14F"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6F32E017" w14:textId="5727F2EA"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0"/>
                <w:szCs w:val="20"/>
              </w:rPr>
              <w:t>15111120/2</w:t>
            </w:r>
          </w:p>
        </w:tc>
        <w:tc>
          <w:tcPr>
            <w:tcW w:w="2908" w:type="dxa"/>
          </w:tcPr>
          <w:p w14:paraId="0DCBC3BA" w14:textId="636DD2AE" w:rsidR="006D4F82" w:rsidRPr="00461435" w:rsidRDefault="006D4F82" w:rsidP="006D4F82">
            <w:pPr>
              <w:rPr>
                <w:rFonts w:ascii="GHEA Grapalat" w:hAnsi="GHEA Grapalat"/>
                <w:color w:val="000000"/>
                <w:sz w:val="20"/>
                <w:szCs w:val="28"/>
              </w:rPr>
            </w:pPr>
            <w:proofErr w:type="spellStart"/>
            <w:r w:rsidRPr="001779C6">
              <w:rPr>
                <w:rFonts w:ascii="GHEA Grapalat" w:hAnsi="GHEA Grapalat" w:cs="Sylfaen"/>
                <w:color w:val="000000"/>
                <w:sz w:val="20"/>
                <w:szCs w:val="20"/>
              </w:rPr>
              <w:t>Տավարի</w:t>
            </w:r>
            <w:proofErr w:type="spellEnd"/>
            <w:r w:rsidRPr="001779C6">
              <w:rPr>
                <w:rFonts w:ascii="GHEA Grapalat" w:hAnsi="GHEA Grapalat" w:cs="Arial"/>
                <w:color w:val="000000"/>
                <w:sz w:val="20"/>
                <w:szCs w:val="20"/>
              </w:rPr>
              <w:t xml:space="preserve"> </w:t>
            </w:r>
            <w:proofErr w:type="spellStart"/>
            <w:r w:rsidRPr="001779C6">
              <w:rPr>
                <w:rFonts w:ascii="GHEA Grapalat" w:hAnsi="GHEA Grapalat" w:cs="Sylfaen"/>
                <w:color w:val="000000"/>
                <w:sz w:val="20"/>
                <w:szCs w:val="20"/>
              </w:rPr>
              <w:t>միս</w:t>
            </w:r>
            <w:proofErr w:type="spellEnd"/>
            <w:r w:rsidRPr="001779C6">
              <w:rPr>
                <w:rFonts w:ascii="GHEA Grapalat" w:hAnsi="GHEA Grapalat" w:cs="Arial"/>
                <w:color w:val="000000"/>
                <w:sz w:val="20"/>
                <w:szCs w:val="20"/>
              </w:rPr>
              <w:t xml:space="preserve"> </w:t>
            </w:r>
            <w:proofErr w:type="spellStart"/>
            <w:r w:rsidRPr="001779C6">
              <w:rPr>
                <w:rFonts w:ascii="GHEA Grapalat" w:hAnsi="GHEA Grapalat" w:cs="Sylfaen"/>
                <w:color w:val="000000"/>
                <w:sz w:val="20"/>
                <w:szCs w:val="20"/>
              </w:rPr>
              <w:t>փափուկ</w:t>
            </w:r>
            <w:proofErr w:type="spellEnd"/>
          </w:p>
        </w:tc>
        <w:tc>
          <w:tcPr>
            <w:tcW w:w="668" w:type="dxa"/>
          </w:tcPr>
          <w:p w14:paraId="5D20634D" w14:textId="77777777" w:rsidR="006D4F82" w:rsidRPr="005354AD" w:rsidRDefault="006D4F82" w:rsidP="006D4F82">
            <w:pPr>
              <w:jc w:val="center"/>
              <w:rPr>
                <w:rFonts w:ascii="GHEA Grapalat" w:hAnsi="GHEA Grapalat"/>
                <w:sz w:val="20"/>
                <w:szCs w:val="20"/>
                <w:lang w:val="pt-BR"/>
              </w:rPr>
            </w:pPr>
          </w:p>
        </w:tc>
        <w:tc>
          <w:tcPr>
            <w:tcW w:w="567" w:type="dxa"/>
          </w:tcPr>
          <w:p w14:paraId="3E8E6BAC" w14:textId="77777777" w:rsidR="006D4F82" w:rsidRPr="005354AD" w:rsidRDefault="006D4F82" w:rsidP="006D4F82">
            <w:pPr>
              <w:jc w:val="center"/>
              <w:rPr>
                <w:rFonts w:ascii="GHEA Grapalat" w:hAnsi="GHEA Grapalat"/>
                <w:sz w:val="20"/>
                <w:szCs w:val="20"/>
                <w:lang w:val="pt-BR"/>
              </w:rPr>
            </w:pPr>
          </w:p>
        </w:tc>
        <w:tc>
          <w:tcPr>
            <w:tcW w:w="567" w:type="dxa"/>
          </w:tcPr>
          <w:p w14:paraId="78C57222" w14:textId="77777777" w:rsidR="006D4F82" w:rsidRPr="005354AD" w:rsidRDefault="006D4F82" w:rsidP="006D4F82">
            <w:pPr>
              <w:jc w:val="center"/>
              <w:rPr>
                <w:rFonts w:ascii="GHEA Grapalat" w:hAnsi="GHEA Grapalat"/>
                <w:sz w:val="20"/>
                <w:szCs w:val="20"/>
                <w:lang w:val="pt-BR"/>
              </w:rPr>
            </w:pPr>
          </w:p>
        </w:tc>
        <w:tc>
          <w:tcPr>
            <w:tcW w:w="567" w:type="dxa"/>
          </w:tcPr>
          <w:p w14:paraId="49B87B96" w14:textId="77777777" w:rsidR="006D4F82" w:rsidRPr="005354AD" w:rsidRDefault="006D4F82" w:rsidP="006D4F82">
            <w:pPr>
              <w:jc w:val="center"/>
              <w:rPr>
                <w:rFonts w:ascii="GHEA Grapalat" w:hAnsi="GHEA Grapalat"/>
                <w:sz w:val="20"/>
                <w:szCs w:val="20"/>
                <w:lang w:val="pt-BR"/>
              </w:rPr>
            </w:pPr>
          </w:p>
        </w:tc>
        <w:tc>
          <w:tcPr>
            <w:tcW w:w="709" w:type="dxa"/>
          </w:tcPr>
          <w:p w14:paraId="4569FF6F" w14:textId="77777777" w:rsidR="006D4F82" w:rsidRPr="005354AD" w:rsidRDefault="006D4F82" w:rsidP="006D4F82">
            <w:pPr>
              <w:jc w:val="center"/>
              <w:rPr>
                <w:rFonts w:ascii="GHEA Grapalat" w:hAnsi="GHEA Grapalat"/>
                <w:sz w:val="20"/>
                <w:szCs w:val="20"/>
                <w:lang w:val="pt-BR"/>
              </w:rPr>
            </w:pPr>
          </w:p>
        </w:tc>
        <w:tc>
          <w:tcPr>
            <w:tcW w:w="708" w:type="dxa"/>
          </w:tcPr>
          <w:p w14:paraId="0E792C47"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59A4694C" w14:textId="60A77814"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136869B8" w14:textId="5E0EB19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27AC7AE8" w14:textId="69856258"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1EF3DF90" w14:textId="436F7DD6"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0CD46385" w14:textId="283FFFCA"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4AFA8E60" w14:textId="3A44A57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0934E766" w14:textId="751D4A9C"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58C569F4" w14:textId="77777777" w:rsidTr="00C7401E">
        <w:trPr>
          <w:trHeight w:val="554"/>
        </w:trPr>
        <w:tc>
          <w:tcPr>
            <w:tcW w:w="1451" w:type="dxa"/>
          </w:tcPr>
          <w:p w14:paraId="3D524362" w14:textId="7F6B1748"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650428F1" w14:textId="329EEA6D"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0"/>
                <w:szCs w:val="20"/>
              </w:rPr>
              <w:t>15112150/2</w:t>
            </w:r>
          </w:p>
        </w:tc>
        <w:tc>
          <w:tcPr>
            <w:tcW w:w="2908" w:type="dxa"/>
          </w:tcPr>
          <w:p w14:paraId="6BA38E99" w14:textId="2ACECB22" w:rsidR="006D4F82" w:rsidRPr="00461435" w:rsidRDefault="006D4F82" w:rsidP="006D4F82">
            <w:pPr>
              <w:rPr>
                <w:rFonts w:ascii="GHEA Grapalat" w:hAnsi="GHEA Grapalat"/>
                <w:color w:val="000000"/>
                <w:sz w:val="20"/>
                <w:szCs w:val="28"/>
              </w:rPr>
            </w:pPr>
            <w:proofErr w:type="spellStart"/>
            <w:r w:rsidRPr="001779C6">
              <w:rPr>
                <w:rFonts w:ascii="GHEA Grapalat" w:hAnsi="GHEA Grapalat" w:cs="Sylfaen"/>
                <w:color w:val="000000"/>
                <w:sz w:val="20"/>
                <w:szCs w:val="20"/>
              </w:rPr>
              <w:t>Հավի</w:t>
            </w:r>
            <w:proofErr w:type="spellEnd"/>
            <w:r w:rsidRPr="001779C6">
              <w:rPr>
                <w:rFonts w:ascii="GHEA Grapalat" w:hAnsi="GHEA Grapalat" w:cs="Arial"/>
                <w:color w:val="000000"/>
                <w:sz w:val="20"/>
                <w:szCs w:val="20"/>
              </w:rPr>
              <w:t xml:space="preserve"> </w:t>
            </w:r>
            <w:r w:rsidRPr="001779C6">
              <w:rPr>
                <w:rFonts w:ascii="GHEA Grapalat" w:hAnsi="GHEA Grapalat" w:cs="Sylfaen"/>
                <w:color w:val="000000"/>
                <w:sz w:val="20"/>
                <w:szCs w:val="20"/>
                <w:lang w:val="hy-AM"/>
              </w:rPr>
              <w:t>կրծքամիս</w:t>
            </w:r>
            <w:r w:rsidRPr="001779C6">
              <w:rPr>
                <w:rFonts w:ascii="GHEA Grapalat" w:hAnsi="GHEA Grapalat" w:cs="Arial"/>
                <w:color w:val="000000"/>
                <w:sz w:val="20"/>
                <w:szCs w:val="20"/>
              </w:rPr>
              <w:t>,</w:t>
            </w:r>
            <w:r w:rsidRPr="001779C6">
              <w:rPr>
                <w:rFonts w:ascii="GHEA Grapalat" w:hAnsi="GHEA Grapalat" w:cs="Arial"/>
                <w:color w:val="000000"/>
                <w:sz w:val="20"/>
                <w:szCs w:val="20"/>
                <w:lang w:val="hy-AM"/>
              </w:rPr>
              <w:t xml:space="preserve"> </w:t>
            </w:r>
            <w:proofErr w:type="spellStart"/>
            <w:r w:rsidRPr="001779C6">
              <w:rPr>
                <w:rFonts w:ascii="GHEA Grapalat" w:hAnsi="GHEA Grapalat" w:cs="Sylfaen"/>
                <w:color w:val="000000"/>
                <w:sz w:val="20"/>
                <w:szCs w:val="20"/>
              </w:rPr>
              <w:t>պաղեցրած</w:t>
            </w:r>
            <w:proofErr w:type="spellEnd"/>
            <w:r w:rsidRPr="001779C6">
              <w:rPr>
                <w:rFonts w:ascii="GHEA Grapalat" w:hAnsi="GHEA Grapalat" w:cs="Sylfaen"/>
                <w:color w:val="000000"/>
                <w:sz w:val="20"/>
                <w:szCs w:val="20"/>
                <w:lang w:val="hy-AM"/>
              </w:rPr>
              <w:t xml:space="preserve">, </w:t>
            </w:r>
            <w:proofErr w:type="spellStart"/>
            <w:r w:rsidRPr="001779C6">
              <w:rPr>
                <w:rFonts w:ascii="GHEA Grapalat" w:hAnsi="GHEA Grapalat" w:cs="Sylfaen"/>
                <w:color w:val="000000"/>
                <w:sz w:val="20"/>
                <w:szCs w:val="20"/>
              </w:rPr>
              <w:t>տեղական</w:t>
            </w:r>
            <w:proofErr w:type="spellEnd"/>
          </w:p>
        </w:tc>
        <w:tc>
          <w:tcPr>
            <w:tcW w:w="668" w:type="dxa"/>
          </w:tcPr>
          <w:p w14:paraId="7CA276BE" w14:textId="77777777" w:rsidR="006D4F82" w:rsidRPr="005354AD" w:rsidRDefault="006D4F82" w:rsidP="006D4F82">
            <w:pPr>
              <w:jc w:val="center"/>
              <w:rPr>
                <w:rFonts w:ascii="GHEA Grapalat" w:hAnsi="GHEA Grapalat"/>
                <w:sz w:val="20"/>
                <w:szCs w:val="20"/>
                <w:lang w:val="pt-BR"/>
              </w:rPr>
            </w:pPr>
          </w:p>
        </w:tc>
        <w:tc>
          <w:tcPr>
            <w:tcW w:w="567" w:type="dxa"/>
          </w:tcPr>
          <w:p w14:paraId="7FB25E44" w14:textId="77777777" w:rsidR="006D4F82" w:rsidRPr="005354AD" w:rsidRDefault="006D4F82" w:rsidP="006D4F82">
            <w:pPr>
              <w:jc w:val="center"/>
              <w:rPr>
                <w:rFonts w:ascii="GHEA Grapalat" w:hAnsi="GHEA Grapalat"/>
                <w:sz w:val="20"/>
                <w:szCs w:val="20"/>
                <w:lang w:val="pt-BR"/>
              </w:rPr>
            </w:pPr>
          </w:p>
        </w:tc>
        <w:tc>
          <w:tcPr>
            <w:tcW w:w="567" w:type="dxa"/>
          </w:tcPr>
          <w:p w14:paraId="78D751A8" w14:textId="77777777" w:rsidR="006D4F82" w:rsidRPr="005354AD" w:rsidRDefault="006D4F82" w:rsidP="006D4F82">
            <w:pPr>
              <w:jc w:val="center"/>
              <w:rPr>
                <w:rFonts w:ascii="GHEA Grapalat" w:hAnsi="GHEA Grapalat"/>
                <w:sz w:val="20"/>
                <w:szCs w:val="20"/>
                <w:lang w:val="pt-BR"/>
              </w:rPr>
            </w:pPr>
          </w:p>
        </w:tc>
        <w:tc>
          <w:tcPr>
            <w:tcW w:w="567" w:type="dxa"/>
          </w:tcPr>
          <w:p w14:paraId="77649D14" w14:textId="77777777" w:rsidR="006D4F82" w:rsidRPr="005354AD" w:rsidRDefault="006D4F82" w:rsidP="006D4F82">
            <w:pPr>
              <w:jc w:val="center"/>
              <w:rPr>
                <w:rFonts w:ascii="GHEA Grapalat" w:hAnsi="GHEA Grapalat"/>
                <w:sz w:val="20"/>
                <w:szCs w:val="20"/>
                <w:lang w:val="pt-BR"/>
              </w:rPr>
            </w:pPr>
          </w:p>
        </w:tc>
        <w:tc>
          <w:tcPr>
            <w:tcW w:w="709" w:type="dxa"/>
          </w:tcPr>
          <w:p w14:paraId="69EAFCA1" w14:textId="77777777" w:rsidR="006D4F82" w:rsidRPr="005354AD" w:rsidRDefault="006D4F82" w:rsidP="006D4F82">
            <w:pPr>
              <w:jc w:val="center"/>
              <w:rPr>
                <w:rFonts w:ascii="GHEA Grapalat" w:hAnsi="GHEA Grapalat"/>
                <w:sz w:val="20"/>
                <w:szCs w:val="20"/>
                <w:lang w:val="pt-BR"/>
              </w:rPr>
            </w:pPr>
          </w:p>
        </w:tc>
        <w:tc>
          <w:tcPr>
            <w:tcW w:w="708" w:type="dxa"/>
          </w:tcPr>
          <w:p w14:paraId="76EA89C5"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1EB4503E" w14:textId="26FBA07C"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06770FCD" w14:textId="606AAE77"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20A5E492" w14:textId="4AF4BA62"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173E7841" w14:textId="5995FC95"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52980677" w14:textId="45FA6AD1"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2D3CED8E" w14:textId="32E0AF90"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157230C3" w14:textId="785C9D23"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59A36487" w14:textId="77777777" w:rsidTr="00C7401E">
        <w:trPr>
          <w:trHeight w:val="278"/>
        </w:trPr>
        <w:tc>
          <w:tcPr>
            <w:tcW w:w="1451" w:type="dxa"/>
          </w:tcPr>
          <w:p w14:paraId="6A6B1A38" w14:textId="4A691F37"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248FCFF7" w14:textId="15943543"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0"/>
                <w:szCs w:val="20"/>
              </w:rPr>
              <w:t>03221110/2</w:t>
            </w:r>
          </w:p>
        </w:tc>
        <w:tc>
          <w:tcPr>
            <w:tcW w:w="2908" w:type="dxa"/>
          </w:tcPr>
          <w:p w14:paraId="3C29FD63" w14:textId="382940C9" w:rsidR="006D4F82" w:rsidRPr="00461435" w:rsidRDefault="006D4F82" w:rsidP="006D4F82">
            <w:pPr>
              <w:rPr>
                <w:rFonts w:ascii="GHEA Grapalat" w:hAnsi="GHEA Grapalat"/>
                <w:color w:val="000000"/>
                <w:sz w:val="20"/>
                <w:szCs w:val="28"/>
              </w:rPr>
            </w:pPr>
            <w:proofErr w:type="spellStart"/>
            <w:r w:rsidRPr="001779C6">
              <w:rPr>
                <w:rFonts w:ascii="GHEA Grapalat" w:hAnsi="GHEA Grapalat" w:cs="Sylfaen"/>
                <w:color w:val="000000"/>
                <w:sz w:val="20"/>
                <w:szCs w:val="20"/>
              </w:rPr>
              <w:t>Գազար</w:t>
            </w:r>
            <w:proofErr w:type="spellEnd"/>
          </w:p>
        </w:tc>
        <w:tc>
          <w:tcPr>
            <w:tcW w:w="668" w:type="dxa"/>
          </w:tcPr>
          <w:p w14:paraId="31EAA3D2" w14:textId="77777777" w:rsidR="006D4F82" w:rsidRPr="005354AD" w:rsidRDefault="006D4F82" w:rsidP="006D4F82">
            <w:pPr>
              <w:jc w:val="center"/>
              <w:rPr>
                <w:rFonts w:ascii="GHEA Grapalat" w:hAnsi="GHEA Grapalat"/>
                <w:sz w:val="20"/>
                <w:szCs w:val="20"/>
                <w:lang w:val="pt-BR"/>
              </w:rPr>
            </w:pPr>
          </w:p>
        </w:tc>
        <w:tc>
          <w:tcPr>
            <w:tcW w:w="567" w:type="dxa"/>
          </w:tcPr>
          <w:p w14:paraId="119B7580" w14:textId="77777777" w:rsidR="006D4F82" w:rsidRPr="005354AD" w:rsidRDefault="006D4F82" w:rsidP="006D4F82">
            <w:pPr>
              <w:jc w:val="center"/>
              <w:rPr>
                <w:rFonts w:ascii="GHEA Grapalat" w:hAnsi="GHEA Grapalat"/>
                <w:sz w:val="20"/>
                <w:szCs w:val="20"/>
                <w:lang w:val="pt-BR"/>
              </w:rPr>
            </w:pPr>
          </w:p>
        </w:tc>
        <w:tc>
          <w:tcPr>
            <w:tcW w:w="567" w:type="dxa"/>
          </w:tcPr>
          <w:p w14:paraId="13F76A8C" w14:textId="77777777" w:rsidR="006D4F82" w:rsidRPr="005354AD" w:rsidRDefault="006D4F82" w:rsidP="006D4F82">
            <w:pPr>
              <w:jc w:val="center"/>
              <w:rPr>
                <w:rFonts w:ascii="GHEA Grapalat" w:hAnsi="GHEA Grapalat"/>
                <w:sz w:val="20"/>
                <w:szCs w:val="20"/>
                <w:lang w:val="pt-BR"/>
              </w:rPr>
            </w:pPr>
          </w:p>
        </w:tc>
        <w:tc>
          <w:tcPr>
            <w:tcW w:w="567" w:type="dxa"/>
          </w:tcPr>
          <w:p w14:paraId="15BF356F" w14:textId="77777777" w:rsidR="006D4F82" w:rsidRPr="005354AD" w:rsidRDefault="006D4F82" w:rsidP="006D4F82">
            <w:pPr>
              <w:jc w:val="center"/>
              <w:rPr>
                <w:rFonts w:ascii="GHEA Grapalat" w:hAnsi="GHEA Grapalat"/>
                <w:sz w:val="20"/>
                <w:szCs w:val="20"/>
                <w:lang w:val="pt-BR"/>
              </w:rPr>
            </w:pPr>
          </w:p>
        </w:tc>
        <w:tc>
          <w:tcPr>
            <w:tcW w:w="709" w:type="dxa"/>
          </w:tcPr>
          <w:p w14:paraId="63719C1E" w14:textId="77777777" w:rsidR="006D4F82" w:rsidRPr="005354AD" w:rsidRDefault="006D4F82" w:rsidP="006D4F82">
            <w:pPr>
              <w:jc w:val="center"/>
              <w:rPr>
                <w:rFonts w:ascii="GHEA Grapalat" w:hAnsi="GHEA Grapalat"/>
                <w:sz w:val="20"/>
                <w:szCs w:val="20"/>
                <w:lang w:val="pt-BR"/>
              </w:rPr>
            </w:pPr>
          </w:p>
        </w:tc>
        <w:tc>
          <w:tcPr>
            <w:tcW w:w="708" w:type="dxa"/>
          </w:tcPr>
          <w:p w14:paraId="187F1EF7"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5FD3AB11" w14:textId="339C1439"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56569400" w14:textId="4A09404D"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5278A242" w14:textId="45E163E2"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78F5AB25" w14:textId="0B4D0622"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03B39D3C" w14:textId="4A319CC2"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1CA3C4C4" w14:textId="6C579EC2"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51C04EFF" w14:textId="57258411"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12F1C6D5" w14:textId="77777777" w:rsidTr="00C7401E">
        <w:trPr>
          <w:trHeight w:val="269"/>
        </w:trPr>
        <w:tc>
          <w:tcPr>
            <w:tcW w:w="1451" w:type="dxa"/>
          </w:tcPr>
          <w:p w14:paraId="39B4BFE7" w14:textId="3DDF56C6"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493E27CB" w14:textId="71CC00C3"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0"/>
                <w:szCs w:val="20"/>
              </w:rPr>
              <w:t>15551600/2</w:t>
            </w:r>
          </w:p>
        </w:tc>
        <w:tc>
          <w:tcPr>
            <w:tcW w:w="2908" w:type="dxa"/>
          </w:tcPr>
          <w:p w14:paraId="7089730E" w14:textId="6ED6B2F4" w:rsidR="006D4F82" w:rsidRPr="00461435" w:rsidRDefault="006D4F82" w:rsidP="006D4F82">
            <w:pPr>
              <w:rPr>
                <w:rFonts w:ascii="GHEA Grapalat" w:hAnsi="GHEA Grapalat"/>
                <w:color w:val="000000"/>
                <w:sz w:val="20"/>
                <w:szCs w:val="28"/>
              </w:rPr>
            </w:pPr>
            <w:proofErr w:type="spellStart"/>
            <w:r w:rsidRPr="001779C6">
              <w:rPr>
                <w:rFonts w:ascii="GHEA Grapalat" w:hAnsi="GHEA Grapalat" w:cs="Sylfaen"/>
                <w:color w:val="000000"/>
                <w:sz w:val="20"/>
                <w:szCs w:val="20"/>
              </w:rPr>
              <w:t>Մածուն</w:t>
            </w:r>
            <w:proofErr w:type="spellEnd"/>
          </w:p>
        </w:tc>
        <w:tc>
          <w:tcPr>
            <w:tcW w:w="668" w:type="dxa"/>
          </w:tcPr>
          <w:p w14:paraId="640FD7E5" w14:textId="77777777" w:rsidR="006D4F82" w:rsidRPr="005354AD" w:rsidRDefault="006D4F82" w:rsidP="006D4F82">
            <w:pPr>
              <w:jc w:val="center"/>
              <w:rPr>
                <w:rFonts w:ascii="GHEA Grapalat" w:hAnsi="GHEA Grapalat"/>
                <w:sz w:val="20"/>
                <w:szCs w:val="20"/>
                <w:lang w:val="pt-BR"/>
              </w:rPr>
            </w:pPr>
          </w:p>
        </w:tc>
        <w:tc>
          <w:tcPr>
            <w:tcW w:w="567" w:type="dxa"/>
          </w:tcPr>
          <w:p w14:paraId="4EDA571D" w14:textId="77777777" w:rsidR="006D4F82" w:rsidRPr="005354AD" w:rsidRDefault="006D4F82" w:rsidP="006D4F82">
            <w:pPr>
              <w:jc w:val="center"/>
              <w:rPr>
                <w:rFonts w:ascii="GHEA Grapalat" w:hAnsi="GHEA Grapalat"/>
                <w:sz w:val="20"/>
                <w:szCs w:val="20"/>
                <w:lang w:val="pt-BR"/>
              </w:rPr>
            </w:pPr>
          </w:p>
        </w:tc>
        <w:tc>
          <w:tcPr>
            <w:tcW w:w="567" w:type="dxa"/>
          </w:tcPr>
          <w:p w14:paraId="294CD518" w14:textId="77777777" w:rsidR="006D4F82" w:rsidRPr="005354AD" w:rsidRDefault="006D4F82" w:rsidP="006D4F82">
            <w:pPr>
              <w:jc w:val="center"/>
              <w:rPr>
                <w:rFonts w:ascii="GHEA Grapalat" w:hAnsi="GHEA Grapalat"/>
                <w:sz w:val="20"/>
                <w:szCs w:val="20"/>
                <w:lang w:val="pt-BR"/>
              </w:rPr>
            </w:pPr>
          </w:p>
        </w:tc>
        <w:tc>
          <w:tcPr>
            <w:tcW w:w="567" w:type="dxa"/>
          </w:tcPr>
          <w:p w14:paraId="0397C03B" w14:textId="77777777" w:rsidR="006D4F82" w:rsidRPr="005354AD" w:rsidRDefault="006D4F82" w:rsidP="006D4F82">
            <w:pPr>
              <w:jc w:val="center"/>
              <w:rPr>
                <w:rFonts w:ascii="GHEA Grapalat" w:hAnsi="GHEA Grapalat"/>
                <w:sz w:val="20"/>
                <w:szCs w:val="20"/>
                <w:lang w:val="pt-BR"/>
              </w:rPr>
            </w:pPr>
          </w:p>
        </w:tc>
        <w:tc>
          <w:tcPr>
            <w:tcW w:w="709" w:type="dxa"/>
          </w:tcPr>
          <w:p w14:paraId="6FB647FC" w14:textId="77777777" w:rsidR="006D4F82" w:rsidRPr="005354AD" w:rsidRDefault="006D4F82" w:rsidP="006D4F82">
            <w:pPr>
              <w:jc w:val="center"/>
              <w:rPr>
                <w:rFonts w:ascii="GHEA Grapalat" w:hAnsi="GHEA Grapalat"/>
                <w:sz w:val="20"/>
                <w:szCs w:val="20"/>
                <w:lang w:val="pt-BR"/>
              </w:rPr>
            </w:pPr>
          </w:p>
        </w:tc>
        <w:tc>
          <w:tcPr>
            <w:tcW w:w="708" w:type="dxa"/>
          </w:tcPr>
          <w:p w14:paraId="3EF4835C"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45604127" w14:textId="4CA4A906"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18B0621E" w14:textId="4CF095A1"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41B0D06C" w14:textId="25E37EB1"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37388990" w14:textId="01C6387C"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0F023A59" w14:textId="1DE8C934"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6385246C" w14:textId="067B817F"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05D33701" w14:textId="310CC06A"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1BCD906A" w14:textId="77777777" w:rsidTr="00C7401E">
        <w:trPr>
          <w:trHeight w:val="272"/>
        </w:trPr>
        <w:tc>
          <w:tcPr>
            <w:tcW w:w="1451" w:type="dxa"/>
          </w:tcPr>
          <w:p w14:paraId="3D661DF6" w14:textId="3C10C2F2"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1A2E940E" w14:textId="3A46263C"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0"/>
                <w:szCs w:val="20"/>
              </w:rPr>
              <w:t>15311100/2</w:t>
            </w:r>
          </w:p>
        </w:tc>
        <w:tc>
          <w:tcPr>
            <w:tcW w:w="2908" w:type="dxa"/>
          </w:tcPr>
          <w:p w14:paraId="07F2A8EB" w14:textId="1EA87B7E" w:rsidR="006D4F82" w:rsidRPr="00461435" w:rsidRDefault="006D4F82" w:rsidP="006D4F82">
            <w:pPr>
              <w:rPr>
                <w:rFonts w:ascii="GHEA Grapalat" w:hAnsi="GHEA Grapalat"/>
                <w:color w:val="000000"/>
                <w:sz w:val="20"/>
                <w:szCs w:val="28"/>
              </w:rPr>
            </w:pPr>
            <w:proofErr w:type="spellStart"/>
            <w:r w:rsidRPr="001779C6">
              <w:rPr>
                <w:rFonts w:ascii="GHEA Grapalat" w:hAnsi="GHEA Grapalat" w:cs="Sylfaen"/>
                <w:color w:val="000000"/>
                <w:sz w:val="20"/>
                <w:szCs w:val="20"/>
              </w:rPr>
              <w:t>Կարտոֆիլ</w:t>
            </w:r>
            <w:proofErr w:type="spellEnd"/>
          </w:p>
        </w:tc>
        <w:tc>
          <w:tcPr>
            <w:tcW w:w="668" w:type="dxa"/>
          </w:tcPr>
          <w:p w14:paraId="0346EBF5" w14:textId="77777777" w:rsidR="006D4F82" w:rsidRPr="005354AD" w:rsidRDefault="006D4F82" w:rsidP="006D4F82">
            <w:pPr>
              <w:jc w:val="center"/>
              <w:rPr>
                <w:rFonts w:ascii="GHEA Grapalat" w:hAnsi="GHEA Grapalat"/>
                <w:sz w:val="20"/>
                <w:szCs w:val="20"/>
                <w:lang w:val="pt-BR"/>
              </w:rPr>
            </w:pPr>
          </w:p>
        </w:tc>
        <w:tc>
          <w:tcPr>
            <w:tcW w:w="567" w:type="dxa"/>
          </w:tcPr>
          <w:p w14:paraId="52D6CC67" w14:textId="77777777" w:rsidR="006D4F82" w:rsidRPr="005354AD" w:rsidRDefault="006D4F82" w:rsidP="006D4F82">
            <w:pPr>
              <w:jc w:val="center"/>
              <w:rPr>
                <w:rFonts w:ascii="GHEA Grapalat" w:hAnsi="GHEA Grapalat"/>
                <w:sz w:val="20"/>
                <w:szCs w:val="20"/>
                <w:lang w:val="pt-BR"/>
              </w:rPr>
            </w:pPr>
          </w:p>
        </w:tc>
        <w:tc>
          <w:tcPr>
            <w:tcW w:w="567" w:type="dxa"/>
          </w:tcPr>
          <w:p w14:paraId="156C6051" w14:textId="77777777" w:rsidR="006D4F82" w:rsidRPr="005354AD" w:rsidRDefault="006D4F82" w:rsidP="006D4F82">
            <w:pPr>
              <w:jc w:val="center"/>
              <w:rPr>
                <w:rFonts w:ascii="GHEA Grapalat" w:hAnsi="GHEA Grapalat"/>
                <w:sz w:val="20"/>
                <w:szCs w:val="20"/>
                <w:lang w:val="pt-BR"/>
              </w:rPr>
            </w:pPr>
          </w:p>
        </w:tc>
        <w:tc>
          <w:tcPr>
            <w:tcW w:w="567" w:type="dxa"/>
          </w:tcPr>
          <w:p w14:paraId="79B7C62F" w14:textId="77777777" w:rsidR="006D4F82" w:rsidRPr="005354AD" w:rsidRDefault="006D4F82" w:rsidP="006D4F82">
            <w:pPr>
              <w:jc w:val="center"/>
              <w:rPr>
                <w:rFonts w:ascii="GHEA Grapalat" w:hAnsi="GHEA Grapalat"/>
                <w:sz w:val="20"/>
                <w:szCs w:val="20"/>
                <w:lang w:val="pt-BR"/>
              </w:rPr>
            </w:pPr>
          </w:p>
        </w:tc>
        <w:tc>
          <w:tcPr>
            <w:tcW w:w="709" w:type="dxa"/>
          </w:tcPr>
          <w:p w14:paraId="1A3AF336" w14:textId="77777777" w:rsidR="006D4F82" w:rsidRPr="005354AD" w:rsidRDefault="006D4F82" w:rsidP="006D4F82">
            <w:pPr>
              <w:jc w:val="center"/>
              <w:rPr>
                <w:rFonts w:ascii="GHEA Grapalat" w:hAnsi="GHEA Grapalat"/>
                <w:sz w:val="20"/>
                <w:szCs w:val="20"/>
                <w:lang w:val="pt-BR"/>
              </w:rPr>
            </w:pPr>
          </w:p>
        </w:tc>
        <w:tc>
          <w:tcPr>
            <w:tcW w:w="708" w:type="dxa"/>
          </w:tcPr>
          <w:p w14:paraId="62911517"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72E2EF37" w14:textId="2A2F93E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07000559" w14:textId="5B5F19BB"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26D9DE42" w14:textId="278FFB5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0F3042ED" w14:textId="50ED6F7C"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4984335F" w14:textId="48F3549E"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6FB3A2F8" w14:textId="3A01FD4D"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597FEDAB" w14:textId="5815791B"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32B0F482" w14:textId="77777777" w:rsidTr="00C7401E">
        <w:trPr>
          <w:trHeight w:val="149"/>
        </w:trPr>
        <w:tc>
          <w:tcPr>
            <w:tcW w:w="1451" w:type="dxa"/>
          </w:tcPr>
          <w:p w14:paraId="3829FD70" w14:textId="6A138FA9"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34A0A383" w14:textId="3035AD21"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0"/>
                <w:szCs w:val="20"/>
              </w:rPr>
              <w:t>15331161/2</w:t>
            </w:r>
          </w:p>
        </w:tc>
        <w:tc>
          <w:tcPr>
            <w:tcW w:w="2908" w:type="dxa"/>
          </w:tcPr>
          <w:p w14:paraId="11ADA8FE" w14:textId="28185F6F" w:rsidR="006D4F82" w:rsidRPr="00461435" w:rsidRDefault="006D4F82" w:rsidP="006D4F82">
            <w:pPr>
              <w:rPr>
                <w:rFonts w:ascii="GHEA Grapalat" w:hAnsi="GHEA Grapalat"/>
                <w:color w:val="000000"/>
                <w:sz w:val="20"/>
                <w:szCs w:val="28"/>
              </w:rPr>
            </w:pPr>
            <w:proofErr w:type="spellStart"/>
            <w:r w:rsidRPr="001779C6">
              <w:rPr>
                <w:rFonts w:ascii="GHEA Grapalat" w:hAnsi="GHEA Grapalat" w:cs="Sylfaen"/>
                <w:color w:val="000000"/>
                <w:sz w:val="20"/>
                <w:szCs w:val="20"/>
              </w:rPr>
              <w:t>Սոխ</w:t>
            </w:r>
            <w:proofErr w:type="spellEnd"/>
            <w:r w:rsidRPr="001779C6">
              <w:rPr>
                <w:rFonts w:ascii="GHEA Grapalat" w:hAnsi="GHEA Grapalat" w:cs="Arial"/>
                <w:color w:val="000000"/>
                <w:sz w:val="20"/>
                <w:szCs w:val="20"/>
              </w:rPr>
              <w:t xml:space="preserve"> </w:t>
            </w:r>
            <w:proofErr w:type="spellStart"/>
            <w:r w:rsidRPr="001779C6">
              <w:rPr>
                <w:rFonts w:ascii="GHEA Grapalat" w:hAnsi="GHEA Grapalat" w:cs="Sylfaen"/>
                <w:color w:val="000000"/>
                <w:sz w:val="20"/>
                <w:szCs w:val="20"/>
              </w:rPr>
              <w:t>գլուխ</w:t>
            </w:r>
            <w:proofErr w:type="spellEnd"/>
          </w:p>
        </w:tc>
        <w:tc>
          <w:tcPr>
            <w:tcW w:w="668" w:type="dxa"/>
          </w:tcPr>
          <w:p w14:paraId="4E38C7ED" w14:textId="77777777" w:rsidR="006D4F82" w:rsidRPr="005354AD" w:rsidRDefault="006D4F82" w:rsidP="006D4F82">
            <w:pPr>
              <w:jc w:val="center"/>
              <w:rPr>
                <w:rFonts w:ascii="GHEA Grapalat" w:hAnsi="GHEA Grapalat"/>
                <w:sz w:val="20"/>
                <w:szCs w:val="20"/>
                <w:lang w:val="pt-BR"/>
              </w:rPr>
            </w:pPr>
          </w:p>
        </w:tc>
        <w:tc>
          <w:tcPr>
            <w:tcW w:w="567" w:type="dxa"/>
          </w:tcPr>
          <w:p w14:paraId="735ABD04" w14:textId="77777777" w:rsidR="006D4F82" w:rsidRPr="005354AD" w:rsidRDefault="006D4F82" w:rsidP="006D4F82">
            <w:pPr>
              <w:jc w:val="center"/>
              <w:rPr>
                <w:rFonts w:ascii="GHEA Grapalat" w:hAnsi="GHEA Grapalat"/>
                <w:sz w:val="20"/>
                <w:szCs w:val="20"/>
                <w:lang w:val="pt-BR"/>
              </w:rPr>
            </w:pPr>
          </w:p>
        </w:tc>
        <w:tc>
          <w:tcPr>
            <w:tcW w:w="567" w:type="dxa"/>
          </w:tcPr>
          <w:p w14:paraId="7B122E32" w14:textId="77777777" w:rsidR="006D4F82" w:rsidRPr="005354AD" w:rsidRDefault="006D4F82" w:rsidP="006D4F82">
            <w:pPr>
              <w:jc w:val="center"/>
              <w:rPr>
                <w:rFonts w:ascii="GHEA Grapalat" w:hAnsi="GHEA Grapalat"/>
                <w:sz w:val="20"/>
                <w:szCs w:val="20"/>
                <w:lang w:val="pt-BR"/>
              </w:rPr>
            </w:pPr>
          </w:p>
        </w:tc>
        <w:tc>
          <w:tcPr>
            <w:tcW w:w="567" w:type="dxa"/>
          </w:tcPr>
          <w:p w14:paraId="03833C2A" w14:textId="77777777" w:rsidR="006D4F82" w:rsidRPr="005354AD" w:rsidRDefault="006D4F82" w:rsidP="006D4F82">
            <w:pPr>
              <w:jc w:val="center"/>
              <w:rPr>
                <w:rFonts w:ascii="GHEA Grapalat" w:hAnsi="GHEA Grapalat"/>
                <w:sz w:val="20"/>
                <w:szCs w:val="20"/>
                <w:lang w:val="pt-BR"/>
              </w:rPr>
            </w:pPr>
          </w:p>
        </w:tc>
        <w:tc>
          <w:tcPr>
            <w:tcW w:w="709" w:type="dxa"/>
          </w:tcPr>
          <w:p w14:paraId="5CA7BE72" w14:textId="77777777" w:rsidR="006D4F82" w:rsidRPr="005354AD" w:rsidRDefault="006D4F82" w:rsidP="006D4F82">
            <w:pPr>
              <w:jc w:val="center"/>
              <w:rPr>
                <w:rFonts w:ascii="GHEA Grapalat" w:hAnsi="GHEA Grapalat"/>
                <w:sz w:val="20"/>
                <w:szCs w:val="20"/>
                <w:lang w:val="pt-BR"/>
              </w:rPr>
            </w:pPr>
          </w:p>
        </w:tc>
        <w:tc>
          <w:tcPr>
            <w:tcW w:w="708" w:type="dxa"/>
          </w:tcPr>
          <w:p w14:paraId="2A41F52E"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3F67B06A" w14:textId="3BCB6BBD"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07E7B006" w14:textId="081164AE"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5E587DAA" w14:textId="02EB9A4D"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03D9D866" w14:textId="2F1DCFA4"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574F7B46" w14:textId="74F33380"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1F390B71" w14:textId="310BAAFD"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6A78ADD0" w14:textId="7922F4D5"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438CAE7F" w14:textId="77777777" w:rsidTr="00C7401E">
        <w:trPr>
          <w:trHeight w:val="280"/>
        </w:trPr>
        <w:tc>
          <w:tcPr>
            <w:tcW w:w="1451" w:type="dxa"/>
          </w:tcPr>
          <w:p w14:paraId="49A0E0F0" w14:textId="0B7B26C1"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7137776D" w14:textId="163FA2F5"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0"/>
                <w:szCs w:val="20"/>
              </w:rPr>
              <w:t>15331167/2</w:t>
            </w:r>
          </w:p>
        </w:tc>
        <w:tc>
          <w:tcPr>
            <w:tcW w:w="2908" w:type="dxa"/>
          </w:tcPr>
          <w:p w14:paraId="77ED7FA3" w14:textId="57E5CC31" w:rsidR="006D4F82" w:rsidRPr="00461435" w:rsidRDefault="006D4F82" w:rsidP="006D4F82">
            <w:pPr>
              <w:rPr>
                <w:rFonts w:ascii="GHEA Grapalat" w:hAnsi="GHEA Grapalat"/>
                <w:color w:val="000000"/>
                <w:sz w:val="20"/>
                <w:szCs w:val="28"/>
              </w:rPr>
            </w:pPr>
            <w:proofErr w:type="spellStart"/>
            <w:r w:rsidRPr="001779C6">
              <w:rPr>
                <w:rFonts w:ascii="GHEA Grapalat" w:hAnsi="GHEA Grapalat" w:cs="Sylfaen"/>
                <w:color w:val="000000"/>
                <w:sz w:val="20"/>
                <w:szCs w:val="20"/>
              </w:rPr>
              <w:t>Կանաչի</w:t>
            </w:r>
            <w:proofErr w:type="spellEnd"/>
            <w:r w:rsidRPr="001779C6">
              <w:rPr>
                <w:rFonts w:ascii="GHEA Grapalat" w:hAnsi="GHEA Grapalat" w:cs="Arial"/>
                <w:color w:val="000000"/>
                <w:sz w:val="20"/>
                <w:szCs w:val="20"/>
              </w:rPr>
              <w:t xml:space="preserve"> </w:t>
            </w:r>
            <w:proofErr w:type="spellStart"/>
            <w:r w:rsidRPr="001779C6">
              <w:rPr>
                <w:rFonts w:ascii="GHEA Grapalat" w:hAnsi="GHEA Grapalat" w:cs="Sylfaen"/>
                <w:color w:val="000000"/>
                <w:sz w:val="20"/>
                <w:szCs w:val="20"/>
              </w:rPr>
              <w:t>խառը</w:t>
            </w:r>
            <w:proofErr w:type="spellEnd"/>
          </w:p>
        </w:tc>
        <w:tc>
          <w:tcPr>
            <w:tcW w:w="668" w:type="dxa"/>
          </w:tcPr>
          <w:p w14:paraId="6D4697E8" w14:textId="77777777" w:rsidR="006D4F82" w:rsidRPr="005354AD" w:rsidRDefault="006D4F82" w:rsidP="006D4F82">
            <w:pPr>
              <w:jc w:val="center"/>
              <w:rPr>
                <w:rFonts w:ascii="GHEA Grapalat" w:hAnsi="GHEA Grapalat"/>
                <w:sz w:val="20"/>
                <w:szCs w:val="20"/>
                <w:lang w:val="pt-BR"/>
              </w:rPr>
            </w:pPr>
          </w:p>
        </w:tc>
        <w:tc>
          <w:tcPr>
            <w:tcW w:w="567" w:type="dxa"/>
          </w:tcPr>
          <w:p w14:paraId="483E9DAF" w14:textId="77777777" w:rsidR="006D4F82" w:rsidRPr="005354AD" w:rsidRDefault="006D4F82" w:rsidP="006D4F82">
            <w:pPr>
              <w:jc w:val="center"/>
              <w:rPr>
                <w:rFonts w:ascii="GHEA Grapalat" w:hAnsi="GHEA Grapalat"/>
                <w:sz w:val="20"/>
                <w:szCs w:val="20"/>
                <w:lang w:val="pt-BR"/>
              </w:rPr>
            </w:pPr>
          </w:p>
        </w:tc>
        <w:tc>
          <w:tcPr>
            <w:tcW w:w="567" w:type="dxa"/>
          </w:tcPr>
          <w:p w14:paraId="25342CE6" w14:textId="77777777" w:rsidR="006D4F82" w:rsidRPr="005354AD" w:rsidRDefault="006D4F82" w:rsidP="006D4F82">
            <w:pPr>
              <w:jc w:val="center"/>
              <w:rPr>
                <w:rFonts w:ascii="GHEA Grapalat" w:hAnsi="GHEA Grapalat"/>
                <w:sz w:val="20"/>
                <w:szCs w:val="20"/>
                <w:lang w:val="pt-BR"/>
              </w:rPr>
            </w:pPr>
          </w:p>
        </w:tc>
        <w:tc>
          <w:tcPr>
            <w:tcW w:w="567" w:type="dxa"/>
          </w:tcPr>
          <w:p w14:paraId="5DAB43BA" w14:textId="77777777" w:rsidR="006D4F82" w:rsidRPr="005354AD" w:rsidRDefault="006D4F82" w:rsidP="006D4F82">
            <w:pPr>
              <w:jc w:val="center"/>
              <w:rPr>
                <w:rFonts w:ascii="GHEA Grapalat" w:hAnsi="GHEA Grapalat"/>
                <w:sz w:val="20"/>
                <w:szCs w:val="20"/>
                <w:lang w:val="pt-BR"/>
              </w:rPr>
            </w:pPr>
          </w:p>
        </w:tc>
        <w:tc>
          <w:tcPr>
            <w:tcW w:w="709" w:type="dxa"/>
          </w:tcPr>
          <w:p w14:paraId="0E521E0D" w14:textId="77777777" w:rsidR="006D4F82" w:rsidRPr="005354AD" w:rsidRDefault="006D4F82" w:rsidP="006D4F82">
            <w:pPr>
              <w:jc w:val="center"/>
              <w:rPr>
                <w:rFonts w:ascii="GHEA Grapalat" w:hAnsi="GHEA Grapalat"/>
                <w:sz w:val="20"/>
                <w:szCs w:val="20"/>
                <w:lang w:val="pt-BR"/>
              </w:rPr>
            </w:pPr>
          </w:p>
        </w:tc>
        <w:tc>
          <w:tcPr>
            <w:tcW w:w="708" w:type="dxa"/>
          </w:tcPr>
          <w:p w14:paraId="7F578647"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5BC73C6A" w14:textId="1DA6C4F6"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05659AA2" w14:textId="7DCD1AA0"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25E9F073" w14:textId="0A08650F"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1ABA3D14" w14:textId="18BD89BA"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75C5DECF" w14:textId="0FE15E0D"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4301B465" w14:textId="53E1E51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337250A6" w14:textId="423DDB9E"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3B03283D" w14:textId="77777777" w:rsidTr="00C7401E">
        <w:trPr>
          <w:trHeight w:val="129"/>
        </w:trPr>
        <w:tc>
          <w:tcPr>
            <w:tcW w:w="1451" w:type="dxa"/>
          </w:tcPr>
          <w:p w14:paraId="22D195D4" w14:textId="0E8A8439"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5D6DA2C8" w14:textId="53C11099" w:rsidR="006D4F82" w:rsidRPr="00461435" w:rsidRDefault="006D4F82" w:rsidP="006D4F82">
            <w:pPr>
              <w:jc w:val="center"/>
              <w:rPr>
                <w:rFonts w:ascii="GHEA Grapalat" w:hAnsi="GHEA Grapalat"/>
                <w:color w:val="000000"/>
                <w:sz w:val="20"/>
                <w:szCs w:val="28"/>
              </w:rPr>
            </w:pPr>
            <w:r w:rsidRPr="001779C6">
              <w:rPr>
                <w:rFonts w:ascii="GHEA Grapalat" w:hAnsi="GHEA Grapalat"/>
                <w:sz w:val="20"/>
              </w:rPr>
              <w:t>15841100/2</w:t>
            </w:r>
          </w:p>
        </w:tc>
        <w:tc>
          <w:tcPr>
            <w:tcW w:w="2908" w:type="dxa"/>
          </w:tcPr>
          <w:p w14:paraId="520AB868" w14:textId="02707762" w:rsidR="006D4F82" w:rsidRPr="00461435" w:rsidRDefault="006D4F82" w:rsidP="006D4F82">
            <w:pPr>
              <w:rPr>
                <w:rFonts w:ascii="GHEA Grapalat" w:hAnsi="GHEA Grapalat"/>
                <w:color w:val="000000"/>
                <w:sz w:val="20"/>
                <w:szCs w:val="28"/>
              </w:rPr>
            </w:pPr>
            <w:r w:rsidRPr="001779C6">
              <w:rPr>
                <w:rFonts w:ascii="GHEA Grapalat" w:hAnsi="GHEA Grapalat" w:cs="Sylfaen"/>
                <w:color w:val="000000"/>
                <w:sz w:val="20"/>
                <w:szCs w:val="20"/>
                <w:lang w:val="hy-AM"/>
              </w:rPr>
              <w:t>Կակաո</w:t>
            </w:r>
            <w:r w:rsidRPr="001779C6">
              <w:rPr>
                <w:rFonts w:ascii="GHEA Grapalat" w:hAnsi="GHEA Grapalat" w:cs="Arial"/>
                <w:color w:val="000000"/>
                <w:sz w:val="20"/>
                <w:szCs w:val="20"/>
                <w:lang w:val="hy-AM"/>
              </w:rPr>
              <w:t xml:space="preserve"> </w:t>
            </w:r>
            <w:r w:rsidRPr="001779C6">
              <w:rPr>
                <w:rFonts w:ascii="GHEA Grapalat" w:hAnsi="GHEA Grapalat" w:cs="Sylfaen"/>
                <w:color w:val="000000"/>
                <w:sz w:val="20"/>
                <w:szCs w:val="20"/>
                <w:lang w:val="hy-AM"/>
              </w:rPr>
              <w:t>փոշի</w:t>
            </w:r>
          </w:p>
        </w:tc>
        <w:tc>
          <w:tcPr>
            <w:tcW w:w="668" w:type="dxa"/>
          </w:tcPr>
          <w:p w14:paraId="00516140" w14:textId="77777777" w:rsidR="006D4F82" w:rsidRPr="005354AD" w:rsidRDefault="006D4F82" w:rsidP="006D4F82">
            <w:pPr>
              <w:jc w:val="center"/>
              <w:rPr>
                <w:rFonts w:ascii="GHEA Grapalat" w:hAnsi="GHEA Grapalat"/>
                <w:sz w:val="20"/>
                <w:szCs w:val="20"/>
                <w:lang w:val="pt-BR"/>
              </w:rPr>
            </w:pPr>
          </w:p>
        </w:tc>
        <w:tc>
          <w:tcPr>
            <w:tcW w:w="567" w:type="dxa"/>
          </w:tcPr>
          <w:p w14:paraId="4D0C8434" w14:textId="77777777" w:rsidR="006D4F82" w:rsidRPr="005354AD" w:rsidRDefault="006D4F82" w:rsidP="006D4F82">
            <w:pPr>
              <w:jc w:val="center"/>
              <w:rPr>
                <w:rFonts w:ascii="GHEA Grapalat" w:hAnsi="GHEA Grapalat"/>
                <w:sz w:val="20"/>
                <w:szCs w:val="20"/>
                <w:lang w:val="pt-BR"/>
              </w:rPr>
            </w:pPr>
          </w:p>
        </w:tc>
        <w:tc>
          <w:tcPr>
            <w:tcW w:w="567" w:type="dxa"/>
          </w:tcPr>
          <w:p w14:paraId="7438A252" w14:textId="77777777" w:rsidR="006D4F82" w:rsidRPr="005354AD" w:rsidRDefault="006D4F82" w:rsidP="006D4F82">
            <w:pPr>
              <w:jc w:val="center"/>
              <w:rPr>
                <w:rFonts w:ascii="GHEA Grapalat" w:hAnsi="GHEA Grapalat"/>
                <w:sz w:val="20"/>
                <w:szCs w:val="20"/>
                <w:lang w:val="pt-BR"/>
              </w:rPr>
            </w:pPr>
          </w:p>
        </w:tc>
        <w:tc>
          <w:tcPr>
            <w:tcW w:w="567" w:type="dxa"/>
          </w:tcPr>
          <w:p w14:paraId="3BB80D70" w14:textId="77777777" w:rsidR="006D4F82" w:rsidRPr="005354AD" w:rsidRDefault="006D4F82" w:rsidP="006D4F82">
            <w:pPr>
              <w:jc w:val="center"/>
              <w:rPr>
                <w:rFonts w:ascii="GHEA Grapalat" w:hAnsi="GHEA Grapalat"/>
                <w:sz w:val="20"/>
                <w:szCs w:val="20"/>
                <w:lang w:val="pt-BR"/>
              </w:rPr>
            </w:pPr>
          </w:p>
        </w:tc>
        <w:tc>
          <w:tcPr>
            <w:tcW w:w="709" w:type="dxa"/>
          </w:tcPr>
          <w:p w14:paraId="1EE86006" w14:textId="77777777" w:rsidR="006D4F82" w:rsidRPr="005354AD" w:rsidRDefault="006D4F82" w:rsidP="006D4F82">
            <w:pPr>
              <w:jc w:val="center"/>
              <w:rPr>
                <w:rFonts w:ascii="GHEA Grapalat" w:hAnsi="GHEA Grapalat"/>
                <w:sz w:val="20"/>
                <w:szCs w:val="20"/>
                <w:lang w:val="pt-BR"/>
              </w:rPr>
            </w:pPr>
          </w:p>
        </w:tc>
        <w:tc>
          <w:tcPr>
            <w:tcW w:w="708" w:type="dxa"/>
          </w:tcPr>
          <w:p w14:paraId="53B893F4"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6B10E64F" w14:textId="7DA4B88B"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02604968" w14:textId="028F896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42ECD30D" w14:textId="3BB97D52"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12698361" w14:textId="47C689C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74E1C8B2" w14:textId="5F1069A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14DD582B" w14:textId="13B17FB0"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0A8C14B5" w14:textId="096B1939"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039DEBCB" w14:textId="77777777" w:rsidTr="00C7401E">
        <w:trPr>
          <w:trHeight w:val="288"/>
        </w:trPr>
        <w:tc>
          <w:tcPr>
            <w:tcW w:w="1451" w:type="dxa"/>
          </w:tcPr>
          <w:p w14:paraId="5E00871E" w14:textId="72FF2478"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709AC44F" w14:textId="225B4DEC"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0"/>
                <w:szCs w:val="20"/>
              </w:rPr>
              <w:t>03221129/2</w:t>
            </w:r>
          </w:p>
        </w:tc>
        <w:tc>
          <w:tcPr>
            <w:tcW w:w="2908" w:type="dxa"/>
          </w:tcPr>
          <w:p w14:paraId="7C6A05CE" w14:textId="7F9F1202" w:rsidR="006D4F82" w:rsidRPr="00461435" w:rsidRDefault="006D4F82" w:rsidP="006D4F82">
            <w:pPr>
              <w:rPr>
                <w:rFonts w:ascii="GHEA Grapalat" w:hAnsi="GHEA Grapalat"/>
                <w:color w:val="000000"/>
                <w:sz w:val="20"/>
                <w:szCs w:val="28"/>
              </w:rPr>
            </w:pPr>
            <w:r w:rsidRPr="001779C6">
              <w:rPr>
                <w:rFonts w:ascii="GHEA Grapalat" w:hAnsi="GHEA Grapalat" w:cs="Sylfaen"/>
                <w:color w:val="000000"/>
                <w:sz w:val="20"/>
                <w:szCs w:val="20"/>
                <w:lang w:val="hy-AM"/>
              </w:rPr>
              <w:t>Սպանախ</w:t>
            </w:r>
          </w:p>
        </w:tc>
        <w:tc>
          <w:tcPr>
            <w:tcW w:w="668" w:type="dxa"/>
          </w:tcPr>
          <w:p w14:paraId="0A6D9A76" w14:textId="77777777" w:rsidR="006D4F82" w:rsidRPr="005354AD" w:rsidRDefault="006D4F82" w:rsidP="006D4F82">
            <w:pPr>
              <w:jc w:val="center"/>
              <w:rPr>
                <w:rFonts w:ascii="GHEA Grapalat" w:hAnsi="GHEA Grapalat"/>
                <w:sz w:val="20"/>
                <w:szCs w:val="20"/>
                <w:lang w:val="pt-BR"/>
              </w:rPr>
            </w:pPr>
          </w:p>
        </w:tc>
        <w:tc>
          <w:tcPr>
            <w:tcW w:w="567" w:type="dxa"/>
          </w:tcPr>
          <w:p w14:paraId="29CB66A1" w14:textId="77777777" w:rsidR="006D4F82" w:rsidRPr="005354AD" w:rsidRDefault="006D4F82" w:rsidP="006D4F82">
            <w:pPr>
              <w:jc w:val="center"/>
              <w:rPr>
                <w:rFonts w:ascii="GHEA Grapalat" w:hAnsi="GHEA Grapalat"/>
                <w:sz w:val="20"/>
                <w:szCs w:val="20"/>
                <w:lang w:val="pt-BR"/>
              </w:rPr>
            </w:pPr>
          </w:p>
        </w:tc>
        <w:tc>
          <w:tcPr>
            <w:tcW w:w="567" w:type="dxa"/>
          </w:tcPr>
          <w:p w14:paraId="7B2CE615" w14:textId="77777777" w:rsidR="006D4F82" w:rsidRPr="005354AD" w:rsidRDefault="006D4F82" w:rsidP="006D4F82">
            <w:pPr>
              <w:jc w:val="center"/>
              <w:rPr>
                <w:rFonts w:ascii="GHEA Grapalat" w:hAnsi="GHEA Grapalat"/>
                <w:sz w:val="20"/>
                <w:szCs w:val="20"/>
                <w:lang w:val="pt-BR"/>
              </w:rPr>
            </w:pPr>
          </w:p>
        </w:tc>
        <w:tc>
          <w:tcPr>
            <w:tcW w:w="567" w:type="dxa"/>
          </w:tcPr>
          <w:p w14:paraId="0483AB4B" w14:textId="77777777" w:rsidR="006D4F82" w:rsidRPr="005354AD" w:rsidRDefault="006D4F82" w:rsidP="006D4F82">
            <w:pPr>
              <w:jc w:val="center"/>
              <w:rPr>
                <w:rFonts w:ascii="GHEA Grapalat" w:hAnsi="GHEA Grapalat"/>
                <w:sz w:val="20"/>
                <w:szCs w:val="20"/>
                <w:lang w:val="pt-BR"/>
              </w:rPr>
            </w:pPr>
          </w:p>
        </w:tc>
        <w:tc>
          <w:tcPr>
            <w:tcW w:w="709" w:type="dxa"/>
          </w:tcPr>
          <w:p w14:paraId="4A4F12DE" w14:textId="77777777" w:rsidR="006D4F82" w:rsidRPr="005354AD" w:rsidRDefault="006D4F82" w:rsidP="006D4F82">
            <w:pPr>
              <w:jc w:val="center"/>
              <w:rPr>
                <w:rFonts w:ascii="GHEA Grapalat" w:hAnsi="GHEA Grapalat"/>
                <w:sz w:val="20"/>
                <w:szCs w:val="20"/>
                <w:lang w:val="pt-BR"/>
              </w:rPr>
            </w:pPr>
          </w:p>
        </w:tc>
        <w:tc>
          <w:tcPr>
            <w:tcW w:w="708" w:type="dxa"/>
          </w:tcPr>
          <w:p w14:paraId="5693B872"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7C17D988" w14:textId="4CDCA786"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3A013ABB" w14:textId="34EC5E5B"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5C36E961" w14:textId="1448F6AF"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41A41916" w14:textId="178F5DA2"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4F633B94" w14:textId="326F5610"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2CF18DC2" w14:textId="7445770E"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49D82205" w14:textId="088D19C5"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300859C9" w14:textId="77777777" w:rsidTr="00C7401E">
        <w:trPr>
          <w:trHeight w:val="265"/>
        </w:trPr>
        <w:tc>
          <w:tcPr>
            <w:tcW w:w="1451" w:type="dxa"/>
          </w:tcPr>
          <w:p w14:paraId="5C6B7348" w14:textId="4126FE6A"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21327543" w14:textId="79FDBFE5" w:rsidR="006D4F82" w:rsidRPr="00461435" w:rsidRDefault="006D4F82" w:rsidP="006D4F82">
            <w:pPr>
              <w:jc w:val="center"/>
              <w:rPr>
                <w:rFonts w:ascii="GHEA Grapalat" w:hAnsi="GHEA Grapalat"/>
                <w:color w:val="000000"/>
                <w:sz w:val="20"/>
                <w:szCs w:val="28"/>
              </w:rPr>
            </w:pPr>
            <w:r w:rsidRPr="001779C6">
              <w:rPr>
                <w:rFonts w:ascii="GHEA Grapalat" w:hAnsi="GHEA Grapalat"/>
                <w:sz w:val="20"/>
                <w:szCs w:val="20"/>
                <w:lang w:val="hy-AM"/>
              </w:rPr>
              <w:t>03221126</w:t>
            </w:r>
            <w:r w:rsidRPr="001779C6">
              <w:rPr>
                <w:rFonts w:ascii="GHEA Grapalat" w:hAnsi="GHEA Grapalat"/>
                <w:sz w:val="20"/>
                <w:szCs w:val="20"/>
              </w:rPr>
              <w:t>/2</w:t>
            </w:r>
          </w:p>
        </w:tc>
        <w:tc>
          <w:tcPr>
            <w:tcW w:w="2908" w:type="dxa"/>
          </w:tcPr>
          <w:p w14:paraId="27C95898" w14:textId="1FF7FF5F" w:rsidR="006D4F82" w:rsidRPr="00461435" w:rsidRDefault="006D4F82" w:rsidP="006D4F82">
            <w:pPr>
              <w:rPr>
                <w:rFonts w:ascii="GHEA Grapalat" w:hAnsi="GHEA Grapalat"/>
                <w:color w:val="000000"/>
                <w:sz w:val="20"/>
                <w:szCs w:val="28"/>
              </w:rPr>
            </w:pPr>
            <w:r w:rsidRPr="001779C6">
              <w:rPr>
                <w:rFonts w:ascii="GHEA Grapalat" w:hAnsi="GHEA Grapalat" w:cs="Sylfaen"/>
                <w:color w:val="000000"/>
                <w:sz w:val="20"/>
                <w:szCs w:val="20"/>
                <w:lang w:val="hy-AM"/>
              </w:rPr>
              <w:t>Հազար</w:t>
            </w:r>
          </w:p>
        </w:tc>
        <w:tc>
          <w:tcPr>
            <w:tcW w:w="668" w:type="dxa"/>
          </w:tcPr>
          <w:p w14:paraId="72587D1B" w14:textId="77777777" w:rsidR="006D4F82" w:rsidRPr="005354AD" w:rsidRDefault="006D4F82" w:rsidP="006D4F82">
            <w:pPr>
              <w:jc w:val="center"/>
              <w:rPr>
                <w:rFonts w:ascii="GHEA Grapalat" w:hAnsi="GHEA Grapalat"/>
                <w:sz w:val="20"/>
                <w:szCs w:val="20"/>
                <w:lang w:val="pt-BR"/>
              </w:rPr>
            </w:pPr>
          </w:p>
        </w:tc>
        <w:tc>
          <w:tcPr>
            <w:tcW w:w="567" w:type="dxa"/>
          </w:tcPr>
          <w:p w14:paraId="47C4765C" w14:textId="77777777" w:rsidR="006D4F82" w:rsidRPr="005354AD" w:rsidRDefault="006D4F82" w:rsidP="006D4F82">
            <w:pPr>
              <w:jc w:val="center"/>
              <w:rPr>
                <w:rFonts w:ascii="GHEA Grapalat" w:hAnsi="GHEA Grapalat"/>
                <w:sz w:val="20"/>
                <w:szCs w:val="20"/>
                <w:lang w:val="pt-BR"/>
              </w:rPr>
            </w:pPr>
          </w:p>
        </w:tc>
        <w:tc>
          <w:tcPr>
            <w:tcW w:w="567" w:type="dxa"/>
          </w:tcPr>
          <w:p w14:paraId="56FD8382" w14:textId="77777777" w:rsidR="006D4F82" w:rsidRPr="005354AD" w:rsidRDefault="006D4F82" w:rsidP="006D4F82">
            <w:pPr>
              <w:jc w:val="center"/>
              <w:rPr>
                <w:rFonts w:ascii="GHEA Grapalat" w:hAnsi="GHEA Grapalat"/>
                <w:sz w:val="20"/>
                <w:szCs w:val="20"/>
                <w:lang w:val="pt-BR"/>
              </w:rPr>
            </w:pPr>
          </w:p>
        </w:tc>
        <w:tc>
          <w:tcPr>
            <w:tcW w:w="567" w:type="dxa"/>
          </w:tcPr>
          <w:p w14:paraId="56AAF521" w14:textId="77777777" w:rsidR="006D4F82" w:rsidRPr="005354AD" w:rsidRDefault="006D4F82" w:rsidP="006D4F82">
            <w:pPr>
              <w:jc w:val="center"/>
              <w:rPr>
                <w:rFonts w:ascii="GHEA Grapalat" w:hAnsi="GHEA Grapalat"/>
                <w:sz w:val="20"/>
                <w:szCs w:val="20"/>
                <w:lang w:val="pt-BR"/>
              </w:rPr>
            </w:pPr>
          </w:p>
        </w:tc>
        <w:tc>
          <w:tcPr>
            <w:tcW w:w="709" w:type="dxa"/>
          </w:tcPr>
          <w:p w14:paraId="778AEA32" w14:textId="77777777" w:rsidR="006D4F82" w:rsidRPr="005354AD" w:rsidRDefault="006D4F82" w:rsidP="006D4F82">
            <w:pPr>
              <w:jc w:val="center"/>
              <w:rPr>
                <w:rFonts w:ascii="GHEA Grapalat" w:hAnsi="GHEA Grapalat"/>
                <w:sz w:val="20"/>
                <w:szCs w:val="20"/>
                <w:lang w:val="pt-BR"/>
              </w:rPr>
            </w:pPr>
          </w:p>
        </w:tc>
        <w:tc>
          <w:tcPr>
            <w:tcW w:w="708" w:type="dxa"/>
          </w:tcPr>
          <w:p w14:paraId="27477FFE"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7D06089D" w14:textId="4840E059"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6B856AF7" w14:textId="16969EB4"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7865705A" w14:textId="2E10146C"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669418D1" w14:textId="39F0DC97"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5A88E7F6" w14:textId="30C37FEC"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5137A0A2" w14:textId="570F4E22"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5E1A3FA4" w14:textId="77C58770"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71F126D8" w14:textId="77777777" w:rsidTr="00C7401E">
        <w:trPr>
          <w:trHeight w:val="269"/>
        </w:trPr>
        <w:tc>
          <w:tcPr>
            <w:tcW w:w="1451" w:type="dxa"/>
          </w:tcPr>
          <w:p w14:paraId="4B693A60" w14:textId="0FFAF4DD"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1EF16439" w14:textId="65B1E29B" w:rsidR="006D4F82" w:rsidRPr="00461435" w:rsidRDefault="006D4F82" w:rsidP="006D4F82">
            <w:pPr>
              <w:jc w:val="center"/>
              <w:rPr>
                <w:rFonts w:ascii="GHEA Grapalat" w:hAnsi="GHEA Grapalat"/>
                <w:color w:val="000000"/>
                <w:sz w:val="20"/>
                <w:szCs w:val="28"/>
              </w:rPr>
            </w:pPr>
            <w:r w:rsidRPr="001779C6">
              <w:rPr>
                <w:rFonts w:ascii="GHEA Grapalat" w:hAnsi="GHEA Grapalat"/>
                <w:sz w:val="22"/>
                <w:szCs w:val="22"/>
              </w:rPr>
              <w:t>15332140/2</w:t>
            </w:r>
          </w:p>
        </w:tc>
        <w:tc>
          <w:tcPr>
            <w:tcW w:w="2908" w:type="dxa"/>
          </w:tcPr>
          <w:p w14:paraId="2D9E8F0A" w14:textId="1FA3F735" w:rsidR="006D4F82" w:rsidRPr="00461435" w:rsidRDefault="006D4F82" w:rsidP="006D4F82">
            <w:pPr>
              <w:rPr>
                <w:rFonts w:ascii="GHEA Grapalat" w:hAnsi="GHEA Grapalat"/>
                <w:color w:val="000000"/>
                <w:sz w:val="20"/>
                <w:szCs w:val="28"/>
              </w:rPr>
            </w:pPr>
            <w:r w:rsidRPr="001779C6">
              <w:rPr>
                <w:rFonts w:ascii="GHEA Grapalat" w:hAnsi="GHEA Grapalat" w:cs="Sylfaen"/>
                <w:color w:val="000000"/>
                <w:sz w:val="20"/>
                <w:szCs w:val="20"/>
                <w:lang w:val="hy-AM"/>
              </w:rPr>
              <w:t>Խնձոր</w:t>
            </w:r>
          </w:p>
        </w:tc>
        <w:tc>
          <w:tcPr>
            <w:tcW w:w="668" w:type="dxa"/>
          </w:tcPr>
          <w:p w14:paraId="36E22C2E" w14:textId="77777777" w:rsidR="006D4F82" w:rsidRPr="005354AD" w:rsidRDefault="006D4F82" w:rsidP="006D4F82">
            <w:pPr>
              <w:jc w:val="center"/>
              <w:rPr>
                <w:rFonts w:ascii="GHEA Grapalat" w:hAnsi="GHEA Grapalat"/>
                <w:sz w:val="20"/>
                <w:szCs w:val="20"/>
                <w:lang w:val="pt-BR"/>
              </w:rPr>
            </w:pPr>
          </w:p>
        </w:tc>
        <w:tc>
          <w:tcPr>
            <w:tcW w:w="567" w:type="dxa"/>
          </w:tcPr>
          <w:p w14:paraId="1DC5A75F" w14:textId="77777777" w:rsidR="006D4F82" w:rsidRPr="005354AD" w:rsidRDefault="006D4F82" w:rsidP="006D4F82">
            <w:pPr>
              <w:jc w:val="center"/>
              <w:rPr>
                <w:rFonts w:ascii="GHEA Grapalat" w:hAnsi="GHEA Grapalat"/>
                <w:sz w:val="20"/>
                <w:szCs w:val="20"/>
                <w:lang w:val="pt-BR"/>
              </w:rPr>
            </w:pPr>
          </w:p>
        </w:tc>
        <w:tc>
          <w:tcPr>
            <w:tcW w:w="567" w:type="dxa"/>
          </w:tcPr>
          <w:p w14:paraId="42B2A601" w14:textId="77777777" w:rsidR="006D4F82" w:rsidRPr="005354AD" w:rsidRDefault="006D4F82" w:rsidP="006D4F82">
            <w:pPr>
              <w:jc w:val="center"/>
              <w:rPr>
                <w:rFonts w:ascii="GHEA Grapalat" w:hAnsi="GHEA Grapalat"/>
                <w:sz w:val="20"/>
                <w:szCs w:val="20"/>
                <w:lang w:val="pt-BR"/>
              </w:rPr>
            </w:pPr>
          </w:p>
        </w:tc>
        <w:tc>
          <w:tcPr>
            <w:tcW w:w="567" w:type="dxa"/>
          </w:tcPr>
          <w:p w14:paraId="5A973A92" w14:textId="77777777" w:rsidR="006D4F82" w:rsidRPr="005354AD" w:rsidRDefault="006D4F82" w:rsidP="006D4F82">
            <w:pPr>
              <w:jc w:val="center"/>
              <w:rPr>
                <w:rFonts w:ascii="GHEA Grapalat" w:hAnsi="GHEA Grapalat"/>
                <w:sz w:val="20"/>
                <w:szCs w:val="20"/>
                <w:lang w:val="pt-BR"/>
              </w:rPr>
            </w:pPr>
          </w:p>
        </w:tc>
        <w:tc>
          <w:tcPr>
            <w:tcW w:w="709" w:type="dxa"/>
          </w:tcPr>
          <w:p w14:paraId="76AED471" w14:textId="77777777" w:rsidR="006D4F82" w:rsidRPr="005354AD" w:rsidRDefault="006D4F82" w:rsidP="006D4F82">
            <w:pPr>
              <w:jc w:val="center"/>
              <w:rPr>
                <w:rFonts w:ascii="GHEA Grapalat" w:hAnsi="GHEA Grapalat"/>
                <w:sz w:val="20"/>
                <w:szCs w:val="20"/>
                <w:lang w:val="pt-BR"/>
              </w:rPr>
            </w:pPr>
          </w:p>
        </w:tc>
        <w:tc>
          <w:tcPr>
            <w:tcW w:w="708" w:type="dxa"/>
          </w:tcPr>
          <w:p w14:paraId="2C18F85A"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54FC4D91" w14:textId="78E2C9FE"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6E388858" w14:textId="5F334A11"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09D37B8D" w14:textId="0F51095B"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11379323" w14:textId="6F67F52B"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1C146110" w14:textId="5768FBA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54DC50E4" w14:textId="718A8244"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23182FDE" w14:textId="496D7857"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3C7BE0BB" w14:textId="77777777" w:rsidTr="00C7401E">
        <w:trPr>
          <w:trHeight w:val="127"/>
        </w:trPr>
        <w:tc>
          <w:tcPr>
            <w:tcW w:w="1451" w:type="dxa"/>
          </w:tcPr>
          <w:p w14:paraId="4B6C2C72" w14:textId="29907949"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0FF1F48C" w14:textId="331AB7F2" w:rsidR="006D4F82" w:rsidRPr="00461435" w:rsidRDefault="006D4F82" w:rsidP="006D4F82">
            <w:pPr>
              <w:jc w:val="center"/>
              <w:rPr>
                <w:rFonts w:ascii="GHEA Grapalat" w:hAnsi="GHEA Grapalat"/>
                <w:color w:val="000000"/>
                <w:sz w:val="20"/>
                <w:szCs w:val="28"/>
              </w:rPr>
            </w:pPr>
            <w:r w:rsidRPr="001779C6">
              <w:rPr>
                <w:rFonts w:ascii="GHEA Grapalat" w:hAnsi="GHEA Grapalat"/>
                <w:sz w:val="20"/>
              </w:rPr>
              <w:t>03222134</w:t>
            </w:r>
          </w:p>
        </w:tc>
        <w:tc>
          <w:tcPr>
            <w:tcW w:w="2908" w:type="dxa"/>
          </w:tcPr>
          <w:p w14:paraId="503F5E40" w14:textId="298EE856" w:rsidR="006D4F82" w:rsidRPr="00461435" w:rsidRDefault="006D4F82" w:rsidP="006D4F82">
            <w:pPr>
              <w:rPr>
                <w:rFonts w:ascii="GHEA Grapalat" w:hAnsi="GHEA Grapalat"/>
                <w:color w:val="000000"/>
                <w:sz w:val="20"/>
                <w:szCs w:val="28"/>
              </w:rPr>
            </w:pPr>
            <w:r w:rsidRPr="001779C6">
              <w:rPr>
                <w:rFonts w:ascii="GHEA Grapalat" w:hAnsi="GHEA Grapalat" w:cs="Sylfaen"/>
                <w:color w:val="000000"/>
                <w:sz w:val="20"/>
                <w:szCs w:val="20"/>
                <w:lang w:val="hy-AM"/>
              </w:rPr>
              <w:t>Սալոր</w:t>
            </w:r>
          </w:p>
        </w:tc>
        <w:tc>
          <w:tcPr>
            <w:tcW w:w="668" w:type="dxa"/>
          </w:tcPr>
          <w:p w14:paraId="2A0F8A5A" w14:textId="77777777" w:rsidR="006D4F82" w:rsidRPr="005354AD" w:rsidRDefault="006D4F82" w:rsidP="006D4F82">
            <w:pPr>
              <w:jc w:val="center"/>
              <w:rPr>
                <w:rFonts w:ascii="GHEA Grapalat" w:hAnsi="GHEA Grapalat"/>
                <w:sz w:val="20"/>
                <w:szCs w:val="20"/>
                <w:lang w:val="pt-BR"/>
              </w:rPr>
            </w:pPr>
          </w:p>
        </w:tc>
        <w:tc>
          <w:tcPr>
            <w:tcW w:w="567" w:type="dxa"/>
          </w:tcPr>
          <w:p w14:paraId="313B7504" w14:textId="77777777" w:rsidR="006D4F82" w:rsidRPr="005354AD" w:rsidRDefault="006D4F82" w:rsidP="006D4F82">
            <w:pPr>
              <w:jc w:val="center"/>
              <w:rPr>
                <w:rFonts w:ascii="GHEA Grapalat" w:hAnsi="GHEA Grapalat"/>
                <w:sz w:val="20"/>
                <w:szCs w:val="20"/>
                <w:lang w:val="pt-BR"/>
              </w:rPr>
            </w:pPr>
          </w:p>
        </w:tc>
        <w:tc>
          <w:tcPr>
            <w:tcW w:w="567" w:type="dxa"/>
          </w:tcPr>
          <w:p w14:paraId="5104D785" w14:textId="77777777" w:rsidR="006D4F82" w:rsidRPr="005354AD" w:rsidRDefault="006D4F82" w:rsidP="006D4F82">
            <w:pPr>
              <w:jc w:val="center"/>
              <w:rPr>
                <w:rFonts w:ascii="GHEA Grapalat" w:hAnsi="GHEA Grapalat"/>
                <w:sz w:val="20"/>
                <w:szCs w:val="20"/>
                <w:lang w:val="pt-BR"/>
              </w:rPr>
            </w:pPr>
          </w:p>
        </w:tc>
        <w:tc>
          <w:tcPr>
            <w:tcW w:w="567" w:type="dxa"/>
          </w:tcPr>
          <w:p w14:paraId="41CCE494" w14:textId="77777777" w:rsidR="006D4F82" w:rsidRPr="005354AD" w:rsidRDefault="006D4F82" w:rsidP="006D4F82">
            <w:pPr>
              <w:jc w:val="center"/>
              <w:rPr>
                <w:rFonts w:ascii="GHEA Grapalat" w:hAnsi="GHEA Grapalat"/>
                <w:sz w:val="20"/>
                <w:szCs w:val="20"/>
                <w:lang w:val="pt-BR"/>
              </w:rPr>
            </w:pPr>
          </w:p>
        </w:tc>
        <w:tc>
          <w:tcPr>
            <w:tcW w:w="709" w:type="dxa"/>
          </w:tcPr>
          <w:p w14:paraId="6C69E4BE" w14:textId="77777777" w:rsidR="006D4F82" w:rsidRPr="005354AD" w:rsidRDefault="006D4F82" w:rsidP="006D4F82">
            <w:pPr>
              <w:jc w:val="center"/>
              <w:rPr>
                <w:rFonts w:ascii="GHEA Grapalat" w:hAnsi="GHEA Grapalat"/>
                <w:sz w:val="20"/>
                <w:szCs w:val="20"/>
                <w:lang w:val="pt-BR"/>
              </w:rPr>
            </w:pPr>
          </w:p>
        </w:tc>
        <w:tc>
          <w:tcPr>
            <w:tcW w:w="708" w:type="dxa"/>
          </w:tcPr>
          <w:p w14:paraId="35794B34"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0946DF3D" w14:textId="4D8BA186"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7EEED65D" w14:textId="70628510"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2BA29843" w14:textId="6D8B8F34"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17B7FA2A" w14:textId="437095D8"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0804DD1A" w14:textId="6BD4AD89"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3DA2D8A1" w14:textId="59124A91"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2B5D7C72" w14:textId="4163D812"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7FB6D603" w14:textId="77777777" w:rsidTr="00C7401E">
        <w:trPr>
          <w:trHeight w:val="269"/>
        </w:trPr>
        <w:tc>
          <w:tcPr>
            <w:tcW w:w="1451" w:type="dxa"/>
          </w:tcPr>
          <w:p w14:paraId="77692C10" w14:textId="2689A56F"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73F0042A" w14:textId="23C92410" w:rsidR="006D4F82" w:rsidRPr="00461435" w:rsidRDefault="006D4F82" w:rsidP="006D4F82">
            <w:pPr>
              <w:jc w:val="center"/>
              <w:rPr>
                <w:rFonts w:ascii="GHEA Grapalat" w:hAnsi="GHEA Grapalat"/>
                <w:color w:val="000000"/>
                <w:sz w:val="20"/>
                <w:szCs w:val="28"/>
              </w:rPr>
            </w:pPr>
            <w:r w:rsidRPr="001779C6">
              <w:rPr>
                <w:rFonts w:ascii="GHEA Grapalat" w:hAnsi="GHEA Grapalat" w:cs="Calibri"/>
                <w:sz w:val="22"/>
                <w:szCs w:val="22"/>
              </w:rPr>
              <w:t>03222132</w:t>
            </w:r>
          </w:p>
        </w:tc>
        <w:tc>
          <w:tcPr>
            <w:tcW w:w="2908" w:type="dxa"/>
          </w:tcPr>
          <w:p w14:paraId="59DCA502" w14:textId="04B34A07" w:rsidR="006D4F82" w:rsidRPr="00461435" w:rsidRDefault="006D4F82" w:rsidP="006D4F82">
            <w:pPr>
              <w:rPr>
                <w:rFonts w:ascii="GHEA Grapalat" w:hAnsi="GHEA Grapalat"/>
                <w:color w:val="000000"/>
                <w:sz w:val="20"/>
                <w:szCs w:val="28"/>
              </w:rPr>
            </w:pPr>
            <w:r w:rsidRPr="001779C6">
              <w:rPr>
                <w:rFonts w:ascii="GHEA Grapalat" w:hAnsi="GHEA Grapalat" w:cs="Sylfaen"/>
                <w:color w:val="000000"/>
                <w:sz w:val="20"/>
                <w:szCs w:val="20"/>
                <w:lang w:val="hy-AM"/>
              </w:rPr>
              <w:t>Դեղձ</w:t>
            </w:r>
          </w:p>
        </w:tc>
        <w:tc>
          <w:tcPr>
            <w:tcW w:w="668" w:type="dxa"/>
          </w:tcPr>
          <w:p w14:paraId="00B33158" w14:textId="77777777" w:rsidR="006D4F82" w:rsidRPr="005354AD" w:rsidRDefault="006D4F82" w:rsidP="006D4F82">
            <w:pPr>
              <w:jc w:val="center"/>
              <w:rPr>
                <w:rFonts w:ascii="GHEA Grapalat" w:hAnsi="GHEA Grapalat"/>
                <w:sz w:val="20"/>
                <w:szCs w:val="20"/>
                <w:lang w:val="pt-BR"/>
              </w:rPr>
            </w:pPr>
          </w:p>
        </w:tc>
        <w:tc>
          <w:tcPr>
            <w:tcW w:w="567" w:type="dxa"/>
          </w:tcPr>
          <w:p w14:paraId="7578BADB" w14:textId="77777777" w:rsidR="006D4F82" w:rsidRPr="005354AD" w:rsidRDefault="006D4F82" w:rsidP="006D4F82">
            <w:pPr>
              <w:jc w:val="center"/>
              <w:rPr>
                <w:rFonts w:ascii="GHEA Grapalat" w:hAnsi="GHEA Grapalat"/>
                <w:sz w:val="20"/>
                <w:szCs w:val="20"/>
                <w:lang w:val="pt-BR"/>
              </w:rPr>
            </w:pPr>
          </w:p>
        </w:tc>
        <w:tc>
          <w:tcPr>
            <w:tcW w:w="567" w:type="dxa"/>
          </w:tcPr>
          <w:p w14:paraId="33A5651D" w14:textId="77777777" w:rsidR="006D4F82" w:rsidRPr="005354AD" w:rsidRDefault="006D4F82" w:rsidP="006D4F82">
            <w:pPr>
              <w:jc w:val="center"/>
              <w:rPr>
                <w:rFonts w:ascii="GHEA Grapalat" w:hAnsi="GHEA Grapalat"/>
                <w:sz w:val="20"/>
                <w:szCs w:val="20"/>
                <w:lang w:val="pt-BR"/>
              </w:rPr>
            </w:pPr>
          </w:p>
        </w:tc>
        <w:tc>
          <w:tcPr>
            <w:tcW w:w="567" w:type="dxa"/>
          </w:tcPr>
          <w:p w14:paraId="6B24CACC" w14:textId="77777777" w:rsidR="006D4F82" w:rsidRPr="005354AD" w:rsidRDefault="006D4F82" w:rsidP="006D4F82">
            <w:pPr>
              <w:jc w:val="center"/>
              <w:rPr>
                <w:rFonts w:ascii="GHEA Grapalat" w:hAnsi="GHEA Grapalat"/>
                <w:sz w:val="20"/>
                <w:szCs w:val="20"/>
                <w:lang w:val="pt-BR"/>
              </w:rPr>
            </w:pPr>
          </w:p>
        </w:tc>
        <w:tc>
          <w:tcPr>
            <w:tcW w:w="709" w:type="dxa"/>
          </w:tcPr>
          <w:p w14:paraId="7D84D5F6" w14:textId="77777777" w:rsidR="006D4F82" w:rsidRPr="005354AD" w:rsidRDefault="006D4F82" w:rsidP="006D4F82">
            <w:pPr>
              <w:jc w:val="center"/>
              <w:rPr>
                <w:rFonts w:ascii="GHEA Grapalat" w:hAnsi="GHEA Grapalat"/>
                <w:sz w:val="20"/>
                <w:szCs w:val="20"/>
                <w:lang w:val="pt-BR"/>
              </w:rPr>
            </w:pPr>
          </w:p>
        </w:tc>
        <w:tc>
          <w:tcPr>
            <w:tcW w:w="708" w:type="dxa"/>
          </w:tcPr>
          <w:p w14:paraId="6C114742"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6DE7A9C8" w14:textId="731E1DA7"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6B6952C4" w14:textId="59896274"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429925CF" w14:textId="4BC2DD5D"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084C52BD" w14:textId="27B94E80"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730EDCA5" w14:textId="6529C1FF"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1C33AACB" w14:textId="0E0433D9"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052BE32D" w14:textId="5A167C5E"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6FD5571C" w14:textId="77777777" w:rsidTr="00C7401E">
        <w:trPr>
          <w:trHeight w:val="287"/>
        </w:trPr>
        <w:tc>
          <w:tcPr>
            <w:tcW w:w="1451" w:type="dxa"/>
          </w:tcPr>
          <w:p w14:paraId="243D38C9" w14:textId="099C6AD8"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48BDDCB3" w14:textId="407FEE22" w:rsidR="006D4F82" w:rsidRPr="00461435" w:rsidRDefault="006D4F82" w:rsidP="006D4F82">
            <w:pPr>
              <w:jc w:val="center"/>
              <w:rPr>
                <w:rFonts w:ascii="GHEA Grapalat" w:hAnsi="GHEA Grapalat"/>
                <w:color w:val="000000"/>
                <w:sz w:val="20"/>
                <w:szCs w:val="28"/>
              </w:rPr>
            </w:pPr>
            <w:r w:rsidRPr="001779C6">
              <w:rPr>
                <w:rFonts w:ascii="GHEA Grapalat" w:hAnsi="GHEA Grapalat"/>
                <w:sz w:val="20"/>
              </w:rPr>
              <w:t>15332410</w:t>
            </w:r>
          </w:p>
        </w:tc>
        <w:tc>
          <w:tcPr>
            <w:tcW w:w="2908" w:type="dxa"/>
          </w:tcPr>
          <w:p w14:paraId="36C8883C" w14:textId="41684B99" w:rsidR="006D4F82" w:rsidRPr="00461435" w:rsidRDefault="006D4F82" w:rsidP="006D4F82">
            <w:pPr>
              <w:rPr>
                <w:rFonts w:ascii="GHEA Grapalat" w:hAnsi="GHEA Grapalat"/>
                <w:color w:val="000000"/>
                <w:sz w:val="20"/>
                <w:szCs w:val="28"/>
              </w:rPr>
            </w:pPr>
            <w:r w:rsidRPr="001779C6">
              <w:rPr>
                <w:rFonts w:ascii="GHEA Grapalat" w:hAnsi="GHEA Grapalat" w:cs="Sylfaen"/>
                <w:color w:val="000000"/>
                <w:sz w:val="20"/>
                <w:szCs w:val="20"/>
                <w:lang w:val="hy-AM"/>
              </w:rPr>
              <w:t>Սալորաչիր</w:t>
            </w:r>
            <w:r w:rsidRPr="001779C6">
              <w:rPr>
                <w:rFonts w:ascii="GHEA Grapalat" w:hAnsi="GHEA Grapalat" w:cs="Arial"/>
                <w:color w:val="000000"/>
                <w:sz w:val="20"/>
                <w:szCs w:val="20"/>
                <w:lang w:val="hy-AM"/>
              </w:rPr>
              <w:t xml:space="preserve"> </w:t>
            </w:r>
            <w:r w:rsidRPr="001779C6">
              <w:rPr>
                <w:rFonts w:ascii="GHEA Grapalat" w:hAnsi="GHEA Grapalat" w:cs="Sylfaen"/>
                <w:color w:val="000000"/>
                <w:sz w:val="20"/>
                <w:szCs w:val="20"/>
                <w:lang w:val="hy-AM"/>
              </w:rPr>
              <w:t>բնական</w:t>
            </w:r>
          </w:p>
        </w:tc>
        <w:tc>
          <w:tcPr>
            <w:tcW w:w="668" w:type="dxa"/>
          </w:tcPr>
          <w:p w14:paraId="461F2B08" w14:textId="77777777" w:rsidR="006D4F82" w:rsidRPr="005354AD" w:rsidRDefault="006D4F82" w:rsidP="006D4F82">
            <w:pPr>
              <w:jc w:val="center"/>
              <w:rPr>
                <w:rFonts w:ascii="GHEA Grapalat" w:hAnsi="GHEA Grapalat"/>
                <w:sz w:val="20"/>
                <w:szCs w:val="20"/>
                <w:lang w:val="pt-BR"/>
              </w:rPr>
            </w:pPr>
          </w:p>
        </w:tc>
        <w:tc>
          <w:tcPr>
            <w:tcW w:w="567" w:type="dxa"/>
          </w:tcPr>
          <w:p w14:paraId="34C2A574" w14:textId="77777777" w:rsidR="006D4F82" w:rsidRPr="005354AD" w:rsidRDefault="006D4F82" w:rsidP="006D4F82">
            <w:pPr>
              <w:jc w:val="center"/>
              <w:rPr>
                <w:rFonts w:ascii="GHEA Grapalat" w:hAnsi="GHEA Grapalat"/>
                <w:sz w:val="20"/>
                <w:szCs w:val="20"/>
                <w:lang w:val="pt-BR"/>
              </w:rPr>
            </w:pPr>
          </w:p>
        </w:tc>
        <w:tc>
          <w:tcPr>
            <w:tcW w:w="567" w:type="dxa"/>
          </w:tcPr>
          <w:p w14:paraId="2A521AEC" w14:textId="77777777" w:rsidR="006D4F82" w:rsidRPr="005354AD" w:rsidRDefault="006D4F82" w:rsidP="006D4F82">
            <w:pPr>
              <w:jc w:val="center"/>
              <w:rPr>
                <w:rFonts w:ascii="GHEA Grapalat" w:hAnsi="GHEA Grapalat"/>
                <w:sz w:val="20"/>
                <w:szCs w:val="20"/>
                <w:lang w:val="pt-BR"/>
              </w:rPr>
            </w:pPr>
          </w:p>
        </w:tc>
        <w:tc>
          <w:tcPr>
            <w:tcW w:w="567" w:type="dxa"/>
          </w:tcPr>
          <w:p w14:paraId="2ADFAA06" w14:textId="77777777" w:rsidR="006D4F82" w:rsidRPr="005354AD" w:rsidRDefault="006D4F82" w:rsidP="006D4F82">
            <w:pPr>
              <w:jc w:val="center"/>
              <w:rPr>
                <w:rFonts w:ascii="GHEA Grapalat" w:hAnsi="GHEA Grapalat"/>
                <w:sz w:val="20"/>
                <w:szCs w:val="20"/>
                <w:lang w:val="pt-BR"/>
              </w:rPr>
            </w:pPr>
          </w:p>
        </w:tc>
        <w:tc>
          <w:tcPr>
            <w:tcW w:w="709" w:type="dxa"/>
          </w:tcPr>
          <w:p w14:paraId="618A7D4C" w14:textId="77777777" w:rsidR="006D4F82" w:rsidRPr="005354AD" w:rsidRDefault="006D4F82" w:rsidP="006D4F82">
            <w:pPr>
              <w:jc w:val="center"/>
              <w:rPr>
                <w:rFonts w:ascii="GHEA Grapalat" w:hAnsi="GHEA Grapalat"/>
                <w:sz w:val="20"/>
                <w:szCs w:val="20"/>
                <w:lang w:val="pt-BR"/>
              </w:rPr>
            </w:pPr>
          </w:p>
        </w:tc>
        <w:tc>
          <w:tcPr>
            <w:tcW w:w="708" w:type="dxa"/>
          </w:tcPr>
          <w:p w14:paraId="18F5B3A3"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24F944B1" w14:textId="4FB107AA"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09CCF0ED" w14:textId="2574664A"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16437789" w14:textId="714C9AF7"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354D8887" w14:textId="4E014D79"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7A7B8100" w14:textId="3667A977"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6F10D4A8" w14:textId="41DCFC78"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73BB3461" w14:textId="67044D72"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6D4F82" w:rsidRPr="005354AD" w14:paraId="5633CF75" w14:textId="77777777" w:rsidTr="00C7401E">
        <w:trPr>
          <w:trHeight w:val="269"/>
        </w:trPr>
        <w:tc>
          <w:tcPr>
            <w:tcW w:w="1451" w:type="dxa"/>
          </w:tcPr>
          <w:p w14:paraId="667BC056" w14:textId="50BB99F0" w:rsidR="006D4F82" w:rsidRPr="006D4F82" w:rsidRDefault="006D4F82" w:rsidP="006D4F82">
            <w:pPr>
              <w:pStyle w:val="aff1"/>
              <w:numPr>
                <w:ilvl w:val="0"/>
                <w:numId w:val="13"/>
              </w:numPr>
              <w:rPr>
                <w:rFonts w:ascii="GHEA Grapalat" w:hAnsi="GHEA Grapalat"/>
                <w:color w:val="000000"/>
                <w:sz w:val="20"/>
                <w:szCs w:val="28"/>
                <w:lang w:val="hy-AM"/>
              </w:rPr>
            </w:pPr>
          </w:p>
        </w:tc>
        <w:tc>
          <w:tcPr>
            <w:tcW w:w="1948" w:type="dxa"/>
          </w:tcPr>
          <w:p w14:paraId="5A6F9425" w14:textId="6C509B44" w:rsidR="006D4F82" w:rsidRPr="00461435" w:rsidRDefault="006D4F82" w:rsidP="00253243">
            <w:pPr>
              <w:jc w:val="center"/>
              <w:rPr>
                <w:rFonts w:ascii="GHEA Grapalat" w:hAnsi="GHEA Grapalat"/>
                <w:color w:val="000000"/>
                <w:sz w:val="20"/>
                <w:szCs w:val="28"/>
              </w:rPr>
            </w:pPr>
            <w:r w:rsidRPr="001779C6">
              <w:rPr>
                <w:rFonts w:ascii="GHEA Grapalat" w:hAnsi="GHEA Grapalat"/>
                <w:sz w:val="20"/>
              </w:rPr>
              <w:t>15332410</w:t>
            </w:r>
          </w:p>
        </w:tc>
        <w:tc>
          <w:tcPr>
            <w:tcW w:w="2908" w:type="dxa"/>
          </w:tcPr>
          <w:p w14:paraId="05932517" w14:textId="128C6609" w:rsidR="006D4F82" w:rsidRPr="00461435" w:rsidRDefault="006D4F82" w:rsidP="006D4F82">
            <w:pPr>
              <w:rPr>
                <w:rFonts w:ascii="GHEA Grapalat" w:hAnsi="GHEA Grapalat"/>
                <w:color w:val="000000"/>
                <w:sz w:val="20"/>
                <w:szCs w:val="28"/>
              </w:rPr>
            </w:pPr>
            <w:r w:rsidRPr="001779C6">
              <w:rPr>
                <w:rFonts w:ascii="GHEA Grapalat" w:hAnsi="GHEA Grapalat" w:cs="Sylfaen"/>
                <w:color w:val="000000"/>
                <w:sz w:val="20"/>
                <w:szCs w:val="20"/>
                <w:lang w:val="hy-AM"/>
              </w:rPr>
              <w:t>Ծիրանաչիր</w:t>
            </w:r>
            <w:r w:rsidRPr="001779C6">
              <w:rPr>
                <w:rFonts w:ascii="GHEA Grapalat" w:hAnsi="GHEA Grapalat" w:cs="Arial"/>
                <w:color w:val="000000"/>
                <w:sz w:val="20"/>
                <w:szCs w:val="20"/>
                <w:lang w:val="hy-AM"/>
              </w:rPr>
              <w:t xml:space="preserve"> </w:t>
            </w:r>
            <w:r w:rsidRPr="001779C6">
              <w:rPr>
                <w:rFonts w:ascii="GHEA Grapalat" w:hAnsi="GHEA Grapalat" w:cs="Sylfaen"/>
                <w:color w:val="000000"/>
                <w:sz w:val="20"/>
                <w:szCs w:val="20"/>
                <w:lang w:val="hy-AM"/>
              </w:rPr>
              <w:t>բնական</w:t>
            </w:r>
          </w:p>
        </w:tc>
        <w:tc>
          <w:tcPr>
            <w:tcW w:w="668" w:type="dxa"/>
          </w:tcPr>
          <w:p w14:paraId="79028811" w14:textId="77777777" w:rsidR="006D4F82" w:rsidRPr="005354AD" w:rsidRDefault="006D4F82" w:rsidP="006D4F82">
            <w:pPr>
              <w:jc w:val="center"/>
              <w:rPr>
                <w:rFonts w:ascii="GHEA Grapalat" w:hAnsi="GHEA Grapalat"/>
                <w:sz w:val="20"/>
                <w:szCs w:val="20"/>
                <w:lang w:val="pt-BR"/>
              </w:rPr>
            </w:pPr>
          </w:p>
        </w:tc>
        <w:tc>
          <w:tcPr>
            <w:tcW w:w="567" w:type="dxa"/>
          </w:tcPr>
          <w:p w14:paraId="712AF486" w14:textId="77777777" w:rsidR="006D4F82" w:rsidRPr="005354AD" w:rsidRDefault="006D4F82" w:rsidP="006D4F82">
            <w:pPr>
              <w:jc w:val="center"/>
              <w:rPr>
                <w:rFonts w:ascii="GHEA Grapalat" w:hAnsi="GHEA Grapalat"/>
                <w:sz w:val="20"/>
                <w:szCs w:val="20"/>
                <w:lang w:val="pt-BR"/>
              </w:rPr>
            </w:pPr>
          </w:p>
        </w:tc>
        <w:tc>
          <w:tcPr>
            <w:tcW w:w="567" w:type="dxa"/>
          </w:tcPr>
          <w:p w14:paraId="17F3BEBB" w14:textId="77777777" w:rsidR="006D4F82" w:rsidRPr="005354AD" w:rsidRDefault="006D4F82" w:rsidP="006D4F82">
            <w:pPr>
              <w:jc w:val="center"/>
              <w:rPr>
                <w:rFonts w:ascii="GHEA Grapalat" w:hAnsi="GHEA Grapalat"/>
                <w:sz w:val="20"/>
                <w:szCs w:val="20"/>
                <w:lang w:val="pt-BR"/>
              </w:rPr>
            </w:pPr>
          </w:p>
        </w:tc>
        <w:tc>
          <w:tcPr>
            <w:tcW w:w="567" w:type="dxa"/>
          </w:tcPr>
          <w:p w14:paraId="7CE8BDC2" w14:textId="77777777" w:rsidR="006D4F82" w:rsidRPr="005354AD" w:rsidRDefault="006D4F82" w:rsidP="006D4F82">
            <w:pPr>
              <w:jc w:val="center"/>
              <w:rPr>
                <w:rFonts w:ascii="GHEA Grapalat" w:hAnsi="GHEA Grapalat"/>
                <w:sz w:val="20"/>
                <w:szCs w:val="20"/>
                <w:lang w:val="pt-BR"/>
              </w:rPr>
            </w:pPr>
          </w:p>
        </w:tc>
        <w:tc>
          <w:tcPr>
            <w:tcW w:w="709" w:type="dxa"/>
          </w:tcPr>
          <w:p w14:paraId="07C4B3AA" w14:textId="77777777" w:rsidR="006D4F82" w:rsidRPr="005354AD" w:rsidRDefault="006D4F82" w:rsidP="006D4F82">
            <w:pPr>
              <w:jc w:val="center"/>
              <w:rPr>
                <w:rFonts w:ascii="GHEA Grapalat" w:hAnsi="GHEA Grapalat"/>
                <w:sz w:val="20"/>
                <w:szCs w:val="20"/>
                <w:lang w:val="pt-BR"/>
              </w:rPr>
            </w:pPr>
          </w:p>
        </w:tc>
        <w:tc>
          <w:tcPr>
            <w:tcW w:w="708" w:type="dxa"/>
          </w:tcPr>
          <w:p w14:paraId="202D41B9" w14:textId="77777777" w:rsidR="006D4F82" w:rsidRPr="005354AD" w:rsidRDefault="006D4F82" w:rsidP="006D4F82">
            <w:pPr>
              <w:jc w:val="center"/>
              <w:rPr>
                <w:rFonts w:ascii="GHEA Grapalat" w:hAnsi="GHEA Grapalat"/>
                <w:sz w:val="20"/>
                <w:szCs w:val="20"/>
                <w:lang w:val="pt-BR"/>
              </w:rPr>
            </w:pPr>
          </w:p>
        </w:tc>
        <w:tc>
          <w:tcPr>
            <w:tcW w:w="709" w:type="dxa"/>
            <w:vAlign w:val="center"/>
          </w:tcPr>
          <w:p w14:paraId="033F1C32" w14:textId="6C3BEE28"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w:t>
            </w:r>
          </w:p>
        </w:tc>
        <w:tc>
          <w:tcPr>
            <w:tcW w:w="709" w:type="dxa"/>
            <w:vAlign w:val="center"/>
          </w:tcPr>
          <w:p w14:paraId="2729504E" w14:textId="0D8A2D6D"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30%</w:t>
            </w:r>
          </w:p>
        </w:tc>
        <w:tc>
          <w:tcPr>
            <w:tcW w:w="716" w:type="dxa"/>
            <w:vAlign w:val="center"/>
          </w:tcPr>
          <w:p w14:paraId="76FA8545" w14:textId="7F3D3B51"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40%</w:t>
            </w:r>
          </w:p>
        </w:tc>
        <w:tc>
          <w:tcPr>
            <w:tcW w:w="563" w:type="dxa"/>
            <w:vAlign w:val="center"/>
          </w:tcPr>
          <w:p w14:paraId="03D79D1C" w14:textId="4D7FEEA7"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60%</w:t>
            </w:r>
          </w:p>
        </w:tc>
        <w:tc>
          <w:tcPr>
            <w:tcW w:w="564" w:type="dxa"/>
            <w:vAlign w:val="center"/>
          </w:tcPr>
          <w:p w14:paraId="01B2E429" w14:textId="774FF39E"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80%</w:t>
            </w:r>
          </w:p>
        </w:tc>
        <w:tc>
          <w:tcPr>
            <w:tcW w:w="638" w:type="dxa"/>
            <w:vAlign w:val="center"/>
          </w:tcPr>
          <w:p w14:paraId="46E7BA15" w14:textId="5141E743" w:rsidR="006D4F82" w:rsidRPr="005354AD" w:rsidRDefault="006D4F82" w:rsidP="006D4F82">
            <w:pPr>
              <w:jc w:val="center"/>
              <w:rPr>
                <w:rFonts w:ascii="GHEA Grapalat" w:hAnsi="GHEA Grapalat"/>
                <w:bCs/>
                <w:sz w:val="20"/>
                <w:szCs w:val="20"/>
                <w:lang w:val="ru-RU" w:eastAsia="ru-RU"/>
              </w:rPr>
            </w:pPr>
            <w:r w:rsidRPr="005354AD">
              <w:rPr>
                <w:rFonts w:ascii="GHEA Grapalat" w:hAnsi="GHEA Grapalat" w:cs="Arial"/>
                <w:sz w:val="18"/>
                <w:szCs w:val="18"/>
              </w:rPr>
              <w:t>100%</w:t>
            </w:r>
          </w:p>
        </w:tc>
        <w:tc>
          <w:tcPr>
            <w:tcW w:w="1475" w:type="dxa"/>
            <w:vAlign w:val="center"/>
          </w:tcPr>
          <w:p w14:paraId="42DA9285" w14:textId="28268B1F" w:rsidR="006D4F82" w:rsidRPr="005354AD" w:rsidRDefault="006D4F82" w:rsidP="006D4F82">
            <w:pPr>
              <w:jc w:val="center"/>
              <w:rPr>
                <w:rFonts w:ascii="GHEA Grapalat" w:hAnsi="GHEA Grapalat" w:cs="Arial"/>
                <w:b/>
                <w:bCs/>
                <w:sz w:val="20"/>
                <w:szCs w:val="20"/>
              </w:rPr>
            </w:pPr>
            <w:r w:rsidRPr="005354AD">
              <w:rPr>
                <w:rFonts w:ascii="GHEA Grapalat" w:hAnsi="GHEA Grapalat"/>
                <w:sz w:val="18"/>
                <w:szCs w:val="18"/>
                <w:lang w:val="en-GB"/>
              </w:rPr>
              <w:t>100%</w:t>
            </w:r>
          </w:p>
        </w:tc>
      </w:tr>
      <w:tr w:rsidR="00253243" w:rsidRPr="005354AD" w14:paraId="0BD0227D" w14:textId="77777777" w:rsidTr="00C7401E">
        <w:trPr>
          <w:trHeight w:val="269"/>
        </w:trPr>
        <w:tc>
          <w:tcPr>
            <w:tcW w:w="1451" w:type="dxa"/>
          </w:tcPr>
          <w:p w14:paraId="65FB495D" w14:textId="77777777" w:rsidR="00253243" w:rsidRPr="006D4F82" w:rsidRDefault="00253243" w:rsidP="00253243">
            <w:pPr>
              <w:pStyle w:val="aff1"/>
              <w:numPr>
                <w:ilvl w:val="0"/>
                <w:numId w:val="13"/>
              </w:numPr>
              <w:rPr>
                <w:rFonts w:ascii="GHEA Grapalat" w:hAnsi="GHEA Grapalat"/>
                <w:color w:val="000000"/>
                <w:sz w:val="20"/>
                <w:szCs w:val="28"/>
                <w:lang w:val="hy-AM"/>
              </w:rPr>
            </w:pPr>
          </w:p>
        </w:tc>
        <w:tc>
          <w:tcPr>
            <w:tcW w:w="1948" w:type="dxa"/>
          </w:tcPr>
          <w:p w14:paraId="743A67A6" w14:textId="7994E66A" w:rsidR="00253243" w:rsidRPr="00461435" w:rsidRDefault="00253243" w:rsidP="00253243">
            <w:pPr>
              <w:jc w:val="center"/>
              <w:rPr>
                <w:rFonts w:ascii="GHEA Grapalat" w:hAnsi="GHEA Grapalat"/>
                <w:sz w:val="20"/>
                <w:szCs w:val="28"/>
              </w:rPr>
            </w:pPr>
            <w:r w:rsidRPr="00253243">
              <w:rPr>
                <w:rFonts w:ascii="GHEA Grapalat" w:hAnsi="GHEA Grapalat"/>
                <w:sz w:val="20"/>
              </w:rPr>
              <w:t>03221450/2</w:t>
            </w:r>
          </w:p>
        </w:tc>
        <w:tc>
          <w:tcPr>
            <w:tcW w:w="2908" w:type="dxa"/>
          </w:tcPr>
          <w:p w14:paraId="7FA73699" w14:textId="2F333007" w:rsidR="00253243" w:rsidRPr="00461435" w:rsidRDefault="00253243" w:rsidP="00253243">
            <w:pPr>
              <w:rPr>
                <w:rFonts w:ascii="GHEA Grapalat" w:hAnsi="GHEA Grapalat" w:cs="Sylfaen"/>
                <w:color w:val="000000"/>
                <w:sz w:val="20"/>
                <w:szCs w:val="28"/>
                <w:lang w:val="hy-AM"/>
              </w:rPr>
            </w:pPr>
            <w:r w:rsidRPr="001779C6">
              <w:rPr>
                <w:rFonts w:ascii="GHEA Grapalat" w:hAnsi="GHEA Grapalat" w:cs="Sylfaen"/>
                <w:color w:val="000000"/>
                <w:sz w:val="20"/>
                <w:szCs w:val="20"/>
                <w:lang w:val="hy-AM"/>
              </w:rPr>
              <w:t>Կաղամբ</w:t>
            </w:r>
          </w:p>
        </w:tc>
        <w:tc>
          <w:tcPr>
            <w:tcW w:w="668" w:type="dxa"/>
          </w:tcPr>
          <w:p w14:paraId="4CE68FFB" w14:textId="77777777" w:rsidR="00253243" w:rsidRPr="005354AD" w:rsidRDefault="00253243" w:rsidP="00253243">
            <w:pPr>
              <w:jc w:val="center"/>
              <w:rPr>
                <w:rFonts w:ascii="GHEA Grapalat" w:hAnsi="GHEA Grapalat"/>
                <w:sz w:val="20"/>
                <w:szCs w:val="20"/>
                <w:lang w:val="pt-BR"/>
              </w:rPr>
            </w:pPr>
          </w:p>
        </w:tc>
        <w:tc>
          <w:tcPr>
            <w:tcW w:w="567" w:type="dxa"/>
          </w:tcPr>
          <w:p w14:paraId="442E6886" w14:textId="77777777" w:rsidR="00253243" w:rsidRPr="005354AD" w:rsidRDefault="00253243" w:rsidP="00253243">
            <w:pPr>
              <w:jc w:val="center"/>
              <w:rPr>
                <w:rFonts w:ascii="GHEA Grapalat" w:hAnsi="GHEA Grapalat"/>
                <w:sz w:val="20"/>
                <w:szCs w:val="20"/>
                <w:lang w:val="pt-BR"/>
              </w:rPr>
            </w:pPr>
          </w:p>
        </w:tc>
        <w:tc>
          <w:tcPr>
            <w:tcW w:w="567" w:type="dxa"/>
          </w:tcPr>
          <w:p w14:paraId="436CBC70" w14:textId="77777777" w:rsidR="00253243" w:rsidRPr="005354AD" w:rsidRDefault="00253243" w:rsidP="00253243">
            <w:pPr>
              <w:jc w:val="center"/>
              <w:rPr>
                <w:rFonts w:ascii="GHEA Grapalat" w:hAnsi="GHEA Grapalat"/>
                <w:sz w:val="20"/>
                <w:szCs w:val="20"/>
                <w:lang w:val="pt-BR"/>
              </w:rPr>
            </w:pPr>
          </w:p>
        </w:tc>
        <w:tc>
          <w:tcPr>
            <w:tcW w:w="567" w:type="dxa"/>
          </w:tcPr>
          <w:p w14:paraId="3D85F3C6" w14:textId="77777777" w:rsidR="00253243" w:rsidRPr="005354AD" w:rsidRDefault="00253243" w:rsidP="00253243">
            <w:pPr>
              <w:jc w:val="center"/>
              <w:rPr>
                <w:rFonts w:ascii="GHEA Grapalat" w:hAnsi="GHEA Grapalat"/>
                <w:sz w:val="20"/>
                <w:szCs w:val="20"/>
                <w:lang w:val="pt-BR"/>
              </w:rPr>
            </w:pPr>
          </w:p>
        </w:tc>
        <w:tc>
          <w:tcPr>
            <w:tcW w:w="709" w:type="dxa"/>
          </w:tcPr>
          <w:p w14:paraId="56E5B9A9" w14:textId="77777777" w:rsidR="00253243" w:rsidRPr="005354AD" w:rsidRDefault="00253243" w:rsidP="00253243">
            <w:pPr>
              <w:jc w:val="center"/>
              <w:rPr>
                <w:rFonts w:ascii="GHEA Grapalat" w:hAnsi="GHEA Grapalat"/>
                <w:sz w:val="20"/>
                <w:szCs w:val="20"/>
                <w:lang w:val="pt-BR"/>
              </w:rPr>
            </w:pPr>
          </w:p>
        </w:tc>
        <w:tc>
          <w:tcPr>
            <w:tcW w:w="708" w:type="dxa"/>
          </w:tcPr>
          <w:p w14:paraId="46107437" w14:textId="77777777" w:rsidR="00253243" w:rsidRPr="005354AD" w:rsidRDefault="00253243" w:rsidP="00253243">
            <w:pPr>
              <w:jc w:val="center"/>
              <w:rPr>
                <w:rFonts w:ascii="GHEA Grapalat" w:hAnsi="GHEA Grapalat"/>
                <w:sz w:val="20"/>
                <w:szCs w:val="20"/>
                <w:lang w:val="pt-BR"/>
              </w:rPr>
            </w:pPr>
          </w:p>
        </w:tc>
        <w:tc>
          <w:tcPr>
            <w:tcW w:w="709" w:type="dxa"/>
            <w:vAlign w:val="center"/>
          </w:tcPr>
          <w:p w14:paraId="00474A6F" w14:textId="3C67C992"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10%</w:t>
            </w:r>
          </w:p>
        </w:tc>
        <w:tc>
          <w:tcPr>
            <w:tcW w:w="709" w:type="dxa"/>
            <w:vAlign w:val="center"/>
          </w:tcPr>
          <w:p w14:paraId="49FF3FBE" w14:textId="74ACBDC7"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30%</w:t>
            </w:r>
          </w:p>
        </w:tc>
        <w:tc>
          <w:tcPr>
            <w:tcW w:w="716" w:type="dxa"/>
            <w:vAlign w:val="center"/>
          </w:tcPr>
          <w:p w14:paraId="603D3770" w14:textId="21F97009"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40%</w:t>
            </w:r>
          </w:p>
        </w:tc>
        <w:tc>
          <w:tcPr>
            <w:tcW w:w="563" w:type="dxa"/>
            <w:vAlign w:val="center"/>
          </w:tcPr>
          <w:p w14:paraId="27849CA1" w14:textId="794BBCBE"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60%</w:t>
            </w:r>
          </w:p>
        </w:tc>
        <w:tc>
          <w:tcPr>
            <w:tcW w:w="564" w:type="dxa"/>
            <w:vAlign w:val="center"/>
          </w:tcPr>
          <w:p w14:paraId="25799745" w14:textId="6994BD0E"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80%</w:t>
            </w:r>
          </w:p>
        </w:tc>
        <w:tc>
          <w:tcPr>
            <w:tcW w:w="638" w:type="dxa"/>
            <w:vAlign w:val="center"/>
          </w:tcPr>
          <w:p w14:paraId="44ACF02F" w14:textId="0A25C1FE"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100%</w:t>
            </w:r>
          </w:p>
        </w:tc>
        <w:tc>
          <w:tcPr>
            <w:tcW w:w="1475" w:type="dxa"/>
            <w:vAlign w:val="center"/>
          </w:tcPr>
          <w:p w14:paraId="398704CE" w14:textId="658FE312" w:rsidR="00253243" w:rsidRPr="005354AD" w:rsidRDefault="00253243" w:rsidP="00253243">
            <w:pPr>
              <w:jc w:val="center"/>
              <w:rPr>
                <w:rFonts w:ascii="GHEA Grapalat" w:hAnsi="GHEA Grapalat"/>
                <w:sz w:val="18"/>
                <w:szCs w:val="18"/>
                <w:lang w:val="en-GB"/>
              </w:rPr>
            </w:pPr>
            <w:r w:rsidRPr="005354AD">
              <w:rPr>
                <w:rFonts w:ascii="GHEA Grapalat" w:hAnsi="GHEA Grapalat"/>
                <w:sz w:val="18"/>
                <w:szCs w:val="18"/>
                <w:lang w:val="en-GB"/>
              </w:rPr>
              <w:t>100%</w:t>
            </w:r>
          </w:p>
        </w:tc>
      </w:tr>
      <w:tr w:rsidR="00253243" w:rsidRPr="005354AD" w14:paraId="1032CD78" w14:textId="77777777" w:rsidTr="00C7401E">
        <w:trPr>
          <w:trHeight w:val="269"/>
        </w:trPr>
        <w:tc>
          <w:tcPr>
            <w:tcW w:w="1451" w:type="dxa"/>
          </w:tcPr>
          <w:p w14:paraId="7D5E99F9" w14:textId="77777777" w:rsidR="00253243" w:rsidRPr="006D4F82" w:rsidRDefault="00253243" w:rsidP="00253243">
            <w:pPr>
              <w:pStyle w:val="aff1"/>
              <w:numPr>
                <w:ilvl w:val="0"/>
                <w:numId w:val="13"/>
              </w:numPr>
              <w:rPr>
                <w:rFonts w:ascii="GHEA Grapalat" w:hAnsi="GHEA Grapalat"/>
                <w:color w:val="000000"/>
                <w:sz w:val="20"/>
                <w:szCs w:val="28"/>
                <w:lang w:val="hy-AM"/>
              </w:rPr>
            </w:pPr>
          </w:p>
        </w:tc>
        <w:tc>
          <w:tcPr>
            <w:tcW w:w="1948" w:type="dxa"/>
          </w:tcPr>
          <w:p w14:paraId="3145E97B" w14:textId="2C19EC8F" w:rsidR="00253243" w:rsidRPr="00461435" w:rsidRDefault="00253243" w:rsidP="00253243">
            <w:pPr>
              <w:jc w:val="center"/>
              <w:rPr>
                <w:rFonts w:ascii="GHEA Grapalat" w:hAnsi="GHEA Grapalat"/>
                <w:sz w:val="20"/>
                <w:szCs w:val="28"/>
              </w:rPr>
            </w:pPr>
            <w:r w:rsidRPr="00253243">
              <w:rPr>
                <w:rFonts w:ascii="GHEA Grapalat" w:hAnsi="GHEA Grapalat"/>
                <w:sz w:val="20"/>
              </w:rPr>
              <w:t>03221122</w:t>
            </w:r>
          </w:p>
        </w:tc>
        <w:tc>
          <w:tcPr>
            <w:tcW w:w="2908" w:type="dxa"/>
          </w:tcPr>
          <w:p w14:paraId="621AEF9E" w14:textId="59C63E54" w:rsidR="00253243" w:rsidRPr="00461435" w:rsidRDefault="00253243" w:rsidP="00253243">
            <w:pPr>
              <w:rPr>
                <w:rFonts w:ascii="GHEA Grapalat" w:hAnsi="GHEA Grapalat" w:cs="Sylfaen"/>
                <w:color w:val="000000"/>
                <w:sz w:val="20"/>
                <w:szCs w:val="28"/>
                <w:lang w:val="hy-AM"/>
              </w:rPr>
            </w:pPr>
            <w:r w:rsidRPr="001779C6">
              <w:rPr>
                <w:rFonts w:ascii="GHEA Grapalat" w:hAnsi="GHEA Grapalat" w:cs="Sylfaen"/>
                <w:color w:val="000000"/>
                <w:sz w:val="20"/>
                <w:szCs w:val="20"/>
                <w:lang w:val="hy-AM"/>
              </w:rPr>
              <w:t>Դդմիկ</w:t>
            </w:r>
          </w:p>
        </w:tc>
        <w:tc>
          <w:tcPr>
            <w:tcW w:w="668" w:type="dxa"/>
          </w:tcPr>
          <w:p w14:paraId="3E677BBB" w14:textId="77777777" w:rsidR="00253243" w:rsidRPr="005354AD" w:rsidRDefault="00253243" w:rsidP="00253243">
            <w:pPr>
              <w:jc w:val="center"/>
              <w:rPr>
                <w:rFonts w:ascii="GHEA Grapalat" w:hAnsi="GHEA Grapalat"/>
                <w:sz w:val="20"/>
                <w:szCs w:val="20"/>
                <w:lang w:val="pt-BR"/>
              </w:rPr>
            </w:pPr>
          </w:p>
        </w:tc>
        <w:tc>
          <w:tcPr>
            <w:tcW w:w="567" w:type="dxa"/>
          </w:tcPr>
          <w:p w14:paraId="23028E07" w14:textId="77777777" w:rsidR="00253243" w:rsidRPr="005354AD" w:rsidRDefault="00253243" w:rsidP="00253243">
            <w:pPr>
              <w:jc w:val="center"/>
              <w:rPr>
                <w:rFonts w:ascii="GHEA Grapalat" w:hAnsi="GHEA Grapalat"/>
                <w:sz w:val="20"/>
                <w:szCs w:val="20"/>
                <w:lang w:val="pt-BR"/>
              </w:rPr>
            </w:pPr>
          </w:p>
        </w:tc>
        <w:tc>
          <w:tcPr>
            <w:tcW w:w="567" w:type="dxa"/>
          </w:tcPr>
          <w:p w14:paraId="340F54E5" w14:textId="77777777" w:rsidR="00253243" w:rsidRPr="005354AD" w:rsidRDefault="00253243" w:rsidP="00253243">
            <w:pPr>
              <w:jc w:val="center"/>
              <w:rPr>
                <w:rFonts w:ascii="GHEA Grapalat" w:hAnsi="GHEA Grapalat"/>
                <w:sz w:val="20"/>
                <w:szCs w:val="20"/>
                <w:lang w:val="pt-BR"/>
              </w:rPr>
            </w:pPr>
          </w:p>
        </w:tc>
        <w:tc>
          <w:tcPr>
            <w:tcW w:w="567" w:type="dxa"/>
          </w:tcPr>
          <w:p w14:paraId="4B38B16E" w14:textId="77777777" w:rsidR="00253243" w:rsidRPr="005354AD" w:rsidRDefault="00253243" w:rsidP="00253243">
            <w:pPr>
              <w:jc w:val="center"/>
              <w:rPr>
                <w:rFonts w:ascii="GHEA Grapalat" w:hAnsi="GHEA Grapalat"/>
                <w:sz w:val="20"/>
                <w:szCs w:val="20"/>
                <w:lang w:val="pt-BR"/>
              </w:rPr>
            </w:pPr>
          </w:p>
        </w:tc>
        <w:tc>
          <w:tcPr>
            <w:tcW w:w="709" w:type="dxa"/>
          </w:tcPr>
          <w:p w14:paraId="58FB9370" w14:textId="77777777" w:rsidR="00253243" w:rsidRPr="005354AD" w:rsidRDefault="00253243" w:rsidP="00253243">
            <w:pPr>
              <w:jc w:val="center"/>
              <w:rPr>
                <w:rFonts w:ascii="GHEA Grapalat" w:hAnsi="GHEA Grapalat"/>
                <w:sz w:val="20"/>
                <w:szCs w:val="20"/>
                <w:lang w:val="pt-BR"/>
              </w:rPr>
            </w:pPr>
          </w:p>
        </w:tc>
        <w:tc>
          <w:tcPr>
            <w:tcW w:w="708" w:type="dxa"/>
          </w:tcPr>
          <w:p w14:paraId="46541EA8" w14:textId="77777777" w:rsidR="00253243" w:rsidRPr="005354AD" w:rsidRDefault="00253243" w:rsidP="00253243">
            <w:pPr>
              <w:jc w:val="center"/>
              <w:rPr>
                <w:rFonts w:ascii="GHEA Grapalat" w:hAnsi="GHEA Grapalat"/>
                <w:sz w:val="20"/>
                <w:szCs w:val="20"/>
                <w:lang w:val="pt-BR"/>
              </w:rPr>
            </w:pPr>
          </w:p>
        </w:tc>
        <w:tc>
          <w:tcPr>
            <w:tcW w:w="709" w:type="dxa"/>
            <w:vAlign w:val="center"/>
          </w:tcPr>
          <w:p w14:paraId="2428ED3F" w14:textId="5C071369"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10%</w:t>
            </w:r>
          </w:p>
        </w:tc>
        <w:tc>
          <w:tcPr>
            <w:tcW w:w="709" w:type="dxa"/>
            <w:vAlign w:val="center"/>
          </w:tcPr>
          <w:p w14:paraId="51225809" w14:textId="1680963D"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30%</w:t>
            </w:r>
          </w:p>
        </w:tc>
        <w:tc>
          <w:tcPr>
            <w:tcW w:w="716" w:type="dxa"/>
            <w:vAlign w:val="center"/>
          </w:tcPr>
          <w:p w14:paraId="2D983C6B" w14:textId="5E1055A2"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40%</w:t>
            </w:r>
          </w:p>
        </w:tc>
        <w:tc>
          <w:tcPr>
            <w:tcW w:w="563" w:type="dxa"/>
            <w:vAlign w:val="center"/>
          </w:tcPr>
          <w:p w14:paraId="4452A4F8" w14:textId="33B21FE3"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60%</w:t>
            </w:r>
          </w:p>
        </w:tc>
        <w:tc>
          <w:tcPr>
            <w:tcW w:w="564" w:type="dxa"/>
            <w:vAlign w:val="center"/>
          </w:tcPr>
          <w:p w14:paraId="318F9E9A" w14:textId="537E20DA"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80%</w:t>
            </w:r>
          </w:p>
        </w:tc>
        <w:tc>
          <w:tcPr>
            <w:tcW w:w="638" w:type="dxa"/>
            <w:vAlign w:val="center"/>
          </w:tcPr>
          <w:p w14:paraId="6DC451FC" w14:textId="28BF3FC9" w:rsidR="00253243" w:rsidRPr="005354AD" w:rsidRDefault="00253243" w:rsidP="00253243">
            <w:pPr>
              <w:jc w:val="center"/>
              <w:rPr>
                <w:rFonts w:ascii="GHEA Grapalat" w:hAnsi="GHEA Grapalat" w:cs="Arial"/>
                <w:sz w:val="18"/>
                <w:szCs w:val="18"/>
              </w:rPr>
            </w:pPr>
            <w:r w:rsidRPr="005354AD">
              <w:rPr>
                <w:rFonts w:ascii="GHEA Grapalat" w:hAnsi="GHEA Grapalat" w:cs="Arial"/>
                <w:sz w:val="18"/>
                <w:szCs w:val="18"/>
              </w:rPr>
              <w:t>100%</w:t>
            </w:r>
          </w:p>
        </w:tc>
        <w:tc>
          <w:tcPr>
            <w:tcW w:w="1475" w:type="dxa"/>
            <w:vAlign w:val="center"/>
          </w:tcPr>
          <w:p w14:paraId="1F8A1ACC" w14:textId="4BFECDC6" w:rsidR="00253243" w:rsidRPr="005354AD" w:rsidRDefault="00253243" w:rsidP="00253243">
            <w:pPr>
              <w:jc w:val="center"/>
              <w:rPr>
                <w:rFonts w:ascii="GHEA Grapalat" w:hAnsi="GHEA Grapalat"/>
                <w:sz w:val="18"/>
                <w:szCs w:val="18"/>
                <w:lang w:val="en-GB"/>
              </w:rPr>
            </w:pPr>
            <w:r w:rsidRPr="005354AD">
              <w:rPr>
                <w:rFonts w:ascii="GHEA Grapalat" w:hAnsi="GHEA Grapalat"/>
                <w:sz w:val="18"/>
                <w:szCs w:val="18"/>
                <w:lang w:val="en-GB"/>
              </w:rPr>
              <w:t>100%</w:t>
            </w:r>
          </w:p>
        </w:tc>
      </w:tr>
    </w:tbl>
    <w:p w14:paraId="6ED4FECF" w14:textId="6C6FA303" w:rsidR="008F5690" w:rsidRPr="005354AD" w:rsidRDefault="008F5690" w:rsidP="008F5690">
      <w:pPr>
        <w:ind w:firstLine="709"/>
        <w:jc w:val="both"/>
        <w:rPr>
          <w:rFonts w:ascii="GHEA Grapalat" w:hAnsi="GHEA Grapalat" w:cs="Times Armenian"/>
          <w:sz w:val="20"/>
          <w:lang w:val="hy-AM"/>
        </w:rPr>
      </w:pPr>
      <w:r w:rsidRPr="005354AD">
        <w:rPr>
          <w:rFonts w:ascii="GHEA Grapalat" w:hAnsi="GHEA Grapalat"/>
          <w:sz w:val="20"/>
          <w:szCs w:val="20"/>
          <w:shd w:val="clear" w:color="auto" w:fill="FFFFFF"/>
          <w:lang w:val="hy-AM"/>
        </w:rPr>
        <w:t>Վճարումը կատարվելու է փաստացի մատակարարված ապրանքի դիմաց՝ Հանձնման-ընդունման արձանագրության հիման վրա պայմանագրի վճարման</w:t>
      </w:r>
      <w:r w:rsidRPr="005354AD">
        <w:rPr>
          <w:rFonts w:ascii="Calibri" w:hAnsi="Calibri" w:cs="Calibri"/>
          <w:sz w:val="20"/>
          <w:szCs w:val="20"/>
          <w:shd w:val="clear" w:color="auto" w:fill="FFFFFF"/>
          <w:lang w:val="hy-AM"/>
        </w:rPr>
        <w:t> </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ժամանակացույցով</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հավելված</w:t>
      </w:r>
      <w:r w:rsidRPr="005354AD">
        <w:rPr>
          <w:rFonts w:ascii="GHEA Grapalat" w:hAnsi="GHEA Grapalat"/>
          <w:sz w:val="20"/>
          <w:szCs w:val="20"/>
          <w:shd w:val="clear" w:color="auto" w:fill="FFFFFF"/>
          <w:lang w:val="hy-AM"/>
        </w:rPr>
        <w:t xml:space="preserve"> N 2) </w:t>
      </w:r>
      <w:r w:rsidRPr="005354AD">
        <w:rPr>
          <w:rFonts w:ascii="GHEA Grapalat" w:hAnsi="GHEA Grapalat" w:cs="GHEA Grapalat"/>
          <w:sz w:val="20"/>
          <w:szCs w:val="20"/>
          <w:shd w:val="clear" w:color="auto" w:fill="FFFFFF"/>
          <w:lang w:val="hy-AM"/>
        </w:rPr>
        <w:t>նախատեսված</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ամիսներին</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Մինչև</w:t>
      </w:r>
      <w:r w:rsidRPr="005354AD">
        <w:rPr>
          <w:rFonts w:ascii="Calibri" w:hAnsi="Calibri" w:cs="Calibri"/>
          <w:sz w:val="20"/>
          <w:szCs w:val="20"/>
          <w:shd w:val="clear" w:color="auto" w:fill="FFFFFF"/>
          <w:lang w:val="hy-AM"/>
        </w:rPr>
        <w:t> </w:t>
      </w:r>
      <w:r w:rsidR="006D4F82" w:rsidRPr="006D4F82">
        <w:rPr>
          <w:rFonts w:ascii="Calibri" w:hAnsi="Calibri" w:cs="Calibri"/>
          <w:sz w:val="20"/>
          <w:szCs w:val="20"/>
          <w:shd w:val="clear" w:color="auto" w:fill="FFFFFF"/>
        </w:rPr>
        <w:t xml:space="preserve"> </w:t>
      </w:r>
      <w:r>
        <w:rPr>
          <w:rFonts w:ascii="GHEA Grapalat" w:hAnsi="GHEA Grapalat"/>
          <w:sz w:val="20"/>
          <w:szCs w:val="20"/>
          <w:shd w:val="clear" w:color="auto" w:fill="FFFF00"/>
          <w:lang w:val="hy-AM"/>
        </w:rPr>
        <w:t>25</w:t>
      </w:r>
      <w:r w:rsidRPr="005354AD">
        <w:rPr>
          <w:rFonts w:ascii="GHEA Grapalat" w:hAnsi="GHEA Grapalat"/>
          <w:sz w:val="20"/>
          <w:szCs w:val="20"/>
          <w:shd w:val="clear" w:color="auto" w:fill="FFFF00"/>
          <w:lang w:val="hy-AM"/>
        </w:rPr>
        <w:t>.12.2022</w:t>
      </w:r>
      <w:r w:rsidRPr="005354AD">
        <w:rPr>
          <w:rFonts w:ascii="Calibri" w:hAnsi="Calibri" w:cs="Calibri"/>
          <w:sz w:val="20"/>
          <w:szCs w:val="20"/>
          <w:shd w:val="clear" w:color="auto" w:fill="FFFFFF"/>
          <w:lang w:val="hy-AM"/>
        </w:rPr>
        <w:t> </w:t>
      </w:r>
      <w:r w:rsidRPr="005354AD">
        <w:rPr>
          <w:rFonts w:ascii="GHEA Grapalat" w:hAnsi="GHEA Grapalat" w:cs="GHEA Grapalat"/>
          <w:sz w:val="20"/>
          <w:szCs w:val="20"/>
          <w:shd w:val="clear" w:color="auto" w:fill="FFFFFF"/>
          <w:lang w:val="hy-AM"/>
        </w:rPr>
        <w:t>թվականը</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պահանջ</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չներկայացվելու</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դեպքում</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չկատարված</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գումարի</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չափով</w:t>
      </w:r>
      <w:r w:rsidRPr="005354AD">
        <w:rPr>
          <w:rFonts w:ascii="GHEA Grapalat" w:hAnsi="GHEA Grapalat"/>
          <w:sz w:val="20"/>
          <w:szCs w:val="20"/>
          <w:shd w:val="clear" w:color="auto" w:fill="FFFFFF"/>
          <w:lang w:val="hy-AM"/>
        </w:rPr>
        <w:t xml:space="preserve"> </w:t>
      </w:r>
      <w:r w:rsidRPr="005354AD">
        <w:rPr>
          <w:rFonts w:ascii="GHEA Grapalat" w:hAnsi="GHEA Grapalat" w:cs="GHEA Grapalat"/>
          <w:sz w:val="20"/>
          <w:szCs w:val="20"/>
          <w:shd w:val="clear" w:color="auto" w:fill="FFFFFF"/>
          <w:lang w:val="hy-AM"/>
        </w:rPr>
        <w:t>պա</w:t>
      </w:r>
      <w:r w:rsidRPr="005354AD">
        <w:rPr>
          <w:rFonts w:ascii="GHEA Grapalat" w:hAnsi="GHEA Grapalat"/>
          <w:sz w:val="20"/>
          <w:szCs w:val="20"/>
          <w:shd w:val="clear" w:color="auto" w:fill="FFFFFF"/>
          <w:lang w:val="hy-AM"/>
        </w:rPr>
        <w:t>յմանագիրը լուծվում է, առանց որևէ իրավական պարտավորության:</w:t>
      </w:r>
    </w:p>
    <w:p w14:paraId="1CAA9EDC" w14:textId="77777777" w:rsidR="00034160" w:rsidRPr="008F5690" w:rsidRDefault="00034160">
      <w:pPr>
        <w:rPr>
          <w:rFonts w:ascii="GHEA Grapalat" w:hAnsi="GHEA Grapalat"/>
          <w:i/>
          <w:sz w:val="18"/>
          <w:szCs w:val="18"/>
          <w:lang w:val="hy-AM"/>
        </w:rPr>
      </w:pPr>
    </w:p>
    <w:p w14:paraId="589D3237" w14:textId="77777777" w:rsidR="00034160" w:rsidRPr="005354AD" w:rsidRDefault="00FB0689">
      <w:pPr>
        <w:rPr>
          <w:rFonts w:ascii="GHEA Grapalat" w:hAnsi="GHEA Grapalat" w:cs="Sylfaen"/>
          <w:i/>
          <w:sz w:val="18"/>
          <w:szCs w:val="18"/>
          <w:lang w:val="pt-BR"/>
        </w:rPr>
      </w:pPr>
      <w:r w:rsidRPr="00C12ED2">
        <w:rPr>
          <w:rFonts w:ascii="GHEA Grapalat" w:hAnsi="GHEA Grapalat"/>
          <w:i/>
          <w:sz w:val="18"/>
          <w:szCs w:val="18"/>
          <w:lang w:val="hy-AM"/>
        </w:rPr>
        <w:t xml:space="preserve">* </w:t>
      </w:r>
      <w:r w:rsidRPr="005354AD">
        <w:rPr>
          <w:rFonts w:ascii="GHEA Grapalat" w:hAnsi="GHEA Grapalat" w:cs="Sylfaen"/>
          <w:i/>
          <w:sz w:val="18"/>
          <w:szCs w:val="18"/>
          <w:lang w:val="pt-BR"/>
        </w:rPr>
        <w:t>Վճարման</w:t>
      </w:r>
      <w:r w:rsidRPr="00C12ED2">
        <w:rPr>
          <w:rFonts w:ascii="GHEA Grapalat" w:hAnsi="GHEA Grapalat" w:cs="Times Armenian"/>
          <w:i/>
          <w:sz w:val="18"/>
          <w:szCs w:val="18"/>
          <w:lang w:val="hy-AM"/>
        </w:rPr>
        <w:t xml:space="preserve"> </w:t>
      </w:r>
      <w:r w:rsidRPr="005354AD">
        <w:rPr>
          <w:rFonts w:ascii="GHEA Grapalat" w:hAnsi="GHEA Grapalat" w:cs="Sylfaen"/>
          <w:i/>
          <w:sz w:val="18"/>
          <w:szCs w:val="18"/>
          <w:lang w:val="pt-BR"/>
        </w:rPr>
        <w:t>ենթակա</w:t>
      </w:r>
      <w:r w:rsidRPr="00C12ED2">
        <w:rPr>
          <w:rFonts w:ascii="GHEA Grapalat" w:hAnsi="GHEA Grapalat" w:cs="Times Armenian"/>
          <w:i/>
          <w:sz w:val="18"/>
          <w:szCs w:val="18"/>
          <w:lang w:val="hy-AM"/>
        </w:rPr>
        <w:t xml:space="preserve"> </w:t>
      </w:r>
      <w:r w:rsidRPr="005354AD">
        <w:rPr>
          <w:rFonts w:ascii="GHEA Grapalat" w:hAnsi="GHEA Grapalat" w:cs="Sylfaen"/>
          <w:i/>
          <w:sz w:val="18"/>
          <w:szCs w:val="18"/>
          <w:lang w:val="pt-BR"/>
        </w:rPr>
        <w:t>գումարները</w:t>
      </w:r>
      <w:r w:rsidRPr="00C12ED2">
        <w:rPr>
          <w:rFonts w:ascii="GHEA Grapalat" w:hAnsi="GHEA Grapalat" w:cs="Times Armenian"/>
          <w:i/>
          <w:sz w:val="18"/>
          <w:szCs w:val="18"/>
          <w:lang w:val="hy-AM"/>
        </w:rPr>
        <w:t xml:space="preserve"> </w:t>
      </w:r>
      <w:r w:rsidRPr="005354AD">
        <w:rPr>
          <w:rFonts w:ascii="GHEA Grapalat" w:hAnsi="GHEA Grapalat" w:cs="Sylfaen"/>
          <w:i/>
          <w:sz w:val="18"/>
          <w:szCs w:val="18"/>
          <w:lang w:val="pt-BR"/>
        </w:rPr>
        <w:t>ներկայացվում են աճողական</w:t>
      </w:r>
      <w:r w:rsidRPr="00C12ED2">
        <w:rPr>
          <w:rFonts w:ascii="GHEA Grapalat" w:hAnsi="GHEA Grapalat" w:cs="Times Armenian"/>
          <w:i/>
          <w:sz w:val="18"/>
          <w:szCs w:val="18"/>
          <w:lang w:val="hy-AM"/>
        </w:rPr>
        <w:t xml:space="preserve"> </w:t>
      </w:r>
      <w:r w:rsidRPr="005354AD">
        <w:rPr>
          <w:rFonts w:ascii="GHEA Grapalat" w:hAnsi="GHEA Grapalat" w:cs="Sylfaen"/>
          <w:i/>
          <w:sz w:val="18"/>
          <w:szCs w:val="18"/>
          <w:lang w:val="pt-BR"/>
        </w:rPr>
        <w:t xml:space="preserve">կարգով: </w:t>
      </w:r>
    </w:p>
    <w:p w14:paraId="219C4F15" w14:textId="77777777" w:rsidR="00034160" w:rsidRPr="005354AD" w:rsidRDefault="00FB0689">
      <w:pPr>
        <w:rPr>
          <w:rFonts w:ascii="GHEA Grapalat" w:hAnsi="GHEA Grapalat"/>
          <w:i/>
          <w:sz w:val="18"/>
          <w:szCs w:val="18"/>
          <w:lang w:val="pt-BR"/>
        </w:rPr>
      </w:pPr>
      <w:r w:rsidRPr="005354A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492B013" w14:textId="77777777" w:rsidR="00034160" w:rsidRPr="005354AD" w:rsidRDefault="00034160">
      <w:pPr>
        <w:jc w:val="center"/>
        <w:rPr>
          <w:rFonts w:ascii="GHEA Grapalat" w:hAnsi="GHEA Grapalat"/>
          <w:sz w:val="20"/>
          <w:lang w:val="es-ES"/>
        </w:rPr>
      </w:pPr>
    </w:p>
    <w:p w14:paraId="0A797B68" w14:textId="77777777" w:rsidR="00034160" w:rsidRPr="005354AD" w:rsidRDefault="00034160">
      <w:pPr>
        <w:jc w:val="right"/>
        <w:rPr>
          <w:rFonts w:ascii="GHEA Grapalat" w:hAnsi="GHEA Grapalat"/>
          <w:sz w:val="20"/>
          <w:lang w:val="es-ES"/>
        </w:rPr>
      </w:pPr>
    </w:p>
    <w:tbl>
      <w:tblPr>
        <w:tblW w:w="9639" w:type="dxa"/>
        <w:jc w:val="center"/>
        <w:tblLayout w:type="fixed"/>
        <w:tblLook w:val="04A0" w:firstRow="1" w:lastRow="0" w:firstColumn="1" w:lastColumn="0" w:noHBand="0" w:noVBand="1"/>
      </w:tblPr>
      <w:tblGrid>
        <w:gridCol w:w="4536"/>
        <w:gridCol w:w="760"/>
        <w:gridCol w:w="4343"/>
      </w:tblGrid>
      <w:tr w:rsidR="00034160" w:rsidRPr="005354AD" w14:paraId="63F71145" w14:textId="77777777">
        <w:trPr>
          <w:jc w:val="center"/>
        </w:trPr>
        <w:tc>
          <w:tcPr>
            <w:tcW w:w="4536" w:type="dxa"/>
          </w:tcPr>
          <w:p w14:paraId="71800897" w14:textId="77777777" w:rsidR="00034160" w:rsidRPr="005354AD" w:rsidRDefault="00FB0689">
            <w:pPr>
              <w:jc w:val="center"/>
              <w:rPr>
                <w:rFonts w:ascii="GHEA Grapalat" w:hAnsi="GHEA Grapalat" w:cs="Sylfaen"/>
                <w:b/>
                <w:bCs/>
                <w:lang w:val="nb-NO"/>
              </w:rPr>
            </w:pPr>
            <w:r w:rsidRPr="005354AD">
              <w:rPr>
                <w:rFonts w:ascii="GHEA Grapalat" w:hAnsi="GHEA Grapalat" w:cs="Sylfaen"/>
                <w:b/>
                <w:bCs/>
                <w:lang w:val="nb-NO"/>
              </w:rPr>
              <w:t>ԳՆՈՐԴ</w:t>
            </w:r>
          </w:p>
          <w:p w14:paraId="57D67174" w14:textId="77777777" w:rsidR="00034160" w:rsidRPr="005354AD" w:rsidRDefault="00034160">
            <w:pPr>
              <w:rPr>
                <w:rFonts w:ascii="GHEA Grapalat" w:hAnsi="GHEA Grapalat"/>
                <w:sz w:val="22"/>
                <w:szCs w:val="22"/>
                <w:lang w:val="ru-RU"/>
              </w:rPr>
            </w:pPr>
          </w:p>
          <w:p w14:paraId="58CB5EDC" w14:textId="77777777" w:rsidR="00034160" w:rsidRPr="005354AD" w:rsidRDefault="00034160">
            <w:pPr>
              <w:rPr>
                <w:rFonts w:ascii="GHEA Grapalat" w:hAnsi="GHEA Grapalat"/>
                <w:lang w:val="ru-RU"/>
              </w:rPr>
            </w:pPr>
          </w:p>
          <w:p w14:paraId="0D02F119" w14:textId="77777777" w:rsidR="00034160" w:rsidRPr="005354AD" w:rsidRDefault="00FB0689">
            <w:pPr>
              <w:jc w:val="center"/>
              <w:rPr>
                <w:rFonts w:ascii="GHEA Grapalat" w:hAnsi="GHEA Grapalat"/>
                <w:lang w:val="ru-RU"/>
              </w:rPr>
            </w:pPr>
            <w:r w:rsidRPr="005354AD">
              <w:rPr>
                <w:rFonts w:ascii="GHEA Grapalat" w:hAnsi="GHEA Grapalat"/>
                <w:lang w:val="ru-RU"/>
              </w:rPr>
              <w:t>---------------------------------</w:t>
            </w:r>
          </w:p>
          <w:p w14:paraId="44E7F106" w14:textId="77777777" w:rsidR="00034160" w:rsidRPr="005354AD" w:rsidRDefault="00FB0689">
            <w:pPr>
              <w:jc w:val="center"/>
              <w:rPr>
                <w:rFonts w:ascii="GHEA Grapalat" w:hAnsi="GHEA Grapalat"/>
                <w:sz w:val="18"/>
                <w:szCs w:val="18"/>
              </w:rPr>
            </w:pPr>
            <w:r w:rsidRPr="005354AD">
              <w:rPr>
                <w:rFonts w:ascii="GHEA Grapalat" w:hAnsi="GHEA Grapalat"/>
                <w:sz w:val="18"/>
                <w:szCs w:val="18"/>
              </w:rPr>
              <w:t>/</w:t>
            </w:r>
            <w:proofErr w:type="spellStart"/>
            <w:r w:rsidRPr="005354AD">
              <w:rPr>
                <w:rFonts w:ascii="GHEA Grapalat" w:hAnsi="GHEA Grapalat" w:cs="Sylfaen"/>
                <w:sz w:val="18"/>
                <w:szCs w:val="18"/>
                <w:lang w:val="ru-RU"/>
              </w:rPr>
              <w:t>ստորագրություն</w:t>
            </w:r>
            <w:proofErr w:type="spellEnd"/>
            <w:r w:rsidRPr="005354AD">
              <w:rPr>
                <w:rFonts w:ascii="GHEA Grapalat" w:hAnsi="GHEA Grapalat"/>
                <w:sz w:val="18"/>
                <w:szCs w:val="18"/>
              </w:rPr>
              <w:t>/</w:t>
            </w:r>
          </w:p>
          <w:p w14:paraId="11163BB7" w14:textId="77777777" w:rsidR="00034160" w:rsidRPr="005354AD" w:rsidRDefault="00FB0689">
            <w:pPr>
              <w:jc w:val="center"/>
              <w:rPr>
                <w:rFonts w:ascii="GHEA Grapalat" w:hAnsi="GHEA Grapalat"/>
                <w:sz w:val="18"/>
                <w:szCs w:val="18"/>
                <w:lang w:val="ru-RU"/>
              </w:rPr>
            </w:pPr>
            <w:r w:rsidRPr="005354AD">
              <w:rPr>
                <w:rFonts w:ascii="GHEA Grapalat" w:hAnsi="GHEA Grapalat" w:cs="Sylfaen"/>
                <w:sz w:val="18"/>
                <w:szCs w:val="18"/>
                <w:lang w:val="ru-RU"/>
              </w:rPr>
              <w:t>Կ</w:t>
            </w:r>
            <w:r w:rsidRPr="005354AD">
              <w:rPr>
                <w:rFonts w:ascii="GHEA Grapalat" w:hAnsi="GHEA Grapalat"/>
                <w:sz w:val="18"/>
                <w:szCs w:val="18"/>
                <w:lang w:val="ru-RU"/>
              </w:rPr>
              <w:t>.</w:t>
            </w:r>
            <w:r w:rsidRPr="005354AD">
              <w:rPr>
                <w:rFonts w:ascii="GHEA Grapalat" w:hAnsi="GHEA Grapalat" w:cs="Sylfaen"/>
                <w:sz w:val="18"/>
                <w:szCs w:val="18"/>
                <w:lang w:val="ru-RU"/>
              </w:rPr>
              <w:t>Տ</w:t>
            </w:r>
          </w:p>
        </w:tc>
        <w:tc>
          <w:tcPr>
            <w:tcW w:w="760" w:type="dxa"/>
          </w:tcPr>
          <w:p w14:paraId="1CFD885D" w14:textId="77777777" w:rsidR="00034160" w:rsidRPr="005354AD" w:rsidRDefault="00034160">
            <w:pPr>
              <w:jc w:val="center"/>
              <w:rPr>
                <w:rFonts w:ascii="GHEA Grapalat" w:hAnsi="GHEA Grapalat"/>
                <w:lang w:val="ru-RU"/>
              </w:rPr>
            </w:pPr>
          </w:p>
        </w:tc>
        <w:tc>
          <w:tcPr>
            <w:tcW w:w="4343" w:type="dxa"/>
          </w:tcPr>
          <w:p w14:paraId="45652A0E" w14:textId="77777777" w:rsidR="00034160" w:rsidRPr="005354AD" w:rsidRDefault="00FB0689">
            <w:pPr>
              <w:jc w:val="center"/>
              <w:rPr>
                <w:rFonts w:ascii="GHEA Grapalat" w:hAnsi="GHEA Grapalat" w:cs="Sylfaen"/>
                <w:b/>
                <w:bCs/>
                <w:lang w:val="ru-RU"/>
              </w:rPr>
            </w:pPr>
            <w:r w:rsidRPr="005354AD">
              <w:rPr>
                <w:rFonts w:ascii="GHEA Grapalat" w:hAnsi="GHEA Grapalat" w:cs="Sylfaen"/>
                <w:b/>
                <w:bCs/>
                <w:lang w:val="pt-BR"/>
              </w:rPr>
              <w:t>ՎԱՃԱՌՈՂ</w:t>
            </w:r>
          </w:p>
          <w:p w14:paraId="550B45DC" w14:textId="77777777" w:rsidR="00034160" w:rsidRPr="005354AD" w:rsidRDefault="00034160">
            <w:pPr>
              <w:jc w:val="center"/>
              <w:rPr>
                <w:rFonts w:ascii="GHEA Grapalat" w:hAnsi="GHEA Grapalat"/>
                <w:lang w:val="ru-RU"/>
              </w:rPr>
            </w:pPr>
          </w:p>
          <w:p w14:paraId="2C83DC8B" w14:textId="77777777" w:rsidR="00034160" w:rsidRPr="005354AD" w:rsidRDefault="00034160">
            <w:pPr>
              <w:jc w:val="center"/>
              <w:rPr>
                <w:rFonts w:ascii="GHEA Grapalat" w:hAnsi="GHEA Grapalat"/>
                <w:lang w:val="ru-RU"/>
              </w:rPr>
            </w:pPr>
          </w:p>
          <w:p w14:paraId="59B08F3F" w14:textId="77777777" w:rsidR="00034160" w:rsidRPr="005354AD" w:rsidRDefault="00FB0689">
            <w:pPr>
              <w:jc w:val="center"/>
              <w:rPr>
                <w:rFonts w:ascii="GHEA Grapalat" w:hAnsi="GHEA Grapalat"/>
                <w:lang w:val="ru-RU"/>
              </w:rPr>
            </w:pPr>
            <w:r w:rsidRPr="005354AD">
              <w:rPr>
                <w:rFonts w:ascii="GHEA Grapalat" w:hAnsi="GHEA Grapalat"/>
                <w:lang w:val="ru-RU"/>
              </w:rPr>
              <w:t>---------------------------------</w:t>
            </w:r>
          </w:p>
          <w:p w14:paraId="65743A0D" w14:textId="77777777" w:rsidR="00034160" w:rsidRPr="005354AD" w:rsidRDefault="00FB0689">
            <w:pPr>
              <w:jc w:val="center"/>
              <w:rPr>
                <w:rFonts w:ascii="GHEA Grapalat" w:hAnsi="GHEA Grapalat"/>
                <w:sz w:val="18"/>
                <w:szCs w:val="18"/>
              </w:rPr>
            </w:pPr>
            <w:r w:rsidRPr="005354AD">
              <w:rPr>
                <w:rFonts w:ascii="GHEA Grapalat" w:hAnsi="GHEA Grapalat"/>
                <w:sz w:val="18"/>
                <w:szCs w:val="18"/>
              </w:rPr>
              <w:t>/</w:t>
            </w:r>
            <w:proofErr w:type="spellStart"/>
            <w:r w:rsidRPr="005354AD">
              <w:rPr>
                <w:rFonts w:ascii="GHEA Grapalat" w:hAnsi="GHEA Grapalat" w:cs="Sylfaen"/>
                <w:sz w:val="18"/>
                <w:szCs w:val="18"/>
                <w:lang w:val="ru-RU"/>
              </w:rPr>
              <w:t>ստորագրություն</w:t>
            </w:r>
            <w:proofErr w:type="spellEnd"/>
            <w:r w:rsidRPr="005354AD">
              <w:rPr>
                <w:rFonts w:ascii="GHEA Grapalat" w:hAnsi="GHEA Grapalat"/>
                <w:sz w:val="18"/>
                <w:szCs w:val="18"/>
              </w:rPr>
              <w:t>/</w:t>
            </w:r>
          </w:p>
          <w:p w14:paraId="36E40094" w14:textId="77777777" w:rsidR="00034160" w:rsidRPr="005354AD" w:rsidRDefault="00FB0689">
            <w:pPr>
              <w:jc w:val="center"/>
              <w:rPr>
                <w:rFonts w:ascii="GHEA Grapalat" w:hAnsi="GHEA Grapalat"/>
                <w:sz w:val="22"/>
                <w:szCs w:val="22"/>
                <w:lang w:val="ru-RU"/>
              </w:rPr>
            </w:pPr>
            <w:r w:rsidRPr="005354AD">
              <w:rPr>
                <w:rFonts w:ascii="GHEA Grapalat" w:hAnsi="GHEA Grapalat" w:cs="Sylfaen"/>
                <w:sz w:val="18"/>
                <w:szCs w:val="18"/>
                <w:lang w:val="ru-RU"/>
              </w:rPr>
              <w:t>Կ</w:t>
            </w:r>
            <w:r w:rsidRPr="005354AD">
              <w:rPr>
                <w:rFonts w:ascii="GHEA Grapalat" w:hAnsi="GHEA Grapalat"/>
                <w:sz w:val="18"/>
                <w:szCs w:val="18"/>
                <w:lang w:val="ru-RU"/>
              </w:rPr>
              <w:t>.</w:t>
            </w:r>
            <w:r w:rsidRPr="005354AD">
              <w:rPr>
                <w:rFonts w:ascii="GHEA Grapalat" w:hAnsi="GHEA Grapalat" w:cs="Sylfaen"/>
                <w:sz w:val="18"/>
                <w:szCs w:val="18"/>
                <w:lang w:val="ru-RU"/>
              </w:rPr>
              <w:t>Տ</w:t>
            </w:r>
          </w:p>
        </w:tc>
      </w:tr>
    </w:tbl>
    <w:p w14:paraId="185E664D" w14:textId="77777777" w:rsidR="00034160" w:rsidRPr="005354AD" w:rsidRDefault="00034160">
      <w:pPr>
        <w:rPr>
          <w:rFonts w:ascii="GHEA Grapalat" w:hAnsi="GHEA Grapalat"/>
          <w:sz w:val="20"/>
          <w:lang w:val="ru-RU"/>
        </w:rPr>
        <w:sectPr w:rsidR="00034160" w:rsidRPr="005354AD">
          <w:footnotePr>
            <w:pos w:val="beneathText"/>
          </w:footnotePr>
          <w:pgSz w:w="16838" w:h="11906" w:orient="landscape"/>
          <w:pgMar w:top="662" w:right="533" w:bottom="1138" w:left="720" w:header="562" w:footer="562" w:gutter="0"/>
          <w:cols w:space="720"/>
        </w:sectPr>
      </w:pPr>
    </w:p>
    <w:p w14:paraId="78875077" w14:textId="77777777" w:rsidR="00034160" w:rsidRPr="005354AD" w:rsidRDefault="00034160">
      <w:pPr>
        <w:rPr>
          <w:rFonts w:ascii="GHEA Grapalat" w:hAnsi="GHEA Grapalat"/>
          <w:sz w:val="20"/>
          <w:lang w:val="ru-RU"/>
        </w:rPr>
      </w:pPr>
    </w:p>
    <w:p w14:paraId="7A26E3C8" w14:textId="77777777" w:rsidR="00034160" w:rsidRPr="005354AD" w:rsidRDefault="00FB0689">
      <w:pPr>
        <w:jc w:val="right"/>
        <w:rPr>
          <w:rFonts w:ascii="GHEA Grapalat" w:hAnsi="GHEA Grapalat"/>
          <w:i/>
          <w:sz w:val="18"/>
        </w:rPr>
      </w:pPr>
      <w:r w:rsidRPr="005354AD">
        <w:rPr>
          <w:rFonts w:ascii="GHEA Grapalat" w:hAnsi="GHEA Grapalat"/>
          <w:i/>
          <w:sz w:val="18"/>
          <w:lang w:val="hy-AM"/>
        </w:rPr>
        <w:t xml:space="preserve">Հավելված N </w:t>
      </w:r>
      <w:r w:rsidRPr="005354AD">
        <w:rPr>
          <w:rFonts w:ascii="GHEA Grapalat" w:hAnsi="GHEA Grapalat"/>
          <w:i/>
          <w:sz w:val="18"/>
        </w:rPr>
        <w:t>3</w:t>
      </w:r>
    </w:p>
    <w:p w14:paraId="40FD67EB" w14:textId="77777777" w:rsidR="00034160" w:rsidRPr="005354AD" w:rsidRDefault="00FB0689">
      <w:pPr>
        <w:jc w:val="right"/>
        <w:rPr>
          <w:rFonts w:ascii="GHEA Grapalat" w:hAnsi="GHEA Grapalat"/>
          <w:i/>
          <w:sz w:val="18"/>
          <w:lang w:val="hy-AM"/>
        </w:rPr>
      </w:pPr>
      <w:r w:rsidRPr="005354AD">
        <w:rPr>
          <w:rFonts w:ascii="GHEA Grapalat" w:hAnsi="GHEA Grapalat"/>
          <w:i/>
          <w:sz w:val="18"/>
          <w:lang w:val="hy-AM"/>
        </w:rPr>
        <w:t xml:space="preserve">«         »              20  թ. կնքված </w:t>
      </w:r>
    </w:p>
    <w:p w14:paraId="54886A60" w14:textId="77777777" w:rsidR="00034160" w:rsidRPr="005354AD" w:rsidRDefault="00FB0689">
      <w:pPr>
        <w:jc w:val="right"/>
        <w:rPr>
          <w:rFonts w:ascii="GHEA Grapalat" w:hAnsi="GHEA Grapalat"/>
          <w:i/>
          <w:sz w:val="18"/>
          <w:lang w:val="hy-AM"/>
        </w:rPr>
      </w:pPr>
      <w:r w:rsidRPr="005354AD">
        <w:rPr>
          <w:rFonts w:ascii="GHEA Grapalat" w:hAnsi="GHEA Grapalat"/>
          <w:i/>
          <w:sz w:val="18"/>
          <w:lang w:val="hy-AM"/>
        </w:rPr>
        <w:t>ծածկագրով պայմանագրի</w:t>
      </w:r>
    </w:p>
    <w:p w14:paraId="1065D412" w14:textId="77777777" w:rsidR="00034160" w:rsidRPr="005354AD" w:rsidRDefault="00034160">
      <w:pPr>
        <w:ind w:left="-142" w:firstLine="142"/>
        <w:jc w:val="center"/>
        <w:rPr>
          <w:rFonts w:ascii="GHEA Grapalat" w:hAnsi="GHEA Grapalat" w:cs="Sylfaen"/>
          <w:b/>
          <w:lang w:val="hy-AM"/>
        </w:rPr>
      </w:pPr>
    </w:p>
    <w:p w14:paraId="2D857F4C" w14:textId="77777777" w:rsidR="00034160" w:rsidRPr="005354AD" w:rsidRDefault="00034160">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637"/>
        <w:gridCol w:w="5113"/>
      </w:tblGrid>
      <w:tr w:rsidR="00034160" w:rsidRPr="00373FEE" w14:paraId="4AC95CFC" w14:textId="77777777">
        <w:trPr>
          <w:tblCellSpacing w:w="7" w:type="dxa"/>
          <w:jc w:val="center"/>
        </w:trPr>
        <w:tc>
          <w:tcPr>
            <w:tcW w:w="0" w:type="auto"/>
            <w:vAlign w:val="center"/>
          </w:tcPr>
          <w:p w14:paraId="75714865" w14:textId="77777777" w:rsidR="00034160" w:rsidRPr="005354AD" w:rsidRDefault="00FB0689">
            <w:pPr>
              <w:jc w:val="center"/>
              <w:rPr>
                <w:rFonts w:ascii="GHEA Grapalat" w:hAnsi="GHEA Grapalat"/>
                <w:iCs/>
                <w:color w:val="000000"/>
                <w:sz w:val="21"/>
                <w:szCs w:val="21"/>
                <w:lang w:val="pt-BR"/>
              </w:rPr>
            </w:pPr>
            <w:r w:rsidRPr="005354AD">
              <w:rPr>
                <w:noProof/>
                <w:lang w:val="ru-RU" w:eastAsia="ru-RU"/>
              </w:rPr>
              <mc:AlternateContent>
                <mc:Choice Requires="wps">
                  <w:drawing>
                    <wp:anchor distT="0" distB="0" distL="114300" distR="114300" simplePos="0" relativeHeight="251659264" behindDoc="0" locked="0" layoutInCell="1" allowOverlap="1" wp14:anchorId="3B882E1C" wp14:editId="725DB293">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27F6EC66" id="Rectangle 100" o:spid="_x0000_s1026" style="position:absolute;margin-left:189pt;margin-top:13.2pt;width:9pt;height:81pt;flip:x;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Pr="005354AD">
              <w:rPr>
                <w:rFonts w:ascii="GHEA Grapalat" w:hAnsi="GHEA Grapalat"/>
                <w:iCs/>
                <w:color w:val="000000"/>
                <w:sz w:val="21"/>
                <w:szCs w:val="21"/>
                <w:lang w:val="hy-AM"/>
              </w:rPr>
              <w:t>Պայմանագրի</w:t>
            </w:r>
            <w:r w:rsidRPr="005354AD">
              <w:rPr>
                <w:rFonts w:ascii="GHEA Grapalat" w:hAnsi="GHEA Grapalat"/>
                <w:iCs/>
                <w:color w:val="000000"/>
                <w:sz w:val="21"/>
                <w:szCs w:val="21"/>
                <w:lang w:val="pt-BR"/>
              </w:rPr>
              <w:t xml:space="preserve"> </w:t>
            </w:r>
            <w:r w:rsidRPr="005354AD">
              <w:rPr>
                <w:rFonts w:ascii="GHEA Grapalat" w:hAnsi="GHEA Grapalat"/>
                <w:iCs/>
                <w:color w:val="000000"/>
                <w:sz w:val="21"/>
                <w:szCs w:val="21"/>
                <w:lang w:val="hy-AM"/>
              </w:rPr>
              <w:t>կողմ</w:t>
            </w:r>
            <w:r w:rsidRPr="005354AD">
              <w:rPr>
                <w:rFonts w:ascii="GHEA Grapalat" w:hAnsi="GHEA Grapalat"/>
                <w:iCs/>
                <w:color w:val="000000"/>
                <w:sz w:val="21"/>
                <w:szCs w:val="21"/>
                <w:lang w:val="pt-BR"/>
              </w:rPr>
              <w:t xml:space="preserve"> </w:t>
            </w:r>
          </w:p>
          <w:p w14:paraId="15F336F7" w14:textId="77777777" w:rsidR="00034160" w:rsidRPr="005354AD" w:rsidRDefault="00FB0689">
            <w:pPr>
              <w:jc w:val="center"/>
              <w:rPr>
                <w:rFonts w:ascii="GHEA Grapalat" w:hAnsi="GHEA Grapalat"/>
                <w:iCs/>
                <w:color w:val="000000"/>
                <w:sz w:val="21"/>
                <w:szCs w:val="21"/>
                <w:lang w:val="pt-BR"/>
              </w:rPr>
            </w:pPr>
            <w:r w:rsidRPr="005354AD">
              <w:rPr>
                <w:rFonts w:ascii="GHEA Grapalat" w:hAnsi="GHEA Grapalat"/>
                <w:iCs/>
                <w:color w:val="000000"/>
                <w:sz w:val="21"/>
                <w:szCs w:val="21"/>
                <w:lang w:val="pt-BR"/>
              </w:rPr>
              <w:t>___________________________</w:t>
            </w:r>
          </w:p>
          <w:p w14:paraId="2E906757" w14:textId="77777777" w:rsidR="00034160" w:rsidRPr="005354AD" w:rsidRDefault="00FB0689">
            <w:pPr>
              <w:jc w:val="center"/>
              <w:rPr>
                <w:rFonts w:ascii="GHEA Grapalat" w:hAnsi="GHEA Grapalat"/>
                <w:iCs/>
                <w:color w:val="000000"/>
                <w:sz w:val="21"/>
                <w:szCs w:val="21"/>
                <w:lang w:val="pt-BR"/>
              </w:rPr>
            </w:pPr>
            <w:r w:rsidRPr="005354AD">
              <w:rPr>
                <w:rFonts w:ascii="GHEA Grapalat" w:hAnsi="GHEA Grapalat"/>
                <w:iCs/>
                <w:color w:val="000000"/>
                <w:sz w:val="21"/>
                <w:szCs w:val="21"/>
                <w:lang w:val="pt-BR"/>
              </w:rPr>
              <w:t>___________________________</w:t>
            </w:r>
          </w:p>
          <w:p w14:paraId="74D944A0" w14:textId="77777777" w:rsidR="00034160" w:rsidRPr="005354AD" w:rsidRDefault="00FB0689">
            <w:pPr>
              <w:jc w:val="center"/>
              <w:rPr>
                <w:rFonts w:ascii="GHEA Grapalat" w:hAnsi="GHEA Grapalat"/>
                <w:iCs/>
                <w:color w:val="000000"/>
                <w:sz w:val="21"/>
                <w:szCs w:val="21"/>
                <w:lang w:val="pt-BR"/>
              </w:rPr>
            </w:pPr>
            <w:r w:rsidRPr="005354AD">
              <w:rPr>
                <w:rFonts w:ascii="GHEA Grapalat" w:hAnsi="GHEA Grapalat"/>
                <w:iCs/>
                <w:color w:val="000000"/>
                <w:sz w:val="21"/>
                <w:szCs w:val="21"/>
                <w:lang w:val="hy-AM"/>
              </w:rPr>
              <w:t>գտնվելու</w:t>
            </w:r>
            <w:r w:rsidRPr="005354AD">
              <w:rPr>
                <w:rFonts w:ascii="GHEA Grapalat" w:hAnsi="GHEA Grapalat"/>
                <w:iCs/>
                <w:color w:val="000000"/>
                <w:sz w:val="21"/>
                <w:szCs w:val="21"/>
                <w:lang w:val="pt-BR"/>
              </w:rPr>
              <w:t xml:space="preserve"> </w:t>
            </w:r>
            <w:r w:rsidRPr="005354AD">
              <w:rPr>
                <w:rFonts w:ascii="GHEA Grapalat" w:hAnsi="GHEA Grapalat"/>
                <w:iCs/>
                <w:color w:val="000000"/>
                <w:sz w:val="21"/>
                <w:szCs w:val="21"/>
                <w:lang w:val="hy-AM"/>
              </w:rPr>
              <w:t>վայրը</w:t>
            </w:r>
            <w:r w:rsidRPr="005354AD">
              <w:rPr>
                <w:rFonts w:ascii="GHEA Grapalat" w:hAnsi="GHEA Grapalat"/>
                <w:iCs/>
                <w:color w:val="000000"/>
                <w:sz w:val="21"/>
                <w:szCs w:val="21"/>
                <w:lang w:val="pt-BR"/>
              </w:rPr>
              <w:t xml:space="preserve"> ______________</w:t>
            </w:r>
          </w:p>
          <w:p w14:paraId="4E2AAE07" w14:textId="77777777" w:rsidR="00034160" w:rsidRPr="005354AD" w:rsidRDefault="00FB0689">
            <w:pPr>
              <w:jc w:val="center"/>
              <w:rPr>
                <w:rFonts w:ascii="GHEA Grapalat" w:hAnsi="GHEA Grapalat"/>
                <w:iCs/>
                <w:color w:val="000000"/>
                <w:sz w:val="21"/>
                <w:szCs w:val="21"/>
                <w:lang w:val="pt-BR"/>
              </w:rPr>
            </w:pPr>
            <w:r w:rsidRPr="005354AD">
              <w:rPr>
                <w:rFonts w:ascii="GHEA Grapalat" w:hAnsi="GHEA Grapalat"/>
                <w:iCs/>
                <w:color w:val="000000"/>
                <w:sz w:val="21"/>
                <w:szCs w:val="21"/>
                <w:lang w:val="hy-AM"/>
              </w:rPr>
              <w:t>հհ</w:t>
            </w:r>
            <w:r w:rsidRPr="005354AD">
              <w:rPr>
                <w:rFonts w:ascii="GHEA Grapalat" w:hAnsi="GHEA Grapalat"/>
                <w:iCs/>
                <w:color w:val="000000"/>
                <w:sz w:val="21"/>
                <w:szCs w:val="21"/>
                <w:lang w:val="pt-BR"/>
              </w:rPr>
              <w:t xml:space="preserve"> _________________________ </w:t>
            </w:r>
          </w:p>
          <w:p w14:paraId="56631EC7" w14:textId="77777777" w:rsidR="00034160" w:rsidRPr="005354AD" w:rsidRDefault="00FB0689">
            <w:pPr>
              <w:jc w:val="center"/>
              <w:rPr>
                <w:rFonts w:ascii="GHEA Grapalat" w:hAnsi="GHEA Grapalat"/>
                <w:iCs/>
                <w:color w:val="000000"/>
                <w:sz w:val="21"/>
                <w:szCs w:val="21"/>
                <w:lang w:val="pt-BR"/>
              </w:rPr>
            </w:pPr>
            <w:proofErr w:type="spellStart"/>
            <w:r w:rsidRPr="005354AD">
              <w:rPr>
                <w:rFonts w:ascii="GHEA Grapalat" w:hAnsi="GHEA Grapalat"/>
                <w:iCs/>
                <w:color w:val="000000"/>
                <w:sz w:val="21"/>
                <w:szCs w:val="21"/>
              </w:rPr>
              <w:t>հվհհ</w:t>
            </w:r>
            <w:proofErr w:type="spellEnd"/>
            <w:r w:rsidRPr="005354AD">
              <w:rPr>
                <w:rFonts w:ascii="GHEA Grapalat" w:hAnsi="GHEA Grapalat"/>
                <w:iCs/>
                <w:color w:val="000000"/>
                <w:sz w:val="21"/>
                <w:szCs w:val="21"/>
                <w:lang w:val="pt-BR"/>
              </w:rPr>
              <w:t xml:space="preserve"> _______________________ </w:t>
            </w:r>
          </w:p>
        </w:tc>
        <w:tc>
          <w:tcPr>
            <w:tcW w:w="0" w:type="auto"/>
            <w:vAlign w:val="center"/>
          </w:tcPr>
          <w:p w14:paraId="33A0A923" w14:textId="77777777" w:rsidR="00034160" w:rsidRPr="005354AD" w:rsidRDefault="00FB0689">
            <w:pPr>
              <w:jc w:val="center"/>
              <w:rPr>
                <w:rFonts w:ascii="GHEA Grapalat" w:hAnsi="GHEA Grapalat"/>
                <w:iCs/>
                <w:color w:val="000000"/>
                <w:sz w:val="21"/>
                <w:szCs w:val="21"/>
                <w:lang w:val="pt-BR"/>
              </w:rPr>
            </w:pPr>
            <w:proofErr w:type="spellStart"/>
            <w:r w:rsidRPr="005354AD">
              <w:rPr>
                <w:rFonts w:ascii="GHEA Grapalat" w:hAnsi="GHEA Grapalat"/>
                <w:iCs/>
                <w:color w:val="000000"/>
                <w:sz w:val="21"/>
                <w:szCs w:val="21"/>
              </w:rPr>
              <w:t>Պատվիրատու</w:t>
            </w:r>
            <w:proofErr w:type="spellEnd"/>
          </w:p>
          <w:p w14:paraId="35856C52" w14:textId="77777777" w:rsidR="00034160" w:rsidRPr="005354AD" w:rsidRDefault="00FB0689">
            <w:pPr>
              <w:jc w:val="center"/>
              <w:rPr>
                <w:rFonts w:ascii="GHEA Grapalat" w:hAnsi="GHEA Grapalat"/>
                <w:iCs/>
                <w:color w:val="000000"/>
                <w:sz w:val="21"/>
                <w:szCs w:val="21"/>
                <w:lang w:val="pt-BR"/>
              </w:rPr>
            </w:pPr>
            <w:r w:rsidRPr="005354AD">
              <w:rPr>
                <w:rFonts w:ascii="GHEA Grapalat" w:hAnsi="GHEA Grapalat"/>
                <w:iCs/>
                <w:color w:val="000000"/>
                <w:sz w:val="21"/>
                <w:szCs w:val="21"/>
                <w:lang w:val="pt-BR"/>
              </w:rPr>
              <w:t>_____________________________</w:t>
            </w:r>
          </w:p>
          <w:p w14:paraId="5A996000" w14:textId="77777777" w:rsidR="00034160" w:rsidRPr="005354AD" w:rsidRDefault="00FB0689">
            <w:pPr>
              <w:jc w:val="center"/>
              <w:rPr>
                <w:rFonts w:ascii="GHEA Grapalat" w:hAnsi="GHEA Grapalat"/>
                <w:iCs/>
                <w:color w:val="000000"/>
                <w:sz w:val="21"/>
                <w:szCs w:val="21"/>
                <w:lang w:val="pt-BR"/>
              </w:rPr>
            </w:pPr>
            <w:r w:rsidRPr="005354AD">
              <w:rPr>
                <w:rFonts w:ascii="GHEA Grapalat" w:hAnsi="GHEA Grapalat"/>
                <w:iCs/>
                <w:color w:val="000000"/>
                <w:sz w:val="21"/>
                <w:szCs w:val="21"/>
                <w:lang w:val="pt-BR"/>
              </w:rPr>
              <w:t>_____________________________</w:t>
            </w:r>
          </w:p>
          <w:p w14:paraId="4904D483" w14:textId="77777777" w:rsidR="00034160" w:rsidRPr="005354AD" w:rsidRDefault="00FB0689">
            <w:pPr>
              <w:jc w:val="center"/>
              <w:rPr>
                <w:rFonts w:ascii="GHEA Grapalat" w:hAnsi="GHEA Grapalat"/>
                <w:iCs/>
                <w:color w:val="000000"/>
                <w:sz w:val="21"/>
                <w:szCs w:val="21"/>
                <w:lang w:val="pt-BR"/>
              </w:rPr>
            </w:pPr>
            <w:proofErr w:type="spellStart"/>
            <w:r w:rsidRPr="005354AD">
              <w:rPr>
                <w:rFonts w:ascii="GHEA Grapalat" w:hAnsi="GHEA Grapalat"/>
                <w:iCs/>
                <w:color w:val="000000"/>
                <w:sz w:val="21"/>
                <w:szCs w:val="21"/>
              </w:rPr>
              <w:t>գտնվելու</w:t>
            </w:r>
            <w:proofErr w:type="spellEnd"/>
            <w:r w:rsidRPr="005354AD">
              <w:rPr>
                <w:rFonts w:ascii="GHEA Grapalat" w:hAnsi="GHEA Grapalat"/>
                <w:iCs/>
                <w:color w:val="000000"/>
                <w:sz w:val="21"/>
                <w:szCs w:val="21"/>
                <w:lang w:val="pt-BR"/>
              </w:rPr>
              <w:t xml:space="preserve"> </w:t>
            </w:r>
            <w:proofErr w:type="spellStart"/>
            <w:r w:rsidRPr="005354AD">
              <w:rPr>
                <w:rFonts w:ascii="GHEA Grapalat" w:hAnsi="GHEA Grapalat"/>
                <w:iCs/>
                <w:color w:val="000000"/>
                <w:sz w:val="21"/>
                <w:szCs w:val="21"/>
              </w:rPr>
              <w:t>վայրը</w:t>
            </w:r>
            <w:proofErr w:type="spellEnd"/>
            <w:r w:rsidRPr="005354AD">
              <w:rPr>
                <w:rFonts w:ascii="GHEA Grapalat" w:hAnsi="GHEA Grapalat"/>
                <w:iCs/>
                <w:color w:val="000000"/>
                <w:sz w:val="21"/>
                <w:szCs w:val="21"/>
                <w:lang w:val="pt-BR"/>
              </w:rPr>
              <w:t xml:space="preserve"> _________________</w:t>
            </w:r>
          </w:p>
          <w:p w14:paraId="595990BC" w14:textId="77777777" w:rsidR="00034160" w:rsidRPr="005354AD" w:rsidRDefault="00FB0689">
            <w:pPr>
              <w:jc w:val="center"/>
              <w:rPr>
                <w:rFonts w:ascii="GHEA Grapalat" w:hAnsi="GHEA Grapalat"/>
                <w:iCs/>
                <w:color w:val="000000"/>
                <w:sz w:val="21"/>
                <w:szCs w:val="21"/>
                <w:lang w:val="pt-BR"/>
              </w:rPr>
            </w:pPr>
            <w:proofErr w:type="spellStart"/>
            <w:r w:rsidRPr="005354AD">
              <w:rPr>
                <w:rFonts w:ascii="GHEA Grapalat" w:hAnsi="GHEA Grapalat"/>
                <w:iCs/>
                <w:color w:val="000000"/>
                <w:sz w:val="21"/>
                <w:szCs w:val="21"/>
              </w:rPr>
              <w:t>հհ</w:t>
            </w:r>
            <w:proofErr w:type="spellEnd"/>
            <w:r w:rsidRPr="005354AD">
              <w:rPr>
                <w:rFonts w:ascii="GHEA Grapalat" w:hAnsi="GHEA Grapalat"/>
                <w:iCs/>
                <w:color w:val="000000"/>
                <w:sz w:val="21"/>
                <w:szCs w:val="21"/>
                <w:lang w:val="pt-BR"/>
              </w:rPr>
              <w:t>____________________________</w:t>
            </w:r>
          </w:p>
          <w:p w14:paraId="5C1272C2" w14:textId="77777777" w:rsidR="00034160" w:rsidRPr="005354AD" w:rsidRDefault="00FB0689">
            <w:pPr>
              <w:jc w:val="center"/>
              <w:rPr>
                <w:rFonts w:ascii="GHEA Grapalat" w:hAnsi="GHEA Grapalat"/>
                <w:iCs/>
                <w:color w:val="000000"/>
                <w:sz w:val="21"/>
                <w:szCs w:val="21"/>
                <w:lang w:val="pt-BR"/>
              </w:rPr>
            </w:pPr>
            <w:proofErr w:type="spellStart"/>
            <w:r w:rsidRPr="005354AD">
              <w:rPr>
                <w:rFonts w:ascii="GHEA Grapalat" w:hAnsi="GHEA Grapalat"/>
                <w:iCs/>
                <w:color w:val="000000"/>
                <w:sz w:val="21"/>
                <w:szCs w:val="21"/>
              </w:rPr>
              <w:t>հվհհ</w:t>
            </w:r>
            <w:proofErr w:type="spellEnd"/>
            <w:r w:rsidRPr="005354AD">
              <w:rPr>
                <w:rFonts w:ascii="GHEA Grapalat" w:hAnsi="GHEA Grapalat"/>
                <w:iCs/>
                <w:color w:val="000000"/>
                <w:sz w:val="21"/>
                <w:szCs w:val="21"/>
                <w:lang w:val="pt-BR"/>
              </w:rPr>
              <w:t>___________________________</w:t>
            </w:r>
          </w:p>
        </w:tc>
      </w:tr>
    </w:tbl>
    <w:p w14:paraId="2A010797" w14:textId="77777777" w:rsidR="00034160" w:rsidRPr="005354AD" w:rsidRDefault="00FB0689">
      <w:pPr>
        <w:ind w:firstLine="375"/>
        <w:rPr>
          <w:rFonts w:ascii="Arial" w:hAnsi="Arial" w:cs="Arial"/>
          <w:iCs/>
          <w:color w:val="000000"/>
          <w:sz w:val="21"/>
          <w:szCs w:val="21"/>
          <w:lang w:val="pt-BR"/>
        </w:rPr>
      </w:pPr>
      <w:r w:rsidRPr="005354AD">
        <w:rPr>
          <w:rFonts w:ascii="Arial" w:hAnsi="Arial" w:cs="Arial"/>
          <w:iCs/>
          <w:color w:val="000000"/>
          <w:sz w:val="21"/>
          <w:szCs w:val="21"/>
          <w:lang w:val="pt-BR"/>
        </w:rPr>
        <w:t>  </w:t>
      </w:r>
    </w:p>
    <w:p w14:paraId="048CEFBF" w14:textId="77777777" w:rsidR="00034160" w:rsidRPr="005354AD" w:rsidRDefault="00034160">
      <w:pPr>
        <w:ind w:firstLine="375"/>
        <w:rPr>
          <w:rFonts w:ascii="GHEA Grapalat" w:hAnsi="GHEA Grapalat"/>
          <w:iCs/>
          <w:color w:val="000000"/>
          <w:sz w:val="15"/>
          <w:szCs w:val="21"/>
          <w:lang w:val="pt-BR"/>
        </w:rPr>
      </w:pPr>
    </w:p>
    <w:p w14:paraId="2DD6153B" w14:textId="77777777" w:rsidR="00034160" w:rsidRPr="005354AD" w:rsidRDefault="00FB0689">
      <w:pPr>
        <w:ind w:firstLine="375"/>
        <w:jc w:val="center"/>
        <w:rPr>
          <w:rFonts w:ascii="GHEA Grapalat" w:hAnsi="GHEA Grapalat"/>
          <w:iCs/>
          <w:color w:val="000000"/>
          <w:sz w:val="22"/>
          <w:szCs w:val="22"/>
          <w:lang w:val="pt-BR"/>
        </w:rPr>
      </w:pPr>
      <w:r w:rsidRPr="005354AD">
        <w:rPr>
          <w:rFonts w:ascii="GHEA Grapalat" w:hAnsi="GHEA Grapalat"/>
          <w:b/>
          <w:bCs/>
          <w:iCs/>
          <w:color w:val="000000"/>
          <w:sz w:val="22"/>
          <w:szCs w:val="22"/>
        </w:rPr>
        <w:t>ԱՐՁԱՆԱԳՐՈՒԹՅՈՒՆ</w:t>
      </w:r>
      <w:r w:rsidRPr="005354AD">
        <w:rPr>
          <w:rFonts w:ascii="GHEA Grapalat" w:hAnsi="GHEA Grapalat"/>
          <w:b/>
          <w:bCs/>
          <w:iCs/>
          <w:color w:val="000000"/>
          <w:sz w:val="22"/>
          <w:szCs w:val="22"/>
          <w:lang w:val="pt-BR"/>
        </w:rPr>
        <w:t xml:space="preserve"> N</w:t>
      </w:r>
    </w:p>
    <w:p w14:paraId="08F93DAC" w14:textId="77777777" w:rsidR="00034160" w:rsidRPr="005354AD" w:rsidRDefault="00FB0689">
      <w:pPr>
        <w:ind w:firstLine="375"/>
        <w:jc w:val="center"/>
        <w:rPr>
          <w:rFonts w:ascii="GHEA Grapalat" w:hAnsi="GHEA Grapalat"/>
          <w:b/>
          <w:bCs/>
          <w:iCs/>
          <w:color w:val="000000"/>
          <w:sz w:val="22"/>
          <w:szCs w:val="22"/>
          <w:lang w:val="pt-BR"/>
        </w:rPr>
      </w:pPr>
      <w:r w:rsidRPr="005354AD">
        <w:rPr>
          <w:rFonts w:ascii="GHEA Grapalat" w:hAnsi="GHEA Grapalat"/>
          <w:b/>
          <w:bCs/>
          <w:iCs/>
          <w:color w:val="000000"/>
          <w:sz w:val="22"/>
          <w:szCs w:val="22"/>
        </w:rPr>
        <w:t>ՊԱՅՄԱՆԱԳՐԻ</w:t>
      </w:r>
      <w:r w:rsidRPr="005354AD">
        <w:rPr>
          <w:rFonts w:ascii="GHEA Grapalat" w:hAnsi="GHEA Grapalat"/>
          <w:b/>
          <w:bCs/>
          <w:iCs/>
          <w:color w:val="000000"/>
          <w:sz w:val="22"/>
          <w:szCs w:val="22"/>
          <w:lang w:val="pt-BR"/>
        </w:rPr>
        <w:t xml:space="preserve"> </w:t>
      </w:r>
      <w:r w:rsidRPr="005354AD">
        <w:rPr>
          <w:rFonts w:ascii="GHEA Grapalat" w:hAnsi="GHEA Grapalat"/>
          <w:b/>
          <w:bCs/>
          <w:iCs/>
          <w:color w:val="000000"/>
          <w:sz w:val="22"/>
          <w:szCs w:val="22"/>
        </w:rPr>
        <w:t>ԿԱՄ</w:t>
      </w:r>
      <w:r w:rsidRPr="005354AD">
        <w:rPr>
          <w:rFonts w:ascii="GHEA Grapalat" w:hAnsi="GHEA Grapalat"/>
          <w:b/>
          <w:bCs/>
          <w:iCs/>
          <w:color w:val="000000"/>
          <w:sz w:val="22"/>
          <w:szCs w:val="22"/>
          <w:lang w:val="pt-BR"/>
        </w:rPr>
        <w:t xml:space="preserve"> </w:t>
      </w:r>
      <w:r w:rsidRPr="005354AD">
        <w:rPr>
          <w:rFonts w:ascii="GHEA Grapalat" w:hAnsi="GHEA Grapalat"/>
          <w:b/>
          <w:bCs/>
          <w:iCs/>
          <w:color w:val="000000"/>
          <w:sz w:val="22"/>
          <w:szCs w:val="22"/>
        </w:rPr>
        <w:t>ԴՐԱ</w:t>
      </w:r>
      <w:r w:rsidRPr="005354AD">
        <w:rPr>
          <w:rFonts w:ascii="GHEA Grapalat" w:hAnsi="GHEA Grapalat"/>
          <w:b/>
          <w:bCs/>
          <w:iCs/>
          <w:color w:val="000000"/>
          <w:sz w:val="22"/>
          <w:szCs w:val="22"/>
          <w:lang w:val="pt-BR"/>
        </w:rPr>
        <w:t xml:space="preserve"> </w:t>
      </w:r>
      <w:r w:rsidRPr="005354AD">
        <w:rPr>
          <w:rFonts w:ascii="GHEA Grapalat" w:hAnsi="GHEA Grapalat"/>
          <w:b/>
          <w:bCs/>
          <w:iCs/>
          <w:color w:val="000000"/>
          <w:sz w:val="22"/>
          <w:szCs w:val="22"/>
        </w:rPr>
        <w:t>ՄԻ</w:t>
      </w:r>
      <w:r w:rsidRPr="005354AD">
        <w:rPr>
          <w:rFonts w:ascii="GHEA Grapalat" w:hAnsi="GHEA Grapalat"/>
          <w:b/>
          <w:bCs/>
          <w:iCs/>
          <w:color w:val="000000"/>
          <w:sz w:val="22"/>
          <w:szCs w:val="22"/>
          <w:lang w:val="pt-BR"/>
        </w:rPr>
        <w:t xml:space="preserve"> </w:t>
      </w:r>
      <w:r w:rsidRPr="005354AD">
        <w:rPr>
          <w:rFonts w:ascii="GHEA Grapalat" w:hAnsi="GHEA Grapalat"/>
          <w:b/>
          <w:bCs/>
          <w:iCs/>
          <w:color w:val="000000"/>
          <w:sz w:val="22"/>
          <w:szCs w:val="22"/>
        </w:rPr>
        <w:t>ՄԱՍԻ</w:t>
      </w:r>
      <w:r w:rsidRPr="005354AD">
        <w:rPr>
          <w:rFonts w:ascii="GHEA Grapalat" w:hAnsi="GHEA Grapalat"/>
          <w:b/>
          <w:bCs/>
          <w:iCs/>
          <w:color w:val="000000"/>
          <w:sz w:val="22"/>
          <w:szCs w:val="22"/>
          <w:lang w:val="pt-BR"/>
        </w:rPr>
        <w:t xml:space="preserve"> ԿԱՏԱՐՄԱՆ ԱՐԴՅՈՒՆՔՆԵՐԻ </w:t>
      </w:r>
    </w:p>
    <w:p w14:paraId="5CBF9CAA" w14:textId="77777777" w:rsidR="00034160" w:rsidRPr="005354AD" w:rsidRDefault="00FB0689">
      <w:pPr>
        <w:ind w:firstLine="375"/>
        <w:jc w:val="center"/>
        <w:rPr>
          <w:rFonts w:ascii="Arial Unicode" w:hAnsi="Arial Unicode"/>
          <w:iCs/>
          <w:color w:val="000000"/>
          <w:sz w:val="22"/>
          <w:szCs w:val="22"/>
          <w:lang w:val="pt-BR"/>
        </w:rPr>
      </w:pPr>
      <w:r w:rsidRPr="005354AD">
        <w:rPr>
          <w:rFonts w:ascii="GHEA Grapalat" w:hAnsi="GHEA Grapalat"/>
          <w:b/>
          <w:bCs/>
          <w:iCs/>
          <w:color w:val="000000"/>
          <w:sz w:val="22"/>
          <w:szCs w:val="22"/>
        </w:rPr>
        <w:t>ՀԱՆՁՆՄԱՆ</w:t>
      </w:r>
      <w:r w:rsidRPr="005354AD">
        <w:rPr>
          <w:rFonts w:ascii="GHEA Grapalat" w:hAnsi="GHEA Grapalat"/>
          <w:b/>
          <w:bCs/>
          <w:iCs/>
          <w:color w:val="000000"/>
          <w:sz w:val="22"/>
          <w:szCs w:val="22"/>
          <w:lang w:val="pt-BR"/>
        </w:rPr>
        <w:t>-</w:t>
      </w:r>
      <w:r w:rsidRPr="005354AD">
        <w:rPr>
          <w:rFonts w:ascii="GHEA Grapalat" w:hAnsi="GHEA Grapalat"/>
          <w:b/>
          <w:bCs/>
          <w:iCs/>
          <w:color w:val="000000"/>
          <w:sz w:val="22"/>
          <w:szCs w:val="22"/>
        </w:rPr>
        <w:t>ԸՆԴՈՒՆՄԱՆ</w:t>
      </w:r>
    </w:p>
    <w:p w14:paraId="3DEA13E7" w14:textId="77777777" w:rsidR="00034160" w:rsidRPr="005354AD" w:rsidRDefault="00034160">
      <w:pPr>
        <w:pStyle w:val="af8"/>
        <w:spacing w:line="240" w:lineRule="auto"/>
        <w:ind w:firstLine="0"/>
        <w:jc w:val="center"/>
        <w:rPr>
          <w:b/>
          <w:bCs/>
          <w:iCs/>
          <w:lang w:val="es-ES"/>
        </w:rPr>
      </w:pPr>
    </w:p>
    <w:p w14:paraId="580A5F35" w14:textId="77777777" w:rsidR="00034160" w:rsidRPr="005354AD" w:rsidRDefault="00FB0689">
      <w:pPr>
        <w:pStyle w:val="af8"/>
        <w:spacing w:line="240" w:lineRule="auto"/>
        <w:ind w:firstLine="540"/>
        <w:rPr>
          <w:iCs/>
          <w:lang w:val="es-ES"/>
        </w:rPr>
      </w:pPr>
      <w:r w:rsidRPr="005354AD">
        <w:rPr>
          <w:rFonts w:ascii="GHEA Grapalat" w:hAnsi="GHEA Grapalat"/>
          <w:color w:val="000000"/>
          <w:sz w:val="21"/>
          <w:szCs w:val="21"/>
          <w:lang w:val="es-ES" w:eastAsia="ru-RU"/>
        </w:rPr>
        <w:t>«      » «              »</w:t>
      </w:r>
      <w:r w:rsidRPr="005354AD">
        <w:rPr>
          <w:iCs/>
          <w:lang w:val="es-ES"/>
        </w:rPr>
        <w:t xml:space="preserve">  </w:t>
      </w:r>
      <w:r w:rsidRPr="005354AD">
        <w:rPr>
          <w:rFonts w:ascii="GHEA Grapalat" w:hAnsi="GHEA Grapalat"/>
          <w:color w:val="000000"/>
          <w:sz w:val="21"/>
          <w:szCs w:val="21"/>
          <w:lang w:val="es-ES" w:eastAsia="ru-RU"/>
        </w:rPr>
        <w:t xml:space="preserve">20    </w:t>
      </w:r>
      <w:r w:rsidRPr="005354AD">
        <w:rPr>
          <w:rFonts w:ascii="GHEA Grapalat" w:hAnsi="GHEA Grapalat"/>
          <w:color w:val="000000"/>
          <w:sz w:val="21"/>
          <w:szCs w:val="21"/>
          <w:lang w:eastAsia="ru-RU"/>
        </w:rPr>
        <w:t>թ</w:t>
      </w:r>
      <w:r w:rsidRPr="005354AD">
        <w:rPr>
          <w:rFonts w:ascii="GHEA Grapalat" w:hAnsi="GHEA Grapalat"/>
          <w:color w:val="000000"/>
          <w:sz w:val="21"/>
          <w:szCs w:val="21"/>
          <w:lang w:val="es-ES" w:eastAsia="ru-RU"/>
        </w:rPr>
        <w:t>.</w:t>
      </w:r>
    </w:p>
    <w:p w14:paraId="20F34960" w14:textId="77777777" w:rsidR="00034160" w:rsidRPr="005354AD" w:rsidRDefault="00034160">
      <w:pPr>
        <w:pStyle w:val="af8"/>
        <w:spacing w:line="240" w:lineRule="auto"/>
        <w:ind w:firstLine="0"/>
        <w:rPr>
          <w:iCs/>
          <w:lang w:val="es-ES"/>
        </w:rPr>
      </w:pPr>
    </w:p>
    <w:p w14:paraId="3052A88A" w14:textId="77777777" w:rsidR="00034160" w:rsidRPr="005354AD" w:rsidRDefault="00FB0689">
      <w:pPr>
        <w:pStyle w:val="afe"/>
        <w:spacing w:before="0" w:beforeAutospacing="0" w:after="0" w:afterAutospacing="0"/>
        <w:rPr>
          <w:rFonts w:ascii="GHEA Grapalat" w:hAnsi="GHEA Grapalat"/>
          <w:color w:val="000000"/>
          <w:sz w:val="21"/>
          <w:szCs w:val="21"/>
          <w:lang w:val="es-ES"/>
        </w:rPr>
      </w:pPr>
      <w:proofErr w:type="spellStart"/>
      <w:r w:rsidRPr="005354AD">
        <w:rPr>
          <w:rFonts w:ascii="GHEA Grapalat" w:hAnsi="GHEA Grapalat"/>
          <w:color w:val="000000"/>
          <w:sz w:val="21"/>
          <w:szCs w:val="21"/>
        </w:rPr>
        <w:t>Պայմանագրի</w:t>
      </w:r>
      <w:proofErr w:type="spellEnd"/>
      <w:r w:rsidRPr="005354AD">
        <w:rPr>
          <w:rFonts w:ascii="GHEA Grapalat" w:hAnsi="GHEA Grapalat"/>
          <w:color w:val="000000"/>
          <w:sz w:val="21"/>
          <w:szCs w:val="21"/>
          <w:lang w:val="es-ES"/>
        </w:rPr>
        <w:t xml:space="preserve"> /</w:t>
      </w:r>
      <w:proofErr w:type="spellStart"/>
      <w:r w:rsidRPr="005354AD">
        <w:rPr>
          <w:rFonts w:ascii="GHEA Grapalat" w:hAnsi="GHEA Grapalat"/>
          <w:color w:val="000000"/>
          <w:sz w:val="21"/>
          <w:szCs w:val="21"/>
        </w:rPr>
        <w:t>այսուհետ</w:t>
      </w:r>
      <w:proofErr w:type="spellEnd"/>
      <w:r w:rsidRPr="005354AD">
        <w:rPr>
          <w:rFonts w:ascii="GHEA Grapalat" w:hAnsi="GHEA Grapalat"/>
          <w:color w:val="000000"/>
          <w:sz w:val="21"/>
          <w:szCs w:val="21"/>
          <w:lang w:val="es-ES"/>
        </w:rPr>
        <w:t xml:space="preserve">` </w:t>
      </w:r>
      <w:proofErr w:type="spellStart"/>
      <w:r w:rsidRPr="005354AD">
        <w:rPr>
          <w:rFonts w:ascii="GHEA Grapalat" w:hAnsi="GHEA Grapalat"/>
          <w:color w:val="000000"/>
          <w:sz w:val="21"/>
          <w:szCs w:val="21"/>
        </w:rPr>
        <w:t>Պայմանագիր</w:t>
      </w:r>
      <w:proofErr w:type="spellEnd"/>
      <w:r w:rsidRPr="005354AD">
        <w:rPr>
          <w:rFonts w:ascii="GHEA Grapalat" w:hAnsi="GHEA Grapalat"/>
          <w:color w:val="000000"/>
          <w:sz w:val="21"/>
          <w:szCs w:val="21"/>
          <w:lang w:val="es-ES"/>
        </w:rPr>
        <w:t xml:space="preserve">/ </w:t>
      </w:r>
      <w:proofErr w:type="spellStart"/>
      <w:r w:rsidRPr="005354AD">
        <w:rPr>
          <w:rFonts w:ascii="GHEA Grapalat" w:hAnsi="GHEA Grapalat"/>
          <w:color w:val="000000"/>
          <w:sz w:val="21"/>
          <w:szCs w:val="21"/>
        </w:rPr>
        <w:t>անվանումը</w:t>
      </w:r>
      <w:proofErr w:type="spellEnd"/>
      <w:r w:rsidRPr="005354AD">
        <w:rPr>
          <w:rFonts w:ascii="GHEA Grapalat" w:hAnsi="GHEA Grapalat"/>
          <w:color w:val="000000"/>
          <w:sz w:val="21"/>
          <w:szCs w:val="21"/>
          <w:lang w:val="es-ES"/>
        </w:rPr>
        <w:t>` ____________________________________________________________________________________________</w:t>
      </w:r>
    </w:p>
    <w:p w14:paraId="6E18869A" w14:textId="77777777" w:rsidR="00034160" w:rsidRPr="005354AD" w:rsidRDefault="00FB0689">
      <w:pPr>
        <w:pStyle w:val="afe"/>
        <w:spacing w:before="0" w:beforeAutospacing="0" w:after="0" w:afterAutospacing="0"/>
        <w:rPr>
          <w:rFonts w:ascii="GHEA Grapalat" w:hAnsi="GHEA Grapalat"/>
          <w:color w:val="000000"/>
          <w:sz w:val="21"/>
          <w:szCs w:val="21"/>
          <w:lang w:val="es-ES"/>
        </w:rPr>
      </w:pPr>
      <w:proofErr w:type="spellStart"/>
      <w:r w:rsidRPr="005354AD">
        <w:rPr>
          <w:rFonts w:ascii="GHEA Grapalat" w:hAnsi="GHEA Grapalat"/>
          <w:color w:val="000000"/>
          <w:sz w:val="21"/>
          <w:szCs w:val="21"/>
        </w:rPr>
        <w:t>Պայմանագրի</w:t>
      </w:r>
      <w:proofErr w:type="spellEnd"/>
      <w:r w:rsidRPr="005354AD">
        <w:rPr>
          <w:rFonts w:ascii="GHEA Grapalat" w:hAnsi="GHEA Grapalat"/>
          <w:color w:val="000000"/>
          <w:sz w:val="21"/>
          <w:szCs w:val="21"/>
          <w:lang w:val="es-ES"/>
        </w:rPr>
        <w:t xml:space="preserve"> </w:t>
      </w:r>
      <w:proofErr w:type="spellStart"/>
      <w:r w:rsidRPr="005354AD">
        <w:rPr>
          <w:rFonts w:ascii="GHEA Grapalat" w:hAnsi="GHEA Grapalat"/>
          <w:color w:val="000000"/>
          <w:sz w:val="21"/>
          <w:szCs w:val="21"/>
        </w:rPr>
        <w:t>կնքման</w:t>
      </w:r>
      <w:proofErr w:type="spellEnd"/>
      <w:r w:rsidRPr="005354AD">
        <w:rPr>
          <w:rFonts w:ascii="GHEA Grapalat" w:hAnsi="GHEA Grapalat"/>
          <w:color w:val="000000"/>
          <w:sz w:val="21"/>
          <w:szCs w:val="21"/>
          <w:lang w:val="es-ES"/>
        </w:rPr>
        <w:t xml:space="preserve"> </w:t>
      </w:r>
      <w:proofErr w:type="spellStart"/>
      <w:r w:rsidRPr="005354AD">
        <w:rPr>
          <w:rFonts w:ascii="GHEA Grapalat" w:hAnsi="GHEA Grapalat"/>
          <w:color w:val="000000"/>
          <w:sz w:val="21"/>
          <w:szCs w:val="21"/>
        </w:rPr>
        <w:t>ամսաթիվը</w:t>
      </w:r>
      <w:proofErr w:type="spellEnd"/>
      <w:r w:rsidRPr="005354AD">
        <w:rPr>
          <w:rFonts w:ascii="GHEA Grapalat" w:hAnsi="GHEA Grapalat"/>
          <w:color w:val="000000"/>
          <w:sz w:val="21"/>
          <w:szCs w:val="21"/>
          <w:lang w:val="es-ES"/>
        </w:rPr>
        <w:t xml:space="preserve">` «____» «__________________» 20 </w:t>
      </w:r>
      <w:r w:rsidRPr="005354AD">
        <w:rPr>
          <w:rFonts w:ascii="GHEA Grapalat" w:hAnsi="GHEA Grapalat"/>
          <w:color w:val="000000"/>
          <w:sz w:val="21"/>
          <w:szCs w:val="21"/>
        </w:rPr>
        <w:t>թ</w:t>
      </w:r>
      <w:r w:rsidRPr="005354AD">
        <w:rPr>
          <w:rFonts w:ascii="GHEA Grapalat" w:hAnsi="GHEA Grapalat"/>
          <w:color w:val="000000"/>
          <w:sz w:val="21"/>
          <w:szCs w:val="21"/>
          <w:lang w:val="es-ES"/>
        </w:rPr>
        <w:t>.</w:t>
      </w:r>
    </w:p>
    <w:p w14:paraId="3DF0C54C" w14:textId="77777777" w:rsidR="00034160" w:rsidRPr="005354AD" w:rsidRDefault="00FB0689">
      <w:pPr>
        <w:pStyle w:val="afe"/>
        <w:spacing w:before="0" w:beforeAutospacing="0" w:after="0" w:afterAutospacing="0"/>
        <w:rPr>
          <w:rFonts w:ascii="GHEA Grapalat" w:hAnsi="GHEA Grapalat"/>
          <w:color w:val="000000"/>
          <w:sz w:val="21"/>
          <w:szCs w:val="21"/>
          <w:lang w:val="es-ES"/>
        </w:rPr>
      </w:pPr>
      <w:proofErr w:type="spellStart"/>
      <w:r w:rsidRPr="005354AD">
        <w:rPr>
          <w:rFonts w:ascii="GHEA Grapalat" w:hAnsi="GHEA Grapalat"/>
          <w:color w:val="000000"/>
          <w:sz w:val="21"/>
          <w:szCs w:val="21"/>
        </w:rPr>
        <w:t>Պայմանագրի</w:t>
      </w:r>
      <w:proofErr w:type="spellEnd"/>
      <w:r w:rsidRPr="005354AD">
        <w:rPr>
          <w:rFonts w:ascii="GHEA Grapalat" w:hAnsi="GHEA Grapalat"/>
          <w:color w:val="000000"/>
          <w:sz w:val="21"/>
          <w:szCs w:val="21"/>
          <w:lang w:val="es-ES"/>
        </w:rPr>
        <w:t xml:space="preserve"> </w:t>
      </w:r>
      <w:proofErr w:type="spellStart"/>
      <w:r w:rsidRPr="005354AD">
        <w:rPr>
          <w:rFonts w:ascii="GHEA Grapalat" w:hAnsi="GHEA Grapalat"/>
          <w:color w:val="000000"/>
          <w:sz w:val="21"/>
          <w:szCs w:val="21"/>
        </w:rPr>
        <w:t>համարը</w:t>
      </w:r>
      <w:proofErr w:type="spellEnd"/>
      <w:r w:rsidRPr="005354AD">
        <w:rPr>
          <w:rFonts w:ascii="GHEA Grapalat" w:hAnsi="GHEA Grapalat"/>
          <w:color w:val="000000"/>
          <w:sz w:val="21"/>
          <w:szCs w:val="21"/>
          <w:lang w:val="es-ES"/>
        </w:rPr>
        <w:t>`    __________</w:t>
      </w:r>
    </w:p>
    <w:p w14:paraId="58CDB81E" w14:textId="77777777" w:rsidR="00034160" w:rsidRPr="005354AD" w:rsidRDefault="00FB0689">
      <w:pPr>
        <w:jc w:val="both"/>
        <w:rPr>
          <w:rFonts w:ascii="GHEA Grapalat" w:hAnsi="GHEA Grapalat" w:cs="Sylfaen"/>
          <w:iCs/>
          <w:lang w:val="es-ES"/>
        </w:rPr>
      </w:pPr>
      <w:proofErr w:type="spellStart"/>
      <w:proofErr w:type="gramStart"/>
      <w:r w:rsidRPr="005354AD">
        <w:rPr>
          <w:rFonts w:ascii="GHEA Grapalat" w:hAnsi="GHEA Grapalat"/>
          <w:iCs/>
          <w:color w:val="000000"/>
          <w:sz w:val="21"/>
          <w:szCs w:val="21"/>
        </w:rPr>
        <w:t>Պատվիրատուն</w:t>
      </w:r>
      <w:proofErr w:type="spellEnd"/>
      <w:r w:rsidRPr="005354AD">
        <w:rPr>
          <w:rFonts w:ascii="GHEA Grapalat" w:hAnsi="GHEA Grapalat"/>
          <w:iCs/>
          <w:color w:val="000000"/>
          <w:sz w:val="21"/>
          <w:szCs w:val="21"/>
          <w:lang w:val="es-ES"/>
        </w:rPr>
        <w:t xml:space="preserve">  </w:t>
      </w:r>
      <w:r w:rsidRPr="005354AD">
        <w:rPr>
          <w:rFonts w:ascii="GHEA Grapalat" w:hAnsi="GHEA Grapalat"/>
          <w:iCs/>
          <w:color w:val="000000"/>
          <w:sz w:val="21"/>
          <w:szCs w:val="21"/>
        </w:rPr>
        <w:t>և</w:t>
      </w:r>
      <w:proofErr w:type="gramEnd"/>
      <w:r w:rsidRPr="005354AD">
        <w:rPr>
          <w:rFonts w:ascii="GHEA Grapalat" w:hAnsi="GHEA Grapalat"/>
          <w:iCs/>
          <w:color w:val="000000"/>
          <w:sz w:val="21"/>
          <w:szCs w:val="21"/>
          <w:lang w:val="es-ES"/>
        </w:rPr>
        <w:t xml:space="preserve">  </w:t>
      </w:r>
      <w:proofErr w:type="spellStart"/>
      <w:r w:rsidRPr="005354AD">
        <w:rPr>
          <w:rFonts w:ascii="GHEA Grapalat" w:hAnsi="GHEA Grapalat"/>
          <w:color w:val="000000"/>
          <w:sz w:val="21"/>
          <w:szCs w:val="21"/>
        </w:rPr>
        <w:t>Պայմանագրի</w:t>
      </w:r>
      <w:proofErr w:type="spellEnd"/>
      <w:r w:rsidRPr="005354AD">
        <w:rPr>
          <w:rFonts w:ascii="GHEA Grapalat" w:hAnsi="GHEA Grapalat"/>
          <w:color w:val="000000"/>
          <w:sz w:val="21"/>
          <w:szCs w:val="21"/>
          <w:lang w:val="es-ES"/>
        </w:rPr>
        <w:t xml:space="preserve"> </w:t>
      </w:r>
      <w:proofErr w:type="spellStart"/>
      <w:r w:rsidRPr="005354AD">
        <w:rPr>
          <w:rFonts w:ascii="GHEA Grapalat" w:hAnsi="GHEA Grapalat"/>
          <w:color w:val="000000"/>
          <w:sz w:val="21"/>
          <w:szCs w:val="21"/>
        </w:rPr>
        <w:t>կողմը</w:t>
      </w:r>
      <w:proofErr w:type="spellEnd"/>
      <w:r w:rsidRPr="005354AD">
        <w:rPr>
          <w:rFonts w:ascii="GHEA Grapalat" w:hAnsi="GHEA Grapalat"/>
          <w:color w:val="000000"/>
          <w:sz w:val="21"/>
          <w:szCs w:val="21"/>
        </w:rPr>
        <w:t>՝</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հիմք </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ընդունելով</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պայմանագրի </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կատարման </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վերաբերյալ </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   </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 </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      </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 » </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20 </w:t>
      </w:r>
      <w:r w:rsidRPr="005354AD">
        <w:rPr>
          <w:rFonts w:ascii="GHEA Grapalat" w:hAnsi="GHEA Grapalat"/>
          <w:color w:val="000000"/>
          <w:sz w:val="21"/>
          <w:szCs w:val="21"/>
          <w:lang w:val="es-ES"/>
        </w:rPr>
        <w:t xml:space="preserve">  </w:t>
      </w:r>
      <w:r w:rsidRPr="005354AD">
        <w:rPr>
          <w:rFonts w:ascii="GHEA Grapalat" w:hAnsi="GHEA Grapalat"/>
          <w:color w:val="000000"/>
          <w:sz w:val="21"/>
          <w:szCs w:val="21"/>
          <w:lang w:val="hy-AM"/>
        </w:rPr>
        <w:t xml:space="preserve">  թ. դուրս գրված </w:t>
      </w:r>
      <w:r w:rsidRPr="005354AD">
        <w:rPr>
          <w:rFonts w:ascii="GHEA Grapalat" w:hAnsi="GHEA Grapalat"/>
          <w:color w:val="000000"/>
          <w:sz w:val="21"/>
          <w:szCs w:val="21"/>
          <w:lang w:val="es-ES"/>
        </w:rPr>
        <w:t xml:space="preserve">N ___   </w:t>
      </w:r>
      <w:r w:rsidRPr="005354AD">
        <w:rPr>
          <w:rFonts w:ascii="GHEA Grapalat" w:hAnsi="GHEA Grapalat"/>
          <w:color w:val="000000"/>
          <w:sz w:val="21"/>
          <w:szCs w:val="21"/>
          <w:lang w:val="hy-AM"/>
        </w:rPr>
        <w:t xml:space="preserve">հաշիվ ապրանքագիրը, </w:t>
      </w:r>
      <w:r w:rsidRPr="005354AD">
        <w:rPr>
          <w:rFonts w:ascii="GHEA Grapalat" w:hAnsi="GHEA Grapalat"/>
          <w:color w:val="000000"/>
          <w:sz w:val="21"/>
          <w:szCs w:val="21"/>
          <w:lang w:val="es-ES"/>
        </w:rPr>
        <w:t>կազմեցին սույն արձանագրությունը հետևյալի մասին.</w:t>
      </w:r>
    </w:p>
    <w:p w14:paraId="671D49FC" w14:textId="77777777" w:rsidR="00034160" w:rsidRPr="005354AD" w:rsidRDefault="00FB0689">
      <w:pPr>
        <w:jc w:val="both"/>
        <w:rPr>
          <w:rFonts w:ascii="GHEA Grapalat" w:hAnsi="GHEA Grapalat"/>
          <w:iCs/>
          <w:color w:val="000000"/>
          <w:sz w:val="21"/>
          <w:szCs w:val="21"/>
          <w:lang w:val="hy-AM"/>
        </w:rPr>
      </w:pPr>
      <w:proofErr w:type="spellStart"/>
      <w:r w:rsidRPr="005354AD">
        <w:rPr>
          <w:rFonts w:ascii="GHEA Grapalat" w:hAnsi="GHEA Grapalat"/>
          <w:iCs/>
          <w:color w:val="000000"/>
          <w:sz w:val="21"/>
          <w:szCs w:val="21"/>
        </w:rPr>
        <w:t>Պայմանագրի</w:t>
      </w:r>
      <w:proofErr w:type="spellEnd"/>
      <w:r w:rsidRPr="005354AD">
        <w:rPr>
          <w:rFonts w:ascii="GHEA Grapalat" w:hAnsi="GHEA Grapalat"/>
          <w:iCs/>
          <w:color w:val="000000"/>
          <w:sz w:val="21"/>
          <w:szCs w:val="21"/>
          <w:lang w:val="es-ES"/>
        </w:rPr>
        <w:t xml:space="preserve"> </w:t>
      </w:r>
      <w:proofErr w:type="spellStart"/>
      <w:r w:rsidRPr="005354AD">
        <w:rPr>
          <w:rFonts w:ascii="GHEA Grapalat" w:hAnsi="GHEA Grapalat"/>
          <w:iCs/>
          <w:color w:val="000000"/>
          <w:sz w:val="21"/>
          <w:szCs w:val="21"/>
        </w:rPr>
        <w:t>շրջանակներում</w:t>
      </w:r>
      <w:proofErr w:type="spellEnd"/>
      <w:r w:rsidRPr="005354AD">
        <w:rPr>
          <w:rFonts w:ascii="GHEA Grapalat" w:hAnsi="GHEA Grapalat"/>
          <w:iCs/>
          <w:color w:val="000000"/>
          <w:sz w:val="21"/>
          <w:szCs w:val="21"/>
          <w:lang w:val="es-ES"/>
        </w:rPr>
        <w:t xml:space="preserve"> </w:t>
      </w:r>
      <w:r w:rsidRPr="005354AD">
        <w:rPr>
          <w:rFonts w:ascii="GHEA Grapalat" w:hAnsi="GHEA Grapalat"/>
          <w:iCs/>
          <w:snapToGrid w:val="0"/>
          <w:color w:val="000000"/>
          <w:sz w:val="21"/>
          <w:szCs w:val="21"/>
          <w:lang w:val="es-ES"/>
        </w:rPr>
        <w:t xml:space="preserve">Պայմանագրի </w:t>
      </w:r>
      <w:proofErr w:type="gramStart"/>
      <w:r w:rsidRPr="005354AD">
        <w:rPr>
          <w:rFonts w:ascii="GHEA Grapalat" w:hAnsi="GHEA Grapalat"/>
          <w:iCs/>
          <w:snapToGrid w:val="0"/>
          <w:color w:val="000000"/>
          <w:sz w:val="21"/>
          <w:szCs w:val="21"/>
          <w:lang w:val="es-ES"/>
        </w:rPr>
        <w:t xml:space="preserve">կողմը  </w:t>
      </w:r>
      <w:proofErr w:type="spellStart"/>
      <w:r w:rsidRPr="005354AD">
        <w:rPr>
          <w:rFonts w:ascii="GHEA Grapalat" w:hAnsi="GHEA Grapalat"/>
          <w:iCs/>
          <w:color w:val="000000"/>
          <w:sz w:val="21"/>
          <w:szCs w:val="21"/>
        </w:rPr>
        <w:t>մատակարարել</w:t>
      </w:r>
      <w:proofErr w:type="spellEnd"/>
      <w:proofErr w:type="gramEnd"/>
      <w:r w:rsidRPr="005354AD">
        <w:rPr>
          <w:rFonts w:ascii="GHEA Grapalat" w:hAnsi="GHEA Grapalat"/>
          <w:iCs/>
          <w:color w:val="000000"/>
          <w:sz w:val="21"/>
          <w:szCs w:val="21"/>
          <w:lang w:val="es-ES"/>
        </w:rPr>
        <w:t xml:space="preserve"> </w:t>
      </w:r>
      <w:r w:rsidRPr="005354AD">
        <w:rPr>
          <w:rFonts w:ascii="GHEA Grapalat" w:hAnsi="GHEA Grapalat"/>
          <w:iCs/>
          <w:color w:val="000000"/>
          <w:sz w:val="21"/>
          <w:szCs w:val="21"/>
        </w:rPr>
        <w:t>է</w:t>
      </w:r>
      <w:r w:rsidRPr="005354AD">
        <w:rPr>
          <w:rFonts w:ascii="GHEA Grapalat" w:hAnsi="GHEA Grapalat"/>
          <w:iCs/>
          <w:color w:val="000000"/>
          <w:sz w:val="21"/>
          <w:szCs w:val="21"/>
          <w:lang w:val="es-ES"/>
        </w:rPr>
        <w:t xml:space="preserve"> </w:t>
      </w:r>
      <w:proofErr w:type="spellStart"/>
      <w:r w:rsidRPr="005354AD">
        <w:rPr>
          <w:rFonts w:ascii="GHEA Grapalat" w:hAnsi="GHEA Grapalat"/>
          <w:iCs/>
          <w:color w:val="000000"/>
          <w:sz w:val="21"/>
          <w:szCs w:val="21"/>
        </w:rPr>
        <w:t>հետևյալ</w:t>
      </w:r>
      <w:proofErr w:type="spellEnd"/>
      <w:r w:rsidRPr="005354AD">
        <w:rPr>
          <w:rFonts w:ascii="GHEA Grapalat" w:hAnsi="GHEA Grapalat"/>
          <w:iCs/>
          <w:color w:val="000000"/>
          <w:sz w:val="21"/>
          <w:szCs w:val="21"/>
          <w:lang w:val="es-ES"/>
        </w:rPr>
        <w:t xml:space="preserve"> </w:t>
      </w:r>
      <w:proofErr w:type="spellStart"/>
      <w:r w:rsidRPr="005354AD">
        <w:rPr>
          <w:rFonts w:ascii="GHEA Grapalat" w:hAnsi="GHEA Grapalat"/>
          <w:iCs/>
          <w:color w:val="000000"/>
          <w:sz w:val="21"/>
          <w:szCs w:val="21"/>
        </w:rPr>
        <w:t>ապրանքները</w:t>
      </w:r>
      <w:proofErr w:type="spellEnd"/>
      <w:r w:rsidRPr="005354AD">
        <w:rPr>
          <w:rFonts w:ascii="GHEA Grapalat" w:hAnsi="GHEA Grapalat"/>
          <w:iCs/>
          <w:color w:val="000000"/>
          <w:sz w:val="21"/>
          <w:szCs w:val="21"/>
        </w:rPr>
        <w:t>՝</w:t>
      </w:r>
    </w:p>
    <w:p w14:paraId="69AC48BF" w14:textId="77777777" w:rsidR="00034160" w:rsidRPr="005354AD" w:rsidRDefault="0003416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
        <w:gridCol w:w="1173"/>
        <w:gridCol w:w="1440"/>
        <w:gridCol w:w="1800"/>
        <w:gridCol w:w="1116"/>
        <w:gridCol w:w="1842"/>
        <w:gridCol w:w="1134"/>
        <w:gridCol w:w="1168"/>
        <w:gridCol w:w="675"/>
      </w:tblGrid>
      <w:tr w:rsidR="00034160" w:rsidRPr="005354AD" w14:paraId="75A0A759" w14:textId="77777777">
        <w:trPr>
          <w:jc w:val="right"/>
        </w:trPr>
        <w:tc>
          <w:tcPr>
            <w:tcW w:w="357" w:type="dxa"/>
            <w:vMerge w:val="restart"/>
            <w:shd w:val="clear" w:color="auto" w:fill="auto"/>
            <w:vAlign w:val="center"/>
          </w:tcPr>
          <w:p w14:paraId="116FBF6D" w14:textId="77777777" w:rsidR="00034160" w:rsidRPr="005354AD" w:rsidRDefault="00FB0689">
            <w:pPr>
              <w:pStyle w:val="afe"/>
              <w:spacing w:before="0" w:beforeAutospacing="0" w:after="0" w:afterAutospacing="0"/>
              <w:jc w:val="center"/>
              <w:rPr>
                <w:rFonts w:ascii="GHEA Grapalat" w:hAnsi="GHEA Grapalat"/>
                <w:sz w:val="18"/>
                <w:szCs w:val="18"/>
              </w:rPr>
            </w:pPr>
            <w:r w:rsidRPr="005354AD">
              <w:rPr>
                <w:rFonts w:ascii="GHEA Grapalat" w:hAnsi="GHEA Grapalat"/>
                <w:sz w:val="18"/>
                <w:szCs w:val="18"/>
              </w:rPr>
              <w:t>N</w:t>
            </w:r>
          </w:p>
        </w:tc>
        <w:tc>
          <w:tcPr>
            <w:tcW w:w="10348" w:type="dxa"/>
            <w:gridSpan w:val="8"/>
            <w:shd w:val="clear" w:color="auto" w:fill="auto"/>
            <w:vAlign w:val="center"/>
          </w:tcPr>
          <w:p w14:paraId="070F6BA1" w14:textId="77777777" w:rsidR="00034160" w:rsidRPr="005354AD" w:rsidRDefault="00FB0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5354AD">
              <w:rPr>
                <w:rFonts w:ascii="GHEA Grapalat" w:hAnsi="GHEA Grapalat" w:cs="Sylfaen"/>
                <w:sz w:val="18"/>
                <w:szCs w:val="18"/>
              </w:rPr>
              <w:t>Մատակարարված</w:t>
            </w:r>
            <w:proofErr w:type="spellEnd"/>
            <w:r w:rsidRPr="005354AD">
              <w:rPr>
                <w:rFonts w:ascii="GHEA Grapalat" w:hAnsi="GHEA Grapalat" w:cs="Courier New"/>
                <w:sz w:val="18"/>
                <w:szCs w:val="18"/>
              </w:rPr>
              <w:t xml:space="preserve"> </w:t>
            </w:r>
            <w:proofErr w:type="spellStart"/>
            <w:r w:rsidRPr="005354AD">
              <w:rPr>
                <w:rFonts w:ascii="GHEA Grapalat" w:hAnsi="GHEA Grapalat" w:cs="Sylfaen"/>
                <w:sz w:val="18"/>
                <w:szCs w:val="18"/>
              </w:rPr>
              <w:t>ապրանքների</w:t>
            </w:r>
            <w:proofErr w:type="spellEnd"/>
          </w:p>
        </w:tc>
      </w:tr>
      <w:tr w:rsidR="00034160" w:rsidRPr="005354AD" w14:paraId="5AD05741" w14:textId="77777777">
        <w:trPr>
          <w:jc w:val="right"/>
        </w:trPr>
        <w:tc>
          <w:tcPr>
            <w:tcW w:w="357" w:type="dxa"/>
            <w:vMerge/>
            <w:shd w:val="clear" w:color="auto" w:fill="auto"/>
          </w:tcPr>
          <w:p w14:paraId="2F40F373"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9C84ED4"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անվանումը</w:t>
            </w:r>
            <w:proofErr w:type="spellEnd"/>
          </w:p>
        </w:tc>
        <w:tc>
          <w:tcPr>
            <w:tcW w:w="1440" w:type="dxa"/>
            <w:vMerge w:val="restart"/>
            <w:shd w:val="clear" w:color="auto" w:fill="auto"/>
            <w:vAlign w:val="center"/>
          </w:tcPr>
          <w:p w14:paraId="448502DE"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տեխնիկական</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բնութագրի</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համառոտ</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շարադրանքը</w:t>
            </w:r>
            <w:proofErr w:type="spellEnd"/>
          </w:p>
        </w:tc>
        <w:tc>
          <w:tcPr>
            <w:tcW w:w="2916" w:type="dxa"/>
            <w:gridSpan w:val="2"/>
            <w:shd w:val="clear" w:color="auto" w:fill="auto"/>
            <w:vAlign w:val="center"/>
          </w:tcPr>
          <w:p w14:paraId="3DCBCF0C"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քանակական</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ցուցանիշը</w:t>
            </w:r>
            <w:proofErr w:type="spellEnd"/>
          </w:p>
        </w:tc>
        <w:tc>
          <w:tcPr>
            <w:tcW w:w="2976" w:type="dxa"/>
            <w:gridSpan w:val="2"/>
            <w:shd w:val="clear" w:color="auto" w:fill="auto"/>
            <w:vAlign w:val="center"/>
          </w:tcPr>
          <w:p w14:paraId="4ED2D560"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կատարման</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ժամկետը</w:t>
            </w:r>
            <w:proofErr w:type="spellEnd"/>
          </w:p>
        </w:tc>
        <w:tc>
          <w:tcPr>
            <w:tcW w:w="1168" w:type="dxa"/>
            <w:vMerge w:val="restart"/>
            <w:shd w:val="clear" w:color="auto" w:fill="auto"/>
            <w:vAlign w:val="center"/>
          </w:tcPr>
          <w:p w14:paraId="0950B1CC"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Վճարման</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ենթակա</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գումարը</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հազար</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դրամ</w:t>
            </w:r>
            <w:proofErr w:type="spellEnd"/>
            <w:r w:rsidRPr="005354AD">
              <w:rPr>
                <w:rFonts w:ascii="GHEA Grapalat" w:hAnsi="GHEA Grapalat"/>
                <w:sz w:val="18"/>
                <w:szCs w:val="18"/>
              </w:rPr>
              <w:t>/</w:t>
            </w:r>
          </w:p>
        </w:tc>
        <w:tc>
          <w:tcPr>
            <w:tcW w:w="675" w:type="dxa"/>
            <w:vMerge w:val="restart"/>
            <w:shd w:val="clear" w:color="auto" w:fill="auto"/>
            <w:vAlign w:val="center"/>
          </w:tcPr>
          <w:p w14:paraId="77C1A47D"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Վճարման</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ժամկետը</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ըստ</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վճարման</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ժամանակացույցի</w:t>
            </w:r>
            <w:proofErr w:type="spellEnd"/>
            <w:r w:rsidRPr="005354AD">
              <w:rPr>
                <w:rFonts w:ascii="GHEA Grapalat" w:hAnsi="GHEA Grapalat"/>
                <w:sz w:val="18"/>
                <w:szCs w:val="18"/>
              </w:rPr>
              <w:t>/</w:t>
            </w:r>
          </w:p>
        </w:tc>
      </w:tr>
      <w:tr w:rsidR="00034160" w:rsidRPr="005354AD" w14:paraId="1A34FC27" w14:textId="77777777">
        <w:trPr>
          <w:trHeight w:val="1105"/>
          <w:jc w:val="right"/>
        </w:trPr>
        <w:tc>
          <w:tcPr>
            <w:tcW w:w="357" w:type="dxa"/>
            <w:vMerge/>
            <w:tcBorders>
              <w:bottom w:val="single" w:sz="4" w:space="0" w:color="auto"/>
            </w:tcBorders>
            <w:shd w:val="clear" w:color="auto" w:fill="auto"/>
          </w:tcPr>
          <w:p w14:paraId="05B03E98"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55E08DC"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1386D03E"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5EF98B7"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ըստ</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պայմանագրով</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հաստատված</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գնման</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3C2752E"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1616313E"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ըստ</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պայմանագրով</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հաստատված</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գնման</w:t>
            </w:r>
            <w:proofErr w:type="spellEnd"/>
            <w:r w:rsidRPr="005354AD">
              <w:rPr>
                <w:rFonts w:ascii="GHEA Grapalat" w:hAnsi="GHEA Grapalat"/>
                <w:sz w:val="18"/>
                <w:szCs w:val="18"/>
              </w:rPr>
              <w:t xml:space="preserve"> </w:t>
            </w:r>
            <w:proofErr w:type="spellStart"/>
            <w:r w:rsidRPr="005354A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C6BCE98" w14:textId="77777777" w:rsidR="00034160" w:rsidRPr="005354AD" w:rsidRDefault="00FB0689">
            <w:pPr>
              <w:pStyle w:val="afe"/>
              <w:spacing w:before="0" w:beforeAutospacing="0" w:after="0" w:afterAutospacing="0"/>
              <w:jc w:val="center"/>
              <w:rPr>
                <w:rFonts w:ascii="GHEA Grapalat" w:hAnsi="GHEA Grapalat"/>
                <w:sz w:val="18"/>
                <w:szCs w:val="18"/>
              </w:rPr>
            </w:pPr>
            <w:proofErr w:type="spellStart"/>
            <w:r w:rsidRPr="005354A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EE18A76"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D89CAC7" w14:textId="77777777" w:rsidR="00034160" w:rsidRPr="005354AD" w:rsidRDefault="00034160">
            <w:pPr>
              <w:pStyle w:val="afe"/>
              <w:spacing w:before="0" w:beforeAutospacing="0" w:after="0" w:afterAutospacing="0"/>
              <w:jc w:val="center"/>
              <w:rPr>
                <w:rFonts w:ascii="GHEA Grapalat" w:hAnsi="GHEA Grapalat"/>
                <w:sz w:val="18"/>
                <w:szCs w:val="18"/>
              </w:rPr>
            </w:pPr>
          </w:p>
        </w:tc>
      </w:tr>
      <w:tr w:rsidR="00034160" w:rsidRPr="005354AD" w14:paraId="35EC983B" w14:textId="77777777">
        <w:trPr>
          <w:jc w:val="right"/>
        </w:trPr>
        <w:tc>
          <w:tcPr>
            <w:tcW w:w="357" w:type="dxa"/>
            <w:shd w:val="clear" w:color="auto" w:fill="auto"/>
            <w:vAlign w:val="center"/>
          </w:tcPr>
          <w:p w14:paraId="7DBA1F0F"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84679CF"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440" w:type="dxa"/>
            <w:shd w:val="clear" w:color="auto" w:fill="auto"/>
            <w:vAlign w:val="center"/>
          </w:tcPr>
          <w:p w14:paraId="72BBE1AC"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CCD7DC5"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25EB2D3"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FF34B2"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A958E06"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6762B3D" w14:textId="77777777" w:rsidR="00034160" w:rsidRPr="005354AD" w:rsidRDefault="00034160">
            <w:pPr>
              <w:pStyle w:val="afe"/>
              <w:spacing w:before="0" w:beforeAutospacing="0" w:after="0" w:afterAutospacing="0"/>
              <w:jc w:val="center"/>
              <w:rPr>
                <w:rFonts w:ascii="GHEA Grapalat" w:hAnsi="GHEA Grapalat"/>
                <w:sz w:val="18"/>
                <w:szCs w:val="18"/>
              </w:rPr>
            </w:pPr>
          </w:p>
        </w:tc>
        <w:tc>
          <w:tcPr>
            <w:tcW w:w="675" w:type="dxa"/>
            <w:shd w:val="clear" w:color="auto" w:fill="auto"/>
            <w:vAlign w:val="center"/>
          </w:tcPr>
          <w:p w14:paraId="1E657956" w14:textId="77777777" w:rsidR="00034160" w:rsidRPr="005354AD" w:rsidRDefault="00034160">
            <w:pPr>
              <w:pStyle w:val="afe"/>
              <w:spacing w:before="0" w:beforeAutospacing="0" w:after="0" w:afterAutospacing="0"/>
              <w:jc w:val="center"/>
              <w:rPr>
                <w:rFonts w:ascii="GHEA Grapalat" w:hAnsi="GHEA Grapalat"/>
                <w:sz w:val="18"/>
                <w:szCs w:val="18"/>
              </w:rPr>
            </w:pPr>
          </w:p>
        </w:tc>
      </w:tr>
      <w:tr w:rsidR="00034160" w:rsidRPr="005354AD" w14:paraId="13075156" w14:textId="77777777">
        <w:trPr>
          <w:jc w:val="right"/>
        </w:trPr>
        <w:tc>
          <w:tcPr>
            <w:tcW w:w="357" w:type="dxa"/>
            <w:shd w:val="clear" w:color="auto" w:fill="auto"/>
          </w:tcPr>
          <w:p w14:paraId="5098EDEB" w14:textId="77777777" w:rsidR="00034160" w:rsidRPr="005354AD" w:rsidRDefault="00034160">
            <w:pPr>
              <w:pStyle w:val="afe"/>
              <w:spacing w:before="0" w:beforeAutospacing="0" w:after="0" w:afterAutospacing="0"/>
              <w:jc w:val="center"/>
              <w:rPr>
                <w:rFonts w:ascii="GHEA Grapalat" w:hAnsi="GHEA Grapalat"/>
              </w:rPr>
            </w:pPr>
          </w:p>
        </w:tc>
        <w:tc>
          <w:tcPr>
            <w:tcW w:w="1173" w:type="dxa"/>
            <w:shd w:val="clear" w:color="auto" w:fill="auto"/>
          </w:tcPr>
          <w:p w14:paraId="15EC2C16" w14:textId="77777777" w:rsidR="00034160" w:rsidRPr="005354AD" w:rsidRDefault="00034160">
            <w:pPr>
              <w:pStyle w:val="afe"/>
              <w:spacing w:before="0" w:beforeAutospacing="0" w:after="0" w:afterAutospacing="0"/>
              <w:jc w:val="center"/>
              <w:rPr>
                <w:rFonts w:ascii="GHEA Grapalat" w:hAnsi="GHEA Grapalat"/>
              </w:rPr>
            </w:pPr>
          </w:p>
        </w:tc>
        <w:tc>
          <w:tcPr>
            <w:tcW w:w="1440" w:type="dxa"/>
            <w:shd w:val="clear" w:color="auto" w:fill="auto"/>
          </w:tcPr>
          <w:p w14:paraId="2064080F" w14:textId="77777777" w:rsidR="00034160" w:rsidRPr="005354AD" w:rsidRDefault="00034160">
            <w:pPr>
              <w:pStyle w:val="afe"/>
              <w:spacing w:before="0" w:beforeAutospacing="0" w:after="0" w:afterAutospacing="0"/>
              <w:jc w:val="center"/>
              <w:rPr>
                <w:rFonts w:ascii="GHEA Grapalat" w:hAnsi="GHEA Grapalat"/>
              </w:rPr>
            </w:pPr>
          </w:p>
        </w:tc>
        <w:tc>
          <w:tcPr>
            <w:tcW w:w="1800" w:type="dxa"/>
            <w:shd w:val="clear" w:color="auto" w:fill="auto"/>
          </w:tcPr>
          <w:p w14:paraId="3895E68A" w14:textId="77777777" w:rsidR="00034160" w:rsidRPr="005354AD" w:rsidRDefault="00034160">
            <w:pPr>
              <w:pStyle w:val="afe"/>
              <w:spacing w:before="0" w:beforeAutospacing="0" w:after="0" w:afterAutospacing="0"/>
              <w:jc w:val="center"/>
              <w:rPr>
                <w:rFonts w:ascii="GHEA Grapalat" w:hAnsi="GHEA Grapalat"/>
              </w:rPr>
            </w:pPr>
          </w:p>
        </w:tc>
        <w:tc>
          <w:tcPr>
            <w:tcW w:w="1116" w:type="dxa"/>
            <w:shd w:val="clear" w:color="auto" w:fill="auto"/>
          </w:tcPr>
          <w:p w14:paraId="69BA13B9" w14:textId="77777777" w:rsidR="00034160" w:rsidRPr="005354AD" w:rsidRDefault="00034160">
            <w:pPr>
              <w:pStyle w:val="afe"/>
              <w:spacing w:before="0" w:beforeAutospacing="0" w:after="0" w:afterAutospacing="0"/>
              <w:jc w:val="center"/>
              <w:rPr>
                <w:rFonts w:ascii="GHEA Grapalat" w:hAnsi="GHEA Grapalat"/>
              </w:rPr>
            </w:pPr>
          </w:p>
        </w:tc>
        <w:tc>
          <w:tcPr>
            <w:tcW w:w="1842" w:type="dxa"/>
            <w:shd w:val="clear" w:color="auto" w:fill="auto"/>
          </w:tcPr>
          <w:p w14:paraId="22938703" w14:textId="77777777" w:rsidR="00034160" w:rsidRPr="005354AD" w:rsidRDefault="00034160">
            <w:pPr>
              <w:pStyle w:val="afe"/>
              <w:spacing w:before="0" w:beforeAutospacing="0" w:after="0" w:afterAutospacing="0"/>
              <w:jc w:val="center"/>
              <w:rPr>
                <w:rFonts w:ascii="GHEA Grapalat" w:hAnsi="GHEA Grapalat"/>
              </w:rPr>
            </w:pPr>
          </w:p>
        </w:tc>
        <w:tc>
          <w:tcPr>
            <w:tcW w:w="1134" w:type="dxa"/>
            <w:shd w:val="clear" w:color="auto" w:fill="auto"/>
          </w:tcPr>
          <w:p w14:paraId="10AF39A9" w14:textId="77777777" w:rsidR="00034160" w:rsidRPr="005354AD" w:rsidRDefault="00034160">
            <w:pPr>
              <w:pStyle w:val="afe"/>
              <w:spacing w:before="0" w:beforeAutospacing="0" w:after="0" w:afterAutospacing="0"/>
              <w:jc w:val="center"/>
              <w:rPr>
                <w:rFonts w:ascii="GHEA Grapalat" w:hAnsi="GHEA Grapalat"/>
              </w:rPr>
            </w:pPr>
          </w:p>
        </w:tc>
        <w:tc>
          <w:tcPr>
            <w:tcW w:w="1168" w:type="dxa"/>
            <w:shd w:val="clear" w:color="auto" w:fill="auto"/>
          </w:tcPr>
          <w:p w14:paraId="2D43CB62" w14:textId="77777777" w:rsidR="00034160" w:rsidRPr="005354AD" w:rsidRDefault="00034160">
            <w:pPr>
              <w:pStyle w:val="afe"/>
              <w:spacing w:before="0" w:beforeAutospacing="0" w:after="0" w:afterAutospacing="0"/>
              <w:jc w:val="center"/>
              <w:rPr>
                <w:rFonts w:ascii="GHEA Grapalat" w:hAnsi="GHEA Grapalat"/>
              </w:rPr>
            </w:pPr>
          </w:p>
        </w:tc>
        <w:tc>
          <w:tcPr>
            <w:tcW w:w="675" w:type="dxa"/>
            <w:shd w:val="clear" w:color="auto" w:fill="auto"/>
          </w:tcPr>
          <w:p w14:paraId="1CDE30EA" w14:textId="77777777" w:rsidR="00034160" w:rsidRPr="005354AD" w:rsidRDefault="00034160">
            <w:pPr>
              <w:pStyle w:val="afe"/>
              <w:spacing w:before="0" w:beforeAutospacing="0" w:after="0" w:afterAutospacing="0"/>
              <w:jc w:val="center"/>
              <w:rPr>
                <w:rFonts w:ascii="GHEA Grapalat" w:hAnsi="GHEA Grapalat"/>
              </w:rPr>
            </w:pPr>
          </w:p>
        </w:tc>
      </w:tr>
    </w:tbl>
    <w:p w14:paraId="1AC7F8EE" w14:textId="77777777" w:rsidR="00034160" w:rsidRPr="005354AD" w:rsidRDefault="00FB0689">
      <w:pPr>
        <w:ind w:firstLine="375"/>
        <w:jc w:val="both"/>
        <w:rPr>
          <w:rFonts w:ascii="Arial" w:hAnsi="Arial" w:cs="Arial"/>
          <w:iCs/>
          <w:color w:val="000000"/>
          <w:sz w:val="21"/>
          <w:szCs w:val="21"/>
          <w:lang w:val="es-ES"/>
        </w:rPr>
      </w:pPr>
      <w:r w:rsidRPr="005354AD">
        <w:rPr>
          <w:rFonts w:ascii="Arial" w:hAnsi="Arial" w:cs="Arial"/>
          <w:iCs/>
          <w:color w:val="000000"/>
          <w:sz w:val="21"/>
          <w:szCs w:val="21"/>
          <w:lang w:val="es-ES"/>
        </w:rPr>
        <w:t> </w:t>
      </w:r>
    </w:p>
    <w:p w14:paraId="04A58E24" w14:textId="77777777" w:rsidR="00034160" w:rsidRPr="005354AD" w:rsidRDefault="00FB0689">
      <w:pPr>
        <w:ind w:firstLine="375"/>
        <w:jc w:val="both"/>
        <w:rPr>
          <w:rFonts w:ascii="GHEA Grapalat" w:hAnsi="GHEA Grapalat"/>
          <w:iCs/>
          <w:snapToGrid w:val="0"/>
          <w:color w:val="000000"/>
          <w:sz w:val="21"/>
          <w:szCs w:val="21"/>
          <w:lang w:val="es-ES"/>
        </w:rPr>
      </w:pPr>
      <w:r w:rsidRPr="005354AD">
        <w:rPr>
          <w:rFonts w:ascii="Arial" w:hAnsi="Arial" w:cs="Arial"/>
          <w:iCs/>
          <w:color w:val="000000"/>
          <w:sz w:val="21"/>
          <w:szCs w:val="21"/>
          <w:lang w:val="es-ES"/>
        </w:rPr>
        <w:t> </w:t>
      </w:r>
      <w:r w:rsidRPr="005354AD">
        <w:rPr>
          <w:rFonts w:ascii="GHEA Grapalat" w:hAnsi="GHEA Grapalat"/>
          <w:iCs/>
          <w:snapToGrid w:val="0"/>
          <w:color w:val="000000"/>
          <w:sz w:val="21"/>
          <w:szCs w:val="21"/>
          <w:lang w:val="hy-AM"/>
        </w:rPr>
        <w:t xml:space="preserve">Սույն </w:t>
      </w:r>
      <w:proofErr w:type="spellStart"/>
      <w:r w:rsidRPr="005354AD">
        <w:rPr>
          <w:rFonts w:ascii="GHEA Grapalat" w:hAnsi="GHEA Grapalat"/>
          <w:iCs/>
          <w:snapToGrid w:val="0"/>
          <w:color w:val="000000"/>
          <w:sz w:val="21"/>
          <w:szCs w:val="21"/>
        </w:rPr>
        <w:t>արձանագրության</w:t>
      </w:r>
      <w:proofErr w:type="spellEnd"/>
      <w:r w:rsidRPr="005354AD">
        <w:rPr>
          <w:rFonts w:ascii="GHEA Grapalat" w:hAnsi="GHEA Grapalat"/>
          <w:iCs/>
          <w:snapToGrid w:val="0"/>
          <w:color w:val="000000"/>
          <w:sz w:val="21"/>
          <w:szCs w:val="21"/>
          <w:lang w:val="es-ES"/>
        </w:rPr>
        <w:t xml:space="preserve"> </w:t>
      </w:r>
      <w:proofErr w:type="spellStart"/>
      <w:r w:rsidRPr="005354AD">
        <w:rPr>
          <w:rFonts w:ascii="GHEA Grapalat" w:hAnsi="GHEA Grapalat"/>
          <w:iCs/>
          <w:snapToGrid w:val="0"/>
          <w:color w:val="000000"/>
          <w:sz w:val="21"/>
          <w:szCs w:val="21"/>
        </w:rPr>
        <w:t>երկկողմ</w:t>
      </w:r>
      <w:proofErr w:type="spellEnd"/>
      <w:r w:rsidRPr="005354AD">
        <w:rPr>
          <w:rFonts w:ascii="GHEA Grapalat" w:hAnsi="GHEA Grapalat"/>
          <w:iCs/>
          <w:snapToGrid w:val="0"/>
          <w:color w:val="000000"/>
          <w:sz w:val="21"/>
          <w:szCs w:val="21"/>
          <w:lang w:val="es-ES"/>
        </w:rPr>
        <w:t xml:space="preserve"> </w:t>
      </w:r>
      <w:r w:rsidRPr="005354AD">
        <w:rPr>
          <w:rFonts w:ascii="GHEA Grapalat" w:hAnsi="GHEA Grapalat"/>
          <w:iCs/>
          <w:snapToGrid w:val="0"/>
          <w:color w:val="000000"/>
          <w:sz w:val="21"/>
          <w:szCs w:val="21"/>
          <w:lang w:val="hy-AM"/>
        </w:rPr>
        <w:t>հաստատման համար հիմք հանդիսացած</w:t>
      </w:r>
      <w:r w:rsidRPr="005354AD">
        <w:rPr>
          <w:rFonts w:ascii="GHEA Grapalat" w:hAnsi="GHEA Grapalat"/>
          <w:iCs/>
          <w:snapToGrid w:val="0"/>
          <w:color w:val="000000"/>
          <w:sz w:val="21"/>
          <w:szCs w:val="21"/>
          <w:lang w:val="es-ES"/>
        </w:rPr>
        <w:t xml:space="preserve"> </w:t>
      </w:r>
      <w:proofErr w:type="spellStart"/>
      <w:r w:rsidRPr="005354AD">
        <w:rPr>
          <w:rFonts w:ascii="GHEA Grapalat" w:hAnsi="GHEA Grapalat"/>
          <w:iCs/>
          <w:snapToGrid w:val="0"/>
          <w:color w:val="000000"/>
          <w:sz w:val="21"/>
          <w:szCs w:val="21"/>
        </w:rPr>
        <w:t>հաշիվ</w:t>
      </w:r>
      <w:proofErr w:type="spellEnd"/>
      <w:r w:rsidRPr="005354AD">
        <w:rPr>
          <w:rFonts w:ascii="GHEA Grapalat" w:hAnsi="GHEA Grapalat"/>
          <w:iCs/>
          <w:snapToGrid w:val="0"/>
          <w:color w:val="000000"/>
          <w:sz w:val="21"/>
          <w:szCs w:val="21"/>
          <w:lang w:val="es-ES"/>
        </w:rPr>
        <w:t xml:space="preserve"> </w:t>
      </w:r>
      <w:proofErr w:type="spellStart"/>
      <w:r w:rsidRPr="005354AD">
        <w:rPr>
          <w:rFonts w:ascii="GHEA Grapalat" w:hAnsi="GHEA Grapalat"/>
          <w:iCs/>
          <w:snapToGrid w:val="0"/>
          <w:color w:val="000000"/>
          <w:sz w:val="21"/>
          <w:szCs w:val="21"/>
        </w:rPr>
        <w:t>ապրանքագիրը</w:t>
      </w:r>
      <w:proofErr w:type="spellEnd"/>
      <w:r w:rsidRPr="005354AD">
        <w:rPr>
          <w:rFonts w:ascii="GHEA Grapalat" w:hAnsi="GHEA Grapalat"/>
          <w:iCs/>
          <w:snapToGrid w:val="0"/>
          <w:color w:val="000000"/>
          <w:sz w:val="21"/>
          <w:szCs w:val="21"/>
          <w:lang w:val="es-ES"/>
        </w:rPr>
        <w:t xml:space="preserve"> </w:t>
      </w:r>
      <w:r w:rsidRPr="005354AD">
        <w:rPr>
          <w:rFonts w:ascii="GHEA Grapalat" w:hAnsi="GHEA Grapalat"/>
          <w:iCs/>
          <w:snapToGrid w:val="0"/>
          <w:color w:val="000000"/>
          <w:sz w:val="21"/>
          <w:szCs w:val="21"/>
        </w:rPr>
        <w:t>և</w:t>
      </w:r>
      <w:r w:rsidRPr="005354AD">
        <w:rPr>
          <w:rFonts w:ascii="GHEA Grapalat" w:hAnsi="GHEA Grapalat"/>
          <w:iCs/>
          <w:snapToGrid w:val="0"/>
          <w:color w:val="000000"/>
          <w:sz w:val="21"/>
          <w:szCs w:val="21"/>
          <w:lang w:val="es-ES"/>
        </w:rPr>
        <w:t xml:space="preserve"> </w:t>
      </w:r>
      <w:r w:rsidRPr="005354AD">
        <w:rPr>
          <w:rFonts w:ascii="GHEA Grapalat" w:hAnsi="GHEA Grapalat"/>
          <w:iCs/>
          <w:snapToGrid w:val="0"/>
          <w:color w:val="000000"/>
          <w:sz w:val="21"/>
          <w:szCs w:val="21"/>
          <w:lang w:val="hy-AM"/>
        </w:rPr>
        <w:t xml:space="preserve">դրական </w:t>
      </w:r>
      <w:r w:rsidRPr="005354AD">
        <w:rPr>
          <w:rFonts w:ascii="GHEA Grapalat" w:hAnsi="GHEA Grapalat"/>
          <w:color w:val="000000"/>
          <w:sz w:val="21"/>
          <w:szCs w:val="21"/>
          <w:lang w:val="es-ES"/>
        </w:rPr>
        <w:t>եզրակացությունը</w:t>
      </w:r>
      <w:r w:rsidRPr="005354A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5E4AC016" w14:textId="77777777" w:rsidR="00034160" w:rsidRPr="005354AD" w:rsidRDefault="00034160">
      <w:pPr>
        <w:ind w:firstLine="375"/>
        <w:jc w:val="both"/>
        <w:rPr>
          <w:rFonts w:ascii="GHEA Grapalat" w:hAnsi="GHEA Grapalat"/>
          <w:iCs/>
          <w:snapToGrid w:val="0"/>
          <w:color w:val="000000"/>
          <w:sz w:val="21"/>
          <w:szCs w:val="21"/>
          <w:lang w:val="es-ES"/>
        </w:rPr>
      </w:pPr>
    </w:p>
    <w:p w14:paraId="74B7F0FE" w14:textId="77777777" w:rsidR="00034160" w:rsidRPr="005354AD" w:rsidRDefault="00034160">
      <w:pPr>
        <w:ind w:firstLine="375"/>
        <w:jc w:val="both"/>
        <w:rPr>
          <w:rFonts w:ascii="GHEA Grapalat" w:hAnsi="GHEA Grapalat"/>
          <w:iCs/>
          <w:snapToGrid w:val="0"/>
          <w:color w:val="000000"/>
          <w:sz w:val="2"/>
          <w:szCs w:val="21"/>
          <w:lang w:val="es-ES"/>
        </w:rPr>
      </w:pPr>
    </w:p>
    <w:p w14:paraId="4FA53AC8" w14:textId="77777777" w:rsidR="00034160" w:rsidRPr="005354AD" w:rsidRDefault="00FB0689">
      <w:pPr>
        <w:ind w:firstLine="375"/>
        <w:rPr>
          <w:rFonts w:ascii="GHEA Grapalat" w:hAnsi="GHEA Grapalat"/>
          <w:iCs/>
          <w:snapToGrid w:val="0"/>
          <w:color w:val="000000"/>
          <w:sz w:val="2"/>
          <w:szCs w:val="21"/>
          <w:lang w:val="es-ES"/>
        </w:rPr>
      </w:pPr>
      <w:r w:rsidRPr="005354AD">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034160" w:rsidRPr="005354AD" w14:paraId="4EF36876" w14:textId="77777777">
        <w:trPr>
          <w:trHeight w:val="266"/>
          <w:tblCellSpacing w:w="7" w:type="dxa"/>
          <w:jc w:val="center"/>
        </w:trPr>
        <w:tc>
          <w:tcPr>
            <w:tcW w:w="0" w:type="auto"/>
            <w:vAlign w:val="center"/>
          </w:tcPr>
          <w:p w14:paraId="10CCE3E6" w14:textId="77777777" w:rsidR="00034160" w:rsidRPr="005354AD" w:rsidRDefault="00FB0689">
            <w:pPr>
              <w:jc w:val="center"/>
              <w:rPr>
                <w:rFonts w:ascii="GHEA Grapalat" w:hAnsi="GHEA Grapalat"/>
                <w:iCs/>
                <w:color w:val="000000"/>
                <w:sz w:val="21"/>
                <w:szCs w:val="21"/>
              </w:rPr>
            </w:pPr>
            <w:proofErr w:type="spellStart"/>
            <w:r w:rsidRPr="005354AD">
              <w:rPr>
                <w:rFonts w:ascii="GHEA Grapalat" w:hAnsi="GHEA Grapalat"/>
                <w:iCs/>
                <w:color w:val="000000"/>
                <w:sz w:val="21"/>
                <w:szCs w:val="21"/>
              </w:rPr>
              <w:t>Ապրանքը</w:t>
            </w:r>
            <w:proofErr w:type="spellEnd"/>
            <w:r w:rsidRPr="005354AD">
              <w:rPr>
                <w:rFonts w:ascii="GHEA Grapalat" w:hAnsi="GHEA Grapalat"/>
                <w:iCs/>
                <w:color w:val="000000"/>
                <w:sz w:val="21"/>
                <w:szCs w:val="21"/>
              </w:rPr>
              <w:t xml:space="preserve"> </w:t>
            </w:r>
            <w:proofErr w:type="spellStart"/>
            <w:r w:rsidRPr="005354AD">
              <w:rPr>
                <w:rFonts w:ascii="GHEA Grapalat" w:hAnsi="GHEA Grapalat"/>
                <w:iCs/>
                <w:color w:val="000000"/>
                <w:sz w:val="21"/>
                <w:szCs w:val="21"/>
              </w:rPr>
              <w:t>հանձնեց</w:t>
            </w:r>
            <w:proofErr w:type="spellEnd"/>
            <w:r w:rsidRPr="005354AD">
              <w:rPr>
                <w:rFonts w:ascii="GHEA Grapalat" w:hAnsi="GHEA Grapalat"/>
                <w:iCs/>
                <w:color w:val="000000"/>
                <w:sz w:val="21"/>
                <w:szCs w:val="21"/>
              </w:rPr>
              <w:t xml:space="preserve"> </w:t>
            </w:r>
          </w:p>
        </w:tc>
        <w:tc>
          <w:tcPr>
            <w:tcW w:w="0" w:type="auto"/>
            <w:vAlign w:val="center"/>
          </w:tcPr>
          <w:p w14:paraId="1F4FAED8" w14:textId="77777777" w:rsidR="00034160" w:rsidRPr="005354AD" w:rsidRDefault="00FB0689">
            <w:pPr>
              <w:jc w:val="center"/>
              <w:rPr>
                <w:rFonts w:ascii="GHEA Grapalat" w:hAnsi="GHEA Grapalat"/>
                <w:iCs/>
                <w:color w:val="000000"/>
                <w:sz w:val="21"/>
                <w:szCs w:val="21"/>
              </w:rPr>
            </w:pPr>
            <w:proofErr w:type="spellStart"/>
            <w:r w:rsidRPr="005354AD">
              <w:rPr>
                <w:rFonts w:ascii="GHEA Grapalat" w:hAnsi="GHEA Grapalat"/>
                <w:iCs/>
                <w:color w:val="000000"/>
                <w:sz w:val="21"/>
                <w:szCs w:val="21"/>
              </w:rPr>
              <w:t>Ապրանքը</w:t>
            </w:r>
            <w:proofErr w:type="spellEnd"/>
            <w:r w:rsidRPr="005354AD">
              <w:rPr>
                <w:rFonts w:ascii="GHEA Grapalat" w:hAnsi="GHEA Grapalat"/>
                <w:iCs/>
                <w:color w:val="000000"/>
                <w:sz w:val="21"/>
                <w:szCs w:val="21"/>
              </w:rPr>
              <w:t xml:space="preserve"> </w:t>
            </w:r>
            <w:proofErr w:type="spellStart"/>
            <w:r w:rsidRPr="005354AD">
              <w:rPr>
                <w:rFonts w:ascii="GHEA Grapalat" w:hAnsi="GHEA Grapalat"/>
                <w:iCs/>
                <w:color w:val="000000"/>
                <w:sz w:val="21"/>
                <w:szCs w:val="21"/>
              </w:rPr>
              <w:t>ընդունեց</w:t>
            </w:r>
            <w:proofErr w:type="spellEnd"/>
          </w:p>
        </w:tc>
      </w:tr>
      <w:tr w:rsidR="00034160" w:rsidRPr="005354AD" w14:paraId="218B1F55" w14:textId="77777777">
        <w:trPr>
          <w:trHeight w:val="473"/>
          <w:tblCellSpacing w:w="7" w:type="dxa"/>
          <w:jc w:val="center"/>
        </w:trPr>
        <w:tc>
          <w:tcPr>
            <w:tcW w:w="0" w:type="auto"/>
            <w:vAlign w:val="center"/>
          </w:tcPr>
          <w:p w14:paraId="6AFB6875" w14:textId="77777777" w:rsidR="00034160" w:rsidRPr="005354AD" w:rsidRDefault="00FB0689">
            <w:pPr>
              <w:jc w:val="center"/>
              <w:rPr>
                <w:rFonts w:ascii="GHEA Grapalat" w:hAnsi="GHEA Grapalat"/>
                <w:iCs/>
                <w:sz w:val="21"/>
                <w:szCs w:val="21"/>
              </w:rPr>
            </w:pPr>
            <w:r w:rsidRPr="005354AD">
              <w:rPr>
                <w:rFonts w:ascii="GHEA Grapalat" w:hAnsi="GHEA Grapalat"/>
                <w:iCs/>
                <w:sz w:val="21"/>
                <w:szCs w:val="21"/>
              </w:rPr>
              <w:t xml:space="preserve">___________________________ </w:t>
            </w:r>
          </w:p>
          <w:p w14:paraId="49E3386E" w14:textId="77777777" w:rsidR="00034160" w:rsidRPr="005354AD" w:rsidRDefault="00FB0689">
            <w:pPr>
              <w:jc w:val="center"/>
              <w:rPr>
                <w:rFonts w:ascii="GHEA Grapalat" w:hAnsi="GHEA Grapalat"/>
                <w:iCs/>
                <w:sz w:val="21"/>
                <w:szCs w:val="21"/>
              </w:rPr>
            </w:pPr>
            <w:proofErr w:type="spellStart"/>
            <w:r w:rsidRPr="005354AD">
              <w:rPr>
                <w:rFonts w:ascii="GHEA Grapalat" w:hAnsi="GHEA Grapalat"/>
                <w:iCs/>
                <w:sz w:val="15"/>
                <w:szCs w:val="15"/>
              </w:rPr>
              <w:t>ստորագրություն</w:t>
            </w:r>
            <w:proofErr w:type="spellEnd"/>
            <w:r w:rsidRPr="005354AD">
              <w:rPr>
                <w:rFonts w:ascii="GHEA Grapalat" w:hAnsi="GHEA Grapalat"/>
                <w:iCs/>
                <w:sz w:val="15"/>
                <w:szCs w:val="15"/>
              </w:rPr>
              <w:t xml:space="preserve"> </w:t>
            </w:r>
          </w:p>
        </w:tc>
        <w:tc>
          <w:tcPr>
            <w:tcW w:w="0" w:type="auto"/>
            <w:vAlign w:val="center"/>
          </w:tcPr>
          <w:p w14:paraId="2CF8AB67" w14:textId="77777777" w:rsidR="00034160" w:rsidRPr="005354AD" w:rsidRDefault="00FB0689">
            <w:pPr>
              <w:jc w:val="center"/>
              <w:rPr>
                <w:rFonts w:ascii="GHEA Grapalat" w:hAnsi="GHEA Grapalat"/>
                <w:iCs/>
                <w:sz w:val="21"/>
                <w:szCs w:val="21"/>
              </w:rPr>
            </w:pPr>
            <w:r w:rsidRPr="005354AD">
              <w:rPr>
                <w:rFonts w:ascii="GHEA Grapalat" w:hAnsi="GHEA Grapalat"/>
                <w:iCs/>
                <w:sz w:val="21"/>
                <w:szCs w:val="21"/>
              </w:rPr>
              <w:t>___________________________</w:t>
            </w:r>
          </w:p>
          <w:p w14:paraId="5AD46748" w14:textId="77777777" w:rsidR="00034160" w:rsidRPr="005354AD" w:rsidRDefault="00FB0689">
            <w:pPr>
              <w:jc w:val="center"/>
              <w:rPr>
                <w:rFonts w:ascii="GHEA Grapalat" w:hAnsi="GHEA Grapalat"/>
                <w:iCs/>
                <w:sz w:val="21"/>
                <w:szCs w:val="21"/>
              </w:rPr>
            </w:pPr>
            <w:proofErr w:type="spellStart"/>
            <w:r w:rsidRPr="005354AD">
              <w:rPr>
                <w:rFonts w:ascii="GHEA Grapalat" w:hAnsi="GHEA Grapalat"/>
                <w:iCs/>
                <w:sz w:val="15"/>
                <w:szCs w:val="15"/>
              </w:rPr>
              <w:t>ստորագրություն</w:t>
            </w:r>
            <w:proofErr w:type="spellEnd"/>
            <w:r w:rsidRPr="005354AD">
              <w:rPr>
                <w:rFonts w:ascii="GHEA Grapalat" w:hAnsi="GHEA Grapalat"/>
                <w:iCs/>
                <w:sz w:val="15"/>
                <w:szCs w:val="15"/>
              </w:rPr>
              <w:t xml:space="preserve"> </w:t>
            </w:r>
          </w:p>
        </w:tc>
      </w:tr>
      <w:tr w:rsidR="00034160" w:rsidRPr="005354AD" w14:paraId="0FC97E94" w14:textId="77777777">
        <w:trPr>
          <w:trHeight w:val="503"/>
          <w:tblCellSpacing w:w="7" w:type="dxa"/>
          <w:jc w:val="center"/>
        </w:trPr>
        <w:tc>
          <w:tcPr>
            <w:tcW w:w="0" w:type="auto"/>
            <w:vAlign w:val="center"/>
          </w:tcPr>
          <w:p w14:paraId="713DC21D" w14:textId="77777777" w:rsidR="00034160" w:rsidRPr="005354AD" w:rsidRDefault="00FB0689">
            <w:pPr>
              <w:jc w:val="center"/>
              <w:rPr>
                <w:rFonts w:ascii="GHEA Grapalat" w:hAnsi="GHEA Grapalat"/>
                <w:iCs/>
                <w:sz w:val="21"/>
                <w:szCs w:val="21"/>
              </w:rPr>
            </w:pPr>
            <w:r w:rsidRPr="005354AD">
              <w:rPr>
                <w:rFonts w:ascii="GHEA Grapalat" w:hAnsi="GHEA Grapalat"/>
                <w:iCs/>
                <w:sz w:val="21"/>
                <w:szCs w:val="21"/>
              </w:rPr>
              <w:t xml:space="preserve">___________________________ </w:t>
            </w:r>
          </w:p>
          <w:p w14:paraId="694CC240" w14:textId="77777777" w:rsidR="00034160" w:rsidRPr="005354AD" w:rsidRDefault="00FB0689">
            <w:pPr>
              <w:jc w:val="center"/>
              <w:rPr>
                <w:rFonts w:ascii="GHEA Grapalat" w:hAnsi="GHEA Grapalat"/>
                <w:iCs/>
                <w:sz w:val="21"/>
                <w:szCs w:val="21"/>
              </w:rPr>
            </w:pPr>
            <w:proofErr w:type="spellStart"/>
            <w:r w:rsidRPr="005354AD">
              <w:rPr>
                <w:rFonts w:ascii="GHEA Grapalat" w:hAnsi="GHEA Grapalat"/>
                <w:iCs/>
                <w:sz w:val="15"/>
                <w:szCs w:val="15"/>
              </w:rPr>
              <w:t>ազգանուն</w:t>
            </w:r>
            <w:proofErr w:type="spellEnd"/>
            <w:r w:rsidRPr="005354AD">
              <w:rPr>
                <w:rFonts w:ascii="GHEA Grapalat" w:hAnsi="GHEA Grapalat"/>
                <w:iCs/>
                <w:sz w:val="15"/>
                <w:szCs w:val="15"/>
              </w:rPr>
              <w:t xml:space="preserve">, </w:t>
            </w:r>
            <w:proofErr w:type="spellStart"/>
            <w:r w:rsidRPr="005354AD">
              <w:rPr>
                <w:rFonts w:ascii="GHEA Grapalat" w:hAnsi="GHEA Grapalat"/>
                <w:iCs/>
                <w:sz w:val="15"/>
                <w:szCs w:val="15"/>
              </w:rPr>
              <w:t>անուն</w:t>
            </w:r>
            <w:proofErr w:type="spellEnd"/>
          </w:p>
        </w:tc>
        <w:tc>
          <w:tcPr>
            <w:tcW w:w="0" w:type="auto"/>
            <w:vAlign w:val="center"/>
          </w:tcPr>
          <w:p w14:paraId="40C50ADC" w14:textId="77777777" w:rsidR="00034160" w:rsidRPr="005354AD" w:rsidRDefault="00FB0689">
            <w:pPr>
              <w:jc w:val="center"/>
              <w:rPr>
                <w:rFonts w:ascii="GHEA Grapalat" w:hAnsi="GHEA Grapalat"/>
                <w:iCs/>
                <w:sz w:val="21"/>
                <w:szCs w:val="21"/>
              </w:rPr>
            </w:pPr>
            <w:r w:rsidRPr="005354AD">
              <w:rPr>
                <w:rFonts w:ascii="GHEA Grapalat" w:hAnsi="GHEA Grapalat"/>
                <w:iCs/>
                <w:sz w:val="21"/>
                <w:szCs w:val="21"/>
              </w:rPr>
              <w:t>___________________________</w:t>
            </w:r>
          </w:p>
          <w:p w14:paraId="623E6C31" w14:textId="77777777" w:rsidR="00034160" w:rsidRPr="005354AD" w:rsidRDefault="00FB0689">
            <w:pPr>
              <w:jc w:val="center"/>
              <w:rPr>
                <w:rFonts w:ascii="GHEA Grapalat" w:hAnsi="GHEA Grapalat"/>
                <w:iCs/>
                <w:sz w:val="21"/>
                <w:szCs w:val="21"/>
              </w:rPr>
            </w:pPr>
            <w:proofErr w:type="spellStart"/>
            <w:r w:rsidRPr="005354AD">
              <w:rPr>
                <w:rFonts w:ascii="GHEA Grapalat" w:hAnsi="GHEA Grapalat"/>
                <w:iCs/>
                <w:sz w:val="15"/>
                <w:szCs w:val="15"/>
              </w:rPr>
              <w:t>ազգանուն</w:t>
            </w:r>
            <w:proofErr w:type="spellEnd"/>
            <w:r w:rsidRPr="005354AD">
              <w:rPr>
                <w:rFonts w:ascii="GHEA Grapalat" w:hAnsi="GHEA Grapalat"/>
                <w:iCs/>
                <w:sz w:val="15"/>
                <w:szCs w:val="15"/>
              </w:rPr>
              <w:t xml:space="preserve">, </w:t>
            </w:r>
            <w:proofErr w:type="spellStart"/>
            <w:r w:rsidRPr="005354AD">
              <w:rPr>
                <w:rFonts w:ascii="GHEA Grapalat" w:hAnsi="GHEA Grapalat"/>
                <w:iCs/>
                <w:sz w:val="15"/>
                <w:szCs w:val="15"/>
              </w:rPr>
              <w:t>անուն</w:t>
            </w:r>
            <w:proofErr w:type="spellEnd"/>
          </w:p>
        </w:tc>
      </w:tr>
      <w:tr w:rsidR="00034160" w:rsidRPr="005354AD" w14:paraId="7A4F4DA0" w14:textId="77777777">
        <w:trPr>
          <w:trHeight w:val="281"/>
          <w:tblCellSpacing w:w="7" w:type="dxa"/>
          <w:jc w:val="center"/>
        </w:trPr>
        <w:tc>
          <w:tcPr>
            <w:tcW w:w="0" w:type="auto"/>
            <w:vAlign w:val="center"/>
          </w:tcPr>
          <w:p w14:paraId="4009A106" w14:textId="77777777" w:rsidR="00034160" w:rsidRPr="005354AD" w:rsidRDefault="00FB0689">
            <w:pPr>
              <w:rPr>
                <w:rFonts w:ascii="GHEA Grapalat" w:hAnsi="GHEA Grapalat"/>
                <w:iCs/>
                <w:color w:val="000000"/>
                <w:sz w:val="21"/>
                <w:szCs w:val="21"/>
              </w:rPr>
            </w:pPr>
            <w:r w:rsidRPr="005354AD">
              <w:rPr>
                <w:rFonts w:ascii="GHEA Grapalat" w:hAnsi="GHEA Grapalat"/>
                <w:iCs/>
                <w:color w:val="000000"/>
                <w:sz w:val="21"/>
                <w:szCs w:val="21"/>
              </w:rPr>
              <w:t xml:space="preserve">                              Կ.Տ.</w:t>
            </w:r>
            <w:r w:rsidRPr="005354AD">
              <w:rPr>
                <w:rFonts w:ascii="Arial" w:hAnsi="Arial" w:cs="Arial"/>
                <w:iCs/>
                <w:color w:val="000000"/>
                <w:sz w:val="21"/>
                <w:szCs w:val="21"/>
              </w:rPr>
              <w:t xml:space="preserve">                                                                                 </w:t>
            </w:r>
          </w:p>
        </w:tc>
        <w:tc>
          <w:tcPr>
            <w:tcW w:w="0" w:type="auto"/>
            <w:vAlign w:val="center"/>
          </w:tcPr>
          <w:p w14:paraId="4C7331EE" w14:textId="77777777" w:rsidR="00034160" w:rsidRPr="005354AD" w:rsidRDefault="00FB0689">
            <w:pPr>
              <w:rPr>
                <w:rFonts w:ascii="GHEA Grapalat" w:hAnsi="GHEA Grapalat"/>
                <w:iCs/>
                <w:color w:val="000000"/>
                <w:sz w:val="21"/>
                <w:szCs w:val="21"/>
              </w:rPr>
            </w:pPr>
            <w:r w:rsidRPr="005354AD">
              <w:rPr>
                <w:rFonts w:ascii="Arial" w:hAnsi="Arial" w:cs="Arial"/>
                <w:iCs/>
                <w:color w:val="000000"/>
                <w:sz w:val="21"/>
                <w:szCs w:val="21"/>
              </w:rPr>
              <w:t xml:space="preserve">                                     </w:t>
            </w:r>
            <w:r w:rsidRPr="005354AD">
              <w:rPr>
                <w:rFonts w:ascii="GHEA Grapalat" w:hAnsi="GHEA Grapalat"/>
                <w:iCs/>
                <w:color w:val="000000"/>
                <w:sz w:val="21"/>
                <w:szCs w:val="21"/>
              </w:rPr>
              <w:t>Կ.Տ.</w:t>
            </w:r>
          </w:p>
        </w:tc>
      </w:tr>
    </w:tbl>
    <w:p w14:paraId="4F61EEFB" w14:textId="77777777" w:rsidR="00034160" w:rsidRPr="005354AD" w:rsidRDefault="00034160">
      <w:pPr>
        <w:ind w:left="-142" w:firstLine="142"/>
        <w:jc w:val="center"/>
        <w:rPr>
          <w:rFonts w:ascii="GHEA Grapalat" w:hAnsi="GHEA Grapalat" w:cs="Sylfaen"/>
          <w:b/>
        </w:rPr>
      </w:pPr>
    </w:p>
    <w:p w14:paraId="7B19F6C3" w14:textId="77777777" w:rsidR="00034160" w:rsidRPr="005354AD" w:rsidRDefault="00034160">
      <w:pPr>
        <w:ind w:left="-142" w:firstLine="142"/>
        <w:jc w:val="center"/>
        <w:rPr>
          <w:rFonts w:ascii="GHEA Grapalat" w:hAnsi="GHEA Grapalat" w:cs="Sylfaen"/>
          <w:b/>
        </w:rPr>
      </w:pPr>
    </w:p>
    <w:p w14:paraId="2E1C800A" w14:textId="77777777" w:rsidR="00034160" w:rsidRPr="005354AD" w:rsidRDefault="00034160">
      <w:pPr>
        <w:ind w:left="-142" w:firstLine="142"/>
        <w:jc w:val="center"/>
        <w:rPr>
          <w:rFonts w:ascii="GHEA Grapalat" w:hAnsi="GHEA Grapalat" w:cs="Sylfaen"/>
          <w:b/>
        </w:rPr>
      </w:pPr>
    </w:p>
    <w:p w14:paraId="1668DA60" w14:textId="77777777" w:rsidR="00034160" w:rsidRPr="005354AD" w:rsidRDefault="00034160">
      <w:pPr>
        <w:jc w:val="right"/>
        <w:rPr>
          <w:rFonts w:ascii="GHEA Grapalat" w:hAnsi="GHEA Grapalat" w:cs="Sylfaen"/>
          <w:i/>
          <w:sz w:val="20"/>
          <w:lang w:val="pt-BR"/>
        </w:rPr>
      </w:pPr>
    </w:p>
    <w:p w14:paraId="4F8E4714" w14:textId="77777777" w:rsidR="00034160" w:rsidRPr="005354AD" w:rsidRDefault="00034160">
      <w:pPr>
        <w:jc w:val="right"/>
        <w:rPr>
          <w:rFonts w:ascii="GHEA Grapalat" w:hAnsi="GHEA Grapalat" w:cs="Sylfaen"/>
          <w:i/>
          <w:sz w:val="20"/>
          <w:lang w:val="pt-BR"/>
        </w:rPr>
      </w:pPr>
    </w:p>
    <w:p w14:paraId="20499891" w14:textId="77777777" w:rsidR="00034160" w:rsidRPr="005354AD" w:rsidRDefault="00034160">
      <w:pPr>
        <w:jc w:val="right"/>
        <w:rPr>
          <w:rFonts w:ascii="GHEA Grapalat" w:hAnsi="GHEA Grapalat" w:cs="Sylfaen"/>
          <w:i/>
          <w:sz w:val="20"/>
          <w:lang w:val="pt-BR"/>
        </w:rPr>
      </w:pPr>
    </w:p>
    <w:p w14:paraId="426EC566" w14:textId="77777777" w:rsidR="00034160" w:rsidRPr="005354AD" w:rsidRDefault="00034160">
      <w:pPr>
        <w:jc w:val="right"/>
        <w:rPr>
          <w:rFonts w:ascii="GHEA Grapalat" w:hAnsi="GHEA Grapalat" w:cs="Sylfaen"/>
          <w:i/>
          <w:sz w:val="20"/>
          <w:lang w:val="pt-BR"/>
        </w:rPr>
      </w:pPr>
    </w:p>
    <w:p w14:paraId="2E97A1EA" w14:textId="77777777" w:rsidR="00034160" w:rsidRPr="005354AD" w:rsidRDefault="00034160">
      <w:pPr>
        <w:jc w:val="right"/>
        <w:rPr>
          <w:rFonts w:ascii="GHEA Grapalat" w:hAnsi="GHEA Grapalat" w:cs="Sylfaen"/>
          <w:i/>
          <w:sz w:val="20"/>
          <w:lang w:val="pt-BR"/>
        </w:rPr>
      </w:pPr>
    </w:p>
    <w:p w14:paraId="0A2B48E8" w14:textId="77777777" w:rsidR="00034160" w:rsidRPr="005354AD" w:rsidRDefault="00FB0689">
      <w:pPr>
        <w:jc w:val="right"/>
        <w:rPr>
          <w:rFonts w:ascii="GHEA Grapalat" w:hAnsi="GHEA Grapalat" w:cs="Sylfaen"/>
          <w:i/>
          <w:sz w:val="20"/>
          <w:lang w:val="pt-BR"/>
        </w:rPr>
      </w:pPr>
      <w:r w:rsidRPr="005354AD">
        <w:rPr>
          <w:rFonts w:ascii="GHEA Grapalat" w:hAnsi="GHEA Grapalat" w:cs="Sylfaen"/>
          <w:i/>
          <w:sz w:val="20"/>
          <w:lang w:val="pt-BR"/>
        </w:rPr>
        <w:t>Հավելված 3.1</w:t>
      </w:r>
    </w:p>
    <w:p w14:paraId="399896EB" w14:textId="77777777" w:rsidR="00034160" w:rsidRPr="005354AD" w:rsidRDefault="00FB0689">
      <w:pPr>
        <w:jc w:val="right"/>
        <w:rPr>
          <w:rFonts w:ascii="GHEA Grapalat" w:hAnsi="GHEA Grapalat" w:cs="Sylfaen"/>
          <w:i/>
          <w:sz w:val="20"/>
          <w:lang w:val="pt-BR"/>
        </w:rPr>
      </w:pPr>
      <w:r w:rsidRPr="005354AD">
        <w:rPr>
          <w:rFonts w:ascii="GHEA Grapalat" w:hAnsi="GHEA Grapalat" w:cs="Sylfaen"/>
          <w:i/>
          <w:sz w:val="20"/>
          <w:lang w:val="pt-BR"/>
        </w:rPr>
        <w:t xml:space="preserve">«         »              20  թ. կնքված </w:t>
      </w:r>
    </w:p>
    <w:p w14:paraId="2DE27669" w14:textId="77777777" w:rsidR="00034160" w:rsidRPr="005354AD" w:rsidRDefault="00FB0689">
      <w:pPr>
        <w:jc w:val="right"/>
        <w:rPr>
          <w:rFonts w:ascii="GHEA Grapalat" w:hAnsi="GHEA Grapalat" w:cs="Sylfaen"/>
          <w:i/>
          <w:sz w:val="20"/>
          <w:lang w:val="pt-BR"/>
        </w:rPr>
      </w:pPr>
      <w:r w:rsidRPr="005354AD">
        <w:rPr>
          <w:rFonts w:ascii="GHEA Grapalat" w:hAnsi="GHEA Grapalat" w:cs="Sylfaen"/>
          <w:i/>
          <w:sz w:val="20"/>
          <w:szCs w:val="20"/>
          <w:lang w:val="pt-BR"/>
        </w:rPr>
        <w:t>ծածկագրով</w:t>
      </w:r>
      <w:r w:rsidRPr="005354AD">
        <w:rPr>
          <w:rFonts w:ascii="GHEA Grapalat" w:hAnsi="GHEA Grapalat" w:cs="Sylfaen"/>
          <w:i/>
          <w:sz w:val="20"/>
          <w:lang w:val="pt-BR"/>
        </w:rPr>
        <w:t xml:space="preserve"> պայմանագրի</w:t>
      </w:r>
    </w:p>
    <w:p w14:paraId="63E56718" w14:textId="77777777" w:rsidR="00034160" w:rsidRPr="005354AD" w:rsidRDefault="00034160">
      <w:pPr>
        <w:tabs>
          <w:tab w:val="left" w:pos="360"/>
          <w:tab w:val="left" w:pos="540"/>
        </w:tabs>
        <w:jc w:val="center"/>
        <w:rPr>
          <w:rFonts w:ascii="Sylfaen" w:hAnsi="Sylfaen" w:cs="Sylfaen"/>
          <w:b/>
          <w:bCs/>
          <w:lang w:val="pt-BR"/>
        </w:rPr>
      </w:pPr>
    </w:p>
    <w:p w14:paraId="72B0F276" w14:textId="77777777" w:rsidR="00034160" w:rsidRPr="005354AD" w:rsidRDefault="00034160">
      <w:pPr>
        <w:tabs>
          <w:tab w:val="left" w:pos="360"/>
          <w:tab w:val="left" w:pos="540"/>
        </w:tabs>
        <w:jc w:val="center"/>
        <w:rPr>
          <w:rFonts w:ascii="Sylfaen" w:hAnsi="Sylfaen" w:cs="Sylfaen"/>
          <w:b/>
          <w:bCs/>
          <w:lang w:val="pt-BR"/>
        </w:rPr>
      </w:pPr>
    </w:p>
    <w:p w14:paraId="0952848B" w14:textId="77777777" w:rsidR="00034160" w:rsidRPr="005354AD" w:rsidRDefault="00034160">
      <w:pPr>
        <w:ind w:left="-142" w:firstLine="142"/>
        <w:jc w:val="center"/>
        <w:rPr>
          <w:rFonts w:ascii="GHEA Grapalat" w:hAnsi="GHEA Grapalat" w:cs="Sylfaen"/>
          <w:lang w:val="pt-BR"/>
        </w:rPr>
      </w:pPr>
    </w:p>
    <w:p w14:paraId="3DB37CB9" w14:textId="77777777" w:rsidR="00034160" w:rsidRPr="005354AD" w:rsidRDefault="00FB0689">
      <w:pPr>
        <w:jc w:val="center"/>
        <w:rPr>
          <w:rFonts w:ascii="GHEA Grapalat" w:hAnsi="GHEA Grapalat" w:cs="Sylfaen"/>
          <w:bCs/>
          <w:sz w:val="18"/>
          <w:szCs w:val="18"/>
          <w:lang w:val="pt-BR"/>
        </w:rPr>
      </w:pPr>
      <w:r w:rsidRPr="005354AD">
        <w:rPr>
          <w:rFonts w:ascii="GHEA Grapalat" w:hAnsi="GHEA Grapalat" w:cs="Sylfaen"/>
          <w:bCs/>
          <w:sz w:val="18"/>
          <w:szCs w:val="18"/>
        </w:rPr>
        <w:t>ԱԿՏ</w:t>
      </w:r>
      <w:r w:rsidRPr="005354AD">
        <w:rPr>
          <w:rFonts w:ascii="GHEA Grapalat" w:hAnsi="GHEA Grapalat" w:cs="Sylfaen"/>
          <w:bCs/>
          <w:sz w:val="18"/>
          <w:szCs w:val="18"/>
          <w:lang w:val="pt-BR"/>
        </w:rPr>
        <w:t xml:space="preserve">    N </w:t>
      </w:r>
      <w:r w:rsidRPr="005354AD">
        <w:rPr>
          <w:rFonts w:ascii="GHEA Grapalat" w:hAnsi="GHEA Grapalat" w:cs="Sylfaen"/>
          <w:bCs/>
          <w:sz w:val="18"/>
          <w:szCs w:val="18"/>
          <w:u w:val="single"/>
          <w:lang w:val="pt-BR"/>
        </w:rPr>
        <w:tab/>
      </w:r>
      <w:r w:rsidRPr="005354AD">
        <w:rPr>
          <w:rFonts w:ascii="GHEA Grapalat" w:hAnsi="GHEA Grapalat" w:cs="Sylfaen"/>
          <w:bCs/>
          <w:sz w:val="18"/>
          <w:szCs w:val="18"/>
          <w:lang w:val="pt-BR"/>
        </w:rPr>
        <w:t xml:space="preserve">           </w:t>
      </w:r>
    </w:p>
    <w:p w14:paraId="29C48FD6" w14:textId="77777777" w:rsidR="00034160" w:rsidRPr="005354AD" w:rsidRDefault="00FB0689">
      <w:pPr>
        <w:tabs>
          <w:tab w:val="left" w:pos="360"/>
          <w:tab w:val="left" w:pos="540"/>
          <w:tab w:val="left" w:pos="2250"/>
        </w:tabs>
        <w:jc w:val="center"/>
        <w:rPr>
          <w:rFonts w:ascii="GHEA Grapalat" w:hAnsi="GHEA Grapalat" w:cs="Sylfaen"/>
          <w:bCs/>
          <w:sz w:val="18"/>
          <w:szCs w:val="18"/>
          <w:lang w:val="pt-BR"/>
        </w:rPr>
      </w:pPr>
      <w:proofErr w:type="spellStart"/>
      <w:r w:rsidRPr="005354AD">
        <w:rPr>
          <w:rFonts w:ascii="GHEA Grapalat" w:hAnsi="GHEA Grapalat" w:cs="Sylfaen"/>
          <w:bCs/>
          <w:sz w:val="18"/>
          <w:szCs w:val="18"/>
        </w:rPr>
        <w:t>պայմանագրի</w:t>
      </w:r>
      <w:proofErr w:type="spellEnd"/>
      <w:r w:rsidRPr="005354AD">
        <w:rPr>
          <w:rFonts w:ascii="GHEA Grapalat" w:hAnsi="GHEA Grapalat" w:cs="Sylfaen"/>
          <w:bCs/>
          <w:sz w:val="18"/>
          <w:szCs w:val="18"/>
          <w:lang w:val="pt-BR"/>
        </w:rPr>
        <w:t xml:space="preserve"> </w:t>
      </w:r>
      <w:proofErr w:type="spellStart"/>
      <w:r w:rsidRPr="005354AD">
        <w:rPr>
          <w:rFonts w:ascii="GHEA Grapalat" w:hAnsi="GHEA Grapalat" w:cs="Sylfaen"/>
          <w:bCs/>
          <w:sz w:val="18"/>
          <w:szCs w:val="18"/>
        </w:rPr>
        <w:t>արդյունքը</w:t>
      </w:r>
      <w:proofErr w:type="spellEnd"/>
      <w:r w:rsidRPr="005354AD">
        <w:rPr>
          <w:rFonts w:ascii="GHEA Grapalat" w:hAnsi="GHEA Grapalat" w:cs="Sylfaen"/>
          <w:bCs/>
          <w:sz w:val="18"/>
          <w:szCs w:val="18"/>
          <w:lang w:val="pt-BR"/>
        </w:rPr>
        <w:t xml:space="preserve"> </w:t>
      </w:r>
      <w:proofErr w:type="spellStart"/>
      <w:r w:rsidRPr="005354AD">
        <w:rPr>
          <w:rFonts w:ascii="GHEA Grapalat" w:hAnsi="GHEA Grapalat" w:cs="Sylfaen"/>
          <w:bCs/>
          <w:sz w:val="18"/>
          <w:szCs w:val="18"/>
        </w:rPr>
        <w:t>Գնորդին</w:t>
      </w:r>
      <w:proofErr w:type="spellEnd"/>
      <w:r w:rsidRPr="005354AD">
        <w:rPr>
          <w:rFonts w:ascii="GHEA Grapalat" w:hAnsi="GHEA Grapalat" w:cs="Sylfaen"/>
          <w:bCs/>
          <w:sz w:val="18"/>
          <w:szCs w:val="18"/>
          <w:lang w:val="pt-BR"/>
        </w:rPr>
        <w:t xml:space="preserve"> </w:t>
      </w:r>
      <w:proofErr w:type="spellStart"/>
      <w:r w:rsidRPr="005354AD">
        <w:rPr>
          <w:rFonts w:ascii="GHEA Grapalat" w:hAnsi="GHEA Grapalat" w:cs="Sylfaen"/>
          <w:bCs/>
          <w:sz w:val="18"/>
          <w:szCs w:val="18"/>
        </w:rPr>
        <w:t>հանձնելու</w:t>
      </w:r>
      <w:proofErr w:type="spellEnd"/>
      <w:r w:rsidRPr="005354AD">
        <w:rPr>
          <w:rFonts w:ascii="GHEA Grapalat" w:hAnsi="GHEA Grapalat" w:cs="Sylfaen"/>
          <w:bCs/>
          <w:sz w:val="18"/>
          <w:szCs w:val="18"/>
          <w:lang w:val="pt-BR"/>
        </w:rPr>
        <w:t xml:space="preserve"> </w:t>
      </w:r>
      <w:proofErr w:type="spellStart"/>
      <w:r w:rsidRPr="005354AD">
        <w:rPr>
          <w:rFonts w:ascii="GHEA Grapalat" w:hAnsi="GHEA Grapalat" w:cs="Sylfaen"/>
          <w:bCs/>
          <w:sz w:val="18"/>
          <w:szCs w:val="18"/>
        </w:rPr>
        <w:t>փաստը</w:t>
      </w:r>
      <w:proofErr w:type="spellEnd"/>
      <w:r w:rsidRPr="005354AD">
        <w:rPr>
          <w:rFonts w:ascii="GHEA Grapalat" w:hAnsi="GHEA Grapalat" w:cs="Sylfaen"/>
          <w:bCs/>
          <w:sz w:val="18"/>
          <w:szCs w:val="18"/>
          <w:lang w:val="pt-BR"/>
        </w:rPr>
        <w:t xml:space="preserve"> </w:t>
      </w:r>
      <w:proofErr w:type="spellStart"/>
      <w:r w:rsidRPr="005354AD">
        <w:rPr>
          <w:rFonts w:ascii="GHEA Grapalat" w:hAnsi="GHEA Grapalat" w:cs="Sylfaen"/>
          <w:bCs/>
          <w:sz w:val="18"/>
          <w:szCs w:val="18"/>
        </w:rPr>
        <w:t>ֆիքսելու</w:t>
      </w:r>
      <w:proofErr w:type="spellEnd"/>
      <w:r w:rsidRPr="005354AD">
        <w:rPr>
          <w:rFonts w:ascii="GHEA Grapalat" w:hAnsi="GHEA Grapalat" w:cs="Sylfaen"/>
          <w:bCs/>
          <w:sz w:val="18"/>
          <w:szCs w:val="18"/>
          <w:lang w:val="pt-BR"/>
        </w:rPr>
        <w:t xml:space="preserve"> </w:t>
      </w:r>
      <w:proofErr w:type="spellStart"/>
      <w:r w:rsidRPr="005354AD">
        <w:rPr>
          <w:rFonts w:ascii="GHEA Grapalat" w:hAnsi="GHEA Grapalat" w:cs="Sylfaen"/>
          <w:bCs/>
          <w:sz w:val="18"/>
          <w:szCs w:val="18"/>
        </w:rPr>
        <w:t>վերաբերյալ</w:t>
      </w:r>
      <w:proofErr w:type="spellEnd"/>
      <w:r w:rsidRPr="005354AD">
        <w:rPr>
          <w:rFonts w:ascii="GHEA Grapalat" w:hAnsi="GHEA Grapalat" w:cs="Sylfaen"/>
          <w:bCs/>
          <w:sz w:val="18"/>
          <w:szCs w:val="18"/>
          <w:lang w:val="pt-BR"/>
        </w:rPr>
        <w:t xml:space="preserve">                                                                                                                               </w:t>
      </w:r>
    </w:p>
    <w:p w14:paraId="74CEDB48" w14:textId="77777777" w:rsidR="00034160" w:rsidRPr="005354AD" w:rsidRDefault="00FB0689">
      <w:pPr>
        <w:jc w:val="center"/>
        <w:rPr>
          <w:rFonts w:ascii="GHEA Grapalat" w:hAnsi="GHEA Grapalat" w:cs="Sylfaen"/>
          <w:b/>
          <w:bCs/>
          <w:sz w:val="18"/>
          <w:szCs w:val="18"/>
          <w:lang w:val="pt-BR"/>
        </w:rPr>
      </w:pPr>
      <w:r w:rsidRPr="005354AD">
        <w:rPr>
          <w:rFonts w:ascii="GHEA Grapalat" w:hAnsi="GHEA Grapalat" w:cs="Sylfaen"/>
          <w:bCs/>
          <w:sz w:val="18"/>
          <w:szCs w:val="18"/>
          <w:lang w:val="pt-BR"/>
        </w:rPr>
        <w:t xml:space="preserve">                                                                                                                        </w:t>
      </w:r>
    </w:p>
    <w:p w14:paraId="3EBF517E" w14:textId="77777777" w:rsidR="00034160" w:rsidRPr="005354AD" w:rsidRDefault="00034160">
      <w:pPr>
        <w:tabs>
          <w:tab w:val="left" w:pos="360"/>
          <w:tab w:val="left" w:pos="540"/>
        </w:tabs>
        <w:rPr>
          <w:rFonts w:ascii="GHEA Grapalat" w:hAnsi="GHEA Grapalat" w:cs="Sylfaen"/>
          <w:sz w:val="18"/>
          <w:szCs w:val="22"/>
          <w:lang w:val="pt-BR"/>
        </w:rPr>
      </w:pPr>
    </w:p>
    <w:p w14:paraId="4CA61DD3" w14:textId="77777777" w:rsidR="00034160" w:rsidRPr="005354AD" w:rsidRDefault="00FB0689">
      <w:pPr>
        <w:tabs>
          <w:tab w:val="left" w:pos="360"/>
          <w:tab w:val="left" w:pos="540"/>
        </w:tabs>
        <w:ind w:left="-540" w:firstLine="180"/>
        <w:jc w:val="both"/>
        <w:rPr>
          <w:rFonts w:ascii="GHEA Grapalat" w:hAnsi="GHEA Grapalat" w:cs="Sylfaen"/>
          <w:sz w:val="20"/>
          <w:lang w:val="pt-BR"/>
        </w:rPr>
      </w:pPr>
      <w:r w:rsidRPr="005354AD">
        <w:rPr>
          <w:rFonts w:ascii="GHEA Grapalat" w:hAnsi="GHEA Grapalat" w:cs="Sylfaen"/>
          <w:sz w:val="20"/>
          <w:lang w:val="pt-BR"/>
        </w:rPr>
        <w:tab/>
      </w:r>
      <w:r w:rsidRPr="005354AD">
        <w:rPr>
          <w:rFonts w:ascii="GHEA Grapalat" w:hAnsi="GHEA Grapalat" w:cs="Sylfaen"/>
          <w:sz w:val="20"/>
          <w:lang w:val="hy-AM"/>
        </w:rPr>
        <w:t xml:space="preserve">Սույնով </w:t>
      </w:r>
      <w:proofErr w:type="spellStart"/>
      <w:r w:rsidRPr="005354AD">
        <w:rPr>
          <w:rFonts w:ascii="GHEA Grapalat" w:hAnsi="GHEA Grapalat" w:cs="Sylfaen"/>
          <w:sz w:val="20"/>
        </w:rPr>
        <w:t>արձանագրվում</w:t>
      </w:r>
      <w:proofErr w:type="spellEnd"/>
      <w:r w:rsidRPr="005354AD">
        <w:rPr>
          <w:rFonts w:ascii="GHEA Grapalat" w:hAnsi="GHEA Grapalat" w:cs="Sylfaen"/>
          <w:sz w:val="20"/>
          <w:lang w:val="pt-BR"/>
        </w:rPr>
        <w:t xml:space="preserve"> </w:t>
      </w:r>
      <w:r w:rsidRPr="005354AD">
        <w:rPr>
          <w:rFonts w:ascii="GHEA Grapalat" w:hAnsi="GHEA Grapalat" w:cs="Sylfaen"/>
          <w:sz w:val="20"/>
        </w:rPr>
        <w:t>է</w:t>
      </w:r>
      <w:r w:rsidRPr="005354AD">
        <w:rPr>
          <w:rFonts w:ascii="GHEA Grapalat" w:hAnsi="GHEA Grapalat" w:cs="Sylfaen"/>
          <w:sz w:val="20"/>
          <w:lang w:val="hy-AM"/>
        </w:rPr>
        <w:t xml:space="preserve">, որ </w:t>
      </w:r>
      <w:r w:rsidRPr="005354AD">
        <w:rPr>
          <w:rFonts w:ascii="GHEA Grapalat" w:hAnsi="GHEA Grapalat" w:cs="Sylfaen"/>
          <w:sz w:val="20"/>
          <w:u w:val="single"/>
          <w:lang w:val="pt-BR"/>
        </w:rPr>
        <w:tab/>
      </w:r>
      <w:r w:rsidRPr="005354AD">
        <w:rPr>
          <w:rFonts w:ascii="GHEA Grapalat" w:hAnsi="GHEA Grapalat" w:cs="Sylfaen"/>
          <w:sz w:val="20"/>
          <w:u w:val="single"/>
          <w:lang w:val="pt-BR"/>
        </w:rPr>
        <w:tab/>
        <w:t xml:space="preserve">        </w:t>
      </w:r>
      <w:r w:rsidRPr="005354AD">
        <w:rPr>
          <w:rFonts w:ascii="GHEA Grapalat" w:hAnsi="GHEA Grapalat" w:cs="Sylfaen"/>
          <w:sz w:val="20"/>
          <w:lang w:val="pt-BR"/>
        </w:rPr>
        <w:t>-</w:t>
      </w:r>
      <w:r w:rsidRPr="005354AD">
        <w:rPr>
          <w:rFonts w:ascii="GHEA Grapalat" w:hAnsi="GHEA Grapalat" w:cs="Sylfaen"/>
          <w:sz w:val="20"/>
        </w:rPr>
        <w:t>ի</w:t>
      </w:r>
      <w:r w:rsidRPr="005354AD">
        <w:rPr>
          <w:rFonts w:ascii="GHEA Grapalat" w:hAnsi="GHEA Grapalat" w:cs="Sylfaen"/>
          <w:sz w:val="20"/>
          <w:lang w:val="pt-BR"/>
        </w:rPr>
        <w:t xml:space="preserve"> (</w:t>
      </w:r>
      <w:proofErr w:type="spellStart"/>
      <w:r w:rsidRPr="005354AD">
        <w:rPr>
          <w:rFonts w:ascii="GHEA Grapalat" w:hAnsi="GHEA Grapalat" w:cs="Sylfaen"/>
          <w:sz w:val="20"/>
        </w:rPr>
        <w:t>այսուհետ</w:t>
      </w:r>
      <w:proofErr w:type="spellEnd"/>
      <w:r w:rsidRPr="005354AD">
        <w:rPr>
          <w:rFonts w:ascii="GHEA Grapalat" w:hAnsi="GHEA Grapalat" w:cs="Sylfaen"/>
          <w:sz w:val="20"/>
          <w:lang w:val="pt-BR"/>
        </w:rPr>
        <w:t xml:space="preserve">` </w:t>
      </w:r>
      <w:proofErr w:type="spellStart"/>
      <w:r w:rsidRPr="005354AD">
        <w:rPr>
          <w:rFonts w:ascii="GHEA Grapalat" w:hAnsi="GHEA Grapalat" w:cs="Sylfaen"/>
          <w:sz w:val="20"/>
        </w:rPr>
        <w:t>Գնորդ</w:t>
      </w:r>
      <w:proofErr w:type="spellEnd"/>
      <w:r w:rsidRPr="005354AD">
        <w:rPr>
          <w:rFonts w:ascii="GHEA Grapalat" w:hAnsi="GHEA Grapalat" w:cs="Sylfaen"/>
          <w:sz w:val="20"/>
          <w:lang w:val="pt-BR"/>
        </w:rPr>
        <w:t xml:space="preserve">) </w:t>
      </w:r>
      <w:r w:rsidRPr="005354AD">
        <w:rPr>
          <w:rFonts w:ascii="GHEA Grapalat" w:hAnsi="GHEA Grapalat" w:cs="Sylfaen"/>
          <w:sz w:val="20"/>
          <w:lang w:val="hy-AM"/>
        </w:rPr>
        <w:t xml:space="preserve">և </w:t>
      </w:r>
      <w:r w:rsidRPr="005354AD">
        <w:rPr>
          <w:rFonts w:ascii="GHEA Grapalat" w:hAnsi="GHEA Grapalat" w:cs="Sylfaen"/>
          <w:sz w:val="20"/>
          <w:lang w:val="pt-BR"/>
        </w:rPr>
        <w:t xml:space="preserve"> </w:t>
      </w:r>
      <w:r w:rsidRPr="005354AD">
        <w:rPr>
          <w:rFonts w:ascii="GHEA Grapalat" w:hAnsi="GHEA Grapalat" w:cs="Sylfaen"/>
          <w:sz w:val="20"/>
          <w:u w:val="single"/>
          <w:lang w:val="pt-BR"/>
        </w:rPr>
        <w:tab/>
      </w:r>
      <w:r w:rsidRPr="005354AD">
        <w:rPr>
          <w:rFonts w:ascii="GHEA Grapalat" w:hAnsi="GHEA Grapalat" w:cs="Sylfaen"/>
          <w:sz w:val="20"/>
          <w:u w:val="single"/>
          <w:lang w:val="pt-BR"/>
        </w:rPr>
        <w:tab/>
      </w:r>
      <w:r w:rsidRPr="005354AD">
        <w:rPr>
          <w:rFonts w:ascii="GHEA Grapalat" w:hAnsi="GHEA Grapalat" w:cs="Sylfaen"/>
          <w:sz w:val="20"/>
          <w:u w:val="single"/>
          <w:lang w:val="pt-BR"/>
        </w:rPr>
        <w:tab/>
      </w:r>
      <w:r w:rsidRPr="005354AD">
        <w:rPr>
          <w:rFonts w:ascii="GHEA Grapalat" w:hAnsi="GHEA Grapalat" w:cs="Sylfaen"/>
          <w:sz w:val="20"/>
          <w:u w:val="single"/>
          <w:lang w:val="pt-BR"/>
        </w:rPr>
        <w:tab/>
      </w:r>
    </w:p>
    <w:p w14:paraId="1BD2F355" w14:textId="77777777" w:rsidR="00034160" w:rsidRPr="005354AD" w:rsidRDefault="00FB0689">
      <w:pPr>
        <w:tabs>
          <w:tab w:val="left" w:pos="360"/>
          <w:tab w:val="left" w:pos="540"/>
        </w:tabs>
        <w:ind w:left="-540" w:firstLine="180"/>
        <w:jc w:val="both"/>
        <w:rPr>
          <w:rFonts w:ascii="GHEA Grapalat" w:hAnsi="GHEA Grapalat" w:cs="Sylfaen"/>
          <w:sz w:val="12"/>
          <w:szCs w:val="16"/>
          <w:lang w:val="pt-BR"/>
        </w:rPr>
      </w:pPr>
      <w:r w:rsidRPr="005354AD">
        <w:rPr>
          <w:rFonts w:ascii="GHEA Grapalat" w:hAnsi="GHEA Grapalat" w:cs="Sylfaen"/>
          <w:sz w:val="20"/>
          <w:lang w:val="pt-BR"/>
        </w:rPr>
        <w:tab/>
      </w:r>
      <w:r w:rsidRPr="005354AD">
        <w:rPr>
          <w:rFonts w:ascii="GHEA Grapalat" w:hAnsi="GHEA Grapalat" w:cs="Sylfaen"/>
          <w:sz w:val="20"/>
          <w:lang w:val="pt-BR"/>
        </w:rPr>
        <w:tab/>
      </w:r>
      <w:r w:rsidRPr="005354AD">
        <w:rPr>
          <w:rFonts w:ascii="GHEA Grapalat" w:hAnsi="GHEA Grapalat" w:cs="Sylfaen"/>
          <w:sz w:val="20"/>
          <w:lang w:val="pt-BR"/>
        </w:rPr>
        <w:tab/>
      </w:r>
      <w:r w:rsidRPr="005354AD">
        <w:rPr>
          <w:rFonts w:ascii="GHEA Grapalat" w:hAnsi="GHEA Grapalat" w:cs="Sylfaen"/>
          <w:sz w:val="20"/>
          <w:lang w:val="pt-BR"/>
        </w:rPr>
        <w:tab/>
      </w:r>
      <w:r w:rsidRPr="005354AD">
        <w:rPr>
          <w:rFonts w:ascii="GHEA Grapalat" w:hAnsi="GHEA Grapalat" w:cs="Sylfaen"/>
          <w:sz w:val="20"/>
          <w:lang w:val="pt-BR"/>
        </w:rPr>
        <w:tab/>
      </w:r>
      <w:r w:rsidRPr="005354AD">
        <w:rPr>
          <w:rFonts w:ascii="GHEA Grapalat" w:hAnsi="GHEA Grapalat" w:cs="Sylfaen"/>
          <w:sz w:val="20"/>
          <w:lang w:val="pt-BR"/>
        </w:rPr>
        <w:tab/>
        <w:t xml:space="preserve">        </w:t>
      </w:r>
      <w:proofErr w:type="spellStart"/>
      <w:r w:rsidRPr="005354AD">
        <w:rPr>
          <w:rFonts w:ascii="GHEA Grapalat" w:hAnsi="GHEA Grapalat" w:cs="Sylfaen"/>
          <w:sz w:val="12"/>
          <w:szCs w:val="16"/>
        </w:rPr>
        <w:t>Գնորդի</w:t>
      </w:r>
      <w:proofErr w:type="spellEnd"/>
      <w:r w:rsidRPr="005354AD">
        <w:rPr>
          <w:rFonts w:ascii="GHEA Grapalat" w:hAnsi="GHEA Grapalat" w:cs="Sylfaen"/>
          <w:sz w:val="12"/>
          <w:szCs w:val="16"/>
          <w:lang w:val="pt-BR"/>
        </w:rPr>
        <w:t xml:space="preserve"> </w:t>
      </w:r>
      <w:proofErr w:type="spellStart"/>
      <w:r w:rsidRPr="005354AD">
        <w:rPr>
          <w:rFonts w:ascii="GHEA Grapalat" w:hAnsi="GHEA Grapalat" w:cs="Sylfaen"/>
          <w:sz w:val="12"/>
          <w:szCs w:val="16"/>
        </w:rPr>
        <w:t>անվանումը</w:t>
      </w:r>
      <w:proofErr w:type="spellEnd"/>
      <w:r w:rsidRPr="005354AD">
        <w:rPr>
          <w:rFonts w:ascii="GHEA Grapalat" w:hAnsi="GHEA Grapalat" w:cs="Sylfaen"/>
          <w:sz w:val="12"/>
          <w:szCs w:val="16"/>
          <w:lang w:val="pt-BR"/>
        </w:rPr>
        <w:t xml:space="preserve">     </w:t>
      </w:r>
      <w:r w:rsidRPr="005354AD">
        <w:rPr>
          <w:rFonts w:ascii="GHEA Grapalat" w:hAnsi="GHEA Grapalat" w:cs="Sylfaen"/>
          <w:sz w:val="12"/>
          <w:szCs w:val="16"/>
          <w:lang w:val="pt-BR"/>
        </w:rPr>
        <w:tab/>
      </w:r>
      <w:r w:rsidRPr="005354AD">
        <w:rPr>
          <w:rFonts w:ascii="GHEA Grapalat" w:hAnsi="GHEA Grapalat" w:cs="Sylfaen"/>
          <w:sz w:val="12"/>
          <w:szCs w:val="16"/>
          <w:lang w:val="pt-BR"/>
        </w:rPr>
        <w:tab/>
      </w:r>
      <w:r w:rsidRPr="005354AD">
        <w:rPr>
          <w:rFonts w:ascii="GHEA Grapalat" w:hAnsi="GHEA Grapalat" w:cs="Sylfaen"/>
          <w:sz w:val="12"/>
          <w:szCs w:val="16"/>
          <w:lang w:val="pt-BR"/>
        </w:rPr>
        <w:tab/>
      </w:r>
      <w:r w:rsidRPr="005354AD">
        <w:rPr>
          <w:rFonts w:ascii="GHEA Grapalat" w:hAnsi="GHEA Grapalat" w:cs="Sylfaen"/>
          <w:sz w:val="12"/>
          <w:szCs w:val="16"/>
          <w:lang w:val="pt-BR"/>
        </w:rPr>
        <w:tab/>
        <w:t xml:space="preserve">            </w:t>
      </w:r>
      <w:proofErr w:type="spellStart"/>
      <w:r w:rsidRPr="005354AD">
        <w:rPr>
          <w:rFonts w:ascii="GHEA Grapalat" w:hAnsi="GHEA Grapalat" w:cs="Sylfaen"/>
          <w:sz w:val="12"/>
          <w:szCs w:val="16"/>
        </w:rPr>
        <w:t>Վաճառողի</w:t>
      </w:r>
      <w:proofErr w:type="spellEnd"/>
      <w:r w:rsidRPr="005354AD">
        <w:rPr>
          <w:rFonts w:ascii="GHEA Grapalat" w:hAnsi="GHEA Grapalat" w:cs="Sylfaen"/>
          <w:sz w:val="12"/>
          <w:szCs w:val="16"/>
          <w:lang w:val="pt-BR"/>
        </w:rPr>
        <w:t xml:space="preserve"> </w:t>
      </w:r>
      <w:proofErr w:type="spellStart"/>
      <w:r w:rsidRPr="005354AD">
        <w:rPr>
          <w:rFonts w:ascii="GHEA Grapalat" w:hAnsi="GHEA Grapalat" w:cs="Sylfaen"/>
          <w:sz w:val="12"/>
          <w:szCs w:val="16"/>
        </w:rPr>
        <w:t>անվանումը</w:t>
      </w:r>
      <w:proofErr w:type="spellEnd"/>
      <w:r w:rsidRPr="005354AD">
        <w:rPr>
          <w:rFonts w:ascii="GHEA Grapalat" w:hAnsi="GHEA Grapalat" w:cs="Sylfaen"/>
          <w:sz w:val="12"/>
          <w:szCs w:val="16"/>
          <w:lang w:val="pt-BR"/>
        </w:rPr>
        <w:tab/>
      </w:r>
    </w:p>
    <w:p w14:paraId="06CDC8E4" w14:textId="77777777" w:rsidR="00034160" w:rsidRPr="005354AD" w:rsidRDefault="00FB0689">
      <w:pPr>
        <w:tabs>
          <w:tab w:val="left" w:pos="360"/>
          <w:tab w:val="left" w:pos="540"/>
        </w:tabs>
        <w:ind w:right="-360"/>
        <w:jc w:val="both"/>
        <w:rPr>
          <w:rFonts w:ascii="GHEA Grapalat" w:hAnsi="GHEA Grapalat" w:cs="Sylfaen"/>
          <w:sz w:val="20"/>
          <w:u w:val="single"/>
          <w:lang w:val="hy-AM"/>
        </w:rPr>
      </w:pPr>
      <w:r w:rsidRPr="005354AD">
        <w:rPr>
          <w:rFonts w:ascii="GHEA Grapalat" w:hAnsi="GHEA Grapalat" w:cs="Sylfaen"/>
          <w:sz w:val="20"/>
          <w:lang w:val="hy-AM"/>
        </w:rPr>
        <w:t xml:space="preserve">(այսուհետ` </w:t>
      </w:r>
      <w:proofErr w:type="spellStart"/>
      <w:r w:rsidRPr="005354AD">
        <w:rPr>
          <w:rFonts w:ascii="GHEA Grapalat" w:hAnsi="GHEA Grapalat" w:cs="Sylfaen"/>
          <w:sz w:val="20"/>
        </w:rPr>
        <w:t>Վաճառող</w:t>
      </w:r>
      <w:proofErr w:type="spellEnd"/>
      <w:r w:rsidRPr="005354AD">
        <w:rPr>
          <w:rFonts w:ascii="GHEA Grapalat" w:hAnsi="GHEA Grapalat" w:cs="Sylfaen"/>
          <w:sz w:val="20"/>
          <w:lang w:val="hy-AM"/>
        </w:rPr>
        <w:t>)</w:t>
      </w:r>
      <w:r w:rsidRPr="005354AD">
        <w:rPr>
          <w:rFonts w:ascii="GHEA Grapalat" w:hAnsi="GHEA Grapalat" w:cs="Sylfaen"/>
          <w:sz w:val="20"/>
          <w:lang w:val="pt-BR"/>
        </w:rPr>
        <w:t xml:space="preserve"> </w:t>
      </w:r>
      <w:proofErr w:type="spellStart"/>
      <w:r w:rsidRPr="005354AD">
        <w:rPr>
          <w:rFonts w:ascii="GHEA Grapalat" w:hAnsi="GHEA Grapalat" w:cs="Sylfaen"/>
          <w:sz w:val="20"/>
        </w:rPr>
        <w:t>միջև</w:t>
      </w:r>
      <w:proofErr w:type="spellEnd"/>
      <w:r w:rsidRPr="005354AD">
        <w:rPr>
          <w:rFonts w:ascii="GHEA Grapalat" w:hAnsi="GHEA Grapalat" w:cs="Sylfaen"/>
          <w:sz w:val="20"/>
          <w:lang w:val="pt-BR"/>
        </w:rPr>
        <w:t xml:space="preserve"> 20     </w:t>
      </w:r>
      <w:r w:rsidRPr="005354AD">
        <w:rPr>
          <w:rFonts w:ascii="GHEA Grapalat" w:hAnsi="GHEA Grapalat" w:cs="Sylfaen"/>
          <w:sz w:val="20"/>
        </w:rPr>
        <w:t>թ</w:t>
      </w:r>
      <w:r w:rsidRPr="005354AD">
        <w:rPr>
          <w:rFonts w:ascii="GHEA Grapalat" w:hAnsi="GHEA Grapalat" w:cs="Sylfaen"/>
          <w:sz w:val="20"/>
          <w:lang w:val="pt-BR"/>
        </w:rPr>
        <w:t xml:space="preserve">. </w:t>
      </w:r>
      <w:r w:rsidRPr="005354AD">
        <w:rPr>
          <w:rFonts w:ascii="GHEA Grapalat" w:hAnsi="GHEA Grapalat" w:cs="Sylfaen"/>
          <w:sz w:val="20"/>
          <w:u w:val="single"/>
          <w:lang w:val="pt-BR"/>
        </w:rPr>
        <w:tab/>
      </w:r>
      <w:r w:rsidRPr="005354AD">
        <w:rPr>
          <w:rFonts w:ascii="GHEA Grapalat" w:hAnsi="GHEA Grapalat" w:cs="Sylfaen"/>
          <w:sz w:val="20"/>
          <w:u w:val="single"/>
          <w:lang w:val="pt-BR"/>
        </w:rPr>
        <w:tab/>
      </w:r>
      <w:r w:rsidRPr="005354AD">
        <w:rPr>
          <w:rFonts w:ascii="GHEA Grapalat" w:hAnsi="GHEA Grapalat" w:cs="Sylfaen"/>
          <w:sz w:val="20"/>
          <w:u w:val="single"/>
          <w:lang w:val="pt-BR"/>
        </w:rPr>
        <w:tab/>
      </w:r>
      <w:r w:rsidRPr="005354AD">
        <w:rPr>
          <w:rFonts w:ascii="GHEA Grapalat" w:hAnsi="GHEA Grapalat" w:cs="Sylfaen"/>
          <w:sz w:val="20"/>
          <w:u w:val="single"/>
          <w:lang w:val="pt-BR"/>
        </w:rPr>
        <w:tab/>
      </w:r>
      <w:r w:rsidRPr="005354AD">
        <w:rPr>
          <w:rFonts w:ascii="GHEA Grapalat" w:hAnsi="GHEA Grapalat" w:cs="Sylfaen"/>
          <w:sz w:val="20"/>
          <w:lang w:val="hy-AM"/>
        </w:rPr>
        <w:t xml:space="preserve"> -ին կնքված N </w:t>
      </w:r>
      <w:r w:rsidRPr="005354AD">
        <w:rPr>
          <w:rFonts w:ascii="GHEA Grapalat" w:hAnsi="GHEA Grapalat" w:cs="Sylfaen"/>
          <w:sz w:val="20"/>
          <w:u w:val="single"/>
          <w:lang w:val="hy-AM"/>
        </w:rPr>
        <w:tab/>
      </w:r>
      <w:r w:rsidRPr="005354AD">
        <w:rPr>
          <w:rFonts w:ascii="GHEA Grapalat" w:hAnsi="GHEA Grapalat" w:cs="Sylfaen"/>
          <w:sz w:val="20"/>
          <w:u w:val="single"/>
          <w:lang w:val="hy-AM"/>
        </w:rPr>
        <w:tab/>
      </w:r>
      <w:r w:rsidRPr="005354AD">
        <w:rPr>
          <w:rFonts w:ascii="GHEA Grapalat" w:hAnsi="GHEA Grapalat" w:cs="Sylfaen"/>
          <w:sz w:val="20"/>
          <w:u w:val="single"/>
          <w:lang w:val="hy-AM"/>
        </w:rPr>
        <w:tab/>
      </w:r>
      <w:r w:rsidRPr="005354AD">
        <w:rPr>
          <w:rFonts w:ascii="GHEA Grapalat" w:hAnsi="GHEA Grapalat" w:cs="Sylfaen"/>
          <w:sz w:val="20"/>
          <w:u w:val="single"/>
          <w:lang w:val="hy-AM"/>
        </w:rPr>
        <w:tab/>
      </w:r>
    </w:p>
    <w:p w14:paraId="1FA09178" w14:textId="77777777" w:rsidR="00034160" w:rsidRPr="005354AD" w:rsidRDefault="00FB0689">
      <w:pPr>
        <w:tabs>
          <w:tab w:val="left" w:pos="360"/>
          <w:tab w:val="left" w:pos="540"/>
        </w:tabs>
        <w:ind w:right="-360"/>
        <w:jc w:val="both"/>
        <w:rPr>
          <w:rFonts w:ascii="GHEA Grapalat" w:hAnsi="GHEA Grapalat" w:cs="Sylfaen"/>
          <w:sz w:val="12"/>
          <w:szCs w:val="16"/>
          <w:lang w:val="hy-AM"/>
        </w:rPr>
      </w:pPr>
      <w:r w:rsidRPr="005354AD">
        <w:rPr>
          <w:rFonts w:ascii="GHEA Grapalat" w:hAnsi="GHEA Grapalat" w:cs="Sylfaen"/>
          <w:sz w:val="12"/>
          <w:szCs w:val="16"/>
          <w:lang w:val="hy-AM"/>
        </w:rPr>
        <w:tab/>
      </w:r>
      <w:r w:rsidRPr="005354AD">
        <w:rPr>
          <w:rFonts w:ascii="GHEA Grapalat" w:hAnsi="GHEA Grapalat" w:cs="Sylfaen"/>
          <w:sz w:val="12"/>
          <w:szCs w:val="16"/>
          <w:lang w:val="hy-AM"/>
        </w:rPr>
        <w:tab/>
      </w:r>
      <w:r w:rsidRPr="005354AD">
        <w:rPr>
          <w:rFonts w:ascii="GHEA Grapalat" w:hAnsi="GHEA Grapalat" w:cs="Sylfaen"/>
          <w:sz w:val="12"/>
          <w:szCs w:val="16"/>
          <w:lang w:val="hy-AM"/>
        </w:rPr>
        <w:tab/>
      </w:r>
      <w:r w:rsidRPr="005354AD">
        <w:rPr>
          <w:rFonts w:ascii="GHEA Grapalat" w:hAnsi="GHEA Grapalat" w:cs="Sylfaen"/>
          <w:sz w:val="12"/>
          <w:szCs w:val="16"/>
          <w:lang w:val="hy-AM"/>
        </w:rPr>
        <w:tab/>
      </w:r>
      <w:r w:rsidRPr="005354AD">
        <w:rPr>
          <w:rFonts w:ascii="GHEA Grapalat" w:hAnsi="GHEA Grapalat" w:cs="Sylfaen"/>
          <w:sz w:val="12"/>
          <w:szCs w:val="16"/>
          <w:lang w:val="hy-AM"/>
        </w:rPr>
        <w:tab/>
      </w:r>
      <w:r w:rsidRPr="005354AD">
        <w:rPr>
          <w:rFonts w:ascii="GHEA Grapalat" w:hAnsi="GHEA Grapalat" w:cs="Sylfaen"/>
          <w:sz w:val="12"/>
          <w:szCs w:val="16"/>
          <w:lang w:val="hy-AM"/>
        </w:rPr>
        <w:tab/>
      </w:r>
      <w:r w:rsidRPr="005354AD">
        <w:rPr>
          <w:rFonts w:ascii="GHEA Grapalat" w:hAnsi="GHEA Grapalat" w:cs="Sylfaen"/>
          <w:sz w:val="12"/>
          <w:szCs w:val="16"/>
          <w:lang w:val="hy-AM"/>
        </w:rPr>
        <w:tab/>
        <w:t>պայմանագրի կնքման ամսաթիվը</w:t>
      </w:r>
      <w:r w:rsidRPr="005354AD">
        <w:rPr>
          <w:rFonts w:ascii="GHEA Grapalat" w:hAnsi="GHEA Grapalat" w:cs="Sylfaen"/>
          <w:sz w:val="12"/>
          <w:szCs w:val="16"/>
          <w:lang w:val="hy-AM"/>
        </w:rPr>
        <w:tab/>
      </w:r>
      <w:r w:rsidRPr="005354AD">
        <w:rPr>
          <w:rFonts w:ascii="GHEA Grapalat" w:hAnsi="GHEA Grapalat" w:cs="Sylfaen"/>
          <w:sz w:val="12"/>
          <w:szCs w:val="16"/>
          <w:lang w:val="hy-AM"/>
        </w:rPr>
        <w:tab/>
      </w:r>
      <w:r w:rsidRPr="005354AD">
        <w:rPr>
          <w:rFonts w:ascii="GHEA Grapalat" w:hAnsi="GHEA Grapalat" w:cs="Sylfaen"/>
          <w:sz w:val="12"/>
          <w:szCs w:val="16"/>
          <w:lang w:val="hy-AM"/>
        </w:rPr>
        <w:tab/>
        <w:t xml:space="preserve">      պայմանագրի համարը</w:t>
      </w:r>
      <w:r w:rsidRPr="005354AD">
        <w:rPr>
          <w:rFonts w:ascii="GHEA Grapalat" w:hAnsi="GHEA Grapalat" w:cs="Sylfaen"/>
          <w:sz w:val="12"/>
          <w:szCs w:val="16"/>
          <w:lang w:val="hy-AM"/>
        </w:rPr>
        <w:tab/>
      </w:r>
      <w:r w:rsidRPr="005354AD">
        <w:rPr>
          <w:rFonts w:ascii="GHEA Grapalat" w:hAnsi="GHEA Grapalat" w:cs="Sylfaen"/>
          <w:sz w:val="12"/>
          <w:szCs w:val="16"/>
          <w:lang w:val="hy-AM"/>
        </w:rPr>
        <w:tab/>
      </w:r>
    </w:p>
    <w:p w14:paraId="6DF97CBC" w14:textId="77777777" w:rsidR="00034160" w:rsidRPr="005354AD" w:rsidRDefault="00FB0689">
      <w:pPr>
        <w:tabs>
          <w:tab w:val="left" w:pos="360"/>
          <w:tab w:val="left" w:pos="540"/>
        </w:tabs>
        <w:jc w:val="both"/>
        <w:rPr>
          <w:rFonts w:ascii="GHEA Grapalat" w:hAnsi="GHEA Grapalat" w:cs="Sylfaen"/>
          <w:sz w:val="20"/>
          <w:lang w:val="hy-AM"/>
        </w:rPr>
      </w:pPr>
      <w:r w:rsidRPr="005354AD">
        <w:rPr>
          <w:rFonts w:ascii="GHEA Grapalat" w:hAnsi="GHEA Grapalat" w:cs="Sylfaen"/>
          <w:sz w:val="20"/>
          <w:lang w:val="hy-AM"/>
        </w:rPr>
        <w:t xml:space="preserve">պայմանագրի շրջանակներում Վաճառողը  20  թ. </w:t>
      </w:r>
      <w:r w:rsidRPr="005354AD">
        <w:rPr>
          <w:rFonts w:ascii="GHEA Grapalat" w:hAnsi="GHEA Grapalat" w:cs="Sylfaen"/>
          <w:sz w:val="20"/>
          <w:u w:val="single"/>
          <w:lang w:val="hy-AM"/>
        </w:rPr>
        <w:tab/>
      </w:r>
      <w:r w:rsidRPr="005354AD">
        <w:rPr>
          <w:rFonts w:ascii="GHEA Grapalat" w:hAnsi="GHEA Grapalat" w:cs="Sylfaen"/>
          <w:sz w:val="20"/>
          <w:u w:val="single"/>
          <w:lang w:val="hy-AM"/>
        </w:rPr>
        <w:tab/>
      </w:r>
      <w:r w:rsidRPr="005354AD">
        <w:rPr>
          <w:rFonts w:ascii="GHEA Grapalat" w:hAnsi="GHEA Grapalat" w:cs="Sylfaen"/>
          <w:sz w:val="20"/>
          <w:u w:val="single"/>
          <w:lang w:val="hy-AM"/>
        </w:rPr>
        <w:tab/>
      </w:r>
      <w:r w:rsidRPr="005354AD">
        <w:rPr>
          <w:rFonts w:ascii="GHEA Grapalat" w:hAnsi="GHEA Grapalat" w:cs="Sylfaen"/>
          <w:sz w:val="20"/>
          <w:lang w:val="hy-AM"/>
        </w:rPr>
        <w:t>-ին հանձնման-ընդունման նպատակով Գնորդին հանձնեց ստորև նշված ապրանքները.</w:t>
      </w:r>
    </w:p>
    <w:p w14:paraId="173337D4" w14:textId="77777777" w:rsidR="00034160" w:rsidRPr="005354AD" w:rsidRDefault="00FB0689">
      <w:pPr>
        <w:tabs>
          <w:tab w:val="left" w:pos="2972"/>
        </w:tabs>
        <w:jc w:val="both"/>
        <w:rPr>
          <w:rFonts w:ascii="GHEA Grapalat" w:hAnsi="GHEA Grapalat" w:cs="Sylfaen"/>
          <w:sz w:val="20"/>
          <w:lang w:val="hy-AM"/>
        </w:rPr>
      </w:pPr>
      <w:r w:rsidRPr="005354AD">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2"/>
        <w:gridCol w:w="2062"/>
        <w:gridCol w:w="1784"/>
      </w:tblGrid>
      <w:tr w:rsidR="00034160" w:rsidRPr="005354AD" w14:paraId="24CE701A" w14:textId="77777777">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2F1797D" w14:textId="77777777" w:rsidR="00034160" w:rsidRPr="005354AD" w:rsidRDefault="00FB0689">
            <w:pPr>
              <w:jc w:val="center"/>
              <w:rPr>
                <w:rFonts w:ascii="GHEA Grapalat" w:hAnsi="GHEA Grapalat" w:cs="Sylfaen"/>
                <w:bCs/>
                <w:sz w:val="18"/>
                <w:szCs w:val="18"/>
                <w:lang w:eastAsia="ru-RU"/>
              </w:rPr>
            </w:pPr>
            <w:proofErr w:type="spellStart"/>
            <w:r w:rsidRPr="005354AD">
              <w:rPr>
                <w:rFonts w:ascii="GHEA Grapalat" w:hAnsi="GHEA Grapalat" w:cs="Sylfaen"/>
                <w:bCs/>
                <w:sz w:val="18"/>
                <w:szCs w:val="18"/>
                <w:lang w:eastAsia="ru-RU"/>
              </w:rPr>
              <w:t>Ապրանքի</w:t>
            </w:r>
            <w:proofErr w:type="spellEnd"/>
          </w:p>
        </w:tc>
      </w:tr>
      <w:tr w:rsidR="00034160" w:rsidRPr="005354AD" w14:paraId="254D512C" w14:textId="777777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EAF580F" w14:textId="77777777" w:rsidR="00034160" w:rsidRPr="005354AD" w:rsidRDefault="00FB0689">
            <w:pPr>
              <w:jc w:val="center"/>
              <w:rPr>
                <w:rFonts w:ascii="GHEA Grapalat" w:hAnsi="GHEA Grapalat"/>
                <w:sz w:val="18"/>
                <w:szCs w:val="18"/>
              </w:rPr>
            </w:pPr>
            <w:proofErr w:type="spellStart"/>
            <w:r w:rsidRPr="005354A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47D1FD48" w14:textId="77777777" w:rsidR="00034160" w:rsidRPr="005354AD" w:rsidRDefault="00FB0689">
            <w:pPr>
              <w:jc w:val="center"/>
              <w:rPr>
                <w:rFonts w:ascii="GHEA Grapalat" w:hAnsi="GHEA Grapalat"/>
                <w:sz w:val="18"/>
                <w:szCs w:val="18"/>
              </w:rPr>
            </w:pPr>
            <w:proofErr w:type="spellStart"/>
            <w:r w:rsidRPr="005354AD">
              <w:rPr>
                <w:rFonts w:ascii="GHEA Grapalat" w:hAnsi="GHEA Grapalat" w:cs="Sylfaen"/>
                <w:sz w:val="18"/>
                <w:szCs w:val="18"/>
              </w:rPr>
              <w:t>չափման</w:t>
            </w:r>
            <w:proofErr w:type="spellEnd"/>
            <w:r w:rsidRPr="005354AD">
              <w:rPr>
                <w:rFonts w:ascii="GHEA Grapalat" w:hAnsi="GHEA Grapalat" w:cs="Sylfaen"/>
                <w:sz w:val="18"/>
                <w:szCs w:val="18"/>
              </w:rPr>
              <w:t xml:space="preserve"> </w:t>
            </w:r>
            <w:proofErr w:type="spellStart"/>
            <w:r w:rsidRPr="005354AD">
              <w:rPr>
                <w:rFonts w:ascii="GHEA Grapalat" w:hAnsi="GHEA Grapalat" w:cs="Sylfaen"/>
                <w:sz w:val="18"/>
                <w:szCs w:val="18"/>
              </w:rPr>
              <w:t>միավորը</w:t>
            </w:r>
            <w:proofErr w:type="spellEnd"/>
            <w:r w:rsidRPr="005354A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DEE9815" w14:textId="77777777" w:rsidR="00034160" w:rsidRPr="005354AD" w:rsidRDefault="00FB0689">
            <w:pPr>
              <w:jc w:val="center"/>
              <w:rPr>
                <w:rFonts w:ascii="GHEA Grapalat" w:hAnsi="GHEA Grapalat"/>
                <w:sz w:val="18"/>
                <w:szCs w:val="18"/>
              </w:rPr>
            </w:pPr>
            <w:proofErr w:type="spellStart"/>
            <w:r w:rsidRPr="005354AD">
              <w:rPr>
                <w:rFonts w:ascii="GHEA Grapalat" w:hAnsi="GHEA Grapalat" w:cs="Sylfaen"/>
                <w:sz w:val="18"/>
                <w:szCs w:val="18"/>
              </w:rPr>
              <w:t>քանակը</w:t>
            </w:r>
            <w:proofErr w:type="spellEnd"/>
            <w:r w:rsidRPr="005354AD">
              <w:rPr>
                <w:rFonts w:ascii="GHEA Grapalat" w:hAnsi="GHEA Grapalat"/>
                <w:sz w:val="18"/>
                <w:szCs w:val="18"/>
              </w:rPr>
              <w:t xml:space="preserve"> (</w:t>
            </w:r>
            <w:proofErr w:type="spellStart"/>
            <w:r w:rsidRPr="005354AD">
              <w:rPr>
                <w:rFonts w:ascii="GHEA Grapalat" w:hAnsi="GHEA Grapalat" w:cs="Sylfaen"/>
                <w:sz w:val="18"/>
                <w:szCs w:val="18"/>
              </w:rPr>
              <w:t>փաստացի</w:t>
            </w:r>
            <w:proofErr w:type="spellEnd"/>
            <w:r w:rsidRPr="005354AD">
              <w:rPr>
                <w:rFonts w:ascii="GHEA Grapalat" w:hAnsi="GHEA Grapalat"/>
                <w:sz w:val="18"/>
                <w:szCs w:val="18"/>
              </w:rPr>
              <w:t>)</w:t>
            </w:r>
          </w:p>
        </w:tc>
      </w:tr>
      <w:tr w:rsidR="00034160" w:rsidRPr="005354AD" w14:paraId="72306F3B" w14:textId="777777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22FBBE9" w14:textId="77777777" w:rsidR="00034160" w:rsidRPr="005354AD" w:rsidRDefault="0003416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C489298" w14:textId="77777777" w:rsidR="00034160" w:rsidRPr="005354AD" w:rsidRDefault="0003416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72C867F" w14:textId="77777777" w:rsidR="00034160" w:rsidRPr="005354AD" w:rsidRDefault="00034160">
            <w:pPr>
              <w:jc w:val="center"/>
              <w:rPr>
                <w:rFonts w:ascii="GHEA Grapalat" w:hAnsi="GHEA Grapalat" w:cs="Sylfaen"/>
                <w:sz w:val="18"/>
                <w:szCs w:val="18"/>
                <w:lang w:val="ru-RU" w:eastAsia="ru-RU"/>
              </w:rPr>
            </w:pPr>
          </w:p>
        </w:tc>
      </w:tr>
      <w:tr w:rsidR="00034160" w:rsidRPr="005354AD" w14:paraId="6DDE3570" w14:textId="7777777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7281402" w14:textId="77777777" w:rsidR="00034160" w:rsidRPr="005354AD" w:rsidRDefault="0003416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7946804" w14:textId="77777777" w:rsidR="00034160" w:rsidRPr="005354AD" w:rsidRDefault="0003416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36752BF" w14:textId="77777777" w:rsidR="00034160" w:rsidRPr="005354AD" w:rsidRDefault="00034160">
            <w:pPr>
              <w:jc w:val="center"/>
              <w:rPr>
                <w:rFonts w:ascii="GHEA Grapalat" w:hAnsi="GHEA Grapalat" w:cs="Sylfaen"/>
                <w:sz w:val="18"/>
                <w:szCs w:val="18"/>
                <w:lang w:val="ru-RU" w:eastAsia="ru-RU"/>
              </w:rPr>
            </w:pPr>
          </w:p>
        </w:tc>
      </w:tr>
    </w:tbl>
    <w:p w14:paraId="00B4F18B" w14:textId="77777777" w:rsidR="00034160" w:rsidRPr="005354AD" w:rsidRDefault="00034160">
      <w:pPr>
        <w:tabs>
          <w:tab w:val="left" w:pos="360"/>
          <w:tab w:val="left" w:pos="540"/>
        </w:tabs>
        <w:jc w:val="both"/>
        <w:rPr>
          <w:rFonts w:ascii="GHEA Grapalat" w:hAnsi="GHEA Grapalat" w:cs="Sylfaen"/>
          <w:lang w:eastAsia="ru-RU"/>
        </w:rPr>
      </w:pPr>
    </w:p>
    <w:p w14:paraId="38A30BAE" w14:textId="77777777" w:rsidR="00034160" w:rsidRPr="005354AD" w:rsidRDefault="00FB0689">
      <w:pPr>
        <w:tabs>
          <w:tab w:val="left" w:pos="360"/>
          <w:tab w:val="left" w:pos="540"/>
        </w:tabs>
        <w:jc w:val="both"/>
        <w:rPr>
          <w:rFonts w:ascii="GHEA Grapalat" w:hAnsi="GHEA Grapalat" w:cs="Sylfaen"/>
          <w:sz w:val="20"/>
        </w:rPr>
      </w:pPr>
      <w:proofErr w:type="spellStart"/>
      <w:r w:rsidRPr="005354AD">
        <w:rPr>
          <w:rFonts w:ascii="GHEA Grapalat" w:hAnsi="GHEA Grapalat" w:cs="Sylfaen"/>
          <w:sz w:val="20"/>
        </w:rPr>
        <w:t>Սույն</w:t>
      </w:r>
      <w:proofErr w:type="spellEnd"/>
      <w:r w:rsidRPr="005354AD">
        <w:rPr>
          <w:rFonts w:ascii="GHEA Grapalat" w:hAnsi="GHEA Grapalat" w:cs="Sylfaen"/>
          <w:sz w:val="20"/>
        </w:rPr>
        <w:t xml:space="preserve"> </w:t>
      </w:r>
      <w:proofErr w:type="spellStart"/>
      <w:r w:rsidRPr="005354AD">
        <w:rPr>
          <w:rFonts w:ascii="GHEA Grapalat" w:hAnsi="GHEA Grapalat" w:cs="Sylfaen"/>
          <w:sz w:val="20"/>
        </w:rPr>
        <w:t>ակտը</w:t>
      </w:r>
      <w:proofErr w:type="spellEnd"/>
      <w:r w:rsidRPr="005354AD">
        <w:rPr>
          <w:rFonts w:ascii="GHEA Grapalat" w:hAnsi="GHEA Grapalat" w:cs="Sylfaen"/>
          <w:sz w:val="20"/>
        </w:rPr>
        <w:t xml:space="preserve"> </w:t>
      </w:r>
      <w:proofErr w:type="spellStart"/>
      <w:r w:rsidRPr="005354AD">
        <w:rPr>
          <w:rFonts w:ascii="GHEA Grapalat" w:hAnsi="GHEA Grapalat" w:cs="Sylfaen"/>
          <w:sz w:val="20"/>
        </w:rPr>
        <w:t>կազմված</w:t>
      </w:r>
      <w:proofErr w:type="spellEnd"/>
      <w:r w:rsidRPr="005354AD">
        <w:rPr>
          <w:rFonts w:ascii="GHEA Grapalat" w:hAnsi="GHEA Grapalat" w:cs="Sylfaen"/>
          <w:sz w:val="20"/>
        </w:rPr>
        <w:t xml:space="preserve"> է 2 </w:t>
      </w:r>
      <w:proofErr w:type="spellStart"/>
      <w:r w:rsidRPr="005354AD">
        <w:rPr>
          <w:rFonts w:ascii="GHEA Grapalat" w:hAnsi="GHEA Grapalat" w:cs="Sylfaen"/>
          <w:sz w:val="20"/>
        </w:rPr>
        <w:t>օրինակից</w:t>
      </w:r>
      <w:proofErr w:type="spellEnd"/>
      <w:r w:rsidRPr="005354AD">
        <w:rPr>
          <w:rFonts w:ascii="GHEA Grapalat" w:hAnsi="GHEA Grapalat" w:cs="Sylfaen"/>
          <w:sz w:val="20"/>
        </w:rPr>
        <w:t xml:space="preserve">, </w:t>
      </w:r>
      <w:proofErr w:type="spellStart"/>
      <w:r w:rsidRPr="005354AD">
        <w:rPr>
          <w:rFonts w:ascii="GHEA Grapalat" w:hAnsi="GHEA Grapalat" w:cs="Sylfaen"/>
          <w:sz w:val="20"/>
        </w:rPr>
        <w:t>յուրաքանչյուր</w:t>
      </w:r>
      <w:proofErr w:type="spellEnd"/>
      <w:r w:rsidRPr="005354AD">
        <w:rPr>
          <w:rFonts w:ascii="GHEA Grapalat" w:hAnsi="GHEA Grapalat" w:cs="Sylfaen"/>
          <w:sz w:val="20"/>
        </w:rPr>
        <w:t xml:space="preserve"> </w:t>
      </w:r>
      <w:proofErr w:type="spellStart"/>
      <w:r w:rsidRPr="005354AD">
        <w:rPr>
          <w:rFonts w:ascii="GHEA Grapalat" w:hAnsi="GHEA Grapalat" w:cs="Sylfaen"/>
          <w:sz w:val="20"/>
        </w:rPr>
        <w:t>կողմին</w:t>
      </w:r>
      <w:proofErr w:type="spellEnd"/>
      <w:r w:rsidRPr="005354AD">
        <w:rPr>
          <w:rFonts w:ascii="GHEA Grapalat" w:hAnsi="GHEA Grapalat" w:cs="Sylfaen"/>
          <w:sz w:val="20"/>
        </w:rPr>
        <w:t xml:space="preserve"> </w:t>
      </w:r>
      <w:proofErr w:type="spellStart"/>
      <w:r w:rsidRPr="005354AD">
        <w:rPr>
          <w:rFonts w:ascii="GHEA Grapalat" w:hAnsi="GHEA Grapalat" w:cs="Sylfaen"/>
          <w:sz w:val="20"/>
        </w:rPr>
        <w:t>տրամադրվում</w:t>
      </w:r>
      <w:proofErr w:type="spellEnd"/>
      <w:r w:rsidRPr="005354AD">
        <w:rPr>
          <w:rFonts w:ascii="GHEA Grapalat" w:hAnsi="GHEA Grapalat" w:cs="Sylfaen"/>
          <w:sz w:val="20"/>
        </w:rPr>
        <w:t xml:space="preserve"> է </w:t>
      </w:r>
      <w:proofErr w:type="spellStart"/>
      <w:r w:rsidRPr="005354AD">
        <w:rPr>
          <w:rFonts w:ascii="GHEA Grapalat" w:hAnsi="GHEA Grapalat" w:cs="Sylfaen"/>
          <w:sz w:val="20"/>
        </w:rPr>
        <w:t>մեկական</w:t>
      </w:r>
      <w:proofErr w:type="spellEnd"/>
      <w:r w:rsidRPr="005354AD">
        <w:rPr>
          <w:rFonts w:ascii="GHEA Grapalat" w:hAnsi="GHEA Grapalat" w:cs="Sylfaen"/>
          <w:sz w:val="20"/>
        </w:rPr>
        <w:t xml:space="preserve"> </w:t>
      </w:r>
      <w:proofErr w:type="spellStart"/>
      <w:r w:rsidRPr="005354AD">
        <w:rPr>
          <w:rFonts w:ascii="GHEA Grapalat" w:hAnsi="GHEA Grapalat" w:cs="Sylfaen"/>
          <w:sz w:val="20"/>
        </w:rPr>
        <w:t>օրինակ</w:t>
      </w:r>
      <w:proofErr w:type="spellEnd"/>
      <w:r w:rsidRPr="005354AD">
        <w:rPr>
          <w:rFonts w:ascii="GHEA Grapalat" w:hAnsi="GHEA Grapalat" w:cs="Sylfaen"/>
          <w:sz w:val="20"/>
        </w:rPr>
        <w:t>:</w:t>
      </w:r>
    </w:p>
    <w:p w14:paraId="6203F62A" w14:textId="77777777" w:rsidR="00034160" w:rsidRPr="005354AD" w:rsidRDefault="00034160">
      <w:pPr>
        <w:tabs>
          <w:tab w:val="left" w:pos="360"/>
          <w:tab w:val="left" w:pos="540"/>
        </w:tabs>
        <w:rPr>
          <w:rFonts w:ascii="GHEA Grapalat" w:hAnsi="GHEA Grapalat" w:cs="Sylfaen"/>
          <w:sz w:val="22"/>
          <w:szCs w:val="22"/>
          <w:lang w:val="hy-AM"/>
        </w:rPr>
      </w:pPr>
    </w:p>
    <w:p w14:paraId="4D079A66" w14:textId="77777777" w:rsidR="00034160" w:rsidRPr="005354AD" w:rsidRDefault="00034160">
      <w:pPr>
        <w:jc w:val="center"/>
        <w:rPr>
          <w:rFonts w:ascii="GHEA Grapalat" w:hAnsi="GHEA Grapalat" w:cs="Sylfaen"/>
          <w:sz w:val="22"/>
          <w:szCs w:val="22"/>
          <w:lang w:val="hy-AM"/>
        </w:rPr>
      </w:pPr>
    </w:p>
    <w:p w14:paraId="37BB1F89" w14:textId="77777777" w:rsidR="00034160" w:rsidRPr="005354AD" w:rsidRDefault="00034160">
      <w:pPr>
        <w:jc w:val="center"/>
        <w:rPr>
          <w:rFonts w:ascii="GHEA Grapalat" w:hAnsi="GHEA Grapalat" w:cs="Sylfaen"/>
          <w:sz w:val="14"/>
          <w:szCs w:val="14"/>
          <w:lang w:val="hy-AM"/>
        </w:rPr>
      </w:pPr>
    </w:p>
    <w:p w14:paraId="20B59480" w14:textId="77777777" w:rsidR="00034160" w:rsidRPr="005354AD" w:rsidRDefault="00034160">
      <w:pPr>
        <w:jc w:val="center"/>
        <w:rPr>
          <w:rFonts w:ascii="GHEA Grapalat" w:hAnsi="GHEA Grapalat" w:cs="Sylfaen"/>
          <w:sz w:val="22"/>
          <w:szCs w:val="22"/>
          <w:lang w:val="hy-AM"/>
        </w:rPr>
      </w:pPr>
    </w:p>
    <w:p w14:paraId="710EC225" w14:textId="77777777" w:rsidR="00034160" w:rsidRPr="005354AD" w:rsidRDefault="00FB0689">
      <w:pPr>
        <w:jc w:val="center"/>
        <w:rPr>
          <w:rFonts w:ascii="GHEA Grapalat" w:hAnsi="GHEA Grapalat" w:cs="Sylfaen"/>
          <w:sz w:val="22"/>
          <w:szCs w:val="22"/>
        </w:rPr>
      </w:pPr>
      <w:r w:rsidRPr="005354AD">
        <w:rPr>
          <w:rFonts w:ascii="GHEA Grapalat" w:hAnsi="GHEA Grapalat" w:cs="Sylfaen"/>
          <w:sz w:val="22"/>
          <w:szCs w:val="22"/>
        </w:rPr>
        <w:t>ԿՈՂՄԵՐԸ</w:t>
      </w:r>
    </w:p>
    <w:p w14:paraId="5E3B08DD" w14:textId="77777777" w:rsidR="00034160" w:rsidRPr="005354AD" w:rsidRDefault="00034160">
      <w:pPr>
        <w:jc w:val="center"/>
        <w:rPr>
          <w:rFonts w:ascii="GHEA Grapalat" w:hAnsi="GHEA Grapalat" w:cs="Sylfaen"/>
          <w:sz w:val="22"/>
          <w:szCs w:val="22"/>
        </w:rPr>
      </w:pPr>
    </w:p>
    <w:p w14:paraId="19CFF734" w14:textId="77777777" w:rsidR="00034160" w:rsidRPr="005354AD" w:rsidRDefault="00034160">
      <w:pPr>
        <w:tabs>
          <w:tab w:val="left" w:pos="360"/>
          <w:tab w:val="left" w:pos="540"/>
        </w:tabs>
        <w:rPr>
          <w:rFonts w:ascii="GHEA Grapalat" w:hAnsi="GHEA Grapalat" w:cs="Sylfaen"/>
          <w:sz w:val="22"/>
          <w:szCs w:val="22"/>
        </w:rPr>
      </w:pPr>
    </w:p>
    <w:p w14:paraId="5A4B5577" w14:textId="77777777" w:rsidR="00034160" w:rsidRPr="005354AD" w:rsidRDefault="00034160">
      <w:pPr>
        <w:tabs>
          <w:tab w:val="left" w:pos="360"/>
          <w:tab w:val="left" w:pos="540"/>
        </w:tabs>
        <w:rPr>
          <w:rFonts w:ascii="GHEA Grapalat" w:hAnsi="GHEA Grapalat" w:cs="Sylfaen"/>
          <w:sz w:val="22"/>
          <w:szCs w:val="22"/>
        </w:rPr>
      </w:pPr>
    </w:p>
    <w:tbl>
      <w:tblPr>
        <w:tblW w:w="0" w:type="auto"/>
        <w:tblLook w:val="04A0" w:firstRow="1" w:lastRow="0" w:firstColumn="1" w:lastColumn="0" w:noHBand="0" w:noVBand="1"/>
      </w:tblPr>
      <w:tblGrid>
        <w:gridCol w:w="4785"/>
        <w:gridCol w:w="5223"/>
      </w:tblGrid>
      <w:tr w:rsidR="00034160" w:rsidRPr="005354AD" w14:paraId="63BA4679" w14:textId="77777777">
        <w:tc>
          <w:tcPr>
            <w:tcW w:w="4785" w:type="dxa"/>
          </w:tcPr>
          <w:p w14:paraId="171A8C53" w14:textId="77777777" w:rsidR="00034160" w:rsidRPr="005354AD" w:rsidRDefault="00FB0689">
            <w:pPr>
              <w:tabs>
                <w:tab w:val="left" w:pos="360"/>
                <w:tab w:val="left" w:pos="540"/>
              </w:tabs>
              <w:jc w:val="center"/>
              <w:rPr>
                <w:rFonts w:ascii="GHEA Grapalat" w:hAnsi="GHEA Grapalat" w:cs="Sylfaen"/>
                <w:b/>
                <w:bCs/>
                <w:sz w:val="22"/>
                <w:szCs w:val="22"/>
                <w:lang w:eastAsia="ru-RU"/>
              </w:rPr>
            </w:pPr>
            <w:proofErr w:type="spellStart"/>
            <w:r w:rsidRPr="005354AD">
              <w:rPr>
                <w:rFonts w:ascii="GHEA Grapalat" w:hAnsi="GHEA Grapalat" w:cs="Sylfaen"/>
                <w:b/>
                <w:bCs/>
                <w:sz w:val="22"/>
                <w:szCs w:val="22"/>
              </w:rPr>
              <w:t>Հանձնեց</w:t>
            </w:r>
            <w:proofErr w:type="spellEnd"/>
          </w:p>
        </w:tc>
        <w:tc>
          <w:tcPr>
            <w:tcW w:w="5223" w:type="dxa"/>
          </w:tcPr>
          <w:p w14:paraId="70861AAD" w14:textId="77777777" w:rsidR="00034160" w:rsidRPr="005354AD" w:rsidRDefault="00FB0689">
            <w:pPr>
              <w:tabs>
                <w:tab w:val="left" w:pos="360"/>
                <w:tab w:val="left" w:pos="540"/>
              </w:tabs>
              <w:jc w:val="center"/>
              <w:rPr>
                <w:rFonts w:ascii="GHEA Grapalat" w:hAnsi="GHEA Grapalat" w:cs="Sylfaen"/>
                <w:b/>
                <w:bCs/>
                <w:sz w:val="22"/>
                <w:szCs w:val="22"/>
                <w:lang w:eastAsia="ru-RU"/>
              </w:rPr>
            </w:pPr>
            <w:r w:rsidRPr="005354AD">
              <w:rPr>
                <w:rFonts w:ascii="GHEA Grapalat" w:hAnsi="GHEA Grapalat" w:cs="Sylfaen"/>
                <w:b/>
                <w:bCs/>
                <w:sz w:val="22"/>
                <w:szCs w:val="22"/>
              </w:rPr>
              <w:t xml:space="preserve">        </w:t>
            </w:r>
            <w:proofErr w:type="spellStart"/>
            <w:r w:rsidRPr="005354AD">
              <w:rPr>
                <w:rFonts w:ascii="GHEA Grapalat" w:hAnsi="GHEA Grapalat" w:cs="Sylfaen"/>
                <w:b/>
                <w:bCs/>
                <w:sz w:val="22"/>
                <w:szCs w:val="22"/>
              </w:rPr>
              <w:t>Ընդունեց</w:t>
            </w:r>
            <w:proofErr w:type="spellEnd"/>
          </w:p>
        </w:tc>
      </w:tr>
    </w:tbl>
    <w:p w14:paraId="7C2E71E3" w14:textId="77777777" w:rsidR="00034160" w:rsidRPr="005354AD" w:rsidRDefault="00FB0689">
      <w:pPr>
        <w:tabs>
          <w:tab w:val="left" w:pos="360"/>
          <w:tab w:val="left" w:pos="540"/>
        </w:tabs>
        <w:rPr>
          <w:rFonts w:ascii="GHEA Grapalat" w:hAnsi="GHEA Grapalat" w:cs="Sylfaen"/>
          <w:sz w:val="20"/>
          <w:szCs w:val="20"/>
          <w:lang w:eastAsia="ru-RU"/>
        </w:rPr>
      </w:pPr>
      <w:r w:rsidRPr="005354AD">
        <w:rPr>
          <w:rFonts w:ascii="GHEA Grapalat" w:hAnsi="GHEA Grapalat" w:cs="Sylfaen"/>
          <w:sz w:val="20"/>
          <w:szCs w:val="20"/>
          <w:lang w:eastAsia="ru-RU"/>
        </w:rPr>
        <w:t xml:space="preserve">                                                                                                  </w:t>
      </w:r>
      <w:proofErr w:type="spellStart"/>
      <w:r w:rsidRPr="005354AD">
        <w:rPr>
          <w:rFonts w:ascii="GHEA Grapalat" w:hAnsi="GHEA Grapalat" w:cs="Sylfaen"/>
          <w:sz w:val="20"/>
          <w:szCs w:val="20"/>
          <w:lang w:eastAsia="ru-RU"/>
        </w:rPr>
        <w:t>հայտը</w:t>
      </w:r>
      <w:proofErr w:type="spellEnd"/>
      <w:r w:rsidRPr="005354AD">
        <w:rPr>
          <w:rFonts w:ascii="GHEA Grapalat" w:hAnsi="GHEA Grapalat" w:cs="Sylfaen"/>
          <w:sz w:val="20"/>
          <w:szCs w:val="20"/>
          <w:lang w:eastAsia="ru-RU"/>
        </w:rPr>
        <w:t xml:space="preserve"> </w:t>
      </w:r>
      <w:proofErr w:type="spellStart"/>
      <w:r w:rsidRPr="005354AD">
        <w:rPr>
          <w:rFonts w:ascii="GHEA Grapalat" w:hAnsi="GHEA Grapalat" w:cs="Sylfaen"/>
          <w:sz w:val="20"/>
          <w:szCs w:val="20"/>
          <w:lang w:eastAsia="ru-RU"/>
        </w:rPr>
        <w:t>նախագծած</w:t>
      </w:r>
      <w:proofErr w:type="spellEnd"/>
      <w:r w:rsidRPr="005354AD">
        <w:rPr>
          <w:rFonts w:ascii="GHEA Grapalat" w:hAnsi="GHEA Grapalat" w:cs="Sylfaen"/>
          <w:sz w:val="20"/>
          <w:szCs w:val="20"/>
          <w:lang w:eastAsia="ru-RU"/>
        </w:rPr>
        <w:t xml:space="preserve"> </w:t>
      </w:r>
      <w:proofErr w:type="spellStart"/>
      <w:r w:rsidRPr="005354AD">
        <w:rPr>
          <w:rFonts w:ascii="GHEA Grapalat" w:hAnsi="GHEA Grapalat" w:cs="Sylfaen"/>
          <w:sz w:val="20"/>
          <w:szCs w:val="20"/>
          <w:lang w:eastAsia="ru-RU"/>
        </w:rPr>
        <w:t>ներկայացուցիչ</w:t>
      </w:r>
      <w:proofErr w:type="spellEnd"/>
      <w:r w:rsidRPr="005354AD">
        <w:rPr>
          <w:rFonts w:ascii="GHEA Grapalat" w:hAnsi="GHEA Grapalat" w:cs="Sylfaen"/>
          <w:sz w:val="20"/>
          <w:szCs w:val="20"/>
          <w:lang w:eastAsia="ru-RU"/>
        </w:rPr>
        <w:t>`</w:t>
      </w:r>
    </w:p>
    <w:p w14:paraId="1CD3FAD1" w14:textId="77777777" w:rsidR="00034160" w:rsidRPr="005354AD" w:rsidRDefault="0003416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34160" w:rsidRPr="005354AD" w14:paraId="034FDC97" w14:textId="77777777">
        <w:trPr>
          <w:tblCellSpacing w:w="7" w:type="dxa"/>
          <w:jc w:val="center"/>
        </w:trPr>
        <w:tc>
          <w:tcPr>
            <w:tcW w:w="0" w:type="auto"/>
            <w:vAlign w:val="center"/>
          </w:tcPr>
          <w:p w14:paraId="0B49E664" w14:textId="77777777" w:rsidR="00034160" w:rsidRPr="005354AD" w:rsidRDefault="00FB0689">
            <w:pPr>
              <w:jc w:val="center"/>
              <w:rPr>
                <w:rFonts w:ascii="GHEA Grapalat" w:hAnsi="GHEA Grapalat" w:cs="GHEA Grapalat"/>
                <w:color w:val="000000"/>
                <w:sz w:val="21"/>
                <w:szCs w:val="21"/>
                <w:lang w:val="ru-RU" w:eastAsia="ru-RU"/>
              </w:rPr>
            </w:pPr>
            <w:r w:rsidRPr="005354AD">
              <w:rPr>
                <w:rFonts w:ascii="GHEA Grapalat" w:hAnsi="GHEA Grapalat" w:cs="GHEA Grapalat"/>
                <w:color w:val="000000"/>
                <w:sz w:val="21"/>
                <w:szCs w:val="21"/>
              </w:rPr>
              <w:t xml:space="preserve">___________________________ </w:t>
            </w:r>
          </w:p>
          <w:p w14:paraId="2D18423A" w14:textId="77777777" w:rsidR="00034160" w:rsidRPr="005354AD" w:rsidRDefault="00FB0689">
            <w:pPr>
              <w:jc w:val="center"/>
              <w:rPr>
                <w:rFonts w:ascii="GHEA Grapalat" w:hAnsi="GHEA Grapalat" w:cs="GHEA Grapalat"/>
                <w:color w:val="000000"/>
                <w:sz w:val="21"/>
                <w:szCs w:val="21"/>
                <w:lang w:val="ru-RU" w:eastAsia="ru-RU"/>
              </w:rPr>
            </w:pPr>
            <w:proofErr w:type="spellStart"/>
            <w:r w:rsidRPr="005354AD">
              <w:rPr>
                <w:rFonts w:ascii="GHEA Grapalat" w:hAnsi="GHEA Grapalat" w:cs="GHEA Grapalat"/>
                <w:color w:val="000000"/>
                <w:sz w:val="15"/>
                <w:szCs w:val="15"/>
              </w:rPr>
              <w:t>ազգանուն</w:t>
            </w:r>
            <w:proofErr w:type="spellEnd"/>
            <w:r w:rsidRPr="005354AD">
              <w:rPr>
                <w:rFonts w:ascii="GHEA Grapalat" w:hAnsi="GHEA Grapalat" w:cs="GHEA Grapalat"/>
                <w:color w:val="000000"/>
                <w:sz w:val="15"/>
                <w:szCs w:val="15"/>
              </w:rPr>
              <w:t xml:space="preserve">, </w:t>
            </w:r>
            <w:proofErr w:type="spellStart"/>
            <w:r w:rsidRPr="005354AD">
              <w:rPr>
                <w:rFonts w:ascii="GHEA Grapalat" w:hAnsi="GHEA Grapalat" w:cs="GHEA Grapalat"/>
                <w:color w:val="000000"/>
                <w:sz w:val="15"/>
                <w:szCs w:val="15"/>
              </w:rPr>
              <w:t>անուն</w:t>
            </w:r>
            <w:proofErr w:type="spellEnd"/>
          </w:p>
        </w:tc>
        <w:tc>
          <w:tcPr>
            <w:tcW w:w="0" w:type="auto"/>
            <w:vAlign w:val="center"/>
          </w:tcPr>
          <w:p w14:paraId="16B171E1" w14:textId="77777777" w:rsidR="00034160" w:rsidRPr="005354AD" w:rsidRDefault="00FB0689">
            <w:pPr>
              <w:jc w:val="center"/>
              <w:rPr>
                <w:rFonts w:ascii="GHEA Grapalat" w:hAnsi="GHEA Grapalat" w:cs="GHEA Grapalat"/>
                <w:color w:val="000000"/>
                <w:sz w:val="21"/>
                <w:szCs w:val="21"/>
                <w:lang w:val="ru-RU" w:eastAsia="ru-RU"/>
              </w:rPr>
            </w:pPr>
            <w:r w:rsidRPr="005354AD">
              <w:rPr>
                <w:rFonts w:ascii="GHEA Grapalat" w:hAnsi="GHEA Grapalat" w:cs="GHEA Grapalat"/>
                <w:color w:val="000000"/>
                <w:sz w:val="21"/>
                <w:szCs w:val="21"/>
              </w:rPr>
              <w:t>___________________________</w:t>
            </w:r>
          </w:p>
          <w:p w14:paraId="306A912B" w14:textId="77777777" w:rsidR="00034160" w:rsidRPr="005354AD" w:rsidRDefault="00FB0689">
            <w:pPr>
              <w:jc w:val="center"/>
              <w:rPr>
                <w:rFonts w:ascii="GHEA Grapalat" w:hAnsi="GHEA Grapalat" w:cs="GHEA Grapalat"/>
                <w:color w:val="000000"/>
                <w:sz w:val="21"/>
                <w:szCs w:val="21"/>
                <w:lang w:val="ru-RU" w:eastAsia="ru-RU"/>
              </w:rPr>
            </w:pPr>
            <w:proofErr w:type="spellStart"/>
            <w:r w:rsidRPr="005354AD">
              <w:rPr>
                <w:rFonts w:ascii="GHEA Grapalat" w:hAnsi="GHEA Grapalat" w:cs="GHEA Grapalat"/>
                <w:color w:val="000000"/>
                <w:sz w:val="15"/>
                <w:szCs w:val="15"/>
              </w:rPr>
              <w:t>ազգանուն</w:t>
            </w:r>
            <w:proofErr w:type="spellEnd"/>
            <w:r w:rsidRPr="005354AD">
              <w:rPr>
                <w:rFonts w:ascii="GHEA Grapalat" w:hAnsi="GHEA Grapalat" w:cs="GHEA Grapalat"/>
                <w:color w:val="000000"/>
                <w:sz w:val="15"/>
                <w:szCs w:val="15"/>
              </w:rPr>
              <w:t xml:space="preserve">, </w:t>
            </w:r>
            <w:proofErr w:type="spellStart"/>
            <w:r w:rsidRPr="005354AD">
              <w:rPr>
                <w:rFonts w:ascii="GHEA Grapalat" w:hAnsi="GHEA Grapalat" w:cs="GHEA Grapalat"/>
                <w:color w:val="000000"/>
                <w:sz w:val="15"/>
                <w:szCs w:val="15"/>
              </w:rPr>
              <w:t>անուն</w:t>
            </w:r>
            <w:proofErr w:type="spellEnd"/>
          </w:p>
        </w:tc>
      </w:tr>
      <w:tr w:rsidR="00034160" w14:paraId="08E7657D" w14:textId="77777777">
        <w:trPr>
          <w:tblCellSpacing w:w="7" w:type="dxa"/>
          <w:jc w:val="center"/>
        </w:trPr>
        <w:tc>
          <w:tcPr>
            <w:tcW w:w="0" w:type="auto"/>
            <w:vAlign w:val="center"/>
          </w:tcPr>
          <w:p w14:paraId="29CE48A6" w14:textId="77777777" w:rsidR="00034160" w:rsidRPr="005354AD" w:rsidRDefault="00FB0689">
            <w:pPr>
              <w:jc w:val="center"/>
              <w:rPr>
                <w:rFonts w:ascii="GHEA Grapalat" w:hAnsi="GHEA Grapalat" w:cs="GHEA Grapalat"/>
                <w:color w:val="000000"/>
                <w:sz w:val="21"/>
                <w:szCs w:val="21"/>
                <w:lang w:val="ru-RU" w:eastAsia="ru-RU"/>
              </w:rPr>
            </w:pPr>
            <w:r w:rsidRPr="005354AD">
              <w:rPr>
                <w:rFonts w:ascii="GHEA Grapalat" w:hAnsi="GHEA Grapalat" w:cs="GHEA Grapalat"/>
                <w:color w:val="000000"/>
                <w:sz w:val="21"/>
                <w:szCs w:val="21"/>
              </w:rPr>
              <w:t xml:space="preserve">___________________________ </w:t>
            </w:r>
          </w:p>
          <w:p w14:paraId="69C5E032" w14:textId="77777777" w:rsidR="00034160" w:rsidRPr="005354AD" w:rsidRDefault="00FB0689">
            <w:pPr>
              <w:jc w:val="center"/>
              <w:rPr>
                <w:rFonts w:ascii="GHEA Grapalat" w:hAnsi="GHEA Grapalat" w:cs="GHEA Grapalat"/>
                <w:color w:val="000000"/>
                <w:sz w:val="21"/>
                <w:szCs w:val="21"/>
                <w:lang w:val="ru-RU" w:eastAsia="ru-RU"/>
              </w:rPr>
            </w:pPr>
            <w:proofErr w:type="spellStart"/>
            <w:r w:rsidRPr="005354AD">
              <w:rPr>
                <w:rFonts w:ascii="GHEA Grapalat" w:hAnsi="GHEA Grapalat" w:cs="GHEA Grapalat"/>
                <w:color w:val="000000"/>
                <w:sz w:val="15"/>
                <w:szCs w:val="15"/>
              </w:rPr>
              <w:t>Ստորագրություն</w:t>
            </w:r>
            <w:proofErr w:type="spellEnd"/>
          </w:p>
        </w:tc>
        <w:tc>
          <w:tcPr>
            <w:tcW w:w="0" w:type="auto"/>
            <w:vAlign w:val="center"/>
          </w:tcPr>
          <w:p w14:paraId="6736D17A" w14:textId="77777777" w:rsidR="00034160" w:rsidRPr="005354AD" w:rsidRDefault="00FB0689">
            <w:pPr>
              <w:jc w:val="center"/>
              <w:rPr>
                <w:rFonts w:ascii="GHEA Grapalat" w:hAnsi="GHEA Grapalat" w:cs="GHEA Grapalat"/>
                <w:color w:val="000000"/>
                <w:sz w:val="21"/>
                <w:szCs w:val="21"/>
                <w:lang w:val="ru-RU" w:eastAsia="ru-RU"/>
              </w:rPr>
            </w:pPr>
            <w:r w:rsidRPr="005354AD">
              <w:rPr>
                <w:rFonts w:ascii="GHEA Grapalat" w:hAnsi="GHEA Grapalat" w:cs="GHEA Grapalat"/>
                <w:color w:val="000000"/>
                <w:sz w:val="21"/>
                <w:szCs w:val="21"/>
              </w:rPr>
              <w:t>___________________________</w:t>
            </w:r>
          </w:p>
          <w:p w14:paraId="3D0F2411" w14:textId="77777777" w:rsidR="00034160" w:rsidRDefault="00FB0689">
            <w:pPr>
              <w:jc w:val="center"/>
              <w:rPr>
                <w:rFonts w:ascii="GHEA Grapalat" w:hAnsi="GHEA Grapalat" w:cs="GHEA Grapalat"/>
                <w:color w:val="000000"/>
                <w:sz w:val="21"/>
                <w:szCs w:val="21"/>
                <w:lang w:val="ru-RU" w:eastAsia="ru-RU"/>
              </w:rPr>
            </w:pPr>
            <w:proofErr w:type="spellStart"/>
            <w:r w:rsidRPr="005354AD">
              <w:rPr>
                <w:rFonts w:ascii="GHEA Grapalat" w:hAnsi="GHEA Grapalat" w:cs="GHEA Grapalat"/>
                <w:color w:val="000000"/>
                <w:sz w:val="15"/>
                <w:szCs w:val="15"/>
              </w:rPr>
              <w:t>ստորագրություն</w:t>
            </w:r>
            <w:proofErr w:type="spellEnd"/>
          </w:p>
        </w:tc>
      </w:tr>
      <w:tr w:rsidR="00034160" w14:paraId="13A3E620" w14:textId="77777777">
        <w:trPr>
          <w:tblCellSpacing w:w="7" w:type="dxa"/>
          <w:jc w:val="center"/>
        </w:trPr>
        <w:tc>
          <w:tcPr>
            <w:tcW w:w="0" w:type="auto"/>
            <w:vAlign w:val="center"/>
          </w:tcPr>
          <w:p w14:paraId="302D2090" w14:textId="77777777" w:rsidR="00034160" w:rsidRDefault="00FB0689">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14:paraId="4E46F7F9" w14:textId="77777777" w:rsidR="00034160" w:rsidRDefault="00034160">
            <w:pPr>
              <w:rPr>
                <w:rFonts w:ascii="GHEA Grapalat" w:hAnsi="GHEA Grapalat" w:cs="GHEA Grapalat"/>
                <w:color w:val="000000"/>
                <w:sz w:val="21"/>
                <w:szCs w:val="21"/>
                <w:lang w:val="ru-RU" w:eastAsia="ru-RU"/>
              </w:rPr>
            </w:pPr>
          </w:p>
        </w:tc>
      </w:tr>
    </w:tbl>
    <w:p w14:paraId="11C004DD" w14:textId="77777777" w:rsidR="00034160" w:rsidRDefault="00034160">
      <w:pPr>
        <w:ind w:left="-142" w:firstLine="142"/>
        <w:jc w:val="center"/>
        <w:rPr>
          <w:rFonts w:ascii="GHEA Grapalat" w:hAnsi="GHEA Grapalat" w:cs="Sylfaen"/>
          <w:b/>
        </w:rPr>
      </w:pPr>
    </w:p>
    <w:p w14:paraId="0E873E59" w14:textId="77777777" w:rsidR="00034160" w:rsidRDefault="00034160">
      <w:pPr>
        <w:ind w:left="-142" w:firstLine="142"/>
        <w:jc w:val="center"/>
        <w:rPr>
          <w:rFonts w:ascii="GHEA Grapalat" w:hAnsi="GHEA Grapalat" w:cs="Sylfaen"/>
          <w:b/>
        </w:rPr>
      </w:pPr>
    </w:p>
    <w:p w14:paraId="756F8850" w14:textId="77777777" w:rsidR="00034160" w:rsidRDefault="00034160">
      <w:pPr>
        <w:rPr>
          <w:rFonts w:ascii="GHEA Grapalat" w:hAnsi="GHEA Grapalat"/>
          <w:sz w:val="20"/>
          <w:lang w:val="hy-AM"/>
        </w:rPr>
      </w:pPr>
    </w:p>
    <w:p w14:paraId="52CD56CE" w14:textId="77777777" w:rsidR="00034160" w:rsidRDefault="00034160">
      <w:pPr>
        <w:ind w:left="-142" w:firstLine="142"/>
        <w:jc w:val="center"/>
        <w:rPr>
          <w:rFonts w:ascii="GHEA Grapalat" w:hAnsi="GHEA Grapalat" w:cs="Sylfaen"/>
          <w:b/>
        </w:rPr>
        <w:sectPr w:rsidR="00034160">
          <w:footnotePr>
            <w:pos w:val="beneathText"/>
          </w:footnotePr>
          <w:pgSz w:w="11906" w:h="16838"/>
          <w:pgMar w:top="720" w:right="662" w:bottom="533" w:left="1138" w:header="562" w:footer="562" w:gutter="0"/>
          <w:cols w:space="720"/>
        </w:sectPr>
      </w:pPr>
    </w:p>
    <w:p w14:paraId="2A87EC7D" w14:textId="77777777" w:rsidR="00034160" w:rsidRDefault="00034160">
      <w:pPr>
        <w:pStyle w:val="af8"/>
        <w:spacing w:line="240" w:lineRule="auto"/>
        <w:jc w:val="right"/>
        <w:rPr>
          <w:rFonts w:ascii="GHEA Grapalat" w:hAnsi="GHEA Grapalat" w:cs="GHEA Grapalat"/>
          <w:sz w:val="22"/>
          <w:szCs w:val="22"/>
          <w:lang w:val="hy-AM"/>
        </w:rPr>
      </w:pPr>
    </w:p>
    <w:sectPr w:rsidR="00034160">
      <w:pgSz w:w="16838" w:h="11906" w:orient="landscape"/>
      <w:pgMar w:top="1138" w:right="720" w:bottom="662" w:left="533"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D9748" w14:textId="77777777" w:rsidR="008903EF" w:rsidRDefault="008903EF">
      <w:r>
        <w:separator/>
      </w:r>
    </w:p>
  </w:endnote>
  <w:endnote w:type="continuationSeparator" w:id="0">
    <w:p w14:paraId="66E6C0CD" w14:textId="77777777" w:rsidR="008903EF" w:rsidRDefault="00890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default"/>
    <w:sig w:usb0="00000000" w:usb1="00000000" w:usb2="00000000" w:usb3="00000000" w:csb0="00000001" w:csb1="00000000"/>
  </w:font>
  <w:font w:name="Arial Unicode">
    <w:altName w:val="Arial Unicode MS"/>
    <w:panose1 w:val="020B0604020202020204"/>
    <w:charset w:val="CC"/>
    <w:family w:val="swiss"/>
    <w:pitch w:val="variable"/>
    <w:sig w:usb0="00000287" w:usb1="00000000" w:usb2="00000000" w:usb3="00000000" w:csb0="0000009F" w:csb1="00000000"/>
  </w:font>
  <w:font w:name="Times LatArm">
    <w:altName w:val="Segoe Print"/>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altName w:val="Times New Roman"/>
    <w:panose1 w:val="02020603050405020304"/>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42E4C" w14:textId="77777777" w:rsidR="008903EF" w:rsidRDefault="008903EF">
      <w:r>
        <w:separator/>
      </w:r>
    </w:p>
  </w:footnote>
  <w:footnote w:type="continuationSeparator" w:id="0">
    <w:p w14:paraId="6BFE7BC3" w14:textId="77777777" w:rsidR="008903EF" w:rsidRDefault="008903EF">
      <w:r>
        <w:continuationSeparator/>
      </w:r>
    </w:p>
  </w:footnote>
  <w:footnote w:id="1">
    <w:p w14:paraId="166E970E" w14:textId="77777777" w:rsidR="00461435" w:rsidRDefault="00461435">
      <w:pPr>
        <w:pStyle w:val="af1"/>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2BA5AE75" w14:textId="77777777" w:rsidR="00461435" w:rsidRDefault="00461435">
      <w:pPr>
        <w:pStyle w:val="afe"/>
        <w:spacing w:before="0" w:beforeAutospacing="0" w:after="0" w:afterAutospacing="0"/>
        <w:ind w:firstLine="708"/>
        <w:jc w:val="both"/>
        <w:rPr>
          <w:rFonts w:ascii="GHEA Grapalat" w:hAnsi="GHEA Grapalat"/>
          <w:i/>
          <w:sz w:val="16"/>
          <w:szCs w:val="16"/>
          <w:lang w:val="hy-AM" w:eastAsia="ru-RU"/>
        </w:rPr>
      </w:pPr>
      <w:r>
        <w:rPr>
          <w:rFonts w:ascii="GHEA Grapalat" w:hAnsi="GHEA Grapalat"/>
          <w:i/>
          <w:sz w:val="16"/>
          <w:szCs w:val="16"/>
          <w:lang w:val="hy-AM" w:eastAsia="ru-RU"/>
        </w:rPr>
        <w:footnoteRef/>
      </w:r>
      <w:r>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000000">
        <w:fldChar w:fldCharType="begin"/>
      </w:r>
      <w:r w:rsidR="00000000" w:rsidRPr="00373FEE">
        <w:rPr>
          <w:lang w:val="af-ZA"/>
        </w:rPr>
        <w:instrText>HYPERLINK "https://ru.wikipedia.org/wiki/Standard_%26_Poor%E2%80%99s" \t "_blank"</w:instrText>
      </w:r>
      <w:r w:rsidR="00000000">
        <w:fldChar w:fldCharType="separate"/>
      </w:r>
      <w:r>
        <w:rPr>
          <w:rFonts w:ascii="GHEA Grapalat" w:hAnsi="GHEA Grapalat"/>
          <w:i/>
          <w:sz w:val="16"/>
          <w:szCs w:val="16"/>
          <w:lang w:val="hy-AM" w:eastAsia="ru-RU"/>
        </w:rPr>
        <w:t>Standard &amp; Poor’s</w:t>
      </w:r>
      <w:r w:rsidR="00000000">
        <w:rPr>
          <w:rFonts w:ascii="GHEA Grapalat" w:hAnsi="GHEA Grapalat"/>
          <w:i/>
          <w:sz w:val="16"/>
          <w:szCs w:val="16"/>
          <w:lang w:val="hy-AM" w:eastAsia="ru-RU"/>
        </w:rPr>
        <w:fldChar w:fldCharType="end"/>
      </w:r>
      <w:r>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0E228517" w14:textId="77777777" w:rsidR="00461435" w:rsidRDefault="00461435">
      <w:pPr>
        <w:pStyle w:val="af1"/>
        <w:rPr>
          <w:rFonts w:ascii="Calibri" w:hAnsi="Calibri"/>
        </w:rPr>
      </w:pPr>
      <w:r>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3">
    <w:p w14:paraId="5D587AE0" w14:textId="77777777" w:rsidR="00461435" w:rsidRDefault="00461435">
      <w:pPr>
        <w:pStyle w:val="31"/>
        <w:spacing w:line="240" w:lineRule="auto"/>
        <w:ind w:left="142" w:firstLine="0"/>
        <w:rPr>
          <w:rFonts w:ascii="GHEA Grapalat" w:hAnsi="GHEA Grapalat"/>
          <w:i/>
          <w:lang w:val="af-ZA" w:eastAsia="zh-CN"/>
        </w:rPr>
      </w:pPr>
      <w:r>
        <w:rPr>
          <w:rFonts w:ascii="GHEA Grapalat" w:hAnsi="GHEA Grapalat"/>
          <w:i/>
          <w:lang w:val="af-ZA" w:eastAsia="zh-CN"/>
        </w:rPr>
        <w:t xml:space="preserve">** - </w:t>
      </w:r>
      <w:r>
        <w:rPr>
          <w:rFonts w:ascii="GHEA Grapalat" w:hAnsi="GHEA Grapalat"/>
          <w:i/>
          <w:lang w:eastAsia="ru-RU"/>
        </w:rPr>
        <w:t>մասնակիցը</w:t>
      </w:r>
      <w:r>
        <w:rPr>
          <w:rFonts w:ascii="GHEA Grapalat" w:hAnsi="GHEA Grapalat"/>
          <w:i/>
          <w:lang w:val="af-ZA" w:eastAsia="zh-CN"/>
        </w:rPr>
        <w:t xml:space="preserve"> </w:t>
      </w:r>
      <w:r>
        <w:rPr>
          <w:rFonts w:ascii="GHEA Grapalat" w:hAnsi="GHEA Grapalat"/>
          <w:i/>
          <w:lang w:eastAsia="ru-RU"/>
        </w:rPr>
        <w:t>դիմում</w:t>
      </w:r>
      <w:r>
        <w:rPr>
          <w:rFonts w:ascii="GHEA Grapalat" w:hAnsi="GHEA Grapalat"/>
          <w:i/>
          <w:lang w:val="af-ZA" w:eastAsia="zh-CN"/>
        </w:rPr>
        <w:t xml:space="preserve"> </w:t>
      </w:r>
      <w:r>
        <w:rPr>
          <w:rFonts w:ascii="GHEA Grapalat" w:hAnsi="GHEA Grapalat"/>
          <w:i/>
          <w:lang w:eastAsia="ru-RU"/>
        </w:rPr>
        <w:t>հայտարարությունը</w:t>
      </w:r>
      <w:r>
        <w:rPr>
          <w:rFonts w:ascii="GHEA Grapalat" w:hAnsi="GHEA Grapalat"/>
          <w:i/>
          <w:lang w:val="af-ZA" w:eastAsia="zh-CN"/>
        </w:rPr>
        <w:t xml:space="preserve"> </w:t>
      </w:r>
      <w:r>
        <w:rPr>
          <w:rFonts w:ascii="GHEA Grapalat" w:hAnsi="GHEA Grapalat"/>
          <w:i/>
          <w:lang w:eastAsia="ru-RU"/>
        </w:rPr>
        <w:t>լրացնելիս</w:t>
      </w:r>
      <w:r>
        <w:rPr>
          <w:rFonts w:ascii="GHEA Grapalat" w:hAnsi="GHEA Grapalat"/>
          <w:i/>
          <w:lang w:val="af-ZA" w:eastAsia="zh-CN"/>
        </w:rPr>
        <w:t xml:space="preserve"> </w:t>
      </w:r>
      <w:r>
        <w:rPr>
          <w:rFonts w:ascii="GHEA Grapalat" w:hAnsi="GHEA Grapalat"/>
          <w:i/>
          <w:lang w:eastAsia="ru-RU"/>
        </w:rPr>
        <w:t>նշում</w:t>
      </w:r>
      <w:r>
        <w:rPr>
          <w:rFonts w:ascii="GHEA Grapalat" w:hAnsi="GHEA Grapalat"/>
          <w:i/>
          <w:lang w:val="af-ZA" w:eastAsia="zh-CN"/>
        </w:rPr>
        <w:t xml:space="preserve"> </w:t>
      </w:r>
      <w:r>
        <w:rPr>
          <w:rFonts w:ascii="GHEA Grapalat" w:hAnsi="GHEA Grapalat"/>
          <w:i/>
          <w:lang w:eastAsia="ru-RU"/>
        </w:rPr>
        <w:t>է</w:t>
      </w:r>
      <w:r>
        <w:rPr>
          <w:rFonts w:ascii="GHEA Grapalat" w:hAnsi="GHEA Grapalat"/>
          <w:i/>
          <w:lang w:val="af-ZA" w:eastAsia="zh-CN"/>
        </w:rPr>
        <w:t xml:space="preserve"> </w:t>
      </w:r>
      <w:r>
        <w:rPr>
          <w:rFonts w:ascii="GHEA Grapalat" w:hAnsi="GHEA Grapalat"/>
          <w:i/>
          <w:lang w:eastAsia="ru-RU"/>
        </w:rPr>
        <w:t>իր</w:t>
      </w:r>
      <w:r>
        <w:rPr>
          <w:rFonts w:ascii="GHEA Grapalat" w:hAnsi="GHEA Grapalat"/>
          <w:i/>
          <w:lang w:val="af-ZA" w:eastAsia="zh-CN"/>
        </w:rPr>
        <w:t xml:space="preserve"> </w:t>
      </w:r>
      <w:r>
        <w:rPr>
          <w:rFonts w:ascii="GHEA Grapalat" w:hAnsi="GHEA Grapalat"/>
          <w:i/>
          <w:lang w:eastAsia="ru-RU"/>
        </w:rPr>
        <w:t>իրական</w:t>
      </w:r>
      <w:r>
        <w:rPr>
          <w:rFonts w:ascii="GHEA Grapalat" w:hAnsi="GHEA Grapalat"/>
          <w:i/>
          <w:lang w:val="af-ZA" w:eastAsia="zh-CN"/>
        </w:rPr>
        <w:t xml:space="preserve"> </w:t>
      </w:r>
      <w:r>
        <w:rPr>
          <w:rFonts w:ascii="GHEA Grapalat" w:hAnsi="GHEA Grapalat"/>
          <w:i/>
          <w:lang w:eastAsia="ru-RU"/>
        </w:rPr>
        <w:t>շահառուների</w:t>
      </w:r>
      <w:r>
        <w:rPr>
          <w:rFonts w:ascii="GHEA Grapalat" w:hAnsi="GHEA Grapalat"/>
          <w:i/>
          <w:lang w:val="af-ZA" w:eastAsia="zh-CN"/>
        </w:rPr>
        <w:t xml:space="preserve"> </w:t>
      </w:r>
      <w:r>
        <w:rPr>
          <w:rFonts w:ascii="GHEA Grapalat" w:hAnsi="GHEA Grapalat"/>
          <w:i/>
          <w:lang w:eastAsia="ru-RU"/>
        </w:rPr>
        <w:t>վերաբերյալ</w:t>
      </w:r>
      <w:r>
        <w:rPr>
          <w:rFonts w:ascii="GHEA Grapalat" w:hAnsi="GHEA Grapalat"/>
          <w:i/>
          <w:lang w:val="af-ZA" w:eastAsia="zh-CN"/>
        </w:rPr>
        <w:t xml:space="preserve"> </w:t>
      </w:r>
      <w:r>
        <w:rPr>
          <w:rFonts w:ascii="GHEA Grapalat" w:hAnsi="GHEA Grapalat"/>
          <w:i/>
          <w:lang w:eastAsia="ru-RU"/>
        </w:rPr>
        <w:t>տեղեկություններ</w:t>
      </w:r>
      <w:r>
        <w:rPr>
          <w:rFonts w:ascii="GHEA Grapalat" w:hAnsi="GHEA Grapalat"/>
          <w:i/>
          <w:lang w:val="af-ZA" w:eastAsia="zh-CN"/>
        </w:rPr>
        <w:t xml:space="preserve"> </w:t>
      </w:r>
      <w:r>
        <w:rPr>
          <w:rFonts w:ascii="GHEA Grapalat" w:hAnsi="GHEA Grapalat"/>
          <w:i/>
          <w:lang w:eastAsia="ru-RU"/>
        </w:rPr>
        <w:t>պարունակող</w:t>
      </w:r>
      <w:r>
        <w:rPr>
          <w:rFonts w:ascii="GHEA Grapalat" w:hAnsi="GHEA Grapalat"/>
          <w:i/>
          <w:lang w:val="af-ZA" w:eastAsia="zh-CN"/>
        </w:rPr>
        <w:t xml:space="preserve"> </w:t>
      </w:r>
      <w:r>
        <w:rPr>
          <w:rFonts w:ascii="GHEA Grapalat" w:hAnsi="GHEA Grapalat"/>
          <w:i/>
          <w:lang w:eastAsia="ru-RU"/>
        </w:rPr>
        <w:t>կայքէջի</w:t>
      </w:r>
      <w:r>
        <w:rPr>
          <w:rFonts w:ascii="GHEA Grapalat" w:hAnsi="GHEA Grapalat"/>
          <w:i/>
          <w:lang w:val="af-ZA" w:eastAsia="zh-CN"/>
        </w:rPr>
        <w:t xml:space="preserve"> </w:t>
      </w:r>
      <w:r>
        <w:rPr>
          <w:rFonts w:ascii="GHEA Grapalat" w:hAnsi="GHEA Grapalat"/>
          <w:i/>
          <w:lang w:eastAsia="ru-RU"/>
        </w:rPr>
        <w:t>հղումը</w:t>
      </w:r>
      <w:r>
        <w:rPr>
          <w:rFonts w:ascii="GHEA Grapalat" w:hAnsi="GHEA Grapalat"/>
          <w:i/>
          <w:lang w:val="af-ZA" w:eastAsia="zh-CN"/>
        </w:rPr>
        <w:t xml:space="preserve">, </w:t>
      </w:r>
      <w:r>
        <w:rPr>
          <w:rFonts w:ascii="GHEA Grapalat" w:hAnsi="GHEA Grapalat"/>
          <w:i/>
          <w:lang w:eastAsia="ru-RU"/>
        </w:rPr>
        <w:t>եթե</w:t>
      </w:r>
      <w:r>
        <w:rPr>
          <w:rFonts w:ascii="GHEA Grapalat" w:hAnsi="GHEA Grapalat"/>
          <w:i/>
          <w:lang w:val="af-ZA" w:eastAsia="zh-CN"/>
        </w:rPr>
        <w:t xml:space="preserve"> </w:t>
      </w:r>
      <w:r>
        <w:rPr>
          <w:rFonts w:ascii="GHEA Grapalat" w:hAnsi="GHEA Grapalat"/>
          <w:i/>
          <w:lang w:eastAsia="ru-RU"/>
        </w:rPr>
        <w:t>այդ</w:t>
      </w:r>
      <w:r>
        <w:rPr>
          <w:rFonts w:ascii="GHEA Grapalat" w:hAnsi="GHEA Grapalat"/>
          <w:i/>
          <w:lang w:val="af-ZA" w:eastAsia="zh-CN"/>
        </w:rPr>
        <w:t xml:space="preserve"> </w:t>
      </w:r>
      <w:r>
        <w:rPr>
          <w:rFonts w:ascii="GHEA Grapalat" w:hAnsi="GHEA Grapalat"/>
          <w:i/>
          <w:lang w:eastAsia="ru-RU"/>
        </w:rPr>
        <w:t>մասնակիցը</w:t>
      </w:r>
      <w:r>
        <w:rPr>
          <w:rFonts w:ascii="GHEA Grapalat" w:hAnsi="GHEA Grapalat"/>
          <w:i/>
          <w:lang w:val="af-ZA" w:eastAsia="zh-CN"/>
        </w:rPr>
        <w:t xml:space="preserve"> «</w:t>
      </w:r>
      <w:r>
        <w:rPr>
          <w:rFonts w:ascii="GHEA Grapalat" w:hAnsi="GHEA Grapalat"/>
          <w:i/>
          <w:lang w:eastAsia="ru-RU"/>
        </w:rPr>
        <w:t>Իրավաբանական</w:t>
      </w:r>
      <w:r>
        <w:rPr>
          <w:rFonts w:ascii="GHEA Grapalat" w:hAnsi="GHEA Grapalat"/>
          <w:i/>
          <w:lang w:val="af-ZA" w:eastAsia="zh-CN"/>
        </w:rPr>
        <w:t xml:space="preserve"> </w:t>
      </w:r>
      <w:r>
        <w:rPr>
          <w:rFonts w:ascii="GHEA Grapalat" w:hAnsi="GHEA Grapalat"/>
          <w:i/>
          <w:lang w:eastAsia="ru-RU"/>
        </w:rPr>
        <w:t>անձանց</w:t>
      </w:r>
      <w:r>
        <w:rPr>
          <w:rFonts w:ascii="GHEA Grapalat" w:hAnsi="GHEA Grapalat"/>
          <w:i/>
          <w:lang w:val="af-ZA" w:eastAsia="zh-CN"/>
        </w:rPr>
        <w:t xml:space="preserve"> </w:t>
      </w:r>
      <w:r>
        <w:rPr>
          <w:rFonts w:ascii="GHEA Grapalat" w:hAnsi="GHEA Grapalat"/>
          <w:i/>
          <w:lang w:eastAsia="ru-RU"/>
        </w:rPr>
        <w:t>պետական</w:t>
      </w:r>
      <w:r>
        <w:rPr>
          <w:rFonts w:ascii="GHEA Grapalat" w:hAnsi="GHEA Grapalat"/>
          <w:i/>
          <w:lang w:val="af-ZA" w:eastAsia="zh-CN"/>
        </w:rPr>
        <w:t xml:space="preserve"> </w:t>
      </w:r>
      <w:r>
        <w:rPr>
          <w:rFonts w:ascii="GHEA Grapalat" w:hAnsi="GHEA Grapalat"/>
          <w:i/>
          <w:lang w:eastAsia="ru-RU"/>
        </w:rPr>
        <w:t>գրանցման</w:t>
      </w:r>
      <w:r>
        <w:rPr>
          <w:rFonts w:ascii="GHEA Grapalat" w:hAnsi="GHEA Grapalat"/>
          <w:i/>
          <w:lang w:val="af-ZA" w:eastAsia="zh-CN"/>
        </w:rPr>
        <w:t xml:space="preserve">, </w:t>
      </w:r>
      <w:r>
        <w:rPr>
          <w:rFonts w:ascii="GHEA Grapalat" w:hAnsi="GHEA Grapalat"/>
          <w:i/>
          <w:lang w:eastAsia="ru-RU"/>
        </w:rPr>
        <w:t>իրավաբանական</w:t>
      </w:r>
      <w:r>
        <w:rPr>
          <w:rFonts w:ascii="GHEA Grapalat" w:hAnsi="GHEA Grapalat"/>
          <w:i/>
          <w:lang w:val="af-ZA" w:eastAsia="zh-CN"/>
        </w:rPr>
        <w:t xml:space="preserve"> </w:t>
      </w:r>
      <w:r>
        <w:rPr>
          <w:rFonts w:ascii="GHEA Grapalat" w:hAnsi="GHEA Grapalat"/>
          <w:i/>
          <w:lang w:eastAsia="ru-RU"/>
        </w:rPr>
        <w:t>անձանց</w:t>
      </w:r>
      <w:r>
        <w:rPr>
          <w:rFonts w:ascii="GHEA Grapalat" w:hAnsi="GHEA Grapalat"/>
          <w:i/>
          <w:lang w:val="af-ZA" w:eastAsia="zh-CN"/>
        </w:rPr>
        <w:t xml:space="preserve"> </w:t>
      </w:r>
      <w:r>
        <w:rPr>
          <w:rFonts w:ascii="GHEA Grapalat" w:hAnsi="GHEA Grapalat"/>
          <w:i/>
          <w:lang w:eastAsia="ru-RU"/>
        </w:rPr>
        <w:t>ստորաբաժանումների</w:t>
      </w:r>
      <w:r>
        <w:rPr>
          <w:rFonts w:ascii="GHEA Grapalat" w:hAnsi="GHEA Grapalat"/>
          <w:i/>
          <w:lang w:val="af-ZA" w:eastAsia="zh-CN"/>
        </w:rPr>
        <w:t xml:space="preserve">, </w:t>
      </w:r>
      <w:r>
        <w:rPr>
          <w:rFonts w:ascii="GHEA Grapalat" w:hAnsi="GHEA Grapalat"/>
          <w:i/>
          <w:lang w:eastAsia="ru-RU"/>
        </w:rPr>
        <w:t>հիմնարկների</w:t>
      </w:r>
      <w:r>
        <w:rPr>
          <w:rFonts w:ascii="GHEA Grapalat" w:hAnsi="GHEA Grapalat"/>
          <w:i/>
          <w:lang w:val="af-ZA" w:eastAsia="zh-CN"/>
        </w:rPr>
        <w:t xml:space="preserve"> </w:t>
      </w:r>
      <w:r>
        <w:rPr>
          <w:rFonts w:ascii="GHEA Grapalat" w:hAnsi="GHEA Grapalat"/>
          <w:i/>
          <w:lang w:eastAsia="ru-RU"/>
        </w:rPr>
        <w:t>և</w:t>
      </w:r>
      <w:r>
        <w:rPr>
          <w:rFonts w:ascii="GHEA Grapalat" w:hAnsi="GHEA Grapalat"/>
          <w:i/>
          <w:lang w:val="af-ZA" w:eastAsia="zh-CN"/>
        </w:rPr>
        <w:t xml:space="preserve"> </w:t>
      </w:r>
      <w:r>
        <w:rPr>
          <w:rFonts w:ascii="GHEA Grapalat" w:hAnsi="GHEA Grapalat"/>
          <w:i/>
          <w:lang w:eastAsia="ru-RU"/>
        </w:rPr>
        <w:t>անհատ</w:t>
      </w:r>
      <w:r>
        <w:rPr>
          <w:rFonts w:ascii="GHEA Grapalat" w:hAnsi="GHEA Grapalat"/>
          <w:i/>
          <w:lang w:val="af-ZA" w:eastAsia="zh-CN"/>
        </w:rPr>
        <w:t xml:space="preserve"> </w:t>
      </w:r>
      <w:r>
        <w:rPr>
          <w:rFonts w:ascii="GHEA Grapalat" w:hAnsi="GHEA Grapalat"/>
          <w:i/>
          <w:lang w:eastAsia="ru-RU"/>
        </w:rPr>
        <w:t>ձեռնարկատերերի</w:t>
      </w:r>
      <w:r>
        <w:rPr>
          <w:rFonts w:ascii="GHEA Grapalat" w:hAnsi="GHEA Grapalat"/>
          <w:i/>
          <w:lang w:val="af-ZA" w:eastAsia="zh-CN"/>
        </w:rPr>
        <w:t xml:space="preserve"> </w:t>
      </w:r>
      <w:r>
        <w:rPr>
          <w:rFonts w:ascii="GHEA Grapalat" w:hAnsi="GHEA Grapalat"/>
          <w:i/>
          <w:lang w:eastAsia="ru-RU"/>
        </w:rPr>
        <w:t>պետական</w:t>
      </w:r>
      <w:r>
        <w:rPr>
          <w:rFonts w:ascii="GHEA Grapalat" w:hAnsi="GHEA Grapalat"/>
          <w:i/>
          <w:lang w:val="af-ZA" w:eastAsia="zh-CN"/>
        </w:rPr>
        <w:t xml:space="preserve"> </w:t>
      </w:r>
      <w:r>
        <w:rPr>
          <w:rFonts w:ascii="GHEA Grapalat" w:hAnsi="GHEA Grapalat"/>
          <w:i/>
          <w:lang w:eastAsia="ru-RU"/>
        </w:rPr>
        <w:t>հաշվառման</w:t>
      </w:r>
      <w:r>
        <w:rPr>
          <w:rFonts w:ascii="Calibri" w:hAnsi="Calibri" w:cs="Calibri"/>
          <w:i/>
          <w:lang w:val="af-ZA" w:eastAsia="zh-CN"/>
        </w:rPr>
        <w:t> </w:t>
      </w:r>
      <w:r>
        <w:rPr>
          <w:rFonts w:ascii="GHEA Grapalat" w:hAnsi="GHEA Grapalat" w:cs="GHEA Grapalat"/>
          <w:i/>
          <w:lang w:eastAsia="ru-RU"/>
        </w:rPr>
        <w:t>մասին</w:t>
      </w:r>
      <w:r>
        <w:rPr>
          <w:rFonts w:ascii="GHEA Grapalat" w:hAnsi="GHEA Grapalat" w:cs="GHEA Grapalat"/>
          <w:i/>
          <w:lang w:val="af-ZA" w:eastAsia="zh-CN"/>
        </w:rPr>
        <w:t>»</w:t>
      </w:r>
      <w:r>
        <w:rPr>
          <w:rFonts w:ascii="GHEA Grapalat" w:hAnsi="GHEA Grapalat"/>
          <w:i/>
          <w:lang w:val="af-ZA" w:eastAsia="zh-CN"/>
        </w:rPr>
        <w:t xml:space="preserve"> </w:t>
      </w:r>
      <w:r>
        <w:rPr>
          <w:rFonts w:ascii="GHEA Grapalat" w:hAnsi="GHEA Grapalat" w:cs="GHEA Grapalat"/>
          <w:i/>
          <w:lang w:eastAsia="ru-RU"/>
        </w:rPr>
        <w:t>օրենքի</w:t>
      </w:r>
      <w:r>
        <w:rPr>
          <w:rFonts w:ascii="GHEA Grapalat" w:hAnsi="GHEA Grapalat"/>
          <w:i/>
          <w:lang w:val="af-ZA" w:eastAsia="zh-CN"/>
        </w:rPr>
        <w:t xml:space="preserve"> </w:t>
      </w:r>
      <w:r>
        <w:rPr>
          <w:rFonts w:ascii="GHEA Grapalat" w:hAnsi="GHEA Grapalat" w:cs="GHEA Grapalat"/>
          <w:i/>
          <w:lang w:eastAsia="ru-RU"/>
        </w:rPr>
        <w:t>հիման</w:t>
      </w:r>
      <w:r>
        <w:rPr>
          <w:rFonts w:ascii="GHEA Grapalat" w:hAnsi="GHEA Grapalat"/>
          <w:i/>
          <w:lang w:val="af-ZA" w:eastAsia="zh-CN"/>
        </w:rPr>
        <w:t xml:space="preserve"> </w:t>
      </w:r>
      <w:r>
        <w:rPr>
          <w:rFonts w:ascii="GHEA Grapalat" w:hAnsi="GHEA Grapalat" w:cs="GHEA Grapalat"/>
          <w:i/>
          <w:lang w:eastAsia="ru-RU"/>
        </w:rPr>
        <w:t>վրա</w:t>
      </w:r>
      <w:r>
        <w:rPr>
          <w:rFonts w:ascii="GHEA Grapalat" w:hAnsi="GHEA Grapalat"/>
          <w:i/>
          <w:lang w:val="af-ZA" w:eastAsia="zh-CN"/>
        </w:rPr>
        <w:t xml:space="preserve"> </w:t>
      </w:r>
      <w:r>
        <w:rPr>
          <w:rFonts w:ascii="GHEA Grapalat" w:hAnsi="GHEA Grapalat" w:cs="GHEA Grapalat"/>
          <w:i/>
          <w:lang w:eastAsia="ru-RU"/>
        </w:rPr>
        <w:t>իրական</w:t>
      </w:r>
      <w:r>
        <w:rPr>
          <w:rFonts w:ascii="GHEA Grapalat" w:hAnsi="GHEA Grapalat"/>
          <w:i/>
          <w:lang w:val="af-ZA" w:eastAsia="zh-CN"/>
        </w:rPr>
        <w:t xml:space="preserve"> </w:t>
      </w:r>
      <w:r>
        <w:rPr>
          <w:rFonts w:ascii="GHEA Grapalat" w:hAnsi="GHEA Grapalat" w:cs="GHEA Grapalat"/>
          <w:i/>
          <w:lang w:eastAsia="ru-RU"/>
        </w:rPr>
        <w:t>շահառուների</w:t>
      </w:r>
      <w:r>
        <w:rPr>
          <w:rFonts w:ascii="GHEA Grapalat" w:hAnsi="GHEA Grapalat"/>
          <w:i/>
          <w:lang w:val="af-ZA" w:eastAsia="zh-CN"/>
        </w:rPr>
        <w:t xml:space="preserve"> </w:t>
      </w:r>
      <w:r>
        <w:rPr>
          <w:rFonts w:ascii="GHEA Grapalat" w:hAnsi="GHEA Grapalat" w:cs="GHEA Grapalat"/>
          <w:i/>
          <w:lang w:eastAsia="ru-RU"/>
        </w:rPr>
        <w:t>վերաբերյալ</w:t>
      </w:r>
      <w:r>
        <w:rPr>
          <w:rFonts w:ascii="GHEA Grapalat" w:hAnsi="GHEA Grapalat"/>
          <w:i/>
          <w:lang w:val="af-ZA" w:eastAsia="zh-CN"/>
        </w:rPr>
        <w:t xml:space="preserve"> </w:t>
      </w:r>
      <w:r>
        <w:rPr>
          <w:rFonts w:ascii="GHEA Grapalat" w:hAnsi="GHEA Grapalat" w:cs="GHEA Grapalat"/>
          <w:i/>
          <w:lang w:eastAsia="ru-RU"/>
        </w:rPr>
        <w:t>հայտարարագիր</w:t>
      </w:r>
      <w:r>
        <w:rPr>
          <w:rFonts w:ascii="GHEA Grapalat" w:hAnsi="GHEA Grapalat"/>
          <w:i/>
          <w:lang w:val="af-ZA" w:eastAsia="zh-CN"/>
        </w:rPr>
        <w:t xml:space="preserve"> </w:t>
      </w:r>
      <w:r>
        <w:rPr>
          <w:rFonts w:ascii="GHEA Grapalat" w:hAnsi="GHEA Grapalat" w:cs="GHEA Grapalat"/>
          <w:i/>
          <w:lang w:eastAsia="ru-RU"/>
        </w:rPr>
        <w:t>ներկայացնելու</w:t>
      </w:r>
      <w:r>
        <w:rPr>
          <w:rFonts w:ascii="GHEA Grapalat" w:hAnsi="GHEA Grapalat"/>
          <w:i/>
          <w:lang w:val="af-ZA" w:eastAsia="zh-CN"/>
        </w:rPr>
        <w:t xml:space="preserve"> </w:t>
      </w:r>
      <w:r>
        <w:rPr>
          <w:rFonts w:ascii="GHEA Grapalat" w:hAnsi="GHEA Grapalat" w:cs="GHEA Grapalat"/>
          <w:i/>
          <w:lang w:eastAsia="ru-RU"/>
        </w:rPr>
        <w:t>պարտականություն</w:t>
      </w:r>
      <w:r>
        <w:rPr>
          <w:rFonts w:ascii="GHEA Grapalat" w:hAnsi="GHEA Grapalat"/>
          <w:i/>
          <w:lang w:val="af-ZA" w:eastAsia="zh-CN"/>
        </w:rPr>
        <w:t xml:space="preserve"> </w:t>
      </w:r>
      <w:r>
        <w:rPr>
          <w:rFonts w:ascii="GHEA Grapalat" w:hAnsi="GHEA Grapalat" w:cs="GHEA Grapalat"/>
          <w:i/>
          <w:lang w:eastAsia="ru-RU"/>
        </w:rPr>
        <w:t>ունեցող</w:t>
      </w:r>
      <w:r>
        <w:rPr>
          <w:rFonts w:ascii="GHEA Grapalat" w:hAnsi="GHEA Grapalat"/>
          <w:i/>
          <w:lang w:val="af-ZA" w:eastAsia="zh-CN"/>
        </w:rPr>
        <w:t xml:space="preserve"> </w:t>
      </w:r>
      <w:r>
        <w:rPr>
          <w:rFonts w:ascii="GHEA Grapalat" w:hAnsi="GHEA Grapalat" w:cs="GHEA Grapalat"/>
          <w:i/>
          <w:lang w:eastAsia="ru-RU"/>
        </w:rPr>
        <w:t>իրավաբանական</w:t>
      </w:r>
      <w:r>
        <w:rPr>
          <w:rFonts w:ascii="GHEA Grapalat" w:hAnsi="GHEA Grapalat"/>
          <w:i/>
          <w:lang w:val="af-ZA" w:eastAsia="zh-CN"/>
        </w:rPr>
        <w:t xml:space="preserve"> </w:t>
      </w:r>
      <w:r>
        <w:rPr>
          <w:rFonts w:ascii="GHEA Grapalat" w:hAnsi="GHEA Grapalat" w:cs="GHEA Grapalat"/>
          <w:i/>
          <w:lang w:eastAsia="ru-RU"/>
        </w:rPr>
        <w:t>անձ</w:t>
      </w:r>
      <w:r>
        <w:rPr>
          <w:rFonts w:ascii="GHEA Grapalat" w:hAnsi="GHEA Grapalat"/>
          <w:i/>
          <w:lang w:val="af-ZA" w:eastAsia="zh-CN"/>
        </w:rPr>
        <w:t xml:space="preserve"> </w:t>
      </w:r>
      <w:r>
        <w:rPr>
          <w:rFonts w:ascii="GHEA Grapalat" w:hAnsi="GHEA Grapalat" w:cs="GHEA Grapalat"/>
          <w:i/>
          <w:lang w:eastAsia="ru-RU"/>
        </w:rPr>
        <w:t>է</w:t>
      </w:r>
      <w:r>
        <w:rPr>
          <w:rFonts w:ascii="GHEA Grapalat" w:hAnsi="GHEA Grapalat"/>
          <w:i/>
          <w:lang w:val="af-ZA" w:eastAsia="zh-CN"/>
        </w:rPr>
        <w:t xml:space="preserve"> </w:t>
      </w:r>
      <w:r>
        <w:rPr>
          <w:rFonts w:ascii="GHEA Grapalat" w:hAnsi="GHEA Grapalat" w:cs="GHEA Grapalat"/>
          <w:i/>
          <w:lang w:eastAsia="ru-RU"/>
        </w:rPr>
        <w:t>և</w:t>
      </w:r>
      <w:r>
        <w:rPr>
          <w:rFonts w:ascii="GHEA Grapalat" w:hAnsi="GHEA Grapalat"/>
          <w:i/>
          <w:lang w:val="af-ZA" w:eastAsia="zh-CN"/>
        </w:rPr>
        <w:t xml:space="preserve"> </w:t>
      </w:r>
      <w:r>
        <w:rPr>
          <w:rFonts w:ascii="GHEA Grapalat" w:hAnsi="GHEA Grapalat" w:cs="GHEA Grapalat"/>
          <w:i/>
          <w:lang w:eastAsia="ru-RU"/>
        </w:rPr>
        <w:t>հայտը</w:t>
      </w:r>
      <w:r>
        <w:rPr>
          <w:rFonts w:ascii="GHEA Grapalat" w:hAnsi="GHEA Grapalat"/>
          <w:i/>
          <w:lang w:val="af-ZA" w:eastAsia="zh-CN"/>
        </w:rPr>
        <w:t xml:space="preserve"> </w:t>
      </w:r>
      <w:r>
        <w:rPr>
          <w:rFonts w:ascii="GHEA Grapalat" w:hAnsi="GHEA Grapalat" w:cs="GHEA Grapalat"/>
          <w:i/>
          <w:lang w:eastAsia="ru-RU"/>
        </w:rPr>
        <w:t>ներկայացնելու</w:t>
      </w:r>
      <w:r>
        <w:rPr>
          <w:rFonts w:ascii="GHEA Grapalat" w:hAnsi="GHEA Grapalat"/>
          <w:i/>
          <w:lang w:val="af-ZA" w:eastAsia="zh-CN"/>
        </w:rPr>
        <w:t xml:space="preserve"> </w:t>
      </w:r>
      <w:r>
        <w:rPr>
          <w:rFonts w:ascii="GHEA Grapalat" w:hAnsi="GHEA Grapalat" w:cs="GHEA Grapalat"/>
          <w:i/>
          <w:lang w:eastAsia="ru-RU"/>
        </w:rPr>
        <w:t>օրվա</w:t>
      </w:r>
      <w:r>
        <w:rPr>
          <w:rFonts w:ascii="GHEA Grapalat" w:hAnsi="GHEA Grapalat"/>
          <w:i/>
          <w:lang w:val="af-ZA" w:eastAsia="zh-CN"/>
        </w:rPr>
        <w:t xml:space="preserve"> </w:t>
      </w:r>
      <w:r>
        <w:rPr>
          <w:rFonts w:ascii="GHEA Grapalat" w:hAnsi="GHEA Grapalat" w:cs="GHEA Grapalat"/>
          <w:i/>
          <w:lang w:eastAsia="ru-RU"/>
        </w:rPr>
        <w:t>դրությամբ</w:t>
      </w:r>
      <w:r>
        <w:rPr>
          <w:rFonts w:ascii="GHEA Grapalat" w:hAnsi="GHEA Grapalat"/>
          <w:i/>
          <w:lang w:val="af-ZA" w:eastAsia="zh-CN"/>
        </w:rPr>
        <w:t xml:space="preserve"> </w:t>
      </w:r>
      <w:r>
        <w:rPr>
          <w:rFonts w:ascii="GHEA Grapalat" w:hAnsi="GHEA Grapalat" w:cs="GHEA Grapalat"/>
          <w:i/>
          <w:lang w:eastAsia="ru-RU"/>
        </w:rPr>
        <w:t>սահմանված</w:t>
      </w:r>
      <w:r>
        <w:rPr>
          <w:rFonts w:ascii="GHEA Grapalat" w:hAnsi="GHEA Grapalat"/>
          <w:i/>
          <w:lang w:val="af-ZA" w:eastAsia="zh-CN"/>
        </w:rPr>
        <w:t xml:space="preserve"> </w:t>
      </w:r>
      <w:r>
        <w:rPr>
          <w:rFonts w:ascii="GHEA Grapalat" w:hAnsi="GHEA Grapalat" w:cs="GHEA Grapalat"/>
          <w:i/>
          <w:lang w:eastAsia="ru-RU"/>
        </w:rPr>
        <w:t>կարգով</w:t>
      </w:r>
      <w:r>
        <w:rPr>
          <w:rFonts w:ascii="GHEA Grapalat" w:hAnsi="GHEA Grapalat"/>
          <w:i/>
          <w:lang w:val="af-ZA" w:eastAsia="zh-CN"/>
        </w:rPr>
        <w:t xml:space="preserve"> </w:t>
      </w:r>
      <w:r>
        <w:rPr>
          <w:rFonts w:ascii="GHEA Grapalat" w:hAnsi="GHEA Grapalat" w:cs="GHEA Grapalat"/>
          <w:i/>
          <w:lang w:eastAsia="ru-RU"/>
        </w:rPr>
        <w:t>պետք</w:t>
      </w:r>
      <w:r>
        <w:rPr>
          <w:rFonts w:ascii="GHEA Grapalat" w:hAnsi="GHEA Grapalat"/>
          <w:i/>
          <w:lang w:val="af-ZA" w:eastAsia="zh-CN"/>
        </w:rPr>
        <w:t xml:space="preserve"> </w:t>
      </w:r>
      <w:r>
        <w:rPr>
          <w:rFonts w:ascii="GHEA Grapalat" w:hAnsi="GHEA Grapalat" w:cs="GHEA Grapalat"/>
          <w:i/>
          <w:lang w:eastAsia="ru-RU"/>
        </w:rPr>
        <w:t>է</w:t>
      </w:r>
      <w:r>
        <w:rPr>
          <w:rFonts w:ascii="GHEA Grapalat" w:hAnsi="GHEA Grapalat"/>
          <w:i/>
          <w:lang w:val="af-ZA" w:eastAsia="zh-CN"/>
        </w:rPr>
        <w:t xml:space="preserve"> </w:t>
      </w:r>
      <w:r>
        <w:rPr>
          <w:rFonts w:ascii="GHEA Grapalat" w:hAnsi="GHEA Grapalat" w:cs="GHEA Grapalat"/>
          <w:i/>
          <w:lang w:eastAsia="ru-RU"/>
        </w:rPr>
        <w:t>ի</w:t>
      </w:r>
      <w:r>
        <w:rPr>
          <w:rFonts w:ascii="GHEA Grapalat" w:hAnsi="GHEA Grapalat"/>
          <w:i/>
          <w:lang w:eastAsia="ru-RU"/>
        </w:rPr>
        <w:t>րավաբանական</w:t>
      </w:r>
      <w:r>
        <w:rPr>
          <w:rFonts w:ascii="GHEA Grapalat" w:hAnsi="GHEA Grapalat"/>
          <w:i/>
          <w:lang w:val="af-ZA" w:eastAsia="zh-CN"/>
        </w:rPr>
        <w:t xml:space="preserve"> </w:t>
      </w:r>
      <w:r>
        <w:rPr>
          <w:rFonts w:ascii="GHEA Grapalat" w:hAnsi="GHEA Grapalat"/>
          <w:i/>
          <w:lang w:eastAsia="ru-RU"/>
        </w:rPr>
        <w:t>անձանց</w:t>
      </w:r>
      <w:r>
        <w:rPr>
          <w:rFonts w:ascii="GHEA Grapalat" w:hAnsi="GHEA Grapalat"/>
          <w:i/>
          <w:lang w:val="af-ZA" w:eastAsia="zh-CN"/>
        </w:rPr>
        <w:t xml:space="preserve"> </w:t>
      </w:r>
      <w:r>
        <w:rPr>
          <w:rFonts w:ascii="GHEA Grapalat" w:hAnsi="GHEA Grapalat"/>
          <w:i/>
          <w:lang w:eastAsia="ru-RU"/>
        </w:rPr>
        <w:t>պետական</w:t>
      </w:r>
      <w:r>
        <w:rPr>
          <w:rFonts w:ascii="GHEA Grapalat" w:hAnsi="GHEA Grapalat"/>
          <w:i/>
          <w:lang w:val="af-ZA" w:eastAsia="zh-CN"/>
        </w:rPr>
        <w:t xml:space="preserve"> </w:t>
      </w:r>
      <w:r>
        <w:rPr>
          <w:rFonts w:ascii="GHEA Grapalat" w:hAnsi="GHEA Grapalat"/>
          <w:i/>
          <w:lang w:eastAsia="ru-RU"/>
        </w:rPr>
        <w:t>ռեգիստրի</w:t>
      </w:r>
      <w:r>
        <w:rPr>
          <w:rFonts w:ascii="GHEA Grapalat" w:hAnsi="GHEA Grapalat"/>
          <w:i/>
          <w:lang w:val="af-ZA" w:eastAsia="zh-CN"/>
        </w:rPr>
        <w:t xml:space="preserve"> </w:t>
      </w:r>
      <w:r>
        <w:rPr>
          <w:rFonts w:ascii="GHEA Grapalat" w:hAnsi="GHEA Grapalat"/>
          <w:i/>
          <w:lang w:eastAsia="ru-RU"/>
        </w:rPr>
        <w:t>գործակալությունում</w:t>
      </w:r>
      <w:r>
        <w:rPr>
          <w:rFonts w:ascii="GHEA Grapalat" w:hAnsi="GHEA Grapalat"/>
          <w:i/>
          <w:lang w:val="af-ZA" w:eastAsia="zh-CN"/>
        </w:rPr>
        <w:t xml:space="preserve"> </w:t>
      </w:r>
      <w:r>
        <w:rPr>
          <w:rFonts w:ascii="GHEA Grapalat" w:hAnsi="GHEA Grapalat"/>
          <w:i/>
          <w:lang w:eastAsia="ru-RU"/>
        </w:rPr>
        <w:t>գրանցված</w:t>
      </w:r>
      <w:r>
        <w:rPr>
          <w:rFonts w:ascii="GHEA Grapalat" w:hAnsi="GHEA Grapalat"/>
          <w:i/>
          <w:lang w:val="af-ZA" w:eastAsia="zh-CN"/>
        </w:rPr>
        <w:t xml:space="preserve"> </w:t>
      </w:r>
      <w:r>
        <w:rPr>
          <w:rFonts w:ascii="GHEA Grapalat" w:hAnsi="GHEA Grapalat"/>
          <w:i/>
          <w:lang w:eastAsia="ru-RU"/>
        </w:rPr>
        <w:t>լիներ</w:t>
      </w:r>
      <w:r>
        <w:rPr>
          <w:rFonts w:ascii="GHEA Grapalat" w:hAnsi="GHEA Grapalat"/>
          <w:i/>
          <w:lang w:val="af-ZA" w:eastAsia="zh-CN"/>
        </w:rPr>
        <w:t xml:space="preserve"> </w:t>
      </w:r>
      <w:r>
        <w:rPr>
          <w:rFonts w:ascii="GHEA Grapalat" w:hAnsi="GHEA Grapalat"/>
          <w:i/>
          <w:lang w:eastAsia="ru-RU"/>
        </w:rPr>
        <w:t>իր</w:t>
      </w:r>
      <w:r>
        <w:rPr>
          <w:rFonts w:ascii="GHEA Grapalat" w:hAnsi="GHEA Grapalat"/>
          <w:i/>
          <w:lang w:val="af-ZA" w:eastAsia="zh-CN"/>
        </w:rPr>
        <w:t xml:space="preserve"> </w:t>
      </w:r>
      <w:r>
        <w:rPr>
          <w:rFonts w:ascii="GHEA Grapalat" w:hAnsi="GHEA Grapalat"/>
          <w:i/>
          <w:lang w:eastAsia="ru-RU"/>
        </w:rPr>
        <w:t>իրական</w:t>
      </w:r>
      <w:r>
        <w:rPr>
          <w:rFonts w:ascii="GHEA Grapalat" w:hAnsi="GHEA Grapalat"/>
          <w:i/>
          <w:lang w:val="af-ZA" w:eastAsia="zh-CN"/>
        </w:rPr>
        <w:t xml:space="preserve"> </w:t>
      </w:r>
      <w:r>
        <w:rPr>
          <w:rFonts w:ascii="GHEA Grapalat" w:hAnsi="GHEA Grapalat"/>
          <w:i/>
          <w:lang w:eastAsia="ru-RU"/>
        </w:rPr>
        <w:t>շահառուների</w:t>
      </w:r>
      <w:r>
        <w:rPr>
          <w:rFonts w:ascii="GHEA Grapalat" w:hAnsi="GHEA Grapalat"/>
          <w:i/>
          <w:lang w:val="af-ZA" w:eastAsia="zh-CN"/>
        </w:rPr>
        <w:t xml:space="preserve"> </w:t>
      </w:r>
      <w:r>
        <w:rPr>
          <w:rFonts w:ascii="GHEA Grapalat" w:hAnsi="GHEA Grapalat"/>
          <w:i/>
          <w:lang w:eastAsia="ru-RU"/>
        </w:rPr>
        <w:t>վերաբերյալ</w:t>
      </w:r>
      <w:r>
        <w:rPr>
          <w:rFonts w:ascii="GHEA Grapalat" w:hAnsi="GHEA Grapalat"/>
          <w:i/>
          <w:lang w:val="af-ZA" w:eastAsia="zh-CN"/>
        </w:rPr>
        <w:t xml:space="preserve"> </w:t>
      </w:r>
      <w:r>
        <w:rPr>
          <w:rFonts w:ascii="GHEA Grapalat" w:hAnsi="GHEA Grapalat"/>
          <w:i/>
          <w:lang w:eastAsia="ru-RU"/>
        </w:rPr>
        <w:t>տեղեկությունները</w:t>
      </w:r>
      <w:r>
        <w:rPr>
          <w:rFonts w:ascii="GHEA Grapalat" w:hAnsi="GHEA Grapalat"/>
          <w:i/>
          <w:lang w:val="af-ZA" w:eastAsia="zh-CN"/>
        </w:rPr>
        <w:t xml:space="preserve">, </w:t>
      </w:r>
    </w:p>
    <w:p w14:paraId="266ED412" w14:textId="77777777" w:rsidR="00461435" w:rsidRDefault="00461435">
      <w:pPr>
        <w:pStyle w:val="31"/>
        <w:spacing w:line="240" w:lineRule="auto"/>
        <w:ind w:left="142" w:firstLine="0"/>
        <w:rPr>
          <w:rFonts w:ascii="GHEA Grapalat" w:hAnsi="GHEA Grapalat"/>
          <w:i/>
          <w:lang w:val="af-ZA" w:eastAsia="zh-CN"/>
        </w:rPr>
      </w:pPr>
    </w:p>
    <w:p w14:paraId="04CA7136" w14:textId="77777777" w:rsidR="00461435" w:rsidRDefault="00461435">
      <w:pPr>
        <w:pStyle w:val="31"/>
        <w:spacing w:line="240" w:lineRule="auto"/>
        <w:ind w:left="142" w:firstLine="218"/>
        <w:rPr>
          <w:rFonts w:ascii="GHEA Grapalat" w:hAnsi="GHEA Grapalat"/>
          <w:i/>
          <w:lang w:val="af-ZA" w:eastAsia="ru-RU"/>
        </w:rPr>
      </w:pPr>
      <w:r>
        <w:rPr>
          <w:rFonts w:ascii="GHEA Grapalat" w:hAnsi="GHEA Grapalat"/>
          <w:i/>
          <w:lang w:val="af-ZA" w:eastAsia="ru-RU"/>
        </w:rPr>
        <w:t xml:space="preserve">-  </w:t>
      </w:r>
      <w:r>
        <w:rPr>
          <w:rFonts w:ascii="GHEA Grapalat" w:hAnsi="GHEA Grapalat"/>
          <w:i/>
          <w:lang w:eastAsia="ru-RU"/>
        </w:rPr>
        <w:t>Եթե</w:t>
      </w:r>
      <w:r>
        <w:rPr>
          <w:rFonts w:ascii="GHEA Grapalat" w:hAnsi="GHEA Grapalat"/>
          <w:i/>
          <w:lang w:val="af-ZA" w:eastAsia="ru-RU"/>
        </w:rPr>
        <w:t xml:space="preserve"> </w:t>
      </w:r>
      <w:r>
        <w:rPr>
          <w:rFonts w:ascii="GHEA Grapalat" w:hAnsi="GHEA Grapalat"/>
          <w:i/>
          <w:lang w:eastAsia="ru-RU"/>
        </w:rPr>
        <w:t>մասնակիցը</w:t>
      </w:r>
      <w:r>
        <w:rPr>
          <w:rFonts w:ascii="GHEA Grapalat" w:hAnsi="GHEA Grapalat"/>
          <w:i/>
          <w:lang w:val="af-ZA" w:eastAsia="ru-RU"/>
        </w:rPr>
        <w:t xml:space="preserve"> «</w:t>
      </w:r>
      <w:r>
        <w:rPr>
          <w:rFonts w:ascii="GHEA Grapalat" w:hAnsi="GHEA Grapalat"/>
          <w:i/>
          <w:lang w:eastAsia="ru-RU"/>
        </w:rPr>
        <w:t>Իրավաբանական</w:t>
      </w:r>
      <w:r>
        <w:rPr>
          <w:rFonts w:ascii="GHEA Grapalat" w:hAnsi="GHEA Grapalat"/>
          <w:i/>
          <w:lang w:val="af-ZA" w:eastAsia="ru-RU"/>
        </w:rPr>
        <w:t xml:space="preserve"> </w:t>
      </w:r>
      <w:r>
        <w:rPr>
          <w:rFonts w:ascii="GHEA Grapalat" w:hAnsi="GHEA Grapalat"/>
          <w:i/>
          <w:lang w:eastAsia="ru-RU"/>
        </w:rPr>
        <w:t>անձանց</w:t>
      </w:r>
      <w:r>
        <w:rPr>
          <w:rFonts w:ascii="GHEA Grapalat" w:hAnsi="GHEA Grapalat"/>
          <w:i/>
          <w:lang w:val="af-ZA" w:eastAsia="ru-RU"/>
        </w:rPr>
        <w:t xml:space="preserve"> </w:t>
      </w:r>
      <w:r>
        <w:rPr>
          <w:rFonts w:ascii="GHEA Grapalat" w:hAnsi="GHEA Grapalat"/>
          <w:i/>
          <w:lang w:eastAsia="ru-RU"/>
        </w:rPr>
        <w:t>պետական</w:t>
      </w:r>
      <w:r>
        <w:rPr>
          <w:rFonts w:ascii="GHEA Grapalat" w:hAnsi="GHEA Grapalat"/>
          <w:i/>
          <w:lang w:val="af-ZA" w:eastAsia="ru-RU"/>
        </w:rPr>
        <w:t xml:space="preserve"> </w:t>
      </w:r>
      <w:r>
        <w:rPr>
          <w:rFonts w:ascii="GHEA Grapalat" w:hAnsi="GHEA Grapalat"/>
          <w:i/>
          <w:lang w:eastAsia="ru-RU"/>
        </w:rPr>
        <w:t>գրանցման</w:t>
      </w:r>
      <w:r>
        <w:rPr>
          <w:rFonts w:ascii="GHEA Grapalat" w:hAnsi="GHEA Grapalat"/>
          <w:i/>
          <w:lang w:val="af-ZA" w:eastAsia="ru-RU"/>
        </w:rPr>
        <w:t xml:space="preserve">, </w:t>
      </w:r>
      <w:r>
        <w:rPr>
          <w:rFonts w:ascii="GHEA Grapalat" w:hAnsi="GHEA Grapalat"/>
          <w:i/>
          <w:lang w:eastAsia="ru-RU"/>
        </w:rPr>
        <w:t>իրավաբանական</w:t>
      </w:r>
      <w:r>
        <w:rPr>
          <w:rFonts w:ascii="GHEA Grapalat" w:hAnsi="GHEA Grapalat"/>
          <w:i/>
          <w:lang w:val="af-ZA" w:eastAsia="ru-RU"/>
        </w:rPr>
        <w:t xml:space="preserve"> </w:t>
      </w:r>
      <w:r>
        <w:rPr>
          <w:rFonts w:ascii="GHEA Grapalat" w:hAnsi="GHEA Grapalat"/>
          <w:i/>
          <w:lang w:eastAsia="ru-RU"/>
        </w:rPr>
        <w:t>անձանց</w:t>
      </w:r>
      <w:r>
        <w:rPr>
          <w:rFonts w:ascii="GHEA Grapalat" w:hAnsi="GHEA Grapalat"/>
          <w:i/>
          <w:lang w:val="af-ZA" w:eastAsia="ru-RU"/>
        </w:rPr>
        <w:t xml:space="preserve"> </w:t>
      </w:r>
      <w:r>
        <w:rPr>
          <w:rFonts w:ascii="GHEA Grapalat" w:hAnsi="GHEA Grapalat"/>
          <w:i/>
          <w:lang w:eastAsia="ru-RU"/>
        </w:rPr>
        <w:t>ստորաբաժանումների</w:t>
      </w:r>
      <w:r>
        <w:rPr>
          <w:rFonts w:ascii="GHEA Grapalat" w:hAnsi="GHEA Grapalat"/>
          <w:i/>
          <w:lang w:val="af-ZA" w:eastAsia="ru-RU"/>
        </w:rPr>
        <w:t xml:space="preserve">, </w:t>
      </w:r>
      <w:r>
        <w:rPr>
          <w:rFonts w:ascii="GHEA Grapalat" w:hAnsi="GHEA Grapalat"/>
          <w:i/>
          <w:lang w:eastAsia="ru-RU"/>
        </w:rPr>
        <w:t>հիմնարկների</w:t>
      </w:r>
      <w:r>
        <w:rPr>
          <w:rFonts w:ascii="GHEA Grapalat" w:hAnsi="GHEA Grapalat"/>
          <w:i/>
          <w:lang w:val="af-ZA" w:eastAsia="ru-RU"/>
        </w:rPr>
        <w:t xml:space="preserve"> </w:t>
      </w:r>
      <w:r>
        <w:rPr>
          <w:rFonts w:ascii="GHEA Grapalat" w:hAnsi="GHEA Grapalat"/>
          <w:i/>
          <w:lang w:eastAsia="ru-RU"/>
        </w:rPr>
        <w:t>և</w:t>
      </w:r>
      <w:r>
        <w:rPr>
          <w:rFonts w:ascii="GHEA Grapalat" w:hAnsi="GHEA Grapalat"/>
          <w:i/>
          <w:lang w:val="af-ZA" w:eastAsia="ru-RU"/>
        </w:rPr>
        <w:t xml:space="preserve"> </w:t>
      </w:r>
      <w:r>
        <w:rPr>
          <w:rFonts w:ascii="GHEA Grapalat" w:hAnsi="GHEA Grapalat"/>
          <w:i/>
          <w:lang w:eastAsia="ru-RU"/>
        </w:rPr>
        <w:t>անհատ</w:t>
      </w:r>
      <w:r>
        <w:rPr>
          <w:rFonts w:ascii="GHEA Grapalat" w:hAnsi="GHEA Grapalat"/>
          <w:i/>
          <w:lang w:val="af-ZA" w:eastAsia="ru-RU"/>
        </w:rPr>
        <w:t xml:space="preserve"> </w:t>
      </w:r>
      <w:r>
        <w:rPr>
          <w:rFonts w:ascii="GHEA Grapalat" w:hAnsi="GHEA Grapalat"/>
          <w:i/>
          <w:lang w:eastAsia="ru-RU"/>
        </w:rPr>
        <w:t>ձեռնարկատերերի</w:t>
      </w:r>
      <w:r>
        <w:rPr>
          <w:rFonts w:ascii="GHEA Grapalat" w:hAnsi="GHEA Grapalat"/>
          <w:i/>
          <w:lang w:val="af-ZA" w:eastAsia="ru-RU"/>
        </w:rPr>
        <w:t xml:space="preserve"> </w:t>
      </w:r>
      <w:r>
        <w:rPr>
          <w:rFonts w:ascii="GHEA Grapalat" w:hAnsi="GHEA Grapalat"/>
          <w:i/>
          <w:lang w:eastAsia="ru-RU"/>
        </w:rPr>
        <w:t>պետական</w:t>
      </w:r>
      <w:r>
        <w:rPr>
          <w:rFonts w:ascii="GHEA Grapalat" w:hAnsi="GHEA Grapalat"/>
          <w:i/>
          <w:lang w:val="af-ZA" w:eastAsia="ru-RU"/>
        </w:rPr>
        <w:t xml:space="preserve"> </w:t>
      </w:r>
      <w:r>
        <w:rPr>
          <w:rFonts w:ascii="GHEA Grapalat" w:hAnsi="GHEA Grapalat"/>
          <w:i/>
          <w:lang w:eastAsia="ru-RU"/>
        </w:rPr>
        <w:t>հաշվառման</w:t>
      </w:r>
      <w:r>
        <w:rPr>
          <w:rFonts w:ascii="GHEA Grapalat" w:hAnsi="GHEA Grapalat"/>
          <w:i/>
          <w:lang w:val="af-ZA" w:eastAsia="ru-RU"/>
        </w:rPr>
        <w:t xml:space="preserve"> </w:t>
      </w:r>
      <w:r>
        <w:rPr>
          <w:rFonts w:ascii="GHEA Grapalat" w:hAnsi="GHEA Grapalat"/>
          <w:i/>
          <w:lang w:eastAsia="ru-RU"/>
        </w:rPr>
        <w:t>մասին</w:t>
      </w:r>
      <w:r>
        <w:rPr>
          <w:rFonts w:ascii="GHEA Grapalat" w:hAnsi="GHEA Grapalat"/>
          <w:i/>
          <w:lang w:val="af-ZA" w:eastAsia="ru-RU"/>
        </w:rPr>
        <w:t xml:space="preserve">» </w:t>
      </w:r>
      <w:r>
        <w:rPr>
          <w:rFonts w:ascii="GHEA Grapalat" w:hAnsi="GHEA Grapalat"/>
          <w:i/>
          <w:lang w:eastAsia="ru-RU"/>
        </w:rPr>
        <w:t>օրենքի</w:t>
      </w:r>
      <w:r>
        <w:rPr>
          <w:rFonts w:ascii="GHEA Grapalat" w:hAnsi="GHEA Grapalat"/>
          <w:i/>
          <w:lang w:val="af-ZA" w:eastAsia="ru-RU"/>
        </w:rPr>
        <w:t xml:space="preserve"> </w:t>
      </w:r>
      <w:r>
        <w:rPr>
          <w:rFonts w:ascii="GHEA Grapalat" w:hAnsi="GHEA Grapalat"/>
          <w:i/>
          <w:lang w:eastAsia="ru-RU"/>
        </w:rPr>
        <w:t>հիման</w:t>
      </w:r>
      <w:r>
        <w:rPr>
          <w:rFonts w:ascii="GHEA Grapalat" w:hAnsi="GHEA Grapalat"/>
          <w:i/>
          <w:lang w:val="af-ZA" w:eastAsia="ru-RU"/>
        </w:rPr>
        <w:t xml:space="preserve"> </w:t>
      </w:r>
      <w:r>
        <w:rPr>
          <w:rFonts w:ascii="GHEA Grapalat" w:hAnsi="GHEA Grapalat"/>
          <w:i/>
          <w:lang w:eastAsia="ru-RU"/>
        </w:rPr>
        <w:t>վրա</w:t>
      </w:r>
      <w:r>
        <w:rPr>
          <w:rFonts w:ascii="GHEA Grapalat" w:hAnsi="GHEA Grapalat"/>
          <w:i/>
          <w:lang w:val="af-ZA" w:eastAsia="ru-RU"/>
        </w:rPr>
        <w:t xml:space="preserve"> </w:t>
      </w:r>
      <w:r>
        <w:rPr>
          <w:rFonts w:ascii="GHEA Grapalat" w:hAnsi="GHEA Grapalat"/>
          <w:i/>
          <w:lang w:eastAsia="ru-RU"/>
        </w:rPr>
        <w:t>իրական</w:t>
      </w:r>
      <w:r>
        <w:rPr>
          <w:rFonts w:ascii="GHEA Grapalat" w:hAnsi="GHEA Grapalat"/>
          <w:i/>
          <w:lang w:val="af-ZA" w:eastAsia="ru-RU"/>
        </w:rPr>
        <w:t xml:space="preserve"> </w:t>
      </w:r>
      <w:r>
        <w:rPr>
          <w:rFonts w:ascii="GHEA Grapalat" w:hAnsi="GHEA Grapalat"/>
          <w:i/>
          <w:lang w:eastAsia="ru-RU"/>
        </w:rPr>
        <w:t>շահառուների</w:t>
      </w:r>
      <w:r>
        <w:rPr>
          <w:rFonts w:ascii="GHEA Grapalat" w:hAnsi="GHEA Grapalat"/>
          <w:i/>
          <w:lang w:val="af-ZA" w:eastAsia="ru-RU"/>
        </w:rPr>
        <w:t xml:space="preserve"> </w:t>
      </w:r>
      <w:r>
        <w:rPr>
          <w:rFonts w:ascii="GHEA Grapalat" w:hAnsi="GHEA Grapalat"/>
          <w:i/>
          <w:lang w:eastAsia="ru-RU"/>
        </w:rPr>
        <w:t>վերաբերյալ</w:t>
      </w:r>
      <w:r>
        <w:rPr>
          <w:rFonts w:ascii="GHEA Grapalat" w:hAnsi="GHEA Grapalat"/>
          <w:i/>
          <w:lang w:val="af-ZA" w:eastAsia="ru-RU"/>
        </w:rPr>
        <w:t xml:space="preserve"> </w:t>
      </w:r>
      <w:r>
        <w:rPr>
          <w:rFonts w:ascii="GHEA Grapalat" w:hAnsi="GHEA Grapalat"/>
          <w:i/>
          <w:lang w:eastAsia="ru-RU"/>
        </w:rPr>
        <w:t>հայտարարագիր</w:t>
      </w:r>
      <w:r>
        <w:rPr>
          <w:rFonts w:ascii="GHEA Grapalat" w:hAnsi="GHEA Grapalat"/>
          <w:i/>
          <w:lang w:val="af-ZA" w:eastAsia="ru-RU"/>
        </w:rPr>
        <w:t xml:space="preserve"> </w:t>
      </w:r>
      <w:r>
        <w:rPr>
          <w:rFonts w:ascii="GHEA Grapalat" w:hAnsi="GHEA Grapalat"/>
          <w:i/>
          <w:lang w:eastAsia="ru-RU"/>
        </w:rPr>
        <w:t>ներկայացնելու</w:t>
      </w:r>
      <w:r>
        <w:rPr>
          <w:rFonts w:ascii="GHEA Grapalat" w:hAnsi="GHEA Grapalat"/>
          <w:i/>
          <w:lang w:val="af-ZA" w:eastAsia="ru-RU"/>
        </w:rPr>
        <w:t xml:space="preserve"> </w:t>
      </w:r>
      <w:r>
        <w:rPr>
          <w:rFonts w:ascii="GHEA Grapalat" w:hAnsi="GHEA Grapalat"/>
          <w:i/>
          <w:lang w:eastAsia="ru-RU"/>
        </w:rPr>
        <w:t>պարտականություն</w:t>
      </w:r>
      <w:r>
        <w:rPr>
          <w:rFonts w:ascii="GHEA Grapalat" w:hAnsi="GHEA Grapalat"/>
          <w:i/>
          <w:lang w:val="af-ZA" w:eastAsia="ru-RU"/>
        </w:rPr>
        <w:t xml:space="preserve"> </w:t>
      </w:r>
      <w:r>
        <w:rPr>
          <w:rFonts w:ascii="GHEA Grapalat" w:hAnsi="GHEA Grapalat"/>
          <w:i/>
          <w:lang w:eastAsia="ru-RU"/>
        </w:rPr>
        <w:t>ունեցող</w:t>
      </w:r>
      <w:r>
        <w:rPr>
          <w:rFonts w:ascii="GHEA Grapalat" w:hAnsi="GHEA Grapalat"/>
          <w:i/>
          <w:lang w:val="af-ZA" w:eastAsia="ru-RU"/>
        </w:rPr>
        <w:t xml:space="preserve"> </w:t>
      </w:r>
      <w:r>
        <w:rPr>
          <w:rFonts w:ascii="GHEA Grapalat" w:hAnsi="GHEA Grapalat"/>
          <w:i/>
          <w:lang w:eastAsia="ru-RU"/>
        </w:rPr>
        <w:t>իրավաբանական</w:t>
      </w:r>
      <w:r>
        <w:rPr>
          <w:rFonts w:ascii="GHEA Grapalat" w:hAnsi="GHEA Grapalat"/>
          <w:i/>
          <w:lang w:val="af-ZA" w:eastAsia="ru-RU"/>
        </w:rPr>
        <w:t xml:space="preserve"> </w:t>
      </w:r>
      <w:r>
        <w:rPr>
          <w:rFonts w:ascii="GHEA Grapalat" w:hAnsi="GHEA Grapalat"/>
          <w:i/>
          <w:lang w:eastAsia="ru-RU"/>
        </w:rPr>
        <w:t>անձ</w:t>
      </w:r>
      <w:r>
        <w:rPr>
          <w:rFonts w:ascii="GHEA Grapalat" w:hAnsi="GHEA Grapalat"/>
          <w:i/>
          <w:lang w:val="af-ZA" w:eastAsia="ru-RU"/>
        </w:rPr>
        <w:t xml:space="preserve"> </w:t>
      </w:r>
      <w:r>
        <w:rPr>
          <w:rFonts w:ascii="GHEA Grapalat" w:hAnsi="GHEA Grapalat"/>
          <w:i/>
          <w:lang w:eastAsia="ru-RU"/>
        </w:rPr>
        <w:t>չէ</w:t>
      </w:r>
      <w:r>
        <w:rPr>
          <w:rFonts w:ascii="GHEA Grapalat" w:hAnsi="GHEA Grapalat"/>
          <w:i/>
          <w:lang w:val="af-ZA" w:eastAsia="ru-RU"/>
        </w:rPr>
        <w:t xml:space="preserve">, </w:t>
      </w:r>
      <w:r>
        <w:rPr>
          <w:rFonts w:ascii="GHEA Grapalat" w:hAnsi="GHEA Grapalat"/>
          <w:i/>
          <w:lang w:eastAsia="ru-RU"/>
        </w:rPr>
        <w:t>կամ</w:t>
      </w:r>
      <w:r>
        <w:rPr>
          <w:rFonts w:ascii="GHEA Grapalat" w:hAnsi="GHEA Grapalat"/>
          <w:i/>
          <w:lang w:val="af-ZA" w:eastAsia="ru-RU"/>
        </w:rPr>
        <w:t xml:space="preserve"> </w:t>
      </w:r>
      <w:r>
        <w:rPr>
          <w:rFonts w:ascii="GHEA Grapalat" w:hAnsi="GHEA Grapalat"/>
          <w:i/>
          <w:lang w:eastAsia="ru-RU"/>
        </w:rPr>
        <w:t>եթե</w:t>
      </w:r>
      <w:r>
        <w:rPr>
          <w:rFonts w:ascii="GHEA Grapalat" w:hAnsi="GHEA Grapalat"/>
          <w:i/>
          <w:lang w:val="af-ZA" w:eastAsia="ru-RU"/>
        </w:rPr>
        <w:t xml:space="preserve"> </w:t>
      </w:r>
      <w:r>
        <w:rPr>
          <w:rFonts w:ascii="GHEA Grapalat" w:hAnsi="GHEA Grapalat"/>
          <w:i/>
          <w:lang w:eastAsia="ru-RU"/>
        </w:rPr>
        <w:t>այդպիսի</w:t>
      </w:r>
      <w:r>
        <w:rPr>
          <w:rFonts w:ascii="GHEA Grapalat" w:hAnsi="GHEA Grapalat"/>
          <w:i/>
          <w:lang w:val="af-ZA" w:eastAsia="ru-RU"/>
        </w:rPr>
        <w:t xml:space="preserve"> </w:t>
      </w:r>
      <w:r>
        <w:rPr>
          <w:rFonts w:ascii="GHEA Grapalat" w:hAnsi="GHEA Grapalat"/>
          <w:i/>
          <w:lang w:eastAsia="ru-RU"/>
        </w:rPr>
        <w:t>իրավաբանական</w:t>
      </w:r>
      <w:r>
        <w:rPr>
          <w:rFonts w:ascii="GHEA Grapalat" w:hAnsi="GHEA Grapalat"/>
          <w:i/>
          <w:lang w:val="af-ZA" w:eastAsia="ru-RU"/>
        </w:rPr>
        <w:t xml:space="preserve"> </w:t>
      </w:r>
      <w:r>
        <w:rPr>
          <w:rFonts w:ascii="GHEA Grapalat" w:hAnsi="GHEA Grapalat"/>
          <w:i/>
          <w:lang w:eastAsia="ru-RU"/>
        </w:rPr>
        <w:t>անձ</w:t>
      </w:r>
      <w:r>
        <w:rPr>
          <w:rFonts w:ascii="GHEA Grapalat" w:hAnsi="GHEA Grapalat"/>
          <w:i/>
          <w:lang w:val="af-ZA" w:eastAsia="ru-RU"/>
        </w:rPr>
        <w:t xml:space="preserve"> </w:t>
      </w:r>
      <w:r>
        <w:rPr>
          <w:rFonts w:ascii="GHEA Grapalat" w:hAnsi="GHEA Grapalat"/>
          <w:i/>
          <w:lang w:eastAsia="ru-RU"/>
        </w:rPr>
        <w:t>է</w:t>
      </w:r>
      <w:r>
        <w:rPr>
          <w:rFonts w:ascii="GHEA Grapalat" w:hAnsi="GHEA Grapalat"/>
          <w:i/>
          <w:lang w:val="af-ZA" w:eastAsia="ru-RU"/>
        </w:rPr>
        <w:t xml:space="preserve"> </w:t>
      </w:r>
      <w:r>
        <w:rPr>
          <w:rFonts w:ascii="GHEA Grapalat" w:hAnsi="GHEA Grapalat"/>
          <w:i/>
          <w:lang w:eastAsia="ru-RU"/>
        </w:rPr>
        <w:t>սակայն</w:t>
      </w:r>
      <w:r>
        <w:rPr>
          <w:rFonts w:ascii="GHEA Grapalat" w:hAnsi="GHEA Grapalat"/>
          <w:i/>
          <w:lang w:val="af-ZA" w:eastAsia="ru-RU"/>
        </w:rPr>
        <w:t xml:space="preserve"> </w:t>
      </w:r>
      <w:r>
        <w:rPr>
          <w:rFonts w:ascii="GHEA Grapalat" w:hAnsi="GHEA Grapalat"/>
          <w:i/>
          <w:lang w:eastAsia="ru-RU"/>
        </w:rPr>
        <w:t>հայտը</w:t>
      </w:r>
      <w:r>
        <w:rPr>
          <w:rFonts w:ascii="GHEA Grapalat" w:hAnsi="GHEA Grapalat"/>
          <w:i/>
          <w:lang w:val="af-ZA" w:eastAsia="ru-RU"/>
        </w:rPr>
        <w:t xml:space="preserve"> </w:t>
      </w:r>
      <w:r>
        <w:rPr>
          <w:rFonts w:ascii="GHEA Grapalat" w:hAnsi="GHEA Grapalat"/>
          <w:i/>
          <w:lang w:eastAsia="ru-RU"/>
        </w:rPr>
        <w:t>ներկայացնելու</w:t>
      </w:r>
      <w:r>
        <w:rPr>
          <w:rFonts w:ascii="GHEA Grapalat" w:hAnsi="GHEA Grapalat"/>
          <w:i/>
          <w:lang w:val="af-ZA" w:eastAsia="ru-RU"/>
        </w:rPr>
        <w:t xml:space="preserve"> </w:t>
      </w:r>
      <w:r>
        <w:rPr>
          <w:rFonts w:ascii="GHEA Grapalat" w:hAnsi="GHEA Grapalat"/>
          <w:i/>
          <w:lang w:eastAsia="ru-RU"/>
        </w:rPr>
        <w:t>օրվա</w:t>
      </w:r>
      <w:r>
        <w:rPr>
          <w:rFonts w:ascii="GHEA Grapalat" w:hAnsi="GHEA Grapalat"/>
          <w:i/>
          <w:lang w:val="af-ZA" w:eastAsia="ru-RU"/>
        </w:rPr>
        <w:t xml:space="preserve"> </w:t>
      </w:r>
      <w:r>
        <w:rPr>
          <w:rFonts w:ascii="GHEA Grapalat" w:hAnsi="GHEA Grapalat"/>
          <w:i/>
          <w:lang w:eastAsia="ru-RU"/>
        </w:rPr>
        <w:t>դրությամբ</w:t>
      </w:r>
      <w:r>
        <w:rPr>
          <w:rFonts w:ascii="GHEA Grapalat" w:hAnsi="GHEA Grapalat"/>
          <w:i/>
          <w:lang w:val="af-ZA" w:eastAsia="ru-RU"/>
        </w:rPr>
        <w:t xml:space="preserve"> </w:t>
      </w:r>
      <w:r>
        <w:rPr>
          <w:rFonts w:ascii="GHEA Grapalat" w:hAnsi="GHEA Grapalat"/>
          <w:i/>
          <w:lang w:eastAsia="ru-RU"/>
        </w:rPr>
        <w:t>պարտավոր</w:t>
      </w:r>
      <w:r>
        <w:rPr>
          <w:rFonts w:ascii="GHEA Grapalat" w:hAnsi="GHEA Grapalat"/>
          <w:i/>
          <w:lang w:val="af-ZA" w:eastAsia="ru-RU"/>
        </w:rPr>
        <w:t xml:space="preserve"> </w:t>
      </w:r>
      <w:r>
        <w:rPr>
          <w:rFonts w:ascii="GHEA Grapalat" w:hAnsi="GHEA Grapalat"/>
          <w:i/>
          <w:lang w:eastAsia="ru-RU"/>
        </w:rPr>
        <w:t>չէր</w:t>
      </w:r>
      <w:r>
        <w:rPr>
          <w:rFonts w:ascii="GHEA Grapalat" w:hAnsi="GHEA Grapalat"/>
          <w:i/>
          <w:lang w:val="af-ZA" w:eastAsia="ru-RU"/>
        </w:rPr>
        <w:t xml:space="preserve"> </w:t>
      </w:r>
      <w:r>
        <w:rPr>
          <w:rFonts w:ascii="GHEA Grapalat" w:hAnsi="GHEA Grapalat"/>
          <w:i/>
          <w:lang w:eastAsia="ru-RU"/>
        </w:rPr>
        <w:t>իրավաբանական</w:t>
      </w:r>
      <w:r>
        <w:rPr>
          <w:rFonts w:ascii="GHEA Grapalat" w:hAnsi="GHEA Grapalat"/>
          <w:i/>
          <w:lang w:val="af-ZA" w:eastAsia="ru-RU"/>
        </w:rPr>
        <w:t xml:space="preserve"> </w:t>
      </w:r>
      <w:r>
        <w:rPr>
          <w:rFonts w:ascii="GHEA Grapalat" w:hAnsi="GHEA Grapalat"/>
          <w:i/>
          <w:lang w:eastAsia="ru-RU"/>
        </w:rPr>
        <w:t>անձանց</w:t>
      </w:r>
      <w:r>
        <w:rPr>
          <w:rFonts w:ascii="GHEA Grapalat" w:hAnsi="GHEA Grapalat"/>
          <w:i/>
          <w:lang w:val="af-ZA" w:eastAsia="ru-RU"/>
        </w:rPr>
        <w:t xml:space="preserve"> </w:t>
      </w:r>
      <w:r>
        <w:rPr>
          <w:rFonts w:ascii="GHEA Grapalat" w:hAnsi="GHEA Grapalat"/>
          <w:i/>
          <w:lang w:eastAsia="ru-RU"/>
        </w:rPr>
        <w:t>պետական</w:t>
      </w:r>
      <w:r>
        <w:rPr>
          <w:rFonts w:ascii="GHEA Grapalat" w:hAnsi="GHEA Grapalat"/>
          <w:i/>
          <w:lang w:val="af-ZA" w:eastAsia="ru-RU"/>
        </w:rPr>
        <w:t xml:space="preserve"> </w:t>
      </w:r>
      <w:r>
        <w:rPr>
          <w:rFonts w:ascii="GHEA Grapalat" w:hAnsi="GHEA Grapalat"/>
          <w:i/>
          <w:lang w:eastAsia="ru-RU"/>
        </w:rPr>
        <w:t>ռեգիստրի</w:t>
      </w:r>
      <w:r>
        <w:rPr>
          <w:rFonts w:ascii="GHEA Grapalat" w:hAnsi="GHEA Grapalat"/>
          <w:i/>
          <w:lang w:val="af-ZA" w:eastAsia="ru-RU"/>
        </w:rPr>
        <w:t xml:space="preserve"> </w:t>
      </w:r>
      <w:r>
        <w:rPr>
          <w:rFonts w:ascii="GHEA Grapalat" w:hAnsi="GHEA Grapalat"/>
          <w:i/>
          <w:lang w:eastAsia="ru-RU"/>
        </w:rPr>
        <w:t>գործակալությունում</w:t>
      </w:r>
      <w:r>
        <w:rPr>
          <w:rFonts w:ascii="GHEA Grapalat" w:hAnsi="GHEA Grapalat"/>
          <w:i/>
          <w:lang w:val="af-ZA" w:eastAsia="ru-RU"/>
        </w:rPr>
        <w:t xml:space="preserve"> </w:t>
      </w:r>
      <w:r>
        <w:rPr>
          <w:rFonts w:ascii="GHEA Grapalat" w:hAnsi="GHEA Grapalat"/>
          <w:i/>
          <w:lang w:eastAsia="ru-RU"/>
        </w:rPr>
        <w:t>գրանցել</w:t>
      </w:r>
      <w:r>
        <w:rPr>
          <w:rFonts w:ascii="GHEA Grapalat" w:hAnsi="GHEA Grapalat"/>
          <w:i/>
          <w:lang w:val="af-ZA" w:eastAsia="ru-RU"/>
        </w:rPr>
        <w:t xml:space="preserve"> </w:t>
      </w:r>
      <w:r>
        <w:rPr>
          <w:rFonts w:ascii="GHEA Grapalat" w:hAnsi="GHEA Grapalat"/>
          <w:i/>
          <w:lang w:eastAsia="ru-RU"/>
        </w:rPr>
        <w:t>իր</w:t>
      </w:r>
      <w:r>
        <w:rPr>
          <w:rFonts w:ascii="GHEA Grapalat" w:hAnsi="GHEA Grapalat"/>
          <w:i/>
          <w:lang w:val="af-ZA" w:eastAsia="ru-RU"/>
        </w:rPr>
        <w:t xml:space="preserve"> </w:t>
      </w:r>
      <w:r>
        <w:rPr>
          <w:rFonts w:ascii="GHEA Grapalat" w:hAnsi="GHEA Grapalat"/>
          <w:i/>
          <w:lang w:eastAsia="ru-RU"/>
        </w:rPr>
        <w:t>իրական</w:t>
      </w:r>
      <w:r>
        <w:rPr>
          <w:rFonts w:ascii="GHEA Grapalat" w:hAnsi="GHEA Grapalat"/>
          <w:i/>
          <w:lang w:val="af-ZA" w:eastAsia="ru-RU"/>
        </w:rPr>
        <w:t xml:space="preserve"> </w:t>
      </w:r>
      <w:r>
        <w:rPr>
          <w:rFonts w:ascii="GHEA Grapalat" w:hAnsi="GHEA Grapalat"/>
          <w:i/>
          <w:lang w:eastAsia="ru-RU"/>
        </w:rPr>
        <w:t>շահառուների</w:t>
      </w:r>
      <w:r>
        <w:rPr>
          <w:rFonts w:ascii="GHEA Grapalat" w:hAnsi="GHEA Grapalat"/>
          <w:i/>
          <w:lang w:val="af-ZA" w:eastAsia="ru-RU"/>
        </w:rPr>
        <w:t xml:space="preserve"> </w:t>
      </w:r>
      <w:r>
        <w:rPr>
          <w:rFonts w:ascii="GHEA Grapalat" w:hAnsi="GHEA Grapalat"/>
          <w:i/>
          <w:lang w:eastAsia="ru-RU"/>
        </w:rPr>
        <w:t>վերաբերյալ</w:t>
      </w:r>
      <w:r>
        <w:rPr>
          <w:rFonts w:ascii="GHEA Grapalat" w:hAnsi="GHEA Grapalat"/>
          <w:i/>
          <w:lang w:val="af-ZA" w:eastAsia="ru-RU"/>
        </w:rPr>
        <w:t xml:space="preserve"> </w:t>
      </w:r>
      <w:r>
        <w:rPr>
          <w:rFonts w:ascii="GHEA Grapalat" w:hAnsi="GHEA Grapalat"/>
          <w:i/>
          <w:lang w:eastAsia="ru-RU"/>
        </w:rPr>
        <w:t>տեղեկությունները</w:t>
      </w:r>
      <w:r>
        <w:rPr>
          <w:rFonts w:ascii="GHEA Grapalat" w:hAnsi="GHEA Grapalat"/>
          <w:i/>
          <w:lang w:val="hy-AM" w:eastAsia="ru-RU"/>
        </w:rPr>
        <w:t>,</w:t>
      </w:r>
      <w:r>
        <w:rPr>
          <w:rFonts w:ascii="GHEA Grapalat" w:hAnsi="GHEA Grapalat"/>
          <w:i/>
          <w:lang w:val="af-ZA"/>
        </w:rPr>
        <w:t xml:space="preserve"> </w:t>
      </w:r>
      <w:r>
        <w:rPr>
          <w:rFonts w:ascii="GHEA Grapalat" w:hAnsi="GHEA Grapalat"/>
          <w:i/>
        </w:rPr>
        <w:t>ապա</w:t>
      </w:r>
      <w:r>
        <w:rPr>
          <w:rFonts w:ascii="GHEA Grapalat" w:hAnsi="GHEA Grapalat"/>
          <w:i/>
          <w:lang w:val="af-ZA"/>
        </w:rPr>
        <w:t xml:space="preserve"> </w:t>
      </w:r>
      <w:r>
        <w:rPr>
          <w:rFonts w:ascii="GHEA Grapalat" w:hAnsi="GHEA Grapalat"/>
          <w:i/>
        </w:rPr>
        <w:t>դիմում</w:t>
      </w:r>
      <w:r>
        <w:rPr>
          <w:rFonts w:ascii="GHEA Grapalat" w:hAnsi="GHEA Grapalat"/>
          <w:i/>
          <w:lang w:val="af-ZA"/>
        </w:rPr>
        <w:t xml:space="preserve">- </w:t>
      </w:r>
      <w:r>
        <w:rPr>
          <w:rFonts w:ascii="GHEA Grapalat" w:hAnsi="GHEA Grapalat"/>
          <w:i/>
        </w:rPr>
        <w:t>հայտարարությունը</w:t>
      </w:r>
      <w:r>
        <w:rPr>
          <w:rFonts w:ascii="GHEA Grapalat" w:hAnsi="GHEA Grapalat"/>
          <w:i/>
          <w:lang w:val="af-ZA"/>
        </w:rPr>
        <w:t xml:space="preserve"> </w:t>
      </w:r>
      <w:r>
        <w:rPr>
          <w:rFonts w:ascii="GHEA Grapalat" w:hAnsi="GHEA Grapalat"/>
          <w:i/>
        </w:rPr>
        <w:t>լրացնելիս</w:t>
      </w:r>
      <w:r>
        <w:rPr>
          <w:rFonts w:ascii="GHEA Grapalat" w:hAnsi="GHEA Grapalat"/>
          <w:i/>
          <w:lang w:val="af-ZA"/>
        </w:rPr>
        <w:t xml:space="preserve"> &lt;&lt; </w:t>
      </w:r>
      <w:r>
        <w:rPr>
          <w:rFonts w:ascii="GHEA Grapalat" w:hAnsi="GHEA Grapalat"/>
          <w:i/>
        </w:rPr>
        <w:t>տեղեկություններ</w:t>
      </w:r>
      <w:r>
        <w:rPr>
          <w:rFonts w:ascii="GHEA Grapalat" w:hAnsi="GHEA Grapalat"/>
          <w:i/>
          <w:lang w:val="af-ZA"/>
        </w:rPr>
        <w:t xml:space="preserve"> </w:t>
      </w:r>
      <w:r>
        <w:rPr>
          <w:rFonts w:ascii="GHEA Grapalat" w:hAnsi="GHEA Grapalat"/>
          <w:i/>
        </w:rPr>
        <w:t>պարունակող</w:t>
      </w:r>
      <w:r>
        <w:rPr>
          <w:rFonts w:ascii="GHEA Grapalat" w:hAnsi="GHEA Grapalat"/>
          <w:i/>
          <w:lang w:val="af-ZA"/>
        </w:rPr>
        <w:t xml:space="preserve"> </w:t>
      </w:r>
      <w:r>
        <w:rPr>
          <w:rFonts w:ascii="GHEA Grapalat" w:hAnsi="GHEA Grapalat"/>
          <w:i/>
        </w:rPr>
        <w:t>կայքէջի</w:t>
      </w:r>
      <w:r>
        <w:rPr>
          <w:rFonts w:ascii="GHEA Grapalat" w:hAnsi="GHEA Grapalat"/>
          <w:i/>
          <w:lang w:val="af-ZA"/>
        </w:rPr>
        <w:t xml:space="preserve"> </w:t>
      </w:r>
      <w:r>
        <w:rPr>
          <w:rFonts w:ascii="GHEA Grapalat" w:hAnsi="GHEA Grapalat"/>
          <w:i/>
        </w:rPr>
        <w:t>հղումը՝</w:t>
      </w:r>
      <w:r>
        <w:rPr>
          <w:rFonts w:ascii="GHEA Grapalat" w:hAnsi="GHEA Grapalat"/>
          <w:i/>
          <w:lang w:val="af-ZA"/>
        </w:rPr>
        <w:t xml:space="preserve"> &gt;&gt; </w:t>
      </w:r>
      <w:r>
        <w:rPr>
          <w:rFonts w:ascii="GHEA Grapalat" w:hAnsi="GHEA Grapalat"/>
          <w:i/>
        </w:rPr>
        <w:t>բառերը</w:t>
      </w:r>
      <w:r>
        <w:rPr>
          <w:rFonts w:ascii="GHEA Grapalat" w:hAnsi="GHEA Grapalat"/>
          <w:i/>
          <w:lang w:val="af-ZA"/>
        </w:rPr>
        <w:t xml:space="preserve"> </w:t>
      </w:r>
      <w:r>
        <w:rPr>
          <w:rFonts w:ascii="GHEA Grapalat" w:hAnsi="GHEA Grapalat"/>
          <w:i/>
        </w:rPr>
        <w:t>փոխարինում</w:t>
      </w:r>
      <w:r>
        <w:rPr>
          <w:rFonts w:ascii="GHEA Grapalat" w:hAnsi="GHEA Grapalat"/>
          <w:i/>
          <w:lang w:val="af-ZA"/>
        </w:rPr>
        <w:t xml:space="preserve"> </w:t>
      </w:r>
      <w:r>
        <w:rPr>
          <w:rFonts w:ascii="GHEA Grapalat" w:hAnsi="GHEA Grapalat"/>
          <w:i/>
        </w:rPr>
        <w:t>է</w:t>
      </w:r>
      <w:r>
        <w:rPr>
          <w:rFonts w:ascii="GHEA Grapalat" w:hAnsi="GHEA Grapalat"/>
          <w:i/>
          <w:lang w:val="af-ZA"/>
        </w:rPr>
        <w:t xml:space="preserve"> &lt;&lt;</w:t>
      </w:r>
      <w:r>
        <w:rPr>
          <w:rFonts w:ascii="GHEA Grapalat" w:hAnsi="GHEA Grapalat"/>
          <w:i/>
        </w:rPr>
        <w:t>հայտարարագիր՝</w:t>
      </w:r>
      <w:r>
        <w:rPr>
          <w:rFonts w:ascii="GHEA Grapalat" w:hAnsi="GHEA Grapalat"/>
          <w:i/>
          <w:lang w:val="af-ZA"/>
        </w:rPr>
        <w:t xml:space="preserve"> </w:t>
      </w:r>
      <w:r>
        <w:rPr>
          <w:rFonts w:ascii="GHEA Grapalat" w:hAnsi="GHEA Grapalat"/>
          <w:i/>
        </w:rPr>
        <w:t>համաձայն</w:t>
      </w:r>
      <w:r>
        <w:rPr>
          <w:rFonts w:ascii="GHEA Grapalat" w:hAnsi="GHEA Grapalat"/>
          <w:i/>
          <w:lang w:val="af-ZA"/>
        </w:rPr>
        <w:t xml:space="preserve">  </w:t>
      </w:r>
      <w:r>
        <w:rPr>
          <w:rFonts w:ascii="GHEA Grapalat" w:hAnsi="GHEA Grapalat"/>
          <w:i/>
        </w:rPr>
        <w:t>հավելված</w:t>
      </w:r>
      <w:r>
        <w:rPr>
          <w:rFonts w:ascii="GHEA Grapalat" w:hAnsi="GHEA Grapalat"/>
          <w:i/>
          <w:lang w:val="af-ZA"/>
        </w:rPr>
        <w:t xml:space="preserve"> 1․2-</w:t>
      </w:r>
      <w:r>
        <w:rPr>
          <w:rFonts w:ascii="GHEA Grapalat" w:hAnsi="GHEA Grapalat"/>
          <w:i/>
        </w:rPr>
        <w:t>ի</w:t>
      </w:r>
      <w:r>
        <w:rPr>
          <w:rFonts w:ascii="GHEA Grapalat" w:hAnsi="GHEA Grapalat"/>
          <w:i/>
          <w:lang w:val="af-ZA"/>
        </w:rPr>
        <w:t xml:space="preserve">&gt;&gt; </w:t>
      </w:r>
      <w:r>
        <w:rPr>
          <w:rFonts w:ascii="GHEA Grapalat" w:hAnsi="GHEA Grapalat"/>
          <w:i/>
        </w:rPr>
        <w:t>բառերով</w:t>
      </w:r>
      <w:r>
        <w:rPr>
          <w:rFonts w:ascii="GHEA Grapalat" w:hAnsi="GHEA Grapalat"/>
          <w:i/>
          <w:lang w:val="af-ZA"/>
        </w:rPr>
        <w:t>,</w:t>
      </w:r>
    </w:p>
    <w:p w14:paraId="6565E0B5" w14:textId="77777777" w:rsidR="00461435" w:rsidRDefault="00461435">
      <w:pPr>
        <w:pStyle w:val="af1"/>
        <w:jc w:val="both"/>
        <w:rPr>
          <w:rFonts w:ascii="GHEA Grapalat" w:hAnsi="GHEA Grapalat"/>
          <w:i/>
          <w:lang w:val="af-ZA"/>
        </w:rPr>
      </w:pPr>
    </w:p>
    <w:p w14:paraId="106A7385" w14:textId="77777777" w:rsidR="00461435" w:rsidRDefault="00461435">
      <w:pPr>
        <w:pStyle w:val="af1"/>
        <w:jc w:val="both"/>
        <w:rPr>
          <w:rFonts w:ascii="GHEA Grapalat" w:hAnsi="GHEA Grapalat"/>
          <w:i/>
          <w:lang w:val="af-ZA"/>
        </w:rPr>
      </w:pPr>
      <w:r>
        <w:rPr>
          <w:rFonts w:ascii="GHEA Grapalat" w:hAnsi="GHEA Grapalat"/>
          <w:i/>
          <w:lang w:val="af-ZA"/>
        </w:rPr>
        <w:tab/>
        <w:t>-</w:t>
      </w:r>
      <w:r>
        <w:rPr>
          <w:rFonts w:ascii="GHEA Grapalat" w:hAnsi="GHEA Grapalat"/>
          <w:i/>
          <w:lang w:val="en-US"/>
        </w:rPr>
        <w:t>եթե</w:t>
      </w:r>
      <w:r>
        <w:rPr>
          <w:rFonts w:ascii="GHEA Grapalat" w:hAnsi="GHEA Grapalat"/>
          <w:i/>
          <w:lang w:val="af-ZA"/>
        </w:rPr>
        <w:t xml:space="preserve"> </w:t>
      </w:r>
      <w:r>
        <w:rPr>
          <w:rFonts w:ascii="GHEA Grapalat" w:hAnsi="GHEA Grapalat"/>
          <w:i/>
          <w:lang w:val="en-US"/>
        </w:rPr>
        <w:t>մասնակիցը</w:t>
      </w:r>
      <w:r>
        <w:rPr>
          <w:rFonts w:ascii="GHEA Grapalat" w:hAnsi="GHEA Grapalat"/>
          <w:i/>
          <w:lang w:val="af-ZA"/>
        </w:rPr>
        <w:t xml:space="preserve"> </w:t>
      </w:r>
      <w:r>
        <w:rPr>
          <w:rFonts w:ascii="GHEA Grapalat" w:hAnsi="GHEA Grapalat"/>
          <w:i/>
          <w:lang w:val="en-US"/>
        </w:rPr>
        <w:t>անհատ</w:t>
      </w:r>
      <w:r>
        <w:rPr>
          <w:rFonts w:ascii="GHEA Grapalat" w:hAnsi="GHEA Grapalat"/>
          <w:i/>
          <w:lang w:val="af-ZA"/>
        </w:rPr>
        <w:t xml:space="preserve"> </w:t>
      </w:r>
      <w:r>
        <w:rPr>
          <w:rFonts w:ascii="GHEA Grapalat" w:hAnsi="GHEA Grapalat"/>
          <w:i/>
          <w:lang w:val="en-US"/>
        </w:rPr>
        <w:t>ձեռնարկատեր</w:t>
      </w:r>
      <w:r>
        <w:rPr>
          <w:rFonts w:ascii="GHEA Grapalat" w:hAnsi="GHEA Grapalat"/>
          <w:i/>
          <w:lang w:val="af-ZA"/>
        </w:rPr>
        <w:t xml:space="preserve">  </w:t>
      </w:r>
      <w:r>
        <w:rPr>
          <w:rFonts w:ascii="GHEA Grapalat" w:hAnsi="GHEA Grapalat"/>
          <w:i/>
          <w:lang w:val="en-US"/>
        </w:rPr>
        <w:t>է</w:t>
      </w:r>
      <w:r>
        <w:rPr>
          <w:rFonts w:ascii="GHEA Grapalat" w:hAnsi="GHEA Grapalat"/>
          <w:i/>
          <w:lang w:val="af-ZA"/>
        </w:rPr>
        <w:t xml:space="preserve"> </w:t>
      </w:r>
      <w:r>
        <w:rPr>
          <w:rFonts w:ascii="GHEA Grapalat" w:hAnsi="GHEA Grapalat"/>
          <w:i/>
          <w:lang w:val="en-US"/>
        </w:rPr>
        <w:t>կամ</w:t>
      </w:r>
      <w:r>
        <w:rPr>
          <w:rFonts w:ascii="GHEA Grapalat" w:hAnsi="GHEA Grapalat"/>
          <w:i/>
          <w:lang w:val="af-ZA"/>
        </w:rPr>
        <w:t xml:space="preserve"> </w:t>
      </w:r>
      <w:r>
        <w:rPr>
          <w:rFonts w:ascii="GHEA Grapalat" w:hAnsi="GHEA Grapalat"/>
          <w:i/>
          <w:lang w:val="en-US"/>
        </w:rPr>
        <w:t>ֆիզիկական</w:t>
      </w:r>
      <w:r>
        <w:rPr>
          <w:rFonts w:ascii="GHEA Grapalat" w:hAnsi="GHEA Grapalat"/>
          <w:i/>
          <w:lang w:val="af-ZA"/>
        </w:rPr>
        <w:t xml:space="preserve"> </w:t>
      </w:r>
      <w:r>
        <w:rPr>
          <w:rFonts w:ascii="GHEA Grapalat" w:hAnsi="GHEA Grapalat"/>
          <w:i/>
          <w:lang w:val="en-US"/>
        </w:rPr>
        <w:t>անձ</w:t>
      </w:r>
      <w:r>
        <w:rPr>
          <w:rFonts w:ascii="GHEA Grapalat" w:hAnsi="GHEA Grapalat"/>
          <w:i/>
          <w:lang w:val="af-ZA"/>
        </w:rPr>
        <w:t xml:space="preserve">, </w:t>
      </w:r>
      <w:r>
        <w:rPr>
          <w:rFonts w:ascii="GHEA Grapalat" w:hAnsi="GHEA Grapalat"/>
          <w:i/>
          <w:lang w:val="en-US"/>
        </w:rPr>
        <w:t>ապա</w:t>
      </w:r>
      <w:r>
        <w:rPr>
          <w:rFonts w:ascii="GHEA Grapalat" w:hAnsi="GHEA Grapalat"/>
          <w:i/>
          <w:lang w:val="af-ZA"/>
        </w:rPr>
        <w:t xml:space="preserve"> </w:t>
      </w:r>
      <w:r>
        <w:rPr>
          <w:rFonts w:ascii="GHEA Grapalat" w:hAnsi="GHEA Grapalat"/>
          <w:i/>
          <w:lang w:val="en-US"/>
        </w:rPr>
        <w:t>իրական</w:t>
      </w:r>
      <w:r>
        <w:rPr>
          <w:rFonts w:ascii="GHEA Grapalat" w:hAnsi="GHEA Grapalat"/>
          <w:i/>
          <w:lang w:val="af-ZA"/>
        </w:rPr>
        <w:t xml:space="preserve"> </w:t>
      </w:r>
      <w:r>
        <w:rPr>
          <w:rFonts w:ascii="GHEA Grapalat" w:hAnsi="GHEA Grapalat"/>
          <w:i/>
          <w:lang w:val="en-US"/>
        </w:rPr>
        <w:t>շահառուների</w:t>
      </w:r>
      <w:r>
        <w:rPr>
          <w:rFonts w:ascii="GHEA Grapalat" w:hAnsi="GHEA Grapalat"/>
          <w:i/>
          <w:lang w:val="af-ZA"/>
        </w:rPr>
        <w:t xml:space="preserve"> </w:t>
      </w:r>
      <w:r>
        <w:rPr>
          <w:rFonts w:ascii="GHEA Grapalat" w:hAnsi="GHEA Grapalat"/>
          <w:i/>
          <w:lang w:val="en-US"/>
        </w:rPr>
        <w:t>վերաբերյալ</w:t>
      </w:r>
      <w:r>
        <w:rPr>
          <w:rFonts w:ascii="GHEA Grapalat" w:hAnsi="GHEA Grapalat"/>
          <w:i/>
          <w:lang w:val="af-ZA"/>
        </w:rPr>
        <w:t xml:space="preserve"> </w:t>
      </w:r>
      <w:r>
        <w:rPr>
          <w:rFonts w:ascii="GHEA Grapalat" w:hAnsi="GHEA Grapalat"/>
          <w:i/>
          <w:lang w:val="en-US"/>
        </w:rPr>
        <w:t>տեղեկատվություն</w:t>
      </w:r>
      <w:r>
        <w:rPr>
          <w:rFonts w:ascii="GHEA Grapalat" w:hAnsi="GHEA Grapalat"/>
          <w:i/>
          <w:lang w:val="af-ZA"/>
        </w:rPr>
        <w:t xml:space="preserve"> </w:t>
      </w:r>
      <w:r>
        <w:rPr>
          <w:rFonts w:ascii="GHEA Grapalat" w:hAnsi="GHEA Grapalat"/>
          <w:i/>
          <w:lang w:val="en-US"/>
        </w:rPr>
        <w:t>չի</w:t>
      </w:r>
      <w:r>
        <w:rPr>
          <w:rFonts w:ascii="GHEA Grapalat" w:hAnsi="GHEA Grapalat"/>
          <w:i/>
          <w:lang w:val="af-ZA"/>
        </w:rPr>
        <w:t xml:space="preserve"> </w:t>
      </w:r>
      <w:r>
        <w:rPr>
          <w:rFonts w:ascii="GHEA Grapalat" w:hAnsi="GHEA Grapalat"/>
          <w:i/>
          <w:lang w:val="en-US"/>
        </w:rPr>
        <w:t>ներկայացնում</w:t>
      </w:r>
      <w:r>
        <w:rPr>
          <w:rFonts w:ascii="GHEA Grapalat" w:hAnsi="GHEA Grapalat"/>
          <w:i/>
          <w:lang w:val="af-ZA"/>
        </w:rPr>
        <w:t>:</w:t>
      </w:r>
    </w:p>
    <w:p w14:paraId="5EDE8124" w14:textId="77777777" w:rsidR="00461435" w:rsidRDefault="00461435">
      <w:pPr>
        <w:pStyle w:val="af1"/>
        <w:jc w:val="both"/>
        <w:rPr>
          <w:rFonts w:ascii="GHEA Grapalat" w:hAnsi="GHEA Grapalat"/>
          <w:i/>
          <w:sz w:val="16"/>
          <w:szCs w:val="16"/>
          <w:lang w:val="hy-AM"/>
        </w:rPr>
      </w:pPr>
    </w:p>
    <w:p w14:paraId="190D3B64" w14:textId="77777777" w:rsidR="00461435" w:rsidRDefault="00461435">
      <w:pPr>
        <w:jc w:val="both"/>
        <w:rPr>
          <w:del w:id="7" w:author="User" w:date="2019-05-26T09:52:00Z"/>
          <w:rFonts w:ascii="GHEA Grapalat" w:hAnsi="GHEA Grapalat" w:cs="Sylfaen"/>
          <w:sz w:val="20"/>
          <w:lang w:val="hy-AM"/>
        </w:rPr>
      </w:pPr>
    </w:p>
  </w:footnote>
  <w:footnote w:id="4">
    <w:p w14:paraId="2BAC21BA" w14:textId="77777777" w:rsidR="00461435" w:rsidRDefault="00461435">
      <w:pPr>
        <w:pStyle w:val="31"/>
        <w:spacing w:line="240" w:lineRule="auto"/>
        <w:ind w:firstLine="0"/>
        <w:rPr>
          <w:rFonts w:ascii="GHEA Grapalat" w:hAnsi="GHEA Grapalat" w:cs="Sylfaen"/>
          <w:i/>
          <w:sz w:val="16"/>
          <w:szCs w:val="16"/>
          <w:lang w:val="af-ZA" w:eastAsia="ru-RU"/>
        </w:rPr>
      </w:pPr>
    </w:p>
    <w:p w14:paraId="0596B178" w14:textId="77777777" w:rsidR="00461435" w:rsidRDefault="00461435">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lang w:val="hy-AM"/>
        </w:rPr>
        <w:t>4</w:t>
      </w:r>
      <w:r>
        <w:rPr>
          <w:rFonts w:ascii="GHEA Grapalat" w:hAnsi="GHEA Grapalat"/>
          <w:i/>
          <w:sz w:val="16"/>
          <w:szCs w:val="16"/>
          <w:lang w:val="af-ZA"/>
        </w:rPr>
        <w:t>-</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14:paraId="0122F45B" w14:textId="77777777" w:rsidR="00461435" w:rsidRDefault="00461435">
      <w:pPr>
        <w:pStyle w:val="af1"/>
        <w:rPr>
          <w:del w:id="10" w:author="User" w:date="2019-05-26T09:57:00Z"/>
          <w:i/>
          <w:lang w:val="af-ZA"/>
        </w:rPr>
      </w:pPr>
    </w:p>
  </w:footnote>
  <w:footnote w:id="5">
    <w:p w14:paraId="3504FD88" w14:textId="77777777" w:rsidR="00461435" w:rsidRDefault="00461435">
      <w:pPr>
        <w:rPr>
          <w:rFonts w:ascii="GHEA Grapalat" w:hAnsi="GHEA Grapalat"/>
          <w:i/>
          <w:sz w:val="16"/>
          <w:lang w:val="hy-AM"/>
        </w:rPr>
      </w:pPr>
      <w:r>
        <w:rPr>
          <w:color w:val="FFFFFF"/>
          <w:vertAlign w:val="superscript"/>
          <w:lang w:val="af-ZA"/>
        </w:rPr>
        <w:t>29</w:t>
      </w:r>
      <w:r>
        <w:rPr>
          <w:vertAlign w:val="superscript"/>
          <w:lang w:val="af-ZA"/>
        </w:rPr>
        <w:t xml:space="preserve"> 17</w:t>
      </w:r>
      <w:r>
        <w:rPr>
          <w:rFonts w:ascii="GHEA Grapalat" w:hAnsi="GHEA Grapalat"/>
          <w:i/>
          <w:sz w:val="16"/>
          <w:lang w:val="hy-AM"/>
        </w:rPr>
        <w:t xml:space="preserve">Եթե </w:t>
      </w:r>
      <w:r>
        <w:rPr>
          <w:rFonts w:ascii="GHEA Grapalat" w:hAnsi="GHEA Grapalat"/>
          <w:i/>
          <w:sz w:val="16"/>
        </w:rPr>
        <w:t>Վ</w:t>
      </w:r>
      <w:r>
        <w:rPr>
          <w:rFonts w:ascii="GHEA Grapalat" w:hAnsi="GHEA Grapalat"/>
          <w:i/>
          <w:sz w:val="16"/>
          <w:lang w:val="hy-AM"/>
        </w:rPr>
        <w:t>աճառողի կողմից գնային ա</w:t>
      </w:r>
      <w:r>
        <w:rPr>
          <w:rFonts w:ascii="GHEA Grapalat" w:hAnsi="GHEA Grapalat"/>
          <w:i/>
          <w:sz w:val="16"/>
        </w:rPr>
        <w:t>ռաջարկը</w:t>
      </w:r>
      <w:r>
        <w:rPr>
          <w:rFonts w:ascii="GHEA Grapalat" w:hAnsi="GHEA Grapalat"/>
          <w:i/>
          <w:sz w:val="16"/>
          <w:lang w:val="af-ZA"/>
        </w:rPr>
        <w:t xml:space="preserve"> </w:t>
      </w:r>
      <w:r>
        <w:rPr>
          <w:rFonts w:ascii="GHEA Grapalat" w:hAnsi="GHEA Grapalat"/>
          <w:i/>
          <w:sz w:val="16"/>
        </w:rPr>
        <w:t>ներկայացվել</w:t>
      </w:r>
      <w:r>
        <w:rPr>
          <w:rFonts w:ascii="GHEA Grapalat" w:hAnsi="GHEA Grapalat"/>
          <w:i/>
          <w:sz w:val="16"/>
          <w:lang w:val="af-ZA"/>
        </w:rPr>
        <w:t xml:space="preserve"> </w:t>
      </w:r>
      <w:r>
        <w:rPr>
          <w:rFonts w:ascii="GHEA Grapalat" w:hAnsi="GHEA Grapalat"/>
          <w:i/>
          <w:sz w:val="16"/>
        </w:rPr>
        <w:t>է</w:t>
      </w:r>
      <w:r>
        <w:rPr>
          <w:rFonts w:ascii="GHEA Grapalat" w:hAnsi="GHEA Grapalat"/>
          <w:i/>
          <w:sz w:val="16"/>
          <w:lang w:val="af-ZA"/>
        </w:rPr>
        <w:t xml:space="preserve"> </w:t>
      </w:r>
      <w:r>
        <w:rPr>
          <w:rFonts w:ascii="GHEA Grapalat" w:hAnsi="GHEA Grapalat"/>
          <w:i/>
          <w:sz w:val="16"/>
        </w:rPr>
        <w:t>առանց</w:t>
      </w:r>
      <w:r>
        <w:rPr>
          <w:rFonts w:ascii="GHEA Grapalat" w:hAnsi="GHEA Grapalat"/>
          <w:i/>
          <w:sz w:val="16"/>
          <w:lang w:val="af-ZA"/>
        </w:rPr>
        <w:t xml:space="preserve"> </w:t>
      </w:r>
      <w:r>
        <w:rPr>
          <w:rFonts w:ascii="GHEA Grapalat" w:hAnsi="GHEA Grapalat"/>
          <w:i/>
          <w:sz w:val="16"/>
        </w:rPr>
        <w:t>ԱԱՀ</w:t>
      </w:r>
      <w:r>
        <w:rPr>
          <w:rFonts w:ascii="GHEA Grapalat" w:hAnsi="GHEA Grapalat"/>
          <w:i/>
          <w:sz w:val="16"/>
          <w:lang w:val="af-ZA"/>
        </w:rPr>
        <w:t>-</w:t>
      </w:r>
      <w:r>
        <w:rPr>
          <w:rFonts w:ascii="GHEA Grapalat" w:hAnsi="GHEA Grapalat"/>
          <w:i/>
          <w:sz w:val="16"/>
        </w:rPr>
        <w:t>ի</w:t>
      </w:r>
      <w:r>
        <w:rPr>
          <w:rFonts w:ascii="GHEA Grapalat" w:hAnsi="GHEA Grapalat"/>
          <w:i/>
          <w:sz w:val="16"/>
          <w:lang w:val="af-ZA"/>
        </w:rPr>
        <w:t xml:space="preserve">, </w:t>
      </w:r>
      <w:r>
        <w:rPr>
          <w:rFonts w:ascii="GHEA Grapalat" w:hAnsi="GHEA Grapalat"/>
          <w:i/>
          <w:sz w:val="16"/>
        </w:rPr>
        <w:t>ապա</w:t>
      </w:r>
      <w:r>
        <w:rPr>
          <w:rFonts w:ascii="GHEA Grapalat" w:hAnsi="GHEA Grapalat"/>
          <w:i/>
          <w:sz w:val="16"/>
          <w:lang w:val="af-ZA"/>
        </w:rPr>
        <w:t xml:space="preserve"> </w:t>
      </w:r>
      <w:r>
        <w:rPr>
          <w:rFonts w:ascii="GHEA Grapalat" w:hAnsi="GHEA Grapalat"/>
          <w:i/>
          <w:sz w:val="16"/>
        </w:rPr>
        <w:t>պայմանագիրը</w:t>
      </w:r>
      <w:r>
        <w:rPr>
          <w:rFonts w:ascii="GHEA Grapalat" w:hAnsi="GHEA Grapalat"/>
          <w:i/>
          <w:sz w:val="16"/>
          <w:lang w:val="af-ZA"/>
        </w:rPr>
        <w:t xml:space="preserve"> </w:t>
      </w:r>
      <w:r>
        <w:rPr>
          <w:rFonts w:ascii="GHEA Grapalat" w:hAnsi="GHEA Grapalat"/>
          <w:i/>
          <w:sz w:val="16"/>
        </w:rPr>
        <w:t>կնքելիս</w:t>
      </w:r>
      <w:r>
        <w:rPr>
          <w:rFonts w:ascii="GHEA Grapalat" w:hAnsi="GHEA Grapalat"/>
          <w:i/>
          <w:sz w:val="16"/>
          <w:lang w:val="af-ZA"/>
        </w:rPr>
        <w:t xml:space="preserve"> «</w:t>
      </w:r>
      <w:r>
        <w:rPr>
          <w:rFonts w:ascii="GHEA Grapalat" w:hAnsi="GHEA Grapalat"/>
          <w:i/>
          <w:sz w:val="16"/>
        </w:rPr>
        <w:t>ներառյալ</w:t>
      </w:r>
      <w:r>
        <w:rPr>
          <w:rFonts w:ascii="GHEA Grapalat" w:hAnsi="GHEA Grapalat"/>
          <w:i/>
          <w:sz w:val="16"/>
          <w:lang w:val="af-ZA"/>
        </w:rPr>
        <w:t xml:space="preserve"> </w:t>
      </w:r>
      <w:r>
        <w:rPr>
          <w:rFonts w:ascii="GHEA Grapalat" w:hAnsi="GHEA Grapalat"/>
          <w:i/>
          <w:sz w:val="16"/>
        </w:rPr>
        <w:t>ԱԱՀ</w:t>
      </w:r>
      <w:r>
        <w:rPr>
          <w:rFonts w:ascii="GHEA Grapalat" w:hAnsi="GHEA Grapalat"/>
          <w:i/>
          <w:sz w:val="16"/>
          <w:lang w:val="af-ZA"/>
        </w:rPr>
        <w:t>-</w:t>
      </w:r>
      <w:r>
        <w:rPr>
          <w:rFonts w:ascii="GHEA Grapalat" w:hAnsi="GHEA Grapalat"/>
          <w:i/>
          <w:sz w:val="16"/>
        </w:rPr>
        <w:t>ն</w:t>
      </w:r>
      <w:r>
        <w:rPr>
          <w:rFonts w:ascii="GHEA Grapalat" w:hAnsi="GHEA Grapalat"/>
          <w:i/>
          <w:sz w:val="16"/>
          <w:lang w:val="af-ZA"/>
        </w:rPr>
        <w:t xml:space="preserve">» </w:t>
      </w:r>
      <w:r>
        <w:rPr>
          <w:rFonts w:ascii="GHEA Grapalat" w:hAnsi="GHEA Grapalat"/>
          <w:i/>
          <w:sz w:val="16"/>
        </w:rPr>
        <w:t>բառերը</w:t>
      </w:r>
      <w:r>
        <w:rPr>
          <w:rFonts w:ascii="GHEA Grapalat" w:hAnsi="GHEA Grapalat"/>
          <w:i/>
          <w:sz w:val="16"/>
          <w:lang w:val="af-ZA"/>
        </w:rPr>
        <w:t xml:space="preserve"> </w:t>
      </w:r>
      <w:r>
        <w:rPr>
          <w:rFonts w:ascii="GHEA Grapalat" w:hAnsi="GHEA Grapalat"/>
          <w:i/>
          <w:sz w:val="16"/>
        </w:rPr>
        <w:t>հանվում</w:t>
      </w:r>
      <w:r>
        <w:rPr>
          <w:rFonts w:ascii="GHEA Grapalat" w:hAnsi="GHEA Grapalat"/>
          <w:i/>
          <w:sz w:val="16"/>
          <w:lang w:val="af-ZA"/>
        </w:rPr>
        <w:t xml:space="preserve"> </w:t>
      </w:r>
      <w:r>
        <w:rPr>
          <w:rFonts w:ascii="GHEA Grapalat" w:hAnsi="GHEA Grapalat"/>
          <w:i/>
          <w:sz w:val="16"/>
        </w:rPr>
        <w:t>են</w:t>
      </w:r>
      <w:r>
        <w:rPr>
          <w:rFonts w:ascii="GHEA Grapalat" w:hAnsi="GHEA Grapalat"/>
          <w:i/>
          <w:sz w:val="16"/>
          <w:lang w:val="hy-AM"/>
        </w:rPr>
        <w:t>:</w:t>
      </w:r>
    </w:p>
    <w:p w14:paraId="1B7F2646" w14:textId="77777777" w:rsidR="00461435" w:rsidRDefault="00461435">
      <w:pPr>
        <w:rPr>
          <w:rFonts w:ascii="GHEA Grapalat" w:hAnsi="GHEA Grapalat"/>
          <w:i/>
          <w:sz w:val="16"/>
          <w:lang w:val="hy-AM"/>
        </w:rPr>
      </w:pPr>
    </w:p>
  </w:footnote>
  <w:footnote w:id="6">
    <w:p w14:paraId="77EBFE91" w14:textId="77777777" w:rsidR="00461435" w:rsidRDefault="00461435">
      <w:pPr>
        <w:pStyle w:val="af1"/>
        <w:jc w:val="both"/>
        <w:rPr>
          <w:del w:id="11" w:author="User" w:date="2019-05-26T10:04:00Z"/>
          <w:lang w:val="hy-AM"/>
        </w:rPr>
      </w:pPr>
      <w:r>
        <w:rPr>
          <w:vertAlign w:val="superscript"/>
          <w:lang w:val="hy-AM"/>
        </w:rPr>
        <w:t xml:space="preserve">22 </w:t>
      </w:r>
      <w:r>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391EC89" w14:textId="77777777" w:rsidR="00461435" w:rsidRDefault="00461435">
      <w:pPr>
        <w:pStyle w:val="af1"/>
        <w:jc w:val="both"/>
        <w:rPr>
          <w:del w:id="12" w:author="User" w:date="2019-05-26T10:04:00Z"/>
          <w:lang w:val="hy-AM"/>
        </w:rPr>
      </w:pPr>
      <w:r>
        <w:rPr>
          <w:vertAlign w:val="superscript"/>
          <w:lang w:val="hy-AM"/>
        </w:rPr>
        <w:t xml:space="preserve">23 </w:t>
      </w:r>
      <w:r>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multilevel"/>
    <w:tmpl w:val="06DF5A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multilevel"/>
    <w:tmpl w:val="109563C3"/>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064642"/>
    <w:multiLevelType w:val="multilevel"/>
    <w:tmpl w:val="24064642"/>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1A7DD3"/>
    <w:multiLevelType w:val="multilevel"/>
    <w:tmpl w:val="341A7DD3"/>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4" w15:restartNumberingAfterBreak="0">
    <w:nsid w:val="35401416"/>
    <w:multiLevelType w:val="multilevel"/>
    <w:tmpl w:val="35401416"/>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385F429C"/>
    <w:multiLevelType w:val="multilevel"/>
    <w:tmpl w:val="385F429C"/>
    <w:lvl w:ilvl="0">
      <w:start w:val="1"/>
      <w:numFmt w:val="bullet"/>
      <w:lvlText w:val=""/>
      <w:lvlJc w:val="left"/>
      <w:pPr>
        <w:ind w:left="783" w:hanging="360"/>
      </w:pPr>
      <w:rPr>
        <w:rFonts w:ascii="Symbol" w:hAnsi="Symbol" w:hint="default"/>
      </w:rPr>
    </w:lvl>
    <w:lvl w:ilvl="1">
      <w:start w:val="1"/>
      <w:numFmt w:val="bullet"/>
      <w:lvlText w:val="o"/>
      <w:lvlJc w:val="left"/>
      <w:pPr>
        <w:ind w:left="1503" w:hanging="360"/>
      </w:pPr>
      <w:rPr>
        <w:rFonts w:ascii="Courier New" w:hAnsi="Courier New" w:cs="Courier New" w:hint="default"/>
      </w:rPr>
    </w:lvl>
    <w:lvl w:ilvl="2">
      <w:start w:val="1"/>
      <w:numFmt w:val="bullet"/>
      <w:lvlText w:val=""/>
      <w:lvlJc w:val="left"/>
      <w:pPr>
        <w:ind w:left="2223" w:hanging="360"/>
      </w:pPr>
      <w:rPr>
        <w:rFonts w:ascii="Wingdings" w:hAnsi="Wingdings" w:hint="default"/>
      </w:rPr>
    </w:lvl>
    <w:lvl w:ilvl="3">
      <w:start w:val="1"/>
      <w:numFmt w:val="bullet"/>
      <w:lvlText w:val=""/>
      <w:lvlJc w:val="left"/>
      <w:pPr>
        <w:ind w:left="2943" w:hanging="360"/>
      </w:pPr>
      <w:rPr>
        <w:rFonts w:ascii="Symbol" w:hAnsi="Symbol" w:hint="default"/>
      </w:rPr>
    </w:lvl>
    <w:lvl w:ilvl="4">
      <w:start w:val="1"/>
      <w:numFmt w:val="bullet"/>
      <w:lvlText w:val="o"/>
      <w:lvlJc w:val="left"/>
      <w:pPr>
        <w:ind w:left="3663" w:hanging="360"/>
      </w:pPr>
      <w:rPr>
        <w:rFonts w:ascii="Courier New" w:hAnsi="Courier New" w:cs="Courier New" w:hint="default"/>
      </w:rPr>
    </w:lvl>
    <w:lvl w:ilvl="5">
      <w:start w:val="1"/>
      <w:numFmt w:val="bullet"/>
      <w:lvlText w:val=""/>
      <w:lvlJc w:val="left"/>
      <w:pPr>
        <w:ind w:left="4383" w:hanging="360"/>
      </w:pPr>
      <w:rPr>
        <w:rFonts w:ascii="Wingdings" w:hAnsi="Wingdings" w:hint="default"/>
      </w:rPr>
    </w:lvl>
    <w:lvl w:ilvl="6">
      <w:start w:val="1"/>
      <w:numFmt w:val="bullet"/>
      <w:lvlText w:val=""/>
      <w:lvlJc w:val="left"/>
      <w:pPr>
        <w:ind w:left="5103" w:hanging="360"/>
      </w:pPr>
      <w:rPr>
        <w:rFonts w:ascii="Symbol" w:hAnsi="Symbol" w:hint="default"/>
      </w:rPr>
    </w:lvl>
    <w:lvl w:ilvl="7">
      <w:start w:val="1"/>
      <w:numFmt w:val="bullet"/>
      <w:lvlText w:val="o"/>
      <w:lvlJc w:val="left"/>
      <w:pPr>
        <w:ind w:left="5823" w:hanging="360"/>
      </w:pPr>
      <w:rPr>
        <w:rFonts w:ascii="Courier New" w:hAnsi="Courier New" w:cs="Courier New" w:hint="default"/>
      </w:rPr>
    </w:lvl>
    <w:lvl w:ilvl="8">
      <w:start w:val="1"/>
      <w:numFmt w:val="bullet"/>
      <w:lvlText w:val=""/>
      <w:lvlJc w:val="left"/>
      <w:pPr>
        <w:ind w:left="6543" w:hanging="360"/>
      </w:pPr>
      <w:rPr>
        <w:rFonts w:ascii="Wingdings" w:hAnsi="Wingdings" w:hint="default"/>
      </w:rPr>
    </w:lvl>
  </w:abstractNum>
  <w:abstractNum w:abstractNumId="6" w15:restartNumberingAfterBreak="0">
    <w:nsid w:val="3B18569B"/>
    <w:multiLevelType w:val="multilevel"/>
    <w:tmpl w:val="3B18569B"/>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5FE70BA"/>
    <w:multiLevelType w:val="multilevel"/>
    <w:tmpl w:val="45FE70B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80C46E3"/>
    <w:multiLevelType w:val="hybridMultilevel"/>
    <w:tmpl w:val="8B747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5D45D5E"/>
    <w:multiLevelType w:val="multilevel"/>
    <w:tmpl w:val="55D45D5E"/>
    <w:lvl w:ilvl="0">
      <w:start w:val="1"/>
      <w:numFmt w:val="decimal"/>
      <w:lvlText w:val="%1."/>
      <w:lvlJc w:val="left"/>
      <w:pPr>
        <w:tabs>
          <w:tab w:val="left"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15:restartNumberingAfterBreak="0">
    <w:nsid w:val="565B3412"/>
    <w:multiLevelType w:val="multilevel"/>
    <w:tmpl w:val="565B34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85C0ED8"/>
    <w:multiLevelType w:val="multilevel"/>
    <w:tmpl w:val="585C0ED8"/>
    <w:lvl w:ilvl="0">
      <w:start w:val="1"/>
      <w:numFmt w:val="decimal"/>
      <w:lvlText w:val="%1."/>
      <w:lvlJc w:val="left"/>
      <w:pPr>
        <w:tabs>
          <w:tab w:val="left" w:pos="720"/>
        </w:tabs>
        <w:ind w:left="720" w:hanging="360"/>
      </w:pPr>
    </w:lvl>
    <w:lvl w:ilvl="1">
      <w:numFmt w:val="none"/>
      <w:lvlText w:val=""/>
      <w:lvlJc w:val="left"/>
      <w:pPr>
        <w:tabs>
          <w:tab w:val="left" w:pos="360"/>
        </w:tabs>
      </w:pPr>
    </w:lvl>
    <w:lvl w:ilvl="2">
      <w:numFmt w:val="none"/>
      <w:lvlText w:val=""/>
      <w:lvlJc w:val="left"/>
      <w:pPr>
        <w:tabs>
          <w:tab w:val="left" w:pos="360"/>
        </w:tabs>
      </w:pPr>
    </w:lvl>
    <w:lvl w:ilvl="3">
      <w:numFmt w:val="none"/>
      <w:lvlText w:val=""/>
      <w:lvlJc w:val="left"/>
      <w:pPr>
        <w:tabs>
          <w:tab w:val="left" w:pos="360"/>
        </w:tabs>
      </w:pPr>
    </w:lvl>
    <w:lvl w:ilvl="4">
      <w:numFmt w:val="none"/>
      <w:lvlText w:val=""/>
      <w:lvlJc w:val="left"/>
      <w:pPr>
        <w:tabs>
          <w:tab w:val="left" w:pos="360"/>
        </w:tabs>
      </w:pPr>
    </w:lvl>
    <w:lvl w:ilvl="5">
      <w:numFmt w:val="none"/>
      <w:lvlText w:val=""/>
      <w:lvlJc w:val="left"/>
      <w:pPr>
        <w:tabs>
          <w:tab w:val="left" w:pos="360"/>
        </w:tabs>
      </w:pPr>
    </w:lvl>
    <w:lvl w:ilvl="6">
      <w:numFmt w:val="none"/>
      <w:lvlText w:val=""/>
      <w:lvlJc w:val="left"/>
      <w:pPr>
        <w:tabs>
          <w:tab w:val="left" w:pos="360"/>
        </w:tabs>
      </w:pPr>
    </w:lvl>
    <w:lvl w:ilvl="7">
      <w:numFmt w:val="none"/>
      <w:lvlText w:val=""/>
      <w:lvlJc w:val="left"/>
      <w:pPr>
        <w:tabs>
          <w:tab w:val="left" w:pos="360"/>
        </w:tabs>
      </w:pPr>
    </w:lvl>
    <w:lvl w:ilvl="8">
      <w:numFmt w:val="none"/>
      <w:lvlText w:val=""/>
      <w:lvlJc w:val="left"/>
      <w:pPr>
        <w:tabs>
          <w:tab w:val="left" w:pos="360"/>
        </w:tabs>
      </w:pPr>
    </w:lvl>
  </w:abstractNum>
  <w:abstractNum w:abstractNumId="12" w15:restartNumberingAfterBreak="0">
    <w:nsid w:val="734B545C"/>
    <w:multiLevelType w:val="hybridMultilevel"/>
    <w:tmpl w:val="31340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98636777">
    <w:abstractNumId w:val="9"/>
  </w:num>
  <w:num w:numId="2" w16cid:durableId="1277327573">
    <w:abstractNumId w:val="10"/>
  </w:num>
  <w:num w:numId="3" w16cid:durableId="1298098305">
    <w:abstractNumId w:val="0"/>
  </w:num>
  <w:num w:numId="4" w16cid:durableId="591545486">
    <w:abstractNumId w:val="5"/>
  </w:num>
  <w:num w:numId="5" w16cid:durableId="688023892">
    <w:abstractNumId w:val="2"/>
  </w:num>
  <w:num w:numId="6" w16cid:durableId="1569463653">
    <w:abstractNumId w:val="3"/>
  </w:num>
  <w:num w:numId="7" w16cid:durableId="2061663382">
    <w:abstractNumId w:val="11"/>
    <w:lvlOverride w:ilvl="0">
      <w:startOverride w:val="1"/>
    </w:lvlOverride>
  </w:num>
  <w:num w:numId="8" w16cid:durableId="5903615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5097497">
    <w:abstractNumId w:val="4"/>
  </w:num>
  <w:num w:numId="10" w16cid:durableId="95906250">
    <w:abstractNumId w:val="1"/>
  </w:num>
  <w:num w:numId="11" w16cid:durableId="672948802">
    <w:abstractNumId w:val="7"/>
  </w:num>
  <w:num w:numId="12" w16cid:durableId="248737485">
    <w:abstractNumId w:val="8"/>
  </w:num>
  <w:num w:numId="13" w16cid:durableId="16004083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DFF"/>
    <w:rsid w:val="00025353"/>
    <w:rsid w:val="00026351"/>
    <w:rsid w:val="00026FA4"/>
    <w:rsid w:val="000275BF"/>
    <w:rsid w:val="00030D40"/>
    <w:rsid w:val="00031141"/>
    <w:rsid w:val="000312D9"/>
    <w:rsid w:val="000313A6"/>
    <w:rsid w:val="000329AC"/>
    <w:rsid w:val="000330A3"/>
    <w:rsid w:val="00033946"/>
    <w:rsid w:val="00033B20"/>
    <w:rsid w:val="00034160"/>
    <w:rsid w:val="0003466E"/>
    <w:rsid w:val="00034CED"/>
    <w:rsid w:val="00034D23"/>
    <w:rsid w:val="00034EC5"/>
    <w:rsid w:val="000356CC"/>
    <w:rsid w:val="00037DDE"/>
    <w:rsid w:val="00037F3F"/>
    <w:rsid w:val="00040300"/>
    <w:rsid w:val="000408D8"/>
    <w:rsid w:val="00041323"/>
    <w:rsid w:val="00042B64"/>
    <w:rsid w:val="000436DF"/>
    <w:rsid w:val="0004387F"/>
    <w:rsid w:val="000450D3"/>
    <w:rsid w:val="00045A63"/>
    <w:rsid w:val="00045B10"/>
    <w:rsid w:val="00046BAC"/>
    <w:rsid w:val="0004718D"/>
    <w:rsid w:val="00051490"/>
    <w:rsid w:val="00051B7F"/>
    <w:rsid w:val="0005202C"/>
    <w:rsid w:val="00052AF7"/>
    <w:rsid w:val="00052F61"/>
    <w:rsid w:val="000537FF"/>
    <w:rsid w:val="00053BFB"/>
    <w:rsid w:val="000545B4"/>
    <w:rsid w:val="000550DA"/>
    <w:rsid w:val="00055129"/>
    <w:rsid w:val="00055195"/>
    <w:rsid w:val="00055622"/>
    <w:rsid w:val="00055CC2"/>
    <w:rsid w:val="0005629A"/>
    <w:rsid w:val="00056516"/>
    <w:rsid w:val="00056AB4"/>
    <w:rsid w:val="00057264"/>
    <w:rsid w:val="00057477"/>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5ED3"/>
    <w:rsid w:val="00076C2C"/>
    <w:rsid w:val="00077062"/>
    <w:rsid w:val="00077BB9"/>
    <w:rsid w:val="00080C4E"/>
    <w:rsid w:val="00080E73"/>
    <w:rsid w:val="000822C1"/>
    <w:rsid w:val="00082ADC"/>
    <w:rsid w:val="00082DE0"/>
    <w:rsid w:val="00082E96"/>
    <w:rsid w:val="000831B3"/>
    <w:rsid w:val="00083558"/>
    <w:rsid w:val="000845F6"/>
    <w:rsid w:val="00084B4D"/>
    <w:rsid w:val="00085931"/>
    <w:rsid w:val="00087374"/>
    <w:rsid w:val="000878DB"/>
    <w:rsid w:val="00087A30"/>
    <w:rsid w:val="000911CA"/>
    <w:rsid w:val="00091EBC"/>
    <w:rsid w:val="00092D0A"/>
    <w:rsid w:val="0009380C"/>
    <w:rsid w:val="0009449B"/>
    <w:rsid w:val="000946A3"/>
    <w:rsid w:val="000952D8"/>
    <w:rsid w:val="00095C0A"/>
    <w:rsid w:val="00095EB1"/>
    <w:rsid w:val="00096865"/>
    <w:rsid w:val="000972FA"/>
    <w:rsid w:val="00097DE8"/>
    <w:rsid w:val="000A02E4"/>
    <w:rsid w:val="000A37CE"/>
    <w:rsid w:val="000A57F9"/>
    <w:rsid w:val="000A5B16"/>
    <w:rsid w:val="000A6B75"/>
    <w:rsid w:val="000A6DD4"/>
    <w:rsid w:val="000A72AD"/>
    <w:rsid w:val="000A7528"/>
    <w:rsid w:val="000A7BCB"/>
    <w:rsid w:val="000B033F"/>
    <w:rsid w:val="000B1088"/>
    <w:rsid w:val="000B259E"/>
    <w:rsid w:val="000B5AE5"/>
    <w:rsid w:val="000B700B"/>
    <w:rsid w:val="000B7456"/>
    <w:rsid w:val="000B7538"/>
    <w:rsid w:val="000B7641"/>
    <w:rsid w:val="000B7C54"/>
    <w:rsid w:val="000C0396"/>
    <w:rsid w:val="000C062F"/>
    <w:rsid w:val="000C0A9D"/>
    <w:rsid w:val="000C165F"/>
    <w:rsid w:val="000C36C6"/>
    <w:rsid w:val="000C5A09"/>
    <w:rsid w:val="000C6F81"/>
    <w:rsid w:val="000C78C9"/>
    <w:rsid w:val="000D07E4"/>
    <w:rsid w:val="000D10F1"/>
    <w:rsid w:val="000D165F"/>
    <w:rsid w:val="000D16B6"/>
    <w:rsid w:val="000D2054"/>
    <w:rsid w:val="000D2527"/>
    <w:rsid w:val="000D3188"/>
    <w:rsid w:val="000D34C8"/>
    <w:rsid w:val="000D36A3"/>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934"/>
    <w:rsid w:val="000E2D7B"/>
    <w:rsid w:val="000E308B"/>
    <w:rsid w:val="000E3900"/>
    <w:rsid w:val="000E3D1E"/>
    <w:rsid w:val="000E3F9A"/>
    <w:rsid w:val="000E426E"/>
    <w:rsid w:val="000E442D"/>
    <w:rsid w:val="000E4C35"/>
    <w:rsid w:val="000E5257"/>
    <w:rsid w:val="000E5501"/>
    <w:rsid w:val="000E7612"/>
    <w:rsid w:val="000E76EB"/>
    <w:rsid w:val="000E79BD"/>
    <w:rsid w:val="000F008F"/>
    <w:rsid w:val="000F0AA7"/>
    <w:rsid w:val="000F109E"/>
    <w:rsid w:val="000F332D"/>
    <w:rsid w:val="000F338E"/>
    <w:rsid w:val="000F3939"/>
    <w:rsid w:val="000F3B31"/>
    <w:rsid w:val="000F3D76"/>
    <w:rsid w:val="000F494F"/>
    <w:rsid w:val="000F4B86"/>
    <w:rsid w:val="000F4D7B"/>
    <w:rsid w:val="000F5032"/>
    <w:rsid w:val="000F5900"/>
    <w:rsid w:val="000F637B"/>
    <w:rsid w:val="000F6E48"/>
    <w:rsid w:val="000F7026"/>
    <w:rsid w:val="000F7A6D"/>
    <w:rsid w:val="000F7AE0"/>
    <w:rsid w:val="001003ED"/>
    <w:rsid w:val="0010050E"/>
    <w:rsid w:val="00101445"/>
    <w:rsid w:val="00101C9A"/>
    <w:rsid w:val="00101F06"/>
    <w:rsid w:val="00102291"/>
    <w:rsid w:val="00102B5E"/>
    <w:rsid w:val="0010323D"/>
    <w:rsid w:val="00103BDA"/>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0B40"/>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7BF"/>
    <w:rsid w:val="00135840"/>
    <w:rsid w:val="001369CB"/>
    <w:rsid w:val="001377BA"/>
    <w:rsid w:val="00137A5C"/>
    <w:rsid w:val="001404FA"/>
    <w:rsid w:val="00142496"/>
    <w:rsid w:val="00143BD7"/>
    <w:rsid w:val="00143E8C"/>
    <w:rsid w:val="0014472E"/>
    <w:rsid w:val="00144F73"/>
    <w:rsid w:val="00145670"/>
    <w:rsid w:val="001458D6"/>
    <w:rsid w:val="00145CC3"/>
    <w:rsid w:val="00147CD0"/>
    <w:rsid w:val="00147F14"/>
    <w:rsid w:val="00150CBE"/>
    <w:rsid w:val="001514D1"/>
    <w:rsid w:val="001515DE"/>
    <w:rsid w:val="00151B24"/>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4C51"/>
    <w:rsid w:val="0016519F"/>
    <w:rsid w:val="001669C1"/>
    <w:rsid w:val="001679A6"/>
    <w:rsid w:val="001724D7"/>
    <w:rsid w:val="00172BD7"/>
    <w:rsid w:val="0017323F"/>
    <w:rsid w:val="001732FB"/>
    <w:rsid w:val="00174950"/>
    <w:rsid w:val="00174FE1"/>
    <w:rsid w:val="00175F8F"/>
    <w:rsid w:val="00175FDC"/>
    <w:rsid w:val="00176295"/>
    <w:rsid w:val="001763F5"/>
    <w:rsid w:val="0017682C"/>
    <w:rsid w:val="00176A38"/>
    <w:rsid w:val="00176A92"/>
    <w:rsid w:val="00177245"/>
    <w:rsid w:val="001779C6"/>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700"/>
    <w:rsid w:val="001A2F72"/>
    <w:rsid w:val="001A3FEC"/>
    <w:rsid w:val="001A43A4"/>
    <w:rsid w:val="001A4EF7"/>
    <w:rsid w:val="001A5BC8"/>
    <w:rsid w:val="001A5C02"/>
    <w:rsid w:val="001B030B"/>
    <w:rsid w:val="001B0D9A"/>
    <w:rsid w:val="001B0F33"/>
    <w:rsid w:val="001B1370"/>
    <w:rsid w:val="001B1FC4"/>
    <w:rsid w:val="001B21A3"/>
    <w:rsid w:val="001B37D2"/>
    <w:rsid w:val="001B45A9"/>
    <w:rsid w:val="001B478E"/>
    <w:rsid w:val="001B48B8"/>
    <w:rsid w:val="001B6FCF"/>
    <w:rsid w:val="001B7698"/>
    <w:rsid w:val="001C07C6"/>
    <w:rsid w:val="001C0849"/>
    <w:rsid w:val="001C0B2D"/>
    <w:rsid w:val="001C2976"/>
    <w:rsid w:val="001C3D83"/>
    <w:rsid w:val="001C3F6C"/>
    <w:rsid w:val="001C76F7"/>
    <w:rsid w:val="001C7C1A"/>
    <w:rsid w:val="001D1139"/>
    <w:rsid w:val="001D1D00"/>
    <w:rsid w:val="001D2D62"/>
    <w:rsid w:val="001D5FF7"/>
    <w:rsid w:val="001D6531"/>
    <w:rsid w:val="001D7228"/>
    <w:rsid w:val="001D74FA"/>
    <w:rsid w:val="001D78C5"/>
    <w:rsid w:val="001E0216"/>
    <w:rsid w:val="001E0C28"/>
    <w:rsid w:val="001E17BA"/>
    <w:rsid w:val="001E2794"/>
    <w:rsid w:val="001E2814"/>
    <w:rsid w:val="001E55B2"/>
    <w:rsid w:val="001E5866"/>
    <w:rsid w:val="001E7733"/>
    <w:rsid w:val="001F0335"/>
    <w:rsid w:val="001F0371"/>
    <w:rsid w:val="001F1DF0"/>
    <w:rsid w:val="001F3094"/>
    <w:rsid w:val="001F3237"/>
    <w:rsid w:val="001F386B"/>
    <w:rsid w:val="001F3A07"/>
    <w:rsid w:val="001F43A6"/>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A6C"/>
    <w:rsid w:val="002137E6"/>
    <w:rsid w:val="00213EB8"/>
    <w:rsid w:val="00217710"/>
    <w:rsid w:val="002203B2"/>
    <w:rsid w:val="00220491"/>
    <w:rsid w:val="00220769"/>
    <w:rsid w:val="00220ACB"/>
    <w:rsid w:val="00220C7C"/>
    <w:rsid w:val="002218FE"/>
    <w:rsid w:val="00222819"/>
    <w:rsid w:val="00223743"/>
    <w:rsid w:val="002240AB"/>
    <w:rsid w:val="00224276"/>
    <w:rsid w:val="002250D8"/>
    <w:rsid w:val="0022515E"/>
    <w:rsid w:val="002252C1"/>
    <w:rsid w:val="002252CD"/>
    <w:rsid w:val="00225EFC"/>
    <w:rsid w:val="00226412"/>
    <w:rsid w:val="002273AD"/>
    <w:rsid w:val="0022770A"/>
    <w:rsid w:val="00227C9F"/>
    <w:rsid w:val="00230B12"/>
    <w:rsid w:val="00230C8F"/>
    <w:rsid w:val="0023354E"/>
    <w:rsid w:val="0023387D"/>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243"/>
    <w:rsid w:val="002542AE"/>
    <w:rsid w:val="00254A36"/>
    <w:rsid w:val="002559B9"/>
    <w:rsid w:val="00255D6A"/>
    <w:rsid w:val="00257773"/>
    <w:rsid w:val="00260569"/>
    <w:rsid w:val="00260E64"/>
    <w:rsid w:val="00261272"/>
    <w:rsid w:val="0026158D"/>
    <w:rsid w:val="002622BE"/>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9D1"/>
    <w:rsid w:val="00276B03"/>
    <w:rsid w:val="00277F14"/>
    <w:rsid w:val="0028014C"/>
    <w:rsid w:val="00280E91"/>
    <w:rsid w:val="00281740"/>
    <w:rsid w:val="00281D16"/>
    <w:rsid w:val="002823E3"/>
    <w:rsid w:val="00282E2D"/>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29C"/>
    <w:rsid w:val="002A4582"/>
    <w:rsid w:val="002A4619"/>
    <w:rsid w:val="002A464D"/>
    <w:rsid w:val="002A5BDB"/>
    <w:rsid w:val="002A6771"/>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BF1"/>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C78F9"/>
    <w:rsid w:val="002D02FE"/>
    <w:rsid w:val="002D112A"/>
    <w:rsid w:val="002D1AAA"/>
    <w:rsid w:val="002D20E8"/>
    <w:rsid w:val="002D236D"/>
    <w:rsid w:val="002D3C61"/>
    <w:rsid w:val="002D4250"/>
    <w:rsid w:val="002D4575"/>
    <w:rsid w:val="002D5CF0"/>
    <w:rsid w:val="002D601F"/>
    <w:rsid w:val="002D72E7"/>
    <w:rsid w:val="002D7D93"/>
    <w:rsid w:val="002E0768"/>
    <w:rsid w:val="002E0877"/>
    <w:rsid w:val="002E0966"/>
    <w:rsid w:val="002E3165"/>
    <w:rsid w:val="002E33D8"/>
    <w:rsid w:val="002E4305"/>
    <w:rsid w:val="002E4C57"/>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25C"/>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EC7"/>
    <w:rsid w:val="0032071C"/>
    <w:rsid w:val="00321A56"/>
    <w:rsid w:val="00321B20"/>
    <w:rsid w:val="00323B26"/>
    <w:rsid w:val="00323B33"/>
    <w:rsid w:val="00324445"/>
    <w:rsid w:val="00325546"/>
    <w:rsid w:val="00325647"/>
    <w:rsid w:val="003257F0"/>
    <w:rsid w:val="003259C5"/>
    <w:rsid w:val="00325CC0"/>
    <w:rsid w:val="00326507"/>
    <w:rsid w:val="00327433"/>
    <w:rsid w:val="00327436"/>
    <w:rsid w:val="003275D4"/>
    <w:rsid w:val="003318F7"/>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47D65"/>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1B6"/>
    <w:rsid w:val="00365FCC"/>
    <w:rsid w:val="003675B2"/>
    <w:rsid w:val="00370ECD"/>
    <w:rsid w:val="0037177E"/>
    <w:rsid w:val="003717D2"/>
    <w:rsid w:val="00372C2B"/>
    <w:rsid w:val="00372C67"/>
    <w:rsid w:val="00372FAD"/>
    <w:rsid w:val="0037329F"/>
    <w:rsid w:val="003738F3"/>
    <w:rsid w:val="00373EC9"/>
    <w:rsid w:val="00373FEE"/>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5E8"/>
    <w:rsid w:val="0038579B"/>
    <w:rsid w:val="003862E0"/>
    <w:rsid w:val="00386369"/>
    <w:rsid w:val="00386E4B"/>
    <w:rsid w:val="003871DA"/>
    <w:rsid w:val="003873E6"/>
    <w:rsid w:val="00387F66"/>
    <w:rsid w:val="00390155"/>
    <w:rsid w:val="00391AE4"/>
    <w:rsid w:val="00391E56"/>
    <w:rsid w:val="00392525"/>
    <w:rsid w:val="0039338D"/>
    <w:rsid w:val="003946B4"/>
    <w:rsid w:val="003949A5"/>
    <w:rsid w:val="00394BC6"/>
    <w:rsid w:val="00395D6D"/>
    <w:rsid w:val="00395F9B"/>
    <w:rsid w:val="0039646A"/>
    <w:rsid w:val="00396D60"/>
    <w:rsid w:val="003972CC"/>
    <w:rsid w:val="0039754F"/>
    <w:rsid w:val="00397715"/>
    <w:rsid w:val="00397DC0"/>
    <w:rsid w:val="003A0298"/>
    <w:rsid w:val="003A0585"/>
    <w:rsid w:val="003A0A31"/>
    <w:rsid w:val="003A145D"/>
    <w:rsid w:val="003A2BE0"/>
    <w:rsid w:val="003A377C"/>
    <w:rsid w:val="003A3D54"/>
    <w:rsid w:val="003A41D9"/>
    <w:rsid w:val="003A5049"/>
    <w:rsid w:val="003A5533"/>
    <w:rsid w:val="003A57F0"/>
    <w:rsid w:val="003A62A4"/>
    <w:rsid w:val="003A645E"/>
    <w:rsid w:val="003A7A32"/>
    <w:rsid w:val="003A7FC7"/>
    <w:rsid w:val="003B0939"/>
    <w:rsid w:val="003B0D6E"/>
    <w:rsid w:val="003B1FC0"/>
    <w:rsid w:val="003B269F"/>
    <w:rsid w:val="003B3A13"/>
    <w:rsid w:val="003B4A74"/>
    <w:rsid w:val="003B51A0"/>
    <w:rsid w:val="003B585C"/>
    <w:rsid w:val="003B5AE9"/>
    <w:rsid w:val="003B60D5"/>
    <w:rsid w:val="003B6791"/>
    <w:rsid w:val="003B681E"/>
    <w:rsid w:val="003B7086"/>
    <w:rsid w:val="003B7A2C"/>
    <w:rsid w:val="003B7D9D"/>
    <w:rsid w:val="003C11FC"/>
    <w:rsid w:val="003C1322"/>
    <w:rsid w:val="003C14BE"/>
    <w:rsid w:val="003C1A7E"/>
    <w:rsid w:val="003C2808"/>
    <w:rsid w:val="003C29C6"/>
    <w:rsid w:val="003C2B7E"/>
    <w:rsid w:val="003C2BAE"/>
    <w:rsid w:val="003C2BDB"/>
    <w:rsid w:val="003C2BDC"/>
    <w:rsid w:val="003C3660"/>
    <w:rsid w:val="003C3E7A"/>
    <w:rsid w:val="003C4576"/>
    <w:rsid w:val="003C5026"/>
    <w:rsid w:val="003C53D4"/>
    <w:rsid w:val="003C5E16"/>
    <w:rsid w:val="003C66CF"/>
    <w:rsid w:val="003C6A92"/>
    <w:rsid w:val="003C7160"/>
    <w:rsid w:val="003D0075"/>
    <w:rsid w:val="003D0940"/>
    <w:rsid w:val="003D14E9"/>
    <w:rsid w:val="003D1BC4"/>
    <w:rsid w:val="003D1CF4"/>
    <w:rsid w:val="003D1FE3"/>
    <w:rsid w:val="003D3352"/>
    <w:rsid w:val="003D39F7"/>
    <w:rsid w:val="003D4374"/>
    <w:rsid w:val="003D56A5"/>
    <w:rsid w:val="003D5904"/>
    <w:rsid w:val="003D7720"/>
    <w:rsid w:val="003D7F8E"/>
    <w:rsid w:val="003E01D5"/>
    <w:rsid w:val="003E029A"/>
    <w:rsid w:val="003E093F"/>
    <w:rsid w:val="003E1383"/>
    <w:rsid w:val="003E1421"/>
    <w:rsid w:val="003E1BE2"/>
    <w:rsid w:val="003E246C"/>
    <w:rsid w:val="003E2931"/>
    <w:rsid w:val="003E316E"/>
    <w:rsid w:val="003E3996"/>
    <w:rsid w:val="003E3B26"/>
    <w:rsid w:val="003E3DA1"/>
    <w:rsid w:val="003E3FD0"/>
    <w:rsid w:val="003E4184"/>
    <w:rsid w:val="003E63F7"/>
    <w:rsid w:val="003E6971"/>
    <w:rsid w:val="003E7802"/>
    <w:rsid w:val="003E7941"/>
    <w:rsid w:val="003F1EEA"/>
    <w:rsid w:val="003F208A"/>
    <w:rsid w:val="003F264A"/>
    <w:rsid w:val="003F288F"/>
    <w:rsid w:val="003F300B"/>
    <w:rsid w:val="003F3613"/>
    <w:rsid w:val="003F3AE8"/>
    <w:rsid w:val="003F49BD"/>
    <w:rsid w:val="003F4C5E"/>
    <w:rsid w:val="003F5F5F"/>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3E74"/>
    <w:rsid w:val="00416F1E"/>
    <w:rsid w:val="00417553"/>
    <w:rsid w:val="004175B6"/>
    <w:rsid w:val="004176D6"/>
    <w:rsid w:val="004177EC"/>
    <w:rsid w:val="0042084B"/>
    <w:rsid w:val="004255F8"/>
    <w:rsid w:val="00427EAA"/>
    <w:rsid w:val="004306D6"/>
    <w:rsid w:val="004313D4"/>
    <w:rsid w:val="00431998"/>
    <w:rsid w:val="00431A05"/>
    <w:rsid w:val="004320F2"/>
    <w:rsid w:val="00432BD3"/>
    <w:rsid w:val="00433F39"/>
    <w:rsid w:val="004348F9"/>
    <w:rsid w:val="00434D1C"/>
    <w:rsid w:val="0043558D"/>
    <w:rsid w:val="004361D6"/>
    <w:rsid w:val="0043641B"/>
    <w:rsid w:val="00436DF8"/>
    <w:rsid w:val="00436F47"/>
    <w:rsid w:val="00437CDB"/>
    <w:rsid w:val="00440390"/>
    <w:rsid w:val="00441C20"/>
    <w:rsid w:val="00441CC1"/>
    <w:rsid w:val="00441D04"/>
    <w:rsid w:val="00442FD0"/>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51A"/>
    <w:rsid w:val="00457745"/>
    <w:rsid w:val="00460392"/>
    <w:rsid w:val="00460448"/>
    <w:rsid w:val="00460CA5"/>
    <w:rsid w:val="00461435"/>
    <w:rsid w:val="0046188C"/>
    <w:rsid w:val="00463606"/>
    <w:rsid w:val="004636DA"/>
    <w:rsid w:val="00463808"/>
    <w:rsid w:val="00463913"/>
    <w:rsid w:val="00463B0B"/>
    <w:rsid w:val="0046481A"/>
    <w:rsid w:val="004648BD"/>
    <w:rsid w:val="00464BB8"/>
    <w:rsid w:val="00464D1E"/>
    <w:rsid w:val="00464D3A"/>
    <w:rsid w:val="00464DA7"/>
    <w:rsid w:val="0046522E"/>
    <w:rsid w:val="0046586E"/>
    <w:rsid w:val="00466714"/>
    <w:rsid w:val="00466BE6"/>
    <w:rsid w:val="004672FC"/>
    <w:rsid w:val="00467B47"/>
    <w:rsid w:val="0047117B"/>
    <w:rsid w:val="00471867"/>
    <w:rsid w:val="004722BC"/>
    <w:rsid w:val="00472963"/>
    <w:rsid w:val="00472D43"/>
    <w:rsid w:val="00472E68"/>
    <w:rsid w:val="00473CF5"/>
    <w:rsid w:val="004749BD"/>
    <w:rsid w:val="00475591"/>
    <w:rsid w:val="0047619C"/>
    <w:rsid w:val="00476579"/>
    <w:rsid w:val="00476A47"/>
    <w:rsid w:val="00477354"/>
    <w:rsid w:val="00480162"/>
    <w:rsid w:val="004813B3"/>
    <w:rsid w:val="00482EBE"/>
    <w:rsid w:val="00482F6F"/>
    <w:rsid w:val="00483417"/>
    <w:rsid w:val="0048345D"/>
    <w:rsid w:val="00483944"/>
    <w:rsid w:val="00483EDB"/>
    <w:rsid w:val="0048419C"/>
    <w:rsid w:val="00484FED"/>
    <w:rsid w:val="004859E2"/>
    <w:rsid w:val="004863E1"/>
    <w:rsid w:val="00486B55"/>
    <w:rsid w:val="004874EC"/>
    <w:rsid w:val="00491FB4"/>
    <w:rsid w:val="0049223B"/>
    <w:rsid w:val="004929E4"/>
    <w:rsid w:val="00493AF9"/>
    <w:rsid w:val="00496E18"/>
    <w:rsid w:val="004974D8"/>
    <w:rsid w:val="004A08CB"/>
    <w:rsid w:val="004A1734"/>
    <w:rsid w:val="004A1C5D"/>
    <w:rsid w:val="004A3051"/>
    <w:rsid w:val="004A3A81"/>
    <w:rsid w:val="004A712A"/>
    <w:rsid w:val="004A7722"/>
    <w:rsid w:val="004B00D7"/>
    <w:rsid w:val="004B2363"/>
    <w:rsid w:val="004B28E1"/>
    <w:rsid w:val="004B2F50"/>
    <w:rsid w:val="004B2F56"/>
    <w:rsid w:val="004B383E"/>
    <w:rsid w:val="004B4580"/>
    <w:rsid w:val="004B5522"/>
    <w:rsid w:val="004B61C2"/>
    <w:rsid w:val="004B6D52"/>
    <w:rsid w:val="004B7B69"/>
    <w:rsid w:val="004B7C30"/>
    <w:rsid w:val="004B7C9F"/>
    <w:rsid w:val="004C090C"/>
    <w:rsid w:val="004C1152"/>
    <w:rsid w:val="004C17D2"/>
    <w:rsid w:val="004C1958"/>
    <w:rsid w:val="004C1CC3"/>
    <w:rsid w:val="004C1D9B"/>
    <w:rsid w:val="004C217A"/>
    <w:rsid w:val="004C3803"/>
    <w:rsid w:val="004C3D20"/>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9D0"/>
    <w:rsid w:val="004E1B0A"/>
    <w:rsid w:val="004E1C8E"/>
    <w:rsid w:val="004E27C5"/>
    <w:rsid w:val="004E2FC6"/>
    <w:rsid w:val="004E3711"/>
    <w:rsid w:val="004E386A"/>
    <w:rsid w:val="004E4706"/>
    <w:rsid w:val="004E4B2C"/>
    <w:rsid w:val="004E54F5"/>
    <w:rsid w:val="004E5843"/>
    <w:rsid w:val="004E5AE0"/>
    <w:rsid w:val="004E6A12"/>
    <w:rsid w:val="004E6E9A"/>
    <w:rsid w:val="004E6F1E"/>
    <w:rsid w:val="004F1DB0"/>
    <w:rsid w:val="004F2130"/>
    <w:rsid w:val="004F262B"/>
    <w:rsid w:val="004F2639"/>
    <w:rsid w:val="004F2E2A"/>
    <w:rsid w:val="004F30DA"/>
    <w:rsid w:val="004F3B83"/>
    <w:rsid w:val="004F48B3"/>
    <w:rsid w:val="004F4D14"/>
    <w:rsid w:val="004F5190"/>
    <w:rsid w:val="004F5518"/>
    <w:rsid w:val="004F5616"/>
    <w:rsid w:val="004F78EF"/>
    <w:rsid w:val="0050057F"/>
    <w:rsid w:val="00500ABE"/>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2C5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4AD"/>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238"/>
    <w:rsid w:val="0054752B"/>
    <w:rsid w:val="00551E52"/>
    <w:rsid w:val="005525A4"/>
    <w:rsid w:val="00552D6E"/>
    <w:rsid w:val="00553DFD"/>
    <w:rsid w:val="00556113"/>
    <w:rsid w:val="0055623A"/>
    <w:rsid w:val="005562ED"/>
    <w:rsid w:val="005563D9"/>
    <w:rsid w:val="00557E3D"/>
    <w:rsid w:val="0056008B"/>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610"/>
    <w:rsid w:val="00575C75"/>
    <w:rsid w:val="00577582"/>
    <w:rsid w:val="0058034E"/>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273"/>
    <w:rsid w:val="005918A4"/>
    <w:rsid w:val="00592A50"/>
    <w:rsid w:val="005939DE"/>
    <w:rsid w:val="0059404D"/>
    <w:rsid w:val="00594FEE"/>
    <w:rsid w:val="00595213"/>
    <w:rsid w:val="005953F4"/>
    <w:rsid w:val="00595CFF"/>
    <w:rsid w:val="005960B4"/>
    <w:rsid w:val="0059636E"/>
    <w:rsid w:val="00596FE8"/>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C9"/>
    <w:rsid w:val="005B18D8"/>
    <w:rsid w:val="005B1CFC"/>
    <w:rsid w:val="005B1DD6"/>
    <w:rsid w:val="005B1E56"/>
    <w:rsid w:val="005B1E95"/>
    <w:rsid w:val="005B20E7"/>
    <w:rsid w:val="005B598A"/>
    <w:rsid w:val="005B6AFE"/>
    <w:rsid w:val="005B6B3E"/>
    <w:rsid w:val="005B734A"/>
    <w:rsid w:val="005B7350"/>
    <w:rsid w:val="005B75FD"/>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22A"/>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0F2F"/>
    <w:rsid w:val="005F1793"/>
    <w:rsid w:val="005F1B96"/>
    <w:rsid w:val="005F1C06"/>
    <w:rsid w:val="005F1DBB"/>
    <w:rsid w:val="005F1F95"/>
    <w:rsid w:val="005F35FC"/>
    <w:rsid w:val="005F425D"/>
    <w:rsid w:val="005F50FA"/>
    <w:rsid w:val="005F53F2"/>
    <w:rsid w:val="005F7476"/>
    <w:rsid w:val="005F7C1D"/>
    <w:rsid w:val="00600DD3"/>
    <w:rsid w:val="0060505A"/>
    <w:rsid w:val="0060526C"/>
    <w:rsid w:val="00605F32"/>
    <w:rsid w:val="00606328"/>
    <w:rsid w:val="0060652B"/>
    <w:rsid w:val="00606B84"/>
    <w:rsid w:val="0060715C"/>
    <w:rsid w:val="00611A39"/>
    <w:rsid w:val="00613C1B"/>
    <w:rsid w:val="00614934"/>
    <w:rsid w:val="00615570"/>
    <w:rsid w:val="006158AD"/>
    <w:rsid w:val="0061675B"/>
    <w:rsid w:val="00616808"/>
    <w:rsid w:val="006175DC"/>
    <w:rsid w:val="00617A6E"/>
    <w:rsid w:val="0062027E"/>
    <w:rsid w:val="00620934"/>
    <w:rsid w:val="00620AB7"/>
    <w:rsid w:val="0062101F"/>
    <w:rsid w:val="00621350"/>
    <w:rsid w:val="00621D3B"/>
    <w:rsid w:val="00621E4B"/>
    <w:rsid w:val="00621FDC"/>
    <w:rsid w:val="0062245E"/>
    <w:rsid w:val="00622C9A"/>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F75"/>
    <w:rsid w:val="00636F7D"/>
    <w:rsid w:val="00637DAB"/>
    <w:rsid w:val="00641AD5"/>
    <w:rsid w:val="00642402"/>
    <w:rsid w:val="00642EFE"/>
    <w:rsid w:val="00644CE2"/>
    <w:rsid w:val="00647B5C"/>
    <w:rsid w:val="00650073"/>
    <w:rsid w:val="00650458"/>
    <w:rsid w:val="006505D2"/>
    <w:rsid w:val="00651408"/>
    <w:rsid w:val="00651E02"/>
    <w:rsid w:val="006521E5"/>
    <w:rsid w:val="00653219"/>
    <w:rsid w:val="00654515"/>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595C"/>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6E57"/>
    <w:rsid w:val="006A7B7A"/>
    <w:rsid w:val="006B0116"/>
    <w:rsid w:val="006B0566"/>
    <w:rsid w:val="006B2824"/>
    <w:rsid w:val="006B2F02"/>
    <w:rsid w:val="006B35E7"/>
    <w:rsid w:val="006B3E66"/>
    <w:rsid w:val="006B4238"/>
    <w:rsid w:val="006B5588"/>
    <w:rsid w:val="006B572D"/>
    <w:rsid w:val="006B5849"/>
    <w:rsid w:val="006B6418"/>
    <w:rsid w:val="006B6951"/>
    <w:rsid w:val="006B739E"/>
    <w:rsid w:val="006B7A24"/>
    <w:rsid w:val="006C08B6"/>
    <w:rsid w:val="006C1293"/>
    <w:rsid w:val="006C12EC"/>
    <w:rsid w:val="006C135E"/>
    <w:rsid w:val="006C1D25"/>
    <w:rsid w:val="006C2FE3"/>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7E7"/>
    <w:rsid w:val="006D4E1D"/>
    <w:rsid w:val="006D4F82"/>
    <w:rsid w:val="006D5516"/>
    <w:rsid w:val="006D5E0B"/>
    <w:rsid w:val="006D6150"/>
    <w:rsid w:val="006D67D5"/>
    <w:rsid w:val="006D7172"/>
    <w:rsid w:val="006E07C1"/>
    <w:rsid w:val="006E0F22"/>
    <w:rsid w:val="006E35A0"/>
    <w:rsid w:val="006E35C3"/>
    <w:rsid w:val="006E3A5B"/>
    <w:rsid w:val="006E4901"/>
    <w:rsid w:val="006E49D7"/>
    <w:rsid w:val="006E54FE"/>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1648"/>
    <w:rsid w:val="00712311"/>
    <w:rsid w:val="00712DB8"/>
    <w:rsid w:val="007131F4"/>
    <w:rsid w:val="00714C96"/>
    <w:rsid w:val="007154FC"/>
    <w:rsid w:val="0071687B"/>
    <w:rsid w:val="0071689A"/>
    <w:rsid w:val="00716F47"/>
    <w:rsid w:val="007170FC"/>
    <w:rsid w:val="007204FD"/>
    <w:rsid w:val="007206BF"/>
    <w:rsid w:val="007210AC"/>
    <w:rsid w:val="00721CBC"/>
    <w:rsid w:val="007224D2"/>
    <w:rsid w:val="00722665"/>
    <w:rsid w:val="00723460"/>
    <w:rsid w:val="00723462"/>
    <w:rsid w:val="007248F1"/>
    <w:rsid w:val="00725ED3"/>
    <w:rsid w:val="007268F5"/>
    <w:rsid w:val="00727ED8"/>
    <w:rsid w:val="00730C78"/>
    <w:rsid w:val="00731BD1"/>
    <w:rsid w:val="00731D26"/>
    <w:rsid w:val="007320C8"/>
    <w:rsid w:val="00734132"/>
    <w:rsid w:val="00735365"/>
    <w:rsid w:val="00736A43"/>
    <w:rsid w:val="00737986"/>
    <w:rsid w:val="00737B2F"/>
    <w:rsid w:val="00737D93"/>
    <w:rsid w:val="0074030F"/>
    <w:rsid w:val="00740919"/>
    <w:rsid w:val="0074145B"/>
    <w:rsid w:val="00741823"/>
    <w:rsid w:val="00741E6D"/>
    <w:rsid w:val="007431AB"/>
    <w:rsid w:val="0074334C"/>
    <w:rsid w:val="00744742"/>
    <w:rsid w:val="00744D01"/>
    <w:rsid w:val="00745561"/>
    <w:rsid w:val="00745A06"/>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4C0"/>
    <w:rsid w:val="00767670"/>
    <w:rsid w:val="00767715"/>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28B3"/>
    <w:rsid w:val="007930CD"/>
    <w:rsid w:val="00793108"/>
    <w:rsid w:val="00793E8B"/>
    <w:rsid w:val="007942E8"/>
    <w:rsid w:val="00794790"/>
    <w:rsid w:val="00794CDD"/>
    <w:rsid w:val="0079574B"/>
    <w:rsid w:val="00796076"/>
    <w:rsid w:val="007961A6"/>
    <w:rsid w:val="007968A3"/>
    <w:rsid w:val="0079727E"/>
    <w:rsid w:val="007A0807"/>
    <w:rsid w:val="007A1620"/>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D5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4528"/>
    <w:rsid w:val="007D4F7D"/>
    <w:rsid w:val="007D5AA4"/>
    <w:rsid w:val="007D6BBD"/>
    <w:rsid w:val="007D701D"/>
    <w:rsid w:val="007D716A"/>
    <w:rsid w:val="007D7707"/>
    <w:rsid w:val="007E0DD7"/>
    <w:rsid w:val="007E0E5F"/>
    <w:rsid w:val="007E0EA0"/>
    <w:rsid w:val="007E0EB8"/>
    <w:rsid w:val="007E15A7"/>
    <w:rsid w:val="007E1A5C"/>
    <w:rsid w:val="007E238F"/>
    <w:rsid w:val="007E3AEE"/>
    <w:rsid w:val="007E46FE"/>
    <w:rsid w:val="007E54E1"/>
    <w:rsid w:val="007E5DD0"/>
    <w:rsid w:val="007E6804"/>
    <w:rsid w:val="007E6E01"/>
    <w:rsid w:val="007F0EE1"/>
    <w:rsid w:val="007F12DE"/>
    <w:rsid w:val="007F1314"/>
    <w:rsid w:val="007F1F51"/>
    <w:rsid w:val="007F281F"/>
    <w:rsid w:val="007F3495"/>
    <w:rsid w:val="007F503F"/>
    <w:rsid w:val="007F5A5F"/>
    <w:rsid w:val="007F6722"/>
    <w:rsid w:val="007F72DC"/>
    <w:rsid w:val="00800688"/>
    <w:rsid w:val="008012F3"/>
    <w:rsid w:val="008013DA"/>
    <w:rsid w:val="0080437A"/>
    <w:rsid w:val="008061D6"/>
    <w:rsid w:val="008069F0"/>
    <w:rsid w:val="00807178"/>
    <w:rsid w:val="0080763E"/>
    <w:rsid w:val="00807F1E"/>
    <w:rsid w:val="00807F3B"/>
    <w:rsid w:val="008105B4"/>
    <w:rsid w:val="00811D16"/>
    <w:rsid w:val="008128C9"/>
    <w:rsid w:val="00814170"/>
    <w:rsid w:val="00814A73"/>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7DA"/>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CDF"/>
    <w:rsid w:val="00842DDE"/>
    <w:rsid w:val="00842DEA"/>
    <w:rsid w:val="008435A4"/>
    <w:rsid w:val="008435DB"/>
    <w:rsid w:val="00843892"/>
    <w:rsid w:val="0084407B"/>
    <w:rsid w:val="00844434"/>
    <w:rsid w:val="00845AA5"/>
    <w:rsid w:val="00847CD8"/>
    <w:rsid w:val="00847EB9"/>
    <w:rsid w:val="008504E0"/>
    <w:rsid w:val="00850570"/>
    <w:rsid w:val="008506C3"/>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1E83"/>
    <w:rsid w:val="00862230"/>
    <w:rsid w:val="008626E5"/>
    <w:rsid w:val="008628CD"/>
    <w:rsid w:val="008628EC"/>
    <w:rsid w:val="00862B55"/>
    <w:rsid w:val="00866029"/>
    <w:rsid w:val="00866AFC"/>
    <w:rsid w:val="00867987"/>
    <w:rsid w:val="00870111"/>
    <w:rsid w:val="008702CB"/>
    <w:rsid w:val="0087155D"/>
    <w:rsid w:val="00871E55"/>
    <w:rsid w:val="0087341E"/>
    <w:rsid w:val="0087360C"/>
    <w:rsid w:val="00873E83"/>
    <w:rsid w:val="00873FE9"/>
    <w:rsid w:val="008743F2"/>
    <w:rsid w:val="008750A9"/>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3EF"/>
    <w:rsid w:val="008916DE"/>
    <w:rsid w:val="008920F8"/>
    <w:rsid w:val="00892187"/>
    <w:rsid w:val="008922FC"/>
    <w:rsid w:val="0089384E"/>
    <w:rsid w:val="00895733"/>
    <w:rsid w:val="008960F6"/>
    <w:rsid w:val="00896212"/>
    <w:rsid w:val="0089622B"/>
    <w:rsid w:val="00896A13"/>
    <w:rsid w:val="00896E42"/>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03AB"/>
    <w:rsid w:val="008B12AF"/>
    <w:rsid w:val="008B1605"/>
    <w:rsid w:val="008B1B4F"/>
    <w:rsid w:val="008B4DB1"/>
    <w:rsid w:val="008B4FDA"/>
    <w:rsid w:val="008B62C8"/>
    <w:rsid w:val="008B73CD"/>
    <w:rsid w:val="008C04C2"/>
    <w:rsid w:val="008C0D56"/>
    <w:rsid w:val="008C0E12"/>
    <w:rsid w:val="008C17DA"/>
    <w:rsid w:val="008C343E"/>
    <w:rsid w:val="008C353D"/>
    <w:rsid w:val="008C417C"/>
    <w:rsid w:val="008C5FC1"/>
    <w:rsid w:val="008C6A78"/>
    <w:rsid w:val="008C7473"/>
    <w:rsid w:val="008C750C"/>
    <w:rsid w:val="008D0121"/>
    <w:rsid w:val="008D0870"/>
    <w:rsid w:val="008D0C88"/>
    <w:rsid w:val="008D0FB6"/>
    <w:rsid w:val="008D11AA"/>
    <w:rsid w:val="008D294A"/>
    <w:rsid w:val="008D2B99"/>
    <w:rsid w:val="008D3C71"/>
    <w:rsid w:val="008D493D"/>
    <w:rsid w:val="008D5016"/>
    <w:rsid w:val="008D5704"/>
    <w:rsid w:val="008D5EE7"/>
    <w:rsid w:val="008D66BA"/>
    <w:rsid w:val="008D6EF8"/>
    <w:rsid w:val="008D77B2"/>
    <w:rsid w:val="008D7EC1"/>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5690"/>
    <w:rsid w:val="008F61BE"/>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3E63"/>
    <w:rsid w:val="00915104"/>
    <w:rsid w:val="00915337"/>
    <w:rsid w:val="009160C2"/>
    <w:rsid w:val="00916A53"/>
    <w:rsid w:val="00917234"/>
    <w:rsid w:val="0091775C"/>
    <w:rsid w:val="00917FAA"/>
    <w:rsid w:val="00920009"/>
    <w:rsid w:val="0092153D"/>
    <w:rsid w:val="00922306"/>
    <w:rsid w:val="009229DF"/>
    <w:rsid w:val="009247B8"/>
    <w:rsid w:val="00926784"/>
    <w:rsid w:val="00926875"/>
    <w:rsid w:val="00931A1F"/>
    <w:rsid w:val="00931CCE"/>
    <w:rsid w:val="009324BF"/>
    <w:rsid w:val="009334DB"/>
    <w:rsid w:val="009335A0"/>
    <w:rsid w:val="0093460D"/>
    <w:rsid w:val="00934B33"/>
    <w:rsid w:val="00934CB3"/>
    <w:rsid w:val="00935003"/>
    <w:rsid w:val="009354D8"/>
    <w:rsid w:val="00936000"/>
    <w:rsid w:val="009365B5"/>
    <w:rsid w:val="0093713C"/>
    <w:rsid w:val="009374A0"/>
    <w:rsid w:val="00937B6A"/>
    <w:rsid w:val="00937F5E"/>
    <w:rsid w:val="00940213"/>
    <w:rsid w:val="00940C2A"/>
    <w:rsid w:val="00941136"/>
    <w:rsid w:val="009414B2"/>
    <w:rsid w:val="00941728"/>
    <w:rsid w:val="00941924"/>
    <w:rsid w:val="00943EB2"/>
    <w:rsid w:val="0094684E"/>
    <w:rsid w:val="009471C4"/>
    <w:rsid w:val="00947D03"/>
    <w:rsid w:val="00950819"/>
    <w:rsid w:val="00950D11"/>
    <w:rsid w:val="0095176C"/>
    <w:rsid w:val="0095199F"/>
    <w:rsid w:val="0095250F"/>
    <w:rsid w:val="009539F2"/>
    <w:rsid w:val="00953DF7"/>
    <w:rsid w:val="00953F12"/>
    <w:rsid w:val="00954F59"/>
    <w:rsid w:val="00955A1E"/>
    <w:rsid w:val="00955CC1"/>
    <w:rsid w:val="00955E87"/>
    <w:rsid w:val="00956D11"/>
    <w:rsid w:val="00960802"/>
    <w:rsid w:val="00961895"/>
    <w:rsid w:val="00961ADA"/>
    <w:rsid w:val="00962585"/>
    <w:rsid w:val="00962791"/>
    <w:rsid w:val="00963E00"/>
    <w:rsid w:val="009647B3"/>
    <w:rsid w:val="009648D5"/>
    <w:rsid w:val="00965350"/>
    <w:rsid w:val="00965B76"/>
    <w:rsid w:val="00965E05"/>
    <w:rsid w:val="00965FCF"/>
    <w:rsid w:val="009666E0"/>
    <w:rsid w:val="00971CAE"/>
    <w:rsid w:val="00972668"/>
    <w:rsid w:val="009732B6"/>
    <w:rsid w:val="00973540"/>
    <w:rsid w:val="00973601"/>
    <w:rsid w:val="0097362A"/>
    <w:rsid w:val="00973BAB"/>
    <w:rsid w:val="00973FB1"/>
    <w:rsid w:val="009750D7"/>
    <w:rsid w:val="00975F7E"/>
    <w:rsid w:val="00976688"/>
    <w:rsid w:val="009771B9"/>
    <w:rsid w:val="009775DB"/>
    <w:rsid w:val="00977A15"/>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0B8"/>
    <w:rsid w:val="00994A77"/>
    <w:rsid w:val="00995045"/>
    <w:rsid w:val="00996C19"/>
    <w:rsid w:val="00996D10"/>
    <w:rsid w:val="00997050"/>
    <w:rsid w:val="00997686"/>
    <w:rsid w:val="009A05AC"/>
    <w:rsid w:val="009A171D"/>
    <w:rsid w:val="009A1B95"/>
    <w:rsid w:val="009A2FDE"/>
    <w:rsid w:val="009A30B4"/>
    <w:rsid w:val="009A5190"/>
    <w:rsid w:val="009A5987"/>
    <w:rsid w:val="009A73D5"/>
    <w:rsid w:val="009A796C"/>
    <w:rsid w:val="009A7A60"/>
    <w:rsid w:val="009A7E8F"/>
    <w:rsid w:val="009B0273"/>
    <w:rsid w:val="009B0824"/>
    <w:rsid w:val="009B0DA1"/>
    <w:rsid w:val="009B1DBB"/>
    <w:rsid w:val="009B3CA3"/>
    <w:rsid w:val="009B4BF5"/>
    <w:rsid w:val="009B4CBC"/>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74F"/>
    <w:rsid w:val="009D158E"/>
    <w:rsid w:val="009D1886"/>
    <w:rsid w:val="009D2415"/>
    <w:rsid w:val="009D2800"/>
    <w:rsid w:val="009D352B"/>
    <w:rsid w:val="009D3747"/>
    <w:rsid w:val="009D47AF"/>
    <w:rsid w:val="009D4994"/>
    <w:rsid w:val="009D64FE"/>
    <w:rsid w:val="009D6D1A"/>
    <w:rsid w:val="009D78BC"/>
    <w:rsid w:val="009E0111"/>
    <w:rsid w:val="009E1525"/>
    <w:rsid w:val="009E19C7"/>
    <w:rsid w:val="009E2620"/>
    <w:rsid w:val="009E27FC"/>
    <w:rsid w:val="009E35C5"/>
    <w:rsid w:val="009E38B9"/>
    <w:rsid w:val="009E45F3"/>
    <w:rsid w:val="009E4A0F"/>
    <w:rsid w:val="009E5E30"/>
    <w:rsid w:val="009E7100"/>
    <w:rsid w:val="009F0660"/>
    <w:rsid w:val="009F06BA"/>
    <w:rsid w:val="009F18D0"/>
    <w:rsid w:val="009F1FF7"/>
    <w:rsid w:val="009F3156"/>
    <w:rsid w:val="009F337A"/>
    <w:rsid w:val="009F4638"/>
    <w:rsid w:val="009F5D9B"/>
    <w:rsid w:val="009F64A7"/>
    <w:rsid w:val="009F6DFF"/>
    <w:rsid w:val="009F7683"/>
    <w:rsid w:val="009F7C54"/>
    <w:rsid w:val="009F7D78"/>
    <w:rsid w:val="00A00BCA"/>
    <w:rsid w:val="00A00D31"/>
    <w:rsid w:val="00A00E74"/>
    <w:rsid w:val="00A0285A"/>
    <w:rsid w:val="00A03A05"/>
    <w:rsid w:val="00A04DB0"/>
    <w:rsid w:val="00A074C1"/>
    <w:rsid w:val="00A0752B"/>
    <w:rsid w:val="00A10D1E"/>
    <w:rsid w:val="00A10D1F"/>
    <w:rsid w:val="00A112E2"/>
    <w:rsid w:val="00A1152B"/>
    <w:rsid w:val="00A11739"/>
    <w:rsid w:val="00A11BD0"/>
    <w:rsid w:val="00A11F49"/>
    <w:rsid w:val="00A1295D"/>
    <w:rsid w:val="00A12A5E"/>
    <w:rsid w:val="00A12C95"/>
    <w:rsid w:val="00A14ED9"/>
    <w:rsid w:val="00A150A9"/>
    <w:rsid w:val="00A15B02"/>
    <w:rsid w:val="00A161E3"/>
    <w:rsid w:val="00A1623D"/>
    <w:rsid w:val="00A20222"/>
    <w:rsid w:val="00A20B69"/>
    <w:rsid w:val="00A222D7"/>
    <w:rsid w:val="00A22548"/>
    <w:rsid w:val="00A22EB5"/>
    <w:rsid w:val="00A232D9"/>
    <w:rsid w:val="00A24827"/>
    <w:rsid w:val="00A249DB"/>
    <w:rsid w:val="00A24F80"/>
    <w:rsid w:val="00A27FAF"/>
    <w:rsid w:val="00A3062D"/>
    <w:rsid w:val="00A30B3F"/>
    <w:rsid w:val="00A30CFD"/>
    <w:rsid w:val="00A31A12"/>
    <w:rsid w:val="00A31F51"/>
    <w:rsid w:val="00A3284C"/>
    <w:rsid w:val="00A344E1"/>
    <w:rsid w:val="00A34587"/>
    <w:rsid w:val="00A37070"/>
    <w:rsid w:val="00A40446"/>
    <w:rsid w:val="00A408CE"/>
    <w:rsid w:val="00A42216"/>
    <w:rsid w:val="00A42D1F"/>
    <w:rsid w:val="00A42E71"/>
    <w:rsid w:val="00A43166"/>
    <w:rsid w:val="00A4360B"/>
    <w:rsid w:val="00A4426D"/>
    <w:rsid w:val="00A45662"/>
    <w:rsid w:val="00A45946"/>
    <w:rsid w:val="00A45D0A"/>
    <w:rsid w:val="00A46040"/>
    <w:rsid w:val="00A46D59"/>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4958"/>
    <w:rsid w:val="00A65307"/>
    <w:rsid w:val="00A65C38"/>
    <w:rsid w:val="00A660E4"/>
    <w:rsid w:val="00A66431"/>
    <w:rsid w:val="00A6756D"/>
    <w:rsid w:val="00A67EAC"/>
    <w:rsid w:val="00A70355"/>
    <w:rsid w:val="00A70D1F"/>
    <w:rsid w:val="00A7178B"/>
    <w:rsid w:val="00A71BBC"/>
    <w:rsid w:val="00A71D81"/>
    <w:rsid w:val="00A72B0E"/>
    <w:rsid w:val="00A731B5"/>
    <w:rsid w:val="00A73661"/>
    <w:rsid w:val="00A736FD"/>
    <w:rsid w:val="00A73811"/>
    <w:rsid w:val="00A738F6"/>
    <w:rsid w:val="00A73FCE"/>
    <w:rsid w:val="00A7432D"/>
    <w:rsid w:val="00A747D4"/>
    <w:rsid w:val="00A74B2F"/>
    <w:rsid w:val="00A74D0E"/>
    <w:rsid w:val="00A75963"/>
    <w:rsid w:val="00A76200"/>
    <w:rsid w:val="00A76C15"/>
    <w:rsid w:val="00A779D8"/>
    <w:rsid w:val="00A8134C"/>
    <w:rsid w:val="00A81620"/>
    <w:rsid w:val="00A81DD5"/>
    <w:rsid w:val="00A8328A"/>
    <w:rsid w:val="00A83EFC"/>
    <w:rsid w:val="00A85E5D"/>
    <w:rsid w:val="00A87140"/>
    <w:rsid w:val="00A905A7"/>
    <w:rsid w:val="00A9072D"/>
    <w:rsid w:val="00A9134F"/>
    <w:rsid w:val="00A921FF"/>
    <w:rsid w:val="00A92C73"/>
    <w:rsid w:val="00A93710"/>
    <w:rsid w:val="00A94845"/>
    <w:rsid w:val="00A95C09"/>
    <w:rsid w:val="00A96293"/>
    <w:rsid w:val="00A96817"/>
    <w:rsid w:val="00AA0AD8"/>
    <w:rsid w:val="00AA0F00"/>
    <w:rsid w:val="00AA13E4"/>
    <w:rsid w:val="00AA1568"/>
    <w:rsid w:val="00AA1BBF"/>
    <w:rsid w:val="00AA5305"/>
    <w:rsid w:val="00AA55E4"/>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3AB"/>
    <w:rsid w:val="00AB4602"/>
    <w:rsid w:val="00AB5AF2"/>
    <w:rsid w:val="00AB5B84"/>
    <w:rsid w:val="00AB5D5B"/>
    <w:rsid w:val="00AB5E50"/>
    <w:rsid w:val="00AB6289"/>
    <w:rsid w:val="00AB64C0"/>
    <w:rsid w:val="00AB77E2"/>
    <w:rsid w:val="00AB7BCA"/>
    <w:rsid w:val="00AB7D2E"/>
    <w:rsid w:val="00AC082E"/>
    <w:rsid w:val="00AC3F2F"/>
    <w:rsid w:val="00AC45C7"/>
    <w:rsid w:val="00AC4B32"/>
    <w:rsid w:val="00AC4EAF"/>
    <w:rsid w:val="00AC5807"/>
    <w:rsid w:val="00AC743C"/>
    <w:rsid w:val="00AC77AB"/>
    <w:rsid w:val="00AC7A2E"/>
    <w:rsid w:val="00AD0AB3"/>
    <w:rsid w:val="00AD0BEB"/>
    <w:rsid w:val="00AD1BFE"/>
    <w:rsid w:val="00AD305B"/>
    <w:rsid w:val="00AD34C9"/>
    <w:rsid w:val="00AD522C"/>
    <w:rsid w:val="00AD6D6A"/>
    <w:rsid w:val="00AD7B20"/>
    <w:rsid w:val="00AE0266"/>
    <w:rsid w:val="00AE0B66"/>
    <w:rsid w:val="00AE1606"/>
    <w:rsid w:val="00AE210D"/>
    <w:rsid w:val="00AE224E"/>
    <w:rsid w:val="00AE26C8"/>
    <w:rsid w:val="00AE2768"/>
    <w:rsid w:val="00AE32B9"/>
    <w:rsid w:val="00AE3822"/>
    <w:rsid w:val="00AE3B58"/>
    <w:rsid w:val="00AE4008"/>
    <w:rsid w:val="00AE4109"/>
    <w:rsid w:val="00AE43E4"/>
    <w:rsid w:val="00AE44A9"/>
    <w:rsid w:val="00AE468B"/>
    <w:rsid w:val="00AE52DD"/>
    <w:rsid w:val="00AE56B3"/>
    <w:rsid w:val="00AE5E4B"/>
    <w:rsid w:val="00AE679C"/>
    <w:rsid w:val="00AE73A7"/>
    <w:rsid w:val="00AE7A72"/>
    <w:rsid w:val="00AF001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E8F"/>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31"/>
    <w:rsid w:val="00B32124"/>
    <w:rsid w:val="00B323FD"/>
    <w:rsid w:val="00B32C46"/>
    <w:rsid w:val="00B333DF"/>
    <w:rsid w:val="00B36E56"/>
    <w:rsid w:val="00B37250"/>
    <w:rsid w:val="00B374DF"/>
    <w:rsid w:val="00B40121"/>
    <w:rsid w:val="00B40233"/>
    <w:rsid w:val="00B413A8"/>
    <w:rsid w:val="00B425F0"/>
    <w:rsid w:val="00B4364F"/>
    <w:rsid w:val="00B44A67"/>
    <w:rsid w:val="00B44DC4"/>
    <w:rsid w:val="00B46279"/>
    <w:rsid w:val="00B462B5"/>
    <w:rsid w:val="00B46AA0"/>
    <w:rsid w:val="00B46CDA"/>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6D4"/>
    <w:rsid w:val="00B6283F"/>
    <w:rsid w:val="00B62D06"/>
    <w:rsid w:val="00B62DDA"/>
    <w:rsid w:val="00B63078"/>
    <w:rsid w:val="00B64118"/>
    <w:rsid w:val="00B64BF8"/>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35F7"/>
    <w:rsid w:val="00B941D0"/>
    <w:rsid w:val="00B95FE0"/>
    <w:rsid w:val="00B96B73"/>
    <w:rsid w:val="00B97237"/>
    <w:rsid w:val="00B975FA"/>
    <w:rsid w:val="00B9793A"/>
    <w:rsid w:val="00B9796D"/>
    <w:rsid w:val="00B97D91"/>
    <w:rsid w:val="00BA2C64"/>
    <w:rsid w:val="00BA3554"/>
    <w:rsid w:val="00BA36AD"/>
    <w:rsid w:val="00BA632C"/>
    <w:rsid w:val="00BA7FAD"/>
    <w:rsid w:val="00BB1A5D"/>
    <w:rsid w:val="00BB1C9B"/>
    <w:rsid w:val="00BB211B"/>
    <w:rsid w:val="00BB22C4"/>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3F2B"/>
    <w:rsid w:val="00BC4594"/>
    <w:rsid w:val="00BC5FEE"/>
    <w:rsid w:val="00BC6493"/>
    <w:rsid w:val="00BC6807"/>
    <w:rsid w:val="00BC6E1C"/>
    <w:rsid w:val="00BC6EE1"/>
    <w:rsid w:val="00BC6FA9"/>
    <w:rsid w:val="00BC723A"/>
    <w:rsid w:val="00BC7950"/>
    <w:rsid w:val="00BD0588"/>
    <w:rsid w:val="00BD0D0A"/>
    <w:rsid w:val="00BD2920"/>
    <w:rsid w:val="00BD3A4A"/>
    <w:rsid w:val="00BD3B55"/>
    <w:rsid w:val="00BD4817"/>
    <w:rsid w:val="00BD4A99"/>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849"/>
    <w:rsid w:val="00BF42C8"/>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0C1"/>
    <w:rsid w:val="00C105F6"/>
    <w:rsid w:val="00C11929"/>
    <w:rsid w:val="00C122A6"/>
    <w:rsid w:val="00C12ED2"/>
    <w:rsid w:val="00C132F1"/>
    <w:rsid w:val="00C1443C"/>
    <w:rsid w:val="00C14561"/>
    <w:rsid w:val="00C14E88"/>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2C8"/>
    <w:rsid w:val="00C3797F"/>
    <w:rsid w:val="00C4095B"/>
    <w:rsid w:val="00C41159"/>
    <w:rsid w:val="00C41477"/>
    <w:rsid w:val="00C41868"/>
    <w:rsid w:val="00C43213"/>
    <w:rsid w:val="00C4327F"/>
    <w:rsid w:val="00C43524"/>
    <w:rsid w:val="00C435DD"/>
    <w:rsid w:val="00C4487D"/>
    <w:rsid w:val="00C4555A"/>
    <w:rsid w:val="00C45620"/>
    <w:rsid w:val="00C4599B"/>
    <w:rsid w:val="00C464BA"/>
    <w:rsid w:val="00C47611"/>
    <w:rsid w:val="00C4795F"/>
    <w:rsid w:val="00C47D72"/>
    <w:rsid w:val="00C50D71"/>
    <w:rsid w:val="00C50DBB"/>
    <w:rsid w:val="00C50FF7"/>
    <w:rsid w:val="00C51512"/>
    <w:rsid w:val="00C527F9"/>
    <w:rsid w:val="00C5307B"/>
    <w:rsid w:val="00C53926"/>
    <w:rsid w:val="00C53D1C"/>
    <w:rsid w:val="00C54CEE"/>
    <w:rsid w:val="00C56BBA"/>
    <w:rsid w:val="00C57D7E"/>
    <w:rsid w:val="00C6056C"/>
    <w:rsid w:val="00C611EE"/>
    <w:rsid w:val="00C6256F"/>
    <w:rsid w:val="00C628CE"/>
    <w:rsid w:val="00C62E44"/>
    <w:rsid w:val="00C6329E"/>
    <w:rsid w:val="00C63E1C"/>
    <w:rsid w:val="00C6467B"/>
    <w:rsid w:val="00C647D8"/>
    <w:rsid w:val="00C648B6"/>
    <w:rsid w:val="00C64BF0"/>
    <w:rsid w:val="00C64FB7"/>
    <w:rsid w:val="00C65A05"/>
    <w:rsid w:val="00C66474"/>
    <w:rsid w:val="00C66A65"/>
    <w:rsid w:val="00C67E80"/>
    <w:rsid w:val="00C700FE"/>
    <w:rsid w:val="00C706F4"/>
    <w:rsid w:val="00C71E26"/>
    <w:rsid w:val="00C72606"/>
    <w:rsid w:val="00C727E5"/>
    <w:rsid w:val="00C72D0E"/>
    <w:rsid w:val="00C72E21"/>
    <w:rsid w:val="00C73E62"/>
    <w:rsid w:val="00C7401E"/>
    <w:rsid w:val="00C752FC"/>
    <w:rsid w:val="00C75A7D"/>
    <w:rsid w:val="00C75E5E"/>
    <w:rsid w:val="00C8055A"/>
    <w:rsid w:val="00C806B2"/>
    <w:rsid w:val="00C807D9"/>
    <w:rsid w:val="00C80B25"/>
    <w:rsid w:val="00C80D21"/>
    <w:rsid w:val="00C813A9"/>
    <w:rsid w:val="00C815BC"/>
    <w:rsid w:val="00C81FE2"/>
    <w:rsid w:val="00C82BD2"/>
    <w:rsid w:val="00C8333B"/>
    <w:rsid w:val="00C83D8F"/>
    <w:rsid w:val="00C83F86"/>
    <w:rsid w:val="00C84419"/>
    <w:rsid w:val="00C84D2D"/>
    <w:rsid w:val="00C855A3"/>
    <w:rsid w:val="00C85FFA"/>
    <w:rsid w:val="00C864DC"/>
    <w:rsid w:val="00C87A41"/>
    <w:rsid w:val="00C91F69"/>
    <w:rsid w:val="00C92051"/>
    <w:rsid w:val="00C946A0"/>
    <w:rsid w:val="00C95B0F"/>
    <w:rsid w:val="00C95EC3"/>
    <w:rsid w:val="00C96C5A"/>
    <w:rsid w:val="00C978AF"/>
    <w:rsid w:val="00CA0015"/>
    <w:rsid w:val="00CA169D"/>
    <w:rsid w:val="00CA1747"/>
    <w:rsid w:val="00CA1C11"/>
    <w:rsid w:val="00CA2207"/>
    <w:rsid w:val="00CA2D70"/>
    <w:rsid w:val="00CA30F7"/>
    <w:rsid w:val="00CA32EF"/>
    <w:rsid w:val="00CA4510"/>
    <w:rsid w:val="00CA4AB2"/>
    <w:rsid w:val="00CA54EA"/>
    <w:rsid w:val="00CA5671"/>
    <w:rsid w:val="00CA5B8D"/>
    <w:rsid w:val="00CA5DD1"/>
    <w:rsid w:val="00CA770E"/>
    <w:rsid w:val="00CA7F13"/>
    <w:rsid w:val="00CB0129"/>
    <w:rsid w:val="00CB0901"/>
    <w:rsid w:val="00CB0ADE"/>
    <w:rsid w:val="00CB1895"/>
    <w:rsid w:val="00CB3CB1"/>
    <w:rsid w:val="00CB41AB"/>
    <w:rsid w:val="00CB4C1E"/>
    <w:rsid w:val="00CB5290"/>
    <w:rsid w:val="00CB57BB"/>
    <w:rsid w:val="00CB5EFD"/>
    <w:rsid w:val="00CB68EF"/>
    <w:rsid w:val="00CB71A2"/>
    <w:rsid w:val="00CB7340"/>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1E7D"/>
    <w:rsid w:val="00CD3548"/>
    <w:rsid w:val="00CD4190"/>
    <w:rsid w:val="00CD435C"/>
    <w:rsid w:val="00CD43C8"/>
    <w:rsid w:val="00CD4898"/>
    <w:rsid w:val="00CD56E2"/>
    <w:rsid w:val="00CE0D95"/>
    <w:rsid w:val="00CE0DE7"/>
    <w:rsid w:val="00CE2264"/>
    <w:rsid w:val="00CE3A99"/>
    <w:rsid w:val="00CE4C43"/>
    <w:rsid w:val="00CE4D1D"/>
    <w:rsid w:val="00CE7B83"/>
    <w:rsid w:val="00CE7BF1"/>
    <w:rsid w:val="00CF0D0D"/>
    <w:rsid w:val="00CF12EE"/>
    <w:rsid w:val="00CF1653"/>
    <w:rsid w:val="00CF1742"/>
    <w:rsid w:val="00CF2191"/>
    <w:rsid w:val="00CF2304"/>
    <w:rsid w:val="00CF30C0"/>
    <w:rsid w:val="00CF34D0"/>
    <w:rsid w:val="00CF3B8F"/>
    <w:rsid w:val="00CF520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70C"/>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88"/>
    <w:rsid w:val="00D26FCF"/>
    <w:rsid w:val="00D2725C"/>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0B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767"/>
    <w:rsid w:val="00D54E6F"/>
    <w:rsid w:val="00D5541F"/>
    <w:rsid w:val="00D562B1"/>
    <w:rsid w:val="00D5674E"/>
    <w:rsid w:val="00D56D2A"/>
    <w:rsid w:val="00D57126"/>
    <w:rsid w:val="00D571F0"/>
    <w:rsid w:val="00D57531"/>
    <w:rsid w:val="00D60498"/>
    <w:rsid w:val="00D60E8B"/>
    <w:rsid w:val="00D612BC"/>
    <w:rsid w:val="00D61B60"/>
    <w:rsid w:val="00D61D87"/>
    <w:rsid w:val="00D6253E"/>
    <w:rsid w:val="00D627D0"/>
    <w:rsid w:val="00D62C0F"/>
    <w:rsid w:val="00D652A7"/>
    <w:rsid w:val="00D65BF2"/>
    <w:rsid w:val="00D65E4E"/>
    <w:rsid w:val="00D65EBA"/>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186"/>
    <w:rsid w:val="00D85304"/>
    <w:rsid w:val="00D85ABF"/>
    <w:rsid w:val="00D85C59"/>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185"/>
    <w:rsid w:val="00DB2BCC"/>
    <w:rsid w:val="00DB3E17"/>
    <w:rsid w:val="00DB41B7"/>
    <w:rsid w:val="00DB4273"/>
    <w:rsid w:val="00DB4CC7"/>
    <w:rsid w:val="00DB4EFF"/>
    <w:rsid w:val="00DB64C8"/>
    <w:rsid w:val="00DB6743"/>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B0E"/>
    <w:rsid w:val="00DF11C4"/>
    <w:rsid w:val="00DF1625"/>
    <w:rsid w:val="00DF19A1"/>
    <w:rsid w:val="00DF1FAC"/>
    <w:rsid w:val="00DF29D5"/>
    <w:rsid w:val="00DF5182"/>
    <w:rsid w:val="00DF60D6"/>
    <w:rsid w:val="00DF68A6"/>
    <w:rsid w:val="00E01503"/>
    <w:rsid w:val="00E01DB2"/>
    <w:rsid w:val="00E020C1"/>
    <w:rsid w:val="00E02F60"/>
    <w:rsid w:val="00E038DA"/>
    <w:rsid w:val="00E040F0"/>
    <w:rsid w:val="00E04589"/>
    <w:rsid w:val="00E045AE"/>
    <w:rsid w:val="00E046C2"/>
    <w:rsid w:val="00E04FA9"/>
    <w:rsid w:val="00E05426"/>
    <w:rsid w:val="00E05F32"/>
    <w:rsid w:val="00E068E5"/>
    <w:rsid w:val="00E06E9D"/>
    <w:rsid w:val="00E070E6"/>
    <w:rsid w:val="00E10031"/>
    <w:rsid w:val="00E10258"/>
    <w:rsid w:val="00E10BB7"/>
    <w:rsid w:val="00E15826"/>
    <w:rsid w:val="00E15A77"/>
    <w:rsid w:val="00E161F1"/>
    <w:rsid w:val="00E16E5C"/>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E85"/>
    <w:rsid w:val="00E2620A"/>
    <w:rsid w:val="00E26A48"/>
    <w:rsid w:val="00E26DCE"/>
    <w:rsid w:val="00E306A6"/>
    <w:rsid w:val="00E30D12"/>
    <w:rsid w:val="00E31A0F"/>
    <w:rsid w:val="00E326DD"/>
    <w:rsid w:val="00E327B8"/>
    <w:rsid w:val="00E34189"/>
    <w:rsid w:val="00E34F0D"/>
    <w:rsid w:val="00E36684"/>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46E6E"/>
    <w:rsid w:val="00E50CC5"/>
    <w:rsid w:val="00E51117"/>
    <w:rsid w:val="00E51EEA"/>
    <w:rsid w:val="00E53273"/>
    <w:rsid w:val="00E5348C"/>
    <w:rsid w:val="00E54297"/>
    <w:rsid w:val="00E54B2C"/>
    <w:rsid w:val="00E5510F"/>
    <w:rsid w:val="00E553B1"/>
    <w:rsid w:val="00E55C43"/>
    <w:rsid w:val="00E55DEA"/>
    <w:rsid w:val="00E6008B"/>
    <w:rsid w:val="00E601A1"/>
    <w:rsid w:val="00E6044F"/>
    <w:rsid w:val="00E60526"/>
    <w:rsid w:val="00E61E2C"/>
    <w:rsid w:val="00E6367A"/>
    <w:rsid w:val="00E63C8D"/>
    <w:rsid w:val="00E64337"/>
    <w:rsid w:val="00E649C4"/>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5A31"/>
    <w:rsid w:val="00E765B7"/>
    <w:rsid w:val="00E76F31"/>
    <w:rsid w:val="00E77EEE"/>
    <w:rsid w:val="00E8042C"/>
    <w:rsid w:val="00E805B6"/>
    <w:rsid w:val="00E81D32"/>
    <w:rsid w:val="00E83BAF"/>
    <w:rsid w:val="00E84171"/>
    <w:rsid w:val="00E84484"/>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8D4"/>
    <w:rsid w:val="00E97AB0"/>
    <w:rsid w:val="00EA059F"/>
    <w:rsid w:val="00EA06E9"/>
    <w:rsid w:val="00EA150B"/>
    <w:rsid w:val="00EA1765"/>
    <w:rsid w:val="00EA202D"/>
    <w:rsid w:val="00EA3E33"/>
    <w:rsid w:val="00EA3FD0"/>
    <w:rsid w:val="00EA40DF"/>
    <w:rsid w:val="00EA4714"/>
    <w:rsid w:val="00EA4B24"/>
    <w:rsid w:val="00EA58C8"/>
    <w:rsid w:val="00EA625E"/>
    <w:rsid w:val="00EA68B2"/>
    <w:rsid w:val="00EA7474"/>
    <w:rsid w:val="00EA7727"/>
    <w:rsid w:val="00EA7FA5"/>
    <w:rsid w:val="00EB07BB"/>
    <w:rsid w:val="00EB0B3D"/>
    <w:rsid w:val="00EB220D"/>
    <w:rsid w:val="00EB25F3"/>
    <w:rsid w:val="00EB2AE8"/>
    <w:rsid w:val="00EB35E7"/>
    <w:rsid w:val="00EB382F"/>
    <w:rsid w:val="00EB395D"/>
    <w:rsid w:val="00EB42B2"/>
    <w:rsid w:val="00EB487B"/>
    <w:rsid w:val="00EB5989"/>
    <w:rsid w:val="00EB5F02"/>
    <w:rsid w:val="00EB602D"/>
    <w:rsid w:val="00EB6064"/>
    <w:rsid w:val="00EB6314"/>
    <w:rsid w:val="00EB6684"/>
    <w:rsid w:val="00EB6E54"/>
    <w:rsid w:val="00EC0C4F"/>
    <w:rsid w:val="00EC1C3D"/>
    <w:rsid w:val="00EC20BC"/>
    <w:rsid w:val="00EC22F7"/>
    <w:rsid w:val="00EC2345"/>
    <w:rsid w:val="00EC2CDE"/>
    <w:rsid w:val="00EC49B0"/>
    <w:rsid w:val="00EC5776"/>
    <w:rsid w:val="00EC5E97"/>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5CC7"/>
    <w:rsid w:val="00ED6836"/>
    <w:rsid w:val="00EE0172"/>
    <w:rsid w:val="00EE09A4"/>
    <w:rsid w:val="00EE0EB3"/>
    <w:rsid w:val="00EE0EF1"/>
    <w:rsid w:val="00EE11C5"/>
    <w:rsid w:val="00EE2663"/>
    <w:rsid w:val="00EE55F5"/>
    <w:rsid w:val="00EE5855"/>
    <w:rsid w:val="00EE5A09"/>
    <w:rsid w:val="00EE6BE5"/>
    <w:rsid w:val="00EE7019"/>
    <w:rsid w:val="00EE73A8"/>
    <w:rsid w:val="00EE7A99"/>
    <w:rsid w:val="00EF056B"/>
    <w:rsid w:val="00EF124E"/>
    <w:rsid w:val="00EF2159"/>
    <w:rsid w:val="00EF24C7"/>
    <w:rsid w:val="00EF273B"/>
    <w:rsid w:val="00EF2954"/>
    <w:rsid w:val="00EF2B43"/>
    <w:rsid w:val="00EF352E"/>
    <w:rsid w:val="00EF3662"/>
    <w:rsid w:val="00EF3947"/>
    <w:rsid w:val="00EF3EE3"/>
    <w:rsid w:val="00EF4630"/>
    <w:rsid w:val="00EF4BBA"/>
    <w:rsid w:val="00EF6526"/>
    <w:rsid w:val="00EF6DF2"/>
    <w:rsid w:val="00EF7868"/>
    <w:rsid w:val="00F00C96"/>
    <w:rsid w:val="00F01D1E"/>
    <w:rsid w:val="00F020CB"/>
    <w:rsid w:val="00F025FC"/>
    <w:rsid w:val="00F02DBC"/>
    <w:rsid w:val="00F03B10"/>
    <w:rsid w:val="00F03DA6"/>
    <w:rsid w:val="00F04FC3"/>
    <w:rsid w:val="00F05954"/>
    <w:rsid w:val="00F06B21"/>
    <w:rsid w:val="00F06F30"/>
    <w:rsid w:val="00F11794"/>
    <w:rsid w:val="00F11AC7"/>
    <w:rsid w:val="00F11D9C"/>
    <w:rsid w:val="00F124AB"/>
    <w:rsid w:val="00F125C4"/>
    <w:rsid w:val="00F1261C"/>
    <w:rsid w:val="00F130E4"/>
    <w:rsid w:val="00F1389B"/>
    <w:rsid w:val="00F13FFF"/>
    <w:rsid w:val="00F141E2"/>
    <w:rsid w:val="00F14509"/>
    <w:rsid w:val="00F15176"/>
    <w:rsid w:val="00F154A2"/>
    <w:rsid w:val="00F15F72"/>
    <w:rsid w:val="00F16EF4"/>
    <w:rsid w:val="00F1738A"/>
    <w:rsid w:val="00F207F5"/>
    <w:rsid w:val="00F20B78"/>
    <w:rsid w:val="00F20C18"/>
    <w:rsid w:val="00F20CF5"/>
    <w:rsid w:val="00F20DA5"/>
    <w:rsid w:val="00F213D0"/>
    <w:rsid w:val="00F21A08"/>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B59"/>
    <w:rsid w:val="00F4395E"/>
    <w:rsid w:val="00F449C0"/>
    <w:rsid w:val="00F4506C"/>
    <w:rsid w:val="00F45B4D"/>
    <w:rsid w:val="00F45B8B"/>
    <w:rsid w:val="00F46633"/>
    <w:rsid w:val="00F50B49"/>
    <w:rsid w:val="00F51B3A"/>
    <w:rsid w:val="00F529BD"/>
    <w:rsid w:val="00F53525"/>
    <w:rsid w:val="00F546F2"/>
    <w:rsid w:val="00F5526F"/>
    <w:rsid w:val="00F55654"/>
    <w:rsid w:val="00F556B0"/>
    <w:rsid w:val="00F5614E"/>
    <w:rsid w:val="00F562EA"/>
    <w:rsid w:val="00F5653D"/>
    <w:rsid w:val="00F5777F"/>
    <w:rsid w:val="00F60675"/>
    <w:rsid w:val="00F607C7"/>
    <w:rsid w:val="00F60A05"/>
    <w:rsid w:val="00F60C5F"/>
    <w:rsid w:val="00F61898"/>
    <w:rsid w:val="00F61A9D"/>
    <w:rsid w:val="00F61D7A"/>
    <w:rsid w:val="00F63223"/>
    <w:rsid w:val="00F64BF8"/>
    <w:rsid w:val="00F64DF9"/>
    <w:rsid w:val="00F657B2"/>
    <w:rsid w:val="00F658E7"/>
    <w:rsid w:val="00F676CB"/>
    <w:rsid w:val="00F67946"/>
    <w:rsid w:val="00F67CD4"/>
    <w:rsid w:val="00F7009A"/>
    <w:rsid w:val="00F70A3D"/>
    <w:rsid w:val="00F70E55"/>
    <w:rsid w:val="00F73CAB"/>
    <w:rsid w:val="00F743B3"/>
    <w:rsid w:val="00F7451F"/>
    <w:rsid w:val="00F7467F"/>
    <w:rsid w:val="00F74984"/>
    <w:rsid w:val="00F74BBF"/>
    <w:rsid w:val="00F7548C"/>
    <w:rsid w:val="00F7609B"/>
    <w:rsid w:val="00F76DB3"/>
    <w:rsid w:val="00F80484"/>
    <w:rsid w:val="00F8049A"/>
    <w:rsid w:val="00F816CB"/>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EB3"/>
    <w:rsid w:val="00FA4F9D"/>
    <w:rsid w:val="00FA5CBD"/>
    <w:rsid w:val="00FA6B94"/>
    <w:rsid w:val="00FA6F47"/>
    <w:rsid w:val="00FA751D"/>
    <w:rsid w:val="00FA7A86"/>
    <w:rsid w:val="00FA7EAA"/>
    <w:rsid w:val="00FB0689"/>
    <w:rsid w:val="00FB068C"/>
    <w:rsid w:val="00FB12F4"/>
    <w:rsid w:val="00FB1530"/>
    <w:rsid w:val="00FB1C56"/>
    <w:rsid w:val="00FB1CB4"/>
    <w:rsid w:val="00FB1DFC"/>
    <w:rsid w:val="00FB2C0D"/>
    <w:rsid w:val="00FB35D5"/>
    <w:rsid w:val="00FB3AFB"/>
    <w:rsid w:val="00FB3CC9"/>
    <w:rsid w:val="00FB4ACF"/>
    <w:rsid w:val="00FB72F4"/>
    <w:rsid w:val="00FB78E7"/>
    <w:rsid w:val="00FB796B"/>
    <w:rsid w:val="00FC035C"/>
    <w:rsid w:val="00FC096C"/>
    <w:rsid w:val="00FC0FDC"/>
    <w:rsid w:val="00FC22F4"/>
    <w:rsid w:val="00FC23F9"/>
    <w:rsid w:val="00FC283C"/>
    <w:rsid w:val="00FC31D8"/>
    <w:rsid w:val="00FC371C"/>
    <w:rsid w:val="00FC4412"/>
    <w:rsid w:val="00FC4575"/>
    <w:rsid w:val="00FC4B16"/>
    <w:rsid w:val="00FC5FA5"/>
    <w:rsid w:val="00FC6150"/>
    <w:rsid w:val="00FC6B2B"/>
    <w:rsid w:val="00FC730D"/>
    <w:rsid w:val="00FD06E3"/>
    <w:rsid w:val="00FD0747"/>
    <w:rsid w:val="00FD1148"/>
    <w:rsid w:val="00FD1DFA"/>
    <w:rsid w:val="00FD26FA"/>
    <w:rsid w:val="00FD2748"/>
    <w:rsid w:val="00FD2843"/>
    <w:rsid w:val="00FD2B51"/>
    <w:rsid w:val="00FD357A"/>
    <w:rsid w:val="00FD4DA5"/>
    <w:rsid w:val="00FD4DBF"/>
    <w:rsid w:val="00FD57B8"/>
    <w:rsid w:val="00FD5AE8"/>
    <w:rsid w:val="00FD7291"/>
    <w:rsid w:val="00FD7772"/>
    <w:rsid w:val="00FD78EE"/>
    <w:rsid w:val="00FE1316"/>
    <w:rsid w:val="00FE20B2"/>
    <w:rsid w:val="00FE2467"/>
    <w:rsid w:val="00FE4310"/>
    <w:rsid w:val="00FE47C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16BD5FA3"/>
    <w:rsid w:val="1FA46790"/>
    <w:rsid w:val="330B226D"/>
    <w:rsid w:val="330E785B"/>
    <w:rsid w:val="36963DEF"/>
    <w:rsid w:val="37AF12DC"/>
    <w:rsid w:val="389A3096"/>
    <w:rsid w:val="3DA5349E"/>
    <w:rsid w:val="408832A6"/>
    <w:rsid w:val="584E40D2"/>
    <w:rsid w:val="5FB85ADB"/>
    <w:rsid w:val="639D7628"/>
    <w:rsid w:val="68F91E38"/>
    <w:rsid w:val="70711E2A"/>
    <w:rsid w:val="70FF4699"/>
    <w:rsid w:val="76FE2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5DE2DE4"/>
  <w15:docId w15:val="{5D08DB71-6159-40A3-A62F-210865277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footnote text" w:semiHidden="1" w:qFormat="1"/>
    <w:lsdException w:name="annotation text" w:semiHidden="1"/>
    <w:lsdException w:name="header" w:qFormat="1"/>
    <w:lsdException w:name="footer" w:qFormat="1"/>
    <w:lsdException w:name="index heading" w:semiHidden="1" w:qFormat="1"/>
    <w:lsdException w:name="caption" w:semiHidden="1" w:unhideWhenUsed="1" w:qFormat="1"/>
    <w:lsdException w:name="footnote reference" w:semiHidden="1"/>
    <w:lsdException w:name="annotation reference" w:semiHidden="1"/>
    <w:lsdException w:name="page number" w:qFormat="1"/>
    <w:lsdException w:name="endnote reference" w:semiHidden="1"/>
    <w:lsdException w:name="endnote text" w:semiHidden="1"/>
    <w:lsdException w:name="Title" w:qFormat="1"/>
    <w:lsdException w:name="Default Paragraph Font" w:semiHidden="1" w:uiPriority="1" w:unhideWhenUsed="1"/>
    <w:lsdException w:name="Subtitle" w:qFormat="1"/>
    <w:lsdException w:name="Body Text 2" w:qFormat="1"/>
    <w:lsdException w:name="Body Text 3" w:qFormat="1"/>
    <w:lsdException w:name="Body Text Indent 2" w:qFormat="1"/>
    <w:lsdException w:name="Body Text Indent 3" w:qFormat="1"/>
    <w:lsdException w:name="Hyperlink" w:qFormat="1"/>
    <w:lsdException w:name="Strong" w:uiPriority="22"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lsdException w:name="HTML Keyboard" w:semiHidden="1" w:unhideWhenUsed="1"/>
    <w:lsdException w:name="HTML Preformatted"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rFonts w:ascii="Arial Armenian" w:hAnsi="Arial Armenian"/>
      <w:sz w:val="28"/>
      <w:szCs w:val="20"/>
      <w:lang w:eastAsia="ru-RU"/>
    </w:rPr>
  </w:style>
  <w:style w:type="paragraph" w:styleId="2">
    <w:name w:val="heading 2"/>
    <w:basedOn w:val="a"/>
    <w:next w:val="a"/>
    <w:link w:val="20"/>
    <w:qFormat/>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pPr>
      <w:keepNext/>
      <w:outlineLvl w:val="3"/>
    </w:pPr>
    <w:rPr>
      <w:rFonts w:ascii="Arial LatArm" w:hAnsi="Arial LatArm"/>
      <w:i/>
      <w:sz w:val="18"/>
      <w:szCs w:val="20"/>
    </w:rPr>
  </w:style>
  <w:style w:type="paragraph" w:styleId="5">
    <w:name w:val="heading 5"/>
    <w:basedOn w:val="a"/>
    <w:next w:val="a"/>
    <w:link w:val="50"/>
    <w:qFormat/>
    <w:pPr>
      <w:keepNext/>
      <w:jc w:val="center"/>
      <w:outlineLvl w:val="4"/>
    </w:pPr>
    <w:rPr>
      <w:rFonts w:ascii="Arial LatArm" w:hAnsi="Arial LatArm"/>
      <w:b/>
      <w:sz w:val="26"/>
      <w:szCs w:val="20"/>
      <w:lang w:eastAsia="ru-RU"/>
    </w:rPr>
  </w:style>
  <w:style w:type="paragraph" w:styleId="6">
    <w:name w:val="heading 6"/>
    <w:basedOn w:val="a"/>
    <w:next w:val="a"/>
    <w:link w:val="60"/>
    <w:qFormat/>
    <w:pPr>
      <w:keepNext/>
      <w:outlineLvl w:val="5"/>
    </w:pPr>
    <w:rPr>
      <w:rFonts w:ascii="Arial LatArm" w:hAnsi="Arial LatArm"/>
      <w:b/>
      <w:color w:val="000000"/>
      <w:sz w:val="22"/>
      <w:szCs w:val="20"/>
      <w:lang w:eastAsia="ru-RU"/>
    </w:rPr>
  </w:style>
  <w:style w:type="paragraph" w:styleId="7">
    <w:name w:val="heading 7"/>
    <w:basedOn w:val="a"/>
    <w:next w:val="a"/>
    <w:link w:val="70"/>
    <w:qFormat/>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pPr>
      <w:keepNext/>
      <w:outlineLvl w:val="7"/>
    </w:pPr>
    <w:rPr>
      <w:rFonts w:ascii="Times Armenian" w:hAnsi="Times Armenian"/>
      <w:i/>
      <w:sz w:val="20"/>
      <w:szCs w:val="20"/>
      <w:lang w:val="nl-NL" w:eastAsia="zh-CN"/>
    </w:rPr>
  </w:style>
  <w:style w:type="paragraph" w:styleId="9">
    <w:name w:val="heading 9"/>
    <w:basedOn w:val="a"/>
    <w:next w:val="a"/>
    <w:link w:val="90"/>
    <w:qFormat/>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Pr>
      <w:color w:val="800080"/>
      <w:u w:val="single"/>
    </w:rPr>
  </w:style>
  <w:style w:type="character" w:styleId="a4">
    <w:name w:val="footnote reference"/>
    <w:semiHidden/>
    <w:rPr>
      <w:vertAlign w:val="superscript"/>
    </w:rPr>
  </w:style>
  <w:style w:type="character" w:styleId="a5">
    <w:name w:val="annotation reference"/>
    <w:semiHidden/>
    <w:rPr>
      <w:sz w:val="16"/>
      <w:szCs w:val="16"/>
    </w:rPr>
  </w:style>
  <w:style w:type="character" w:styleId="a6">
    <w:name w:val="endnote reference"/>
    <w:semiHidden/>
    <w:rPr>
      <w:vertAlign w:val="superscript"/>
    </w:rPr>
  </w:style>
  <w:style w:type="character" w:styleId="a7">
    <w:name w:val="Emphasis"/>
    <w:qFormat/>
    <w:rPr>
      <w:i/>
      <w:iCs/>
    </w:rPr>
  </w:style>
  <w:style w:type="character" w:styleId="a8">
    <w:name w:val="Hyperlink"/>
    <w:qFormat/>
    <w:rPr>
      <w:color w:val="0000FF"/>
      <w:u w:val="single"/>
    </w:rPr>
  </w:style>
  <w:style w:type="character" w:styleId="a9">
    <w:name w:val="page number"/>
    <w:basedOn w:val="a0"/>
    <w:qFormat/>
  </w:style>
  <w:style w:type="character" w:styleId="aa">
    <w:name w:val="Strong"/>
    <w:uiPriority w:val="22"/>
    <w:qFormat/>
    <w:rPr>
      <w:b/>
      <w:bCs/>
    </w:rPr>
  </w:style>
  <w:style w:type="paragraph" w:styleId="ab">
    <w:name w:val="Balloon Text"/>
    <w:basedOn w:val="a"/>
    <w:link w:val="ac"/>
    <w:qFormat/>
    <w:rPr>
      <w:rFonts w:ascii="Tahoma" w:hAnsi="Tahoma"/>
      <w:sz w:val="16"/>
      <w:szCs w:val="16"/>
      <w:lang w:val="zh-CN" w:eastAsia="zh-CN"/>
    </w:rPr>
  </w:style>
  <w:style w:type="paragraph" w:styleId="21">
    <w:name w:val="Body Text 2"/>
    <w:basedOn w:val="a"/>
    <w:link w:val="22"/>
    <w:qFormat/>
    <w:pPr>
      <w:tabs>
        <w:tab w:val="left" w:pos="720"/>
      </w:tabs>
      <w:spacing w:line="360" w:lineRule="auto"/>
    </w:pPr>
    <w:rPr>
      <w:rFonts w:ascii="Arial LatArm" w:hAnsi="Arial LatArm"/>
      <w:sz w:val="20"/>
      <w:szCs w:val="20"/>
    </w:rPr>
  </w:style>
  <w:style w:type="paragraph" w:styleId="31">
    <w:name w:val="Body Text Indent 3"/>
    <w:basedOn w:val="a"/>
    <w:link w:val="32"/>
    <w:qFormat/>
    <w:pPr>
      <w:spacing w:line="360" w:lineRule="auto"/>
      <w:ind w:firstLine="567"/>
      <w:jc w:val="both"/>
    </w:pPr>
    <w:rPr>
      <w:rFonts w:ascii="Times Armenian" w:hAnsi="Times Armenian"/>
      <w:sz w:val="20"/>
      <w:szCs w:val="20"/>
    </w:rPr>
  </w:style>
  <w:style w:type="paragraph" w:styleId="ad">
    <w:name w:val="endnote text"/>
    <w:basedOn w:val="a"/>
    <w:semiHidden/>
    <w:rPr>
      <w:rFonts w:ascii="Times Armenian" w:hAnsi="Times Armenian"/>
      <w:sz w:val="20"/>
      <w:szCs w:val="20"/>
      <w:lang w:eastAsia="ru-RU"/>
    </w:rPr>
  </w:style>
  <w:style w:type="paragraph" w:styleId="ae">
    <w:name w:val="annotation text"/>
    <w:basedOn w:val="a"/>
    <w:semiHidden/>
    <w:rPr>
      <w:rFonts w:ascii="Times Armenian" w:hAnsi="Times Armenian"/>
      <w:sz w:val="20"/>
      <w:szCs w:val="20"/>
      <w:lang w:eastAsia="ru-RU"/>
    </w:rPr>
  </w:style>
  <w:style w:type="paragraph" w:styleId="11">
    <w:name w:val="index 1"/>
    <w:basedOn w:val="a"/>
    <w:next w:val="a"/>
    <w:semiHidden/>
    <w:pPr>
      <w:ind w:left="240" w:hanging="240"/>
    </w:pPr>
  </w:style>
  <w:style w:type="paragraph" w:styleId="af">
    <w:name w:val="annotation subject"/>
    <w:basedOn w:val="ae"/>
    <w:next w:val="ae"/>
    <w:semiHidden/>
    <w:rPr>
      <w:b/>
      <w:bCs/>
    </w:rPr>
  </w:style>
  <w:style w:type="paragraph" w:styleId="af0">
    <w:name w:val="Document Map"/>
    <w:basedOn w:val="a"/>
    <w:semiHidden/>
    <w:pPr>
      <w:shd w:val="clear" w:color="auto" w:fill="000080"/>
    </w:pPr>
    <w:rPr>
      <w:rFonts w:ascii="Tahoma" w:hAnsi="Tahoma" w:cs="Tahoma"/>
      <w:sz w:val="20"/>
      <w:szCs w:val="20"/>
      <w:lang w:eastAsia="ru-RU"/>
    </w:rPr>
  </w:style>
  <w:style w:type="paragraph" w:styleId="af1">
    <w:name w:val="footnote text"/>
    <w:basedOn w:val="a"/>
    <w:link w:val="af2"/>
    <w:semiHidden/>
    <w:qFormat/>
    <w:rPr>
      <w:rFonts w:ascii="Times Armenian" w:hAnsi="Times Armenian"/>
      <w:sz w:val="20"/>
      <w:szCs w:val="20"/>
      <w:lang w:val="zh-CN" w:eastAsia="ru-RU"/>
    </w:rPr>
  </w:style>
  <w:style w:type="paragraph" w:styleId="af3">
    <w:name w:val="header"/>
    <w:basedOn w:val="a"/>
    <w:link w:val="af4"/>
    <w:qFormat/>
    <w:pPr>
      <w:tabs>
        <w:tab w:val="center" w:pos="4153"/>
        <w:tab w:val="right" w:pos="8306"/>
      </w:tabs>
    </w:pPr>
    <w:rPr>
      <w:sz w:val="20"/>
      <w:szCs w:val="20"/>
      <w:lang w:val="en-AU" w:eastAsia="ru-RU"/>
    </w:rPr>
  </w:style>
  <w:style w:type="paragraph" w:styleId="af5">
    <w:name w:val="Body Text"/>
    <w:basedOn w:val="a"/>
    <w:link w:val="af6"/>
    <w:pPr>
      <w:spacing w:after="120"/>
    </w:pPr>
  </w:style>
  <w:style w:type="paragraph" w:styleId="af7">
    <w:name w:val="index heading"/>
    <w:basedOn w:val="a"/>
    <w:next w:val="11"/>
    <w:semiHidden/>
    <w:qFormat/>
    <w:rPr>
      <w:sz w:val="20"/>
      <w:szCs w:val="20"/>
      <w:lang w:val="en-AU" w:eastAsia="ru-RU"/>
    </w:rPr>
  </w:style>
  <w:style w:type="paragraph" w:styleId="af8">
    <w:name w:val="Body Text Indent"/>
    <w:basedOn w:val="a"/>
    <w:link w:val="af9"/>
    <w:pPr>
      <w:spacing w:line="360" w:lineRule="auto"/>
      <w:ind w:firstLine="720"/>
      <w:jc w:val="both"/>
    </w:pPr>
    <w:rPr>
      <w:rFonts w:ascii="Arial LatArm" w:hAnsi="Arial LatArm"/>
      <w:i/>
      <w:sz w:val="20"/>
      <w:szCs w:val="20"/>
      <w:lang w:val="en-AU"/>
    </w:rPr>
  </w:style>
  <w:style w:type="paragraph" w:styleId="afa">
    <w:name w:val="Title"/>
    <w:basedOn w:val="a"/>
    <w:link w:val="afb"/>
    <w:qFormat/>
    <w:pPr>
      <w:jc w:val="center"/>
    </w:pPr>
    <w:rPr>
      <w:rFonts w:ascii="Arial Armenian" w:hAnsi="Arial Armenian"/>
      <w:szCs w:val="20"/>
    </w:rPr>
  </w:style>
  <w:style w:type="paragraph" w:styleId="afc">
    <w:name w:val="footer"/>
    <w:basedOn w:val="a"/>
    <w:link w:val="afd"/>
    <w:qFormat/>
    <w:pPr>
      <w:tabs>
        <w:tab w:val="center" w:pos="4320"/>
        <w:tab w:val="right" w:pos="8640"/>
      </w:tabs>
    </w:pPr>
    <w:rPr>
      <w:sz w:val="20"/>
      <w:szCs w:val="20"/>
    </w:rPr>
  </w:style>
  <w:style w:type="paragraph" w:styleId="afe">
    <w:name w:val="Normal (Web)"/>
    <w:basedOn w:val="a"/>
    <w:uiPriority w:val="99"/>
    <w:pPr>
      <w:spacing w:before="100" w:beforeAutospacing="1" w:after="100" w:afterAutospacing="1"/>
    </w:pPr>
  </w:style>
  <w:style w:type="paragraph" w:styleId="33">
    <w:name w:val="Body Text 3"/>
    <w:basedOn w:val="a"/>
    <w:link w:val="34"/>
    <w:qFormat/>
    <w:pPr>
      <w:jc w:val="both"/>
    </w:pPr>
    <w:rPr>
      <w:rFonts w:ascii="Arial LatArm" w:hAnsi="Arial LatArm"/>
      <w:sz w:val="20"/>
      <w:szCs w:val="20"/>
      <w:lang w:eastAsia="ru-RU"/>
    </w:rPr>
  </w:style>
  <w:style w:type="paragraph" w:styleId="23">
    <w:name w:val="Body Text Indent 2"/>
    <w:basedOn w:val="a"/>
    <w:link w:val="24"/>
    <w:qFormat/>
    <w:pPr>
      <w:spacing w:line="360" w:lineRule="auto"/>
      <w:ind w:firstLine="540"/>
      <w:jc w:val="both"/>
    </w:pPr>
    <w:rPr>
      <w:rFonts w:ascii="Baltica" w:hAnsi="Baltica"/>
      <w:sz w:val="20"/>
      <w:szCs w:val="20"/>
      <w:lang w:val="af-ZA"/>
    </w:rPr>
  </w:style>
  <w:style w:type="paragraph" w:styleId="aff">
    <w:name w:val="Block Text"/>
    <w:basedOn w:val="a"/>
    <w:pPr>
      <w:overflowPunct w:val="0"/>
      <w:autoSpaceDE w:val="0"/>
      <w:autoSpaceDN w:val="0"/>
      <w:adjustRightInd w:val="0"/>
      <w:ind w:left="4500" w:right="98"/>
      <w:jc w:val="right"/>
      <w:textAlignment w:val="baseline"/>
    </w:pPr>
    <w:rPr>
      <w:rFonts w:ascii="Arial Armenian" w:hAnsi="Arial Armenian"/>
      <w:sz w:val="28"/>
      <w:szCs w:val="20"/>
      <w:lang w:val="es-ES"/>
    </w:rPr>
  </w:style>
  <w:style w:type="table" w:styleId="aff0">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Pr>
      <w:rFonts w:ascii="Arial Armenian" w:hAnsi="Arial Armenian"/>
      <w:sz w:val="28"/>
      <w:lang w:val="en-US" w:eastAsia="ru-RU" w:bidi="ar-SA"/>
    </w:rPr>
  </w:style>
  <w:style w:type="character" w:customStyle="1" w:styleId="30">
    <w:name w:val="Заголовок 3 Знак"/>
    <w:link w:val="3"/>
    <w:rPr>
      <w:rFonts w:ascii="Arial LatArm" w:hAnsi="Arial LatArm"/>
      <w:i/>
      <w:lang w:val="en-AU" w:eastAsia="en-US" w:bidi="ar-SA"/>
    </w:rPr>
  </w:style>
  <w:style w:type="character" w:customStyle="1" w:styleId="70">
    <w:name w:val="Заголовок 7 Знак"/>
    <w:link w:val="7"/>
    <w:qFormat/>
    <w:rPr>
      <w:rFonts w:ascii="Times Armenian" w:hAnsi="Times Armenian"/>
      <w:b/>
      <w:lang w:val="hy-AM" w:eastAsia="ru-RU" w:bidi="ar-SA"/>
    </w:rPr>
  </w:style>
  <w:style w:type="character" w:customStyle="1" w:styleId="80">
    <w:name w:val="Заголовок 8 Знак"/>
    <w:link w:val="8"/>
    <w:qFormat/>
    <w:locked/>
    <w:rPr>
      <w:rFonts w:ascii="Times Armenian" w:hAnsi="Times Armenian"/>
      <w:i/>
      <w:lang w:val="nl-NL" w:eastAsia="zh-CN" w:bidi="ar-SA"/>
    </w:rPr>
  </w:style>
  <w:style w:type="character" w:customStyle="1" w:styleId="af9">
    <w:name w:val="Основной текст с отступом Знак"/>
    <w:link w:val="af8"/>
    <w:qFormat/>
    <w:rPr>
      <w:rFonts w:ascii="Arial LatArm" w:hAnsi="Arial LatArm"/>
      <w:i/>
      <w:lang w:val="en-AU" w:eastAsia="en-US" w:bidi="ar-SA"/>
    </w:rPr>
  </w:style>
  <w:style w:type="character" w:customStyle="1" w:styleId="afd">
    <w:name w:val="Нижний колонтитул Знак"/>
    <w:link w:val="afc"/>
    <w:qFormat/>
    <w:rPr>
      <w:lang w:val="en-US" w:eastAsia="en-US" w:bidi="ar-SA"/>
    </w:rPr>
  </w:style>
  <w:style w:type="paragraph" w:customStyle="1" w:styleId="Char">
    <w:name w:val="Char"/>
    <w:basedOn w:val="a"/>
    <w:semiHidden/>
    <w:qFormat/>
    <w:pPr>
      <w:spacing w:after="160" w:line="360" w:lineRule="auto"/>
      <w:ind w:firstLine="709"/>
      <w:jc w:val="both"/>
    </w:pPr>
    <w:rPr>
      <w:rFonts w:ascii="Arial AMU" w:hAnsi="Arial AMU" w:cs="Arial"/>
      <w:sz w:val="22"/>
      <w:szCs w:val="20"/>
    </w:rPr>
  </w:style>
  <w:style w:type="paragraph" w:customStyle="1" w:styleId="Default">
    <w:name w:val="Default"/>
    <w:qFormat/>
    <w:pPr>
      <w:autoSpaceDE w:val="0"/>
      <w:autoSpaceDN w:val="0"/>
      <w:adjustRightInd w:val="0"/>
    </w:pPr>
    <w:rPr>
      <w:rFonts w:ascii="Arial Unicode" w:hAnsi="Arial Unicode" w:cs="Arial Unicode"/>
      <w:color w:val="000000"/>
      <w:sz w:val="24"/>
      <w:szCs w:val="24"/>
      <w:lang w:val="ru-RU" w:eastAsia="ru-RU"/>
    </w:rPr>
  </w:style>
  <w:style w:type="character" w:customStyle="1" w:styleId="ac">
    <w:name w:val="Текст выноски Знак"/>
    <w:link w:val="ab"/>
    <w:qFormat/>
    <w:rPr>
      <w:rFonts w:ascii="Tahoma" w:hAnsi="Tahoma" w:cs="Tahoma"/>
      <w:sz w:val="16"/>
      <w:szCs w:val="16"/>
    </w:rPr>
  </w:style>
  <w:style w:type="character" w:customStyle="1" w:styleId="CharChar1">
    <w:name w:val="Char Char1"/>
    <w:qFormat/>
    <w:locked/>
    <w:rPr>
      <w:rFonts w:ascii="Arial LatArm" w:hAnsi="Arial LatArm"/>
      <w:i/>
      <w:lang w:val="en-AU" w:eastAsia="en-US" w:bidi="ar-SA"/>
    </w:rPr>
  </w:style>
  <w:style w:type="character" w:customStyle="1" w:styleId="af6">
    <w:name w:val="Основной текст Знак"/>
    <w:link w:val="af5"/>
    <w:qFormat/>
    <w:rPr>
      <w:sz w:val="24"/>
      <w:szCs w:val="24"/>
      <w:lang w:val="en-US" w:eastAsia="en-US" w:bidi="ar-SA"/>
    </w:rPr>
  </w:style>
  <w:style w:type="character" w:customStyle="1" w:styleId="afb">
    <w:name w:val="Заголовок Знак"/>
    <w:link w:val="afa"/>
    <w:qFormat/>
    <w:rPr>
      <w:rFonts w:ascii="Arial Armenian" w:hAnsi="Arial Armenian"/>
      <w:sz w:val="24"/>
      <w:lang w:val="en-US" w:eastAsia="en-US" w:bidi="ar-SA"/>
    </w:rPr>
  </w:style>
  <w:style w:type="paragraph" w:customStyle="1" w:styleId="CharCharCharCharCharCharCharCharCharCharCharChar">
    <w:name w:val="Char Char Char Char Char Char Char Char Char Char Char Char"/>
    <w:basedOn w:val="a"/>
    <w:pPr>
      <w:spacing w:after="160" w:line="240" w:lineRule="exact"/>
    </w:pPr>
    <w:rPr>
      <w:rFonts w:ascii="Arial" w:hAnsi="Arial" w:cs="Arial"/>
      <w:sz w:val="20"/>
      <w:szCs w:val="20"/>
    </w:rPr>
  </w:style>
  <w:style w:type="paragraph" w:customStyle="1" w:styleId="norm">
    <w:name w:val="norm"/>
    <w:basedOn w:val="a"/>
    <w:pPr>
      <w:spacing w:line="480" w:lineRule="auto"/>
      <w:ind w:firstLine="709"/>
      <w:jc w:val="both"/>
    </w:pPr>
    <w:rPr>
      <w:rFonts w:ascii="Arial Armenian" w:hAnsi="Arial Armenian"/>
      <w:sz w:val="22"/>
      <w:szCs w:val="20"/>
      <w:lang w:eastAsia="ru-RU"/>
    </w:rPr>
  </w:style>
  <w:style w:type="character" w:customStyle="1" w:styleId="normChar">
    <w:name w:val="norm Char"/>
    <w:locked/>
    <w:rPr>
      <w:rFonts w:ascii="Arial Armenian" w:hAnsi="Arial Armenian"/>
      <w:sz w:val="22"/>
      <w:lang w:val="en-US" w:eastAsia="ru-RU" w:bidi="ar-SA"/>
    </w:rPr>
  </w:style>
  <w:style w:type="character" w:customStyle="1" w:styleId="CharCharChar">
    <w:name w:val="Char Char Char"/>
    <w:rPr>
      <w:rFonts w:ascii="Arial LatArm" w:hAnsi="Arial LatArm"/>
      <w:sz w:val="24"/>
      <w:lang w:eastAsia="ru-RU"/>
    </w:rPr>
  </w:style>
  <w:style w:type="character" w:customStyle="1" w:styleId="CharChar22">
    <w:name w:val="Char Char22"/>
    <w:rPr>
      <w:rFonts w:ascii="Arial Armenian" w:hAnsi="Arial Armenian"/>
      <w:sz w:val="28"/>
      <w:lang w:val="en-US"/>
    </w:rPr>
  </w:style>
  <w:style w:type="character" w:customStyle="1" w:styleId="20">
    <w:name w:val="Заголовок 2 Знак"/>
    <w:link w:val="2"/>
    <w:rPr>
      <w:rFonts w:ascii="Arial LatArm" w:hAnsi="Arial LatArm"/>
      <w:b/>
      <w:color w:val="0000FF"/>
      <w:lang w:val="en-US" w:eastAsia="ru-RU" w:bidi="ar-SA"/>
    </w:rPr>
  </w:style>
  <w:style w:type="character" w:customStyle="1" w:styleId="CharChar20">
    <w:name w:val="Char Char20"/>
    <w:rPr>
      <w:rFonts w:ascii="Times LatArm" w:hAnsi="Times LatArm"/>
      <w:b/>
      <w:sz w:val="28"/>
      <w:lang w:val="en-US"/>
    </w:rPr>
  </w:style>
  <w:style w:type="character" w:customStyle="1" w:styleId="40">
    <w:name w:val="Заголовок 4 Знак"/>
    <w:link w:val="4"/>
    <w:rPr>
      <w:rFonts w:ascii="Arial LatArm" w:hAnsi="Arial LatArm"/>
      <w:i/>
      <w:sz w:val="18"/>
      <w:lang w:val="en-US" w:eastAsia="en-US" w:bidi="ar-SA"/>
    </w:rPr>
  </w:style>
  <w:style w:type="character" w:customStyle="1" w:styleId="50">
    <w:name w:val="Заголовок 5 Знак"/>
    <w:link w:val="5"/>
    <w:rPr>
      <w:rFonts w:ascii="Arial LatArm" w:hAnsi="Arial LatArm"/>
      <w:b/>
      <w:sz w:val="26"/>
      <w:lang w:val="en-US" w:eastAsia="ru-RU" w:bidi="ar-SA"/>
    </w:rPr>
  </w:style>
  <w:style w:type="character" w:customStyle="1" w:styleId="60">
    <w:name w:val="Заголовок 6 Знак"/>
    <w:link w:val="6"/>
    <w:rPr>
      <w:rFonts w:ascii="Arial LatArm" w:hAnsi="Arial LatArm"/>
      <w:b/>
      <w:color w:val="000000"/>
      <w:sz w:val="22"/>
      <w:lang w:val="en-US" w:eastAsia="ru-RU" w:bidi="ar-SA"/>
    </w:rPr>
  </w:style>
  <w:style w:type="character" w:customStyle="1" w:styleId="CharChar16">
    <w:name w:val="Char Char16"/>
    <w:rPr>
      <w:rFonts w:ascii="Times Armenian" w:hAnsi="Times Armenian"/>
      <w:b/>
      <w:lang w:val="hy-AM"/>
    </w:rPr>
  </w:style>
  <w:style w:type="character" w:customStyle="1" w:styleId="CharChar15">
    <w:name w:val="Char Char15"/>
    <w:rPr>
      <w:rFonts w:ascii="Times Armenian" w:hAnsi="Times Armenian"/>
      <w:i/>
      <w:lang w:val="nl-NL"/>
    </w:rPr>
  </w:style>
  <w:style w:type="character" w:customStyle="1" w:styleId="90">
    <w:name w:val="Заголовок 9 Знак"/>
    <w:link w:val="9"/>
    <w:rPr>
      <w:rFonts w:ascii="Times Armenian" w:hAnsi="Times Armenian"/>
      <w:b/>
      <w:color w:val="000000"/>
      <w:sz w:val="22"/>
      <w:lang w:val="pt-BR" w:eastAsia="ru-RU" w:bidi="ar-SA"/>
    </w:rPr>
  </w:style>
  <w:style w:type="character" w:customStyle="1" w:styleId="CharChar13">
    <w:name w:val="Char Char13"/>
    <w:rPr>
      <w:rFonts w:ascii="Arial Armenian" w:hAnsi="Arial Armenian"/>
      <w:lang w:val="en-US"/>
    </w:rPr>
  </w:style>
  <w:style w:type="character" w:customStyle="1" w:styleId="24">
    <w:name w:val="Основной текст с отступом 2 Знак"/>
    <w:link w:val="23"/>
    <w:rPr>
      <w:rFonts w:ascii="Baltica" w:hAnsi="Baltica"/>
      <w:lang w:val="af-ZA" w:eastAsia="en-US" w:bidi="ar-SA"/>
    </w:rPr>
  </w:style>
  <w:style w:type="character" w:customStyle="1" w:styleId="22">
    <w:name w:val="Основной текст 2 Знак"/>
    <w:link w:val="21"/>
    <w:rPr>
      <w:rFonts w:ascii="Arial LatArm" w:hAnsi="Arial LatArm"/>
      <w:lang w:val="en-US" w:eastAsia="en-US" w:bidi="ar-SA"/>
    </w:rPr>
  </w:style>
  <w:style w:type="character" w:customStyle="1" w:styleId="af4">
    <w:name w:val="Верхний колонтитул Знак"/>
    <w:link w:val="af3"/>
    <w:rPr>
      <w:lang w:val="en-AU" w:eastAsia="ru-RU" w:bidi="ar-SA"/>
    </w:rPr>
  </w:style>
  <w:style w:type="character" w:customStyle="1" w:styleId="34">
    <w:name w:val="Основной текст 3 Знак"/>
    <w:link w:val="33"/>
    <w:rPr>
      <w:rFonts w:ascii="Arial LatArm" w:hAnsi="Arial LatArm"/>
      <w:lang w:val="en-US" w:eastAsia="ru-RU" w:bidi="ar-SA"/>
    </w:rPr>
  </w:style>
  <w:style w:type="paragraph" w:customStyle="1" w:styleId="12">
    <w:name w:val="Рецензия1"/>
    <w:hidden/>
    <w:semiHidden/>
    <w:rPr>
      <w:rFonts w:ascii="Times Armenian" w:hAnsi="Times Armenian"/>
      <w:sz w:val="24"/>
      <w:lang w:eastAsia="ru-RU"/>
    </w:rPr>
  </w:style>
  <w:style w:type="paragraph" w:customStyle="1" w:styleId="Char1">
    <w:name w:val="Char1"/>
    <w:basedOn w:val="a"/>
    <w:pPr>
      <w:spacing w:after="160" w:line="240" w:lineRule="exact"/>
    </w:pPr>
    <w:rPr>
      <w:rFonts w:ascii="Verdana" w:hAnsi="Verdana"/>
      <w:sz w:val="20"/>
      <w:szCs w:val="20"/>
    </w:rPr>
  </w:style>
  <w:style w:type="paragraph" w:customStyle="1" w:styleId="Style2">
    <w:name w:val="Style2"/>
    <w:basedOn w:val="a"/>
    <w:pPr>
      <w:jc w:val="center"/>
    </w:pPr>
    <w:rPr>
      <w:rFonts w:ascii="Arial Armenian" w:hAnsi="Arial Armenian"/>
      <w:w w:val="90"/>
      <w:sz w:val="22"/>
      <w:szCs w:val="20"/>
      <w:lang w:eastAsia="ru-RU"/>
    </w:rPr>
  </w:style>
  <w:style w:type="character" w:customStyle="1" w:styleId="CharChar23">
    <w:name w:val="Char Char23"/>
    <w:rPr>
      <w:rFonts w:ascii="Arial Armenian" w:hAnsi="Arial Armenian"/>
      <w:sz w:val="28"/>
      <w:lang w:val="en-US" w:eastAsia="ru-RU" w:bidi="ar-SA"/>
    </w:rPr>
  </w:style>
  <w:style w:type="character" w:customStyle="1" w:styleId="CharChar21">
    <w:name w:val="Char Char21"/>
    <w:rPr>
      <w:rFonts w:ascii="Arial LatArm" w:hAnsi="Arial LatArm"/>
      <w:b/>
      <w:color w:val="0000FF"/>
      <w:lang w:val="en-US" w:eastAsia="ru-RU" w:bidi="ar-SA"/>
    </w:rPr>
  </w:style>
  <w:style w:type="paragraph" w:styleId="aff1">
    <w:name w:val="List Paragraph"/>
    <w:basedOn w:val="a"/>
    <w:link w:val="aff2"/>
    <w:uiPriority w:val="34"/>
    <w:qFormat/>
    <w:pPr>
      <w:ind w:left="720"/>
    </w:pPr>
    <w:rPr>
      <w:rFonts w:ascii="Times Armenian" w:hAnsi="Times Armenian"/>
      <w:lang w:val="zh-CN" w:eastAsia="ru-RU"/>
    </w:rPr>
  </w:style>
  <w:style w:type="character" w:customStyle="1" w:styleId="CharChar25">
    <w:name w:val="Char Char25"/>
    <w:rPr>
      <w:rFonts w:ascii="Arial Armenian" w:hAnsi="Arial Armenian"/>
      <w:sz w:val="28"/>
      <w:lang w:val="en-US" w:eastAsia="ru-RU" w:bidi="ar-SA"/>
    </w:rPr>
  </w:style>
  <w:style w:type="character" w:customStyle="1" w:styleId="CharChar24">
    <w:name w:val="Char Char24"/>
    <w:rPr>
      <w:rFonts w:ascii="Arial LatArm" w:hAnsi="Arial LatArm"/>
      <w:b/>
      <w:color w:val="0000FF"/>
      <w:lang w:val="en-US" w:eastAsia="ru-RU" w:bidi="ar-SA"/>
    </w:rPr>
  </w:style>
  <w:style w:type="paragraph" w:customStyle="1" w:styleId="BodyTextIndent22">
    <w:name w:val="Body Text Indent 2+2"/>
    <w:basedOn w:val="a"/>
    <w:next w:val="a"/>
    <w:pPr>
      <w:autoSpaceDE w:val="0"/>
      <w:autoSpaceDN w:val="0"/>
      <w:adjustRightInd w:val="0"/>
    </w:pPr>
    <w:rPr>
      <w:rFonts w:ascii="Times Armenian" w:hAnsi="Times Armenian"/>
      <w:lang w:val="ru-RU" w:eastAsia="ru-RU"/>
    </w:rPr>
  </w:style>
  <w:style w:type="paragraph" w:customStyle="1" w:styleId="Normal2">
    <w:name w:val="Normal+2"/>
    <w:basedOn w:val="a"/>
    <w:next w:val="a"/>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pPr>
      <w:widowControl w:val="0"/>
      <w:bidi/>
      <w:adjustRightInd w:val="0"/>
      <w:spacing w:after="160" w:line="240" w:lineRule="exact"/>
    </w:pPr>
    <w:rPr>
      <w:sz w:val="20"/>
      <w:szCs w:val="20"/>
      <w:lang w:val="en-GB" w:eastAsia="ru-RU" w:bidi="he-IL"/>
    </w:rPr>
  </w:style>
  <w:style w:type="paragraph" w:customStyle="1" w:styleId="xl63">
    <w:name w:val="xl6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pPr>
      <w:spacing w:before="100" w:beforeAutospacing="1" w:after="100" w:afterAutospacing="1"/>
    </w:pPr>
    <w:rPr>
      <w:rFonts w:eastAsia="Arial Unicode MS"/>
      <w:sz w:val="16"/>
      <w:szCs w:val="16"/>
    </w:rPr>
  </w:style>
  <w:style w:type="paragraph" w:customStyle="1" w:styleId="font13">
    <w:name w:val="font13"/>
    <w:basedOn w:val="a"/>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pPr>
      <w:suppressAutoHyphens/>
      <w:spacing w:line="100" w:lineRule="atLeast"/>
    </w:pPr>
    <w:rPr>
      <w:kern w:val="1"/>
      <w:sz w:val="20"/>
      <w:szCs w:val="20"/>
      <w:lang w:val="en-AU" w:eastAsia="ar-SA"/>
    </w:rPr>
  </w:style>
  <w:style w:type="character" w:customStyle="1" w:styleId="CharCharCharChar1">
    <w:name w:val="Char Char Char Char1"/>
    <w:rPr>
      <w:rFonts w:ascii="Arial LatArm" w:hAnsi="Arial LatArm"/>
      <w:sz w:val="24"/>
      <w:lang w:val="en-US" w:eastAsia="ru-RU" w:bidi="ar-SA"/>
    </w:rPr>
  </w:style>
  <w:style w:type="character" w:customStyle="1" w:styleId="af2">
    <w:name w:val="Текст сноски Знак"/>
    <w:link w:val="af1"/>
    <w:semiHidden/>
    <w:rPr>
      <w:rFonts w:ascii="Times Armenian" w:hAnsi="Times Armenian"/>
      <w:lang w:eastAsia="ru-RU"/>
    </w:rPr>
  </w:style>
  <w:style w:type="character" w:customStyle="1" w:styleId="CharChar">
    <w:name w:val="Char Char"/>
    <w:locked/>
    <w:rPr>
      <w:lang w:val="en-US" w:eastAsia="en-US" w:bidi="ar-SA"/>
    </w:rPr>
  </w:style>
  <w:style w:type="paragraph" w:customStyle="1" w:styleId="Char3CharCharChar">
    <w:name w:val="Char3 Char Char Char"/>
    <w:basedOn w:val="a"/>
    <w:next w:val="a"/>
    <w:semiHidden/>
    <w:pPr>
      <w:spacing w:after="160" w:line="240" w:lineRule="exact"/>
      <w:jc w:val="both"/>
    </w:pPr>
    <w:rPr>
      <w:rFonts w:ascii="Arial" w:hAnsi="Arial" w:cs="Arial"/>
      <w:b/>
      <w:sz w:val="20"/>
      <w:szCs w:val="20"/>
      <w:lang w:val="en-GB"/>
    </w:rPr>
  </w:style>
  <w:style w:type="character" w:customStyle="1" w:styleId="aff2">
    <w:name w:val="Абзац списка Знак"/>
    <w:link w:val="aff1"/>
    <w:uiPriority w:val="34"/>
    <w:locked/>
    <w:rPr>
      <w:rFonts w:ascii="Times Armenian" w:hAnsi="Times Armenian" w:cs="Times Armenian"/>
      <w:sz w:val="24"/>
      <w:szCs w:val="24"/>
      <w:lang w:eastAsia="ru-RU"/>
    </w:rPr>
  </w:style>
  <w:style w:type="character" w:customStyle="1" w:styleId="32">
    <w:name w:val="Основной текст с отступом 3 Знак"/>
    <w:link w:val="31"/>
    <w:rPr>
      <w:rFonts w:ascii="Times Armenian" w:hAnsi="Times Armenian"/>
    </w:rPr>
  </w:style>
  <w:style w:type="character" w:customStyle="1" w:styleId="UnresolvedMention1">
    <w:name w:val="Unresolved Mention1"/>
    <w:uiPriority w:val="99"/>
    <w:semiHidden/>
    <w:unhideWhenUsed/>
    <w:rPr>
      <w:color w:val="605E5C"/>
      <w:shd w:val="clear" w:color="auto" w:fill="E1DFDD"/>
    </w:rPr>
  </w:style>
  <w:style w:type="character" w:styleId="aff3">
    <w:name w:val="Unresolved Mention"/>
    <w:basedOn w:val="a0"/>
    <w:uiPriority w:val="99"/>
    <w:semiHidden/>
    <w:unhideWhenUsed/>
    <w:rsid w:val="00463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78D01C11-53D8-4D71-8398-DC6B492A9C0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20855</Words>
  <Characters>118878</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dc:description/>
  <cp:lastModifiedBy>Hashvapahutyun</cp:lastModifiedBy>
  <cp:revision>16</cp:revision>
  <cp:lastPrinted>2018-02-16T07:12:00Z</cp:lastPrinted>
  <dcterms:created xsi:type="dcterms:W3CDTF">2022-07-13T12:16:00Z</dcterms:created>
  <dcterms:modified xsi:type="dcterms:W3CDTF">2022-07-14T12:48:00Z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1049-11.2.0.11167</vt:lpwstr>
  </property>
  <property fmtid="{D5CDD505-2E9C-101B-9397-08002B2CF9AE}" pid="3" name="ICV">
    <vt:lpwstr>D4C14DDEDE8A43BCA9211B40352C6DE2</vt:lpwstr>
  </property>
</Properties>
</file>